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F53" w:rsidRPr="007F2674" w:rsidRDefault="00333407" w:rsidP="00625370">
      <w:pPr>
        <w:autoSpaceDE w:val="0"/>
        <w:autoSpaceDN w:val="0"/>
        <w:adjustRightInd w:val="0"/>
        <w:spacing w:before="120" w:after="120"/>
        <w:jc w:val="center"/>
        <w:outlineLvl w:val="0"/>
        <w:rPr>
          <w:rFonts w:eastAsia="TimesNewRoman"/>
          <w:bCs/>
          <w:lang w:val="sr-Cyrl-CS"/>
        </w:rPr>
      </w:pPr>
      <w:r w:rsidRPr="007F2674">
        <w:rPr>
          <w:rFonts w:eastAsia="TimesNewRoman"/>
          <w:bCs/>
          <w:lang w:val="sr-Cyrl-CS"/>
        </w:rPr>
        <w:t xml:space="preserve">ПРЕДЛОГ </w:t>
      </w:r>
      <w:r w:rsidR="004832F1" w:rsidRPr="007F2674">
        <w:rPr>
          <w:rFonts w:eastAsia="TimesNewRoman"/>
          <w:bCs/>
          <w:lang w:val="sr-Cyrl-CS"/>
        </w:rPr>
        <w:t>ЗАКОН</w:t>
      </w:r>
      <w:r w:rsidRPr="007F2674">
        <w:rPr>
          <w:rFonts w:eastAsia="TimesNewRoman"/>
          <w:bCs/>
          <w:lang w:val="sr-Cyrl-CS"/>
        </w:rPr>
        <w:t>А</w:t>
      </w:r>
      <w:r w:rsidR="003F7ED7" w:rsidRPr="007F2674">
        <w:rPr>
          <w:rFonts w:eastAsia="TimesNewRoman"/>
          <w:bCs/>
          <w:lang w:val="sr-Cyrl-CS"/>
        </w:rPr>
        <w:t xml:space="preserve"> </w:t>
      </w:r>
      <w:r w:rsidR="004832F1" w:rsidRPr="007F2674">
        <w:rPr>
          <w:rFonts w:eastAsia="TimesNewRoman"/>
          <w:bCs/>
          <w:lang w:val="sr-Cyrl-CS"/>
        </w:rPr>
        <w:t>О</w:t>
      </w:r>
      <w:r w:rsidR="00D61F53" w:rsidRPr="007F2674">
        <w:rPr>
          <w:rFonts w:eastAsia="TimesNewRoman"/>
          <w:bCs/>
          <w:lang w:val="sr-Cyrl-CS"/>
        </w:rPr>
        <w:t xml:space="preserve"> </w:t>
      </w:r>
      <w:r w:rsidR="004832F1" w:rsidRPr="007F2674">
        <w:rPr>
          <w:rFonts w:eastAsia="TimesNewRoman"/>
          <w:bCs/>
          <w:lang w:val="sr-Cyrl-CS"/>
        </w:rPr>
        <w:t>РЕВИЗИЈИ</w:t>
      </w:r>
    </w:p>
    <w:p w:rsidR="001A0401" w:rsidRPr="007F2674" w:rsidRDefault="001A0401" w:rsidP="00D61F53">
      <w:pPr>
        <w:autoSpaceDE w:val="0"/>
        <w:autoSpaceDN w:val="0"/>
        <w:adjustRightInd w:val="0"/>
        <w:rPr>
          <w:rFonts w:eastAsia="TimesNewRoman"/>
          <w:lang w:val="sr-Cyrl-CS"/>
        </w:rPr>
      </w:pPr>
    </w:p>
    <w:p w:rsidR="00D61F53" w:rsidRPr="007F2674" w:rsidRDefault="00C52D6B" w:rsidP="00CE79B8">
      <w:pPr>
        <w:autoSpaceDE w:val="0"/>
        <w:autoSpaceDN w:val="0"/>
        <w:adjustRightInd w:val="0"/>
        <w:jc w:val="center"/>
        <w:outlineLvl w:val="0"/>
        <w:rPr>
          <w:rFonts w:eastAsia="TimesNewRoman"/>
          <w:lang w:val="sr-Cyrl-CS"/>
        </w:rPr>
      </w:pPr>
      <w:r w:rsidRPr="007F2674">
        <w:rPr>
          <w:rFonts w:eastAsia="TimesNewRoman"/>
          <w:lang w:val="sr-Cyrl-CS"/>
        </w:rPr>
        <w:t>I</w:t>
      </w:r>
      <w:r w:rsidR="00D61F53" w:rsidRPr="007F2674">
        <w:rPr>
          <w:rFonts w:eastAsia="TimesNewRoman"/>
          <w:lang w:val="sr-Cyrl-CS"/>
        </w:rPr>
        <w:t xml:space="preserve">. </w:t>
      </w:r>
      <w:r w:rsidR="004832F1" w:rsidRPr="007F2674">
        <w:rPr>
          <w:rFonts w:eastAsia="TimesNewRoman"/>
          <w:lang w:val="sr-Cyrl-CS"/>
        </w:rPr>
        <w:t>ОСНОВНЕ</w:t>
      </w:r>
      <w:r w:rsidR="00D61F53" w:rsidRPr="007F2674">
        <w:rPr>
          <w:rFonts w:eastAsia="TimesNewRoman"/>
          <w:lang w:val="sr-Cyrl-CS"/>
        </w:rPr>
        <w:t xml:space="preserve"> </w:t>
      </w:r>
      <w:r w:rsidR="004832F1" w:rsidRPr="007F2674">
        <w:rPr>
          <w:rFonts w:eastAsia="TimesNewRoman"/>
          <w:lang w:val="sr-Cyrl-CS"/>
        </w:rPr>
        <w:t>ОДРЕДБЕ</w:t>
      </w:r>
    </w:p>
    <w:p w:rsidR="00D61F53" w:rsidRPr="007F2674" w:rsidRDefault="00D61F53" w:rsidP="00D61F53">
      <w:pPr>
        <w:autoSpaceDE w:val="0"/>
        <w:autoSpaceDN w:val="0"/>
        <w:adjustRightInd w:val="0"/>
        <w:rPr>
          <w:rFonts w:eastAsia="TimesNewRoman"/>
          <w:iCs/>
          <w:lang w:val="sr-Cyrl-CS"/>
        </w:rPr>
      </w:pPr>
    </w:p>
    <w:p w:rsidR="00D61F53" w:rsidRPr="007F2674" w:rsidRDefault="00761FAE" w:rsidP="00CE79B8">
      <w:pPr>
        <w:autoSpaceDE w:val="0"/>
        <w:autoSpaceDN w:val="0"/>
        <w:adjustRightInd w:val="0"/>
        <w:jc w:val="center"/>
        <w:outlineLvl w:val="0"/>
        <w:rPr>
          <w:rFonts w:eastAsia="TimesNewRoman"/>
          <w:iCs/>
          <w:lang w:val="sr-Cyrl-CS"/>
        </w:rPr>
      </w:pPr>
      <w:r w:rsidRPr="007F2674">
        <w:rPr>
          <w:rFonts w:eastAsia="TimesNewRoman"/>
          <w:iCs/>
          <w:lang w:val="sr-Cyrl-CS"/>
        </w:rPr>
        <w:t xml:space="preserve">Предмет </w:t>
      </w:r>
      <w:r w:rsidR="001D2949" w:rsidRPr="007F2674">
        <w:rPr>
          <w:rFonts w:eastAsia="TimesNewRoman"/>
          <w:iCs/>
          <w:lang w:val="sr-Cyrl-CS"/>
        </w:rPr>
        <w:t>уређивања</w:t>
      </w:r>
    </w:p>
    <w:p w:rsidR="00965EE4" w:rsidRPr="007F2674" w:rsidRDefault="00965EE4" w:rsidP="00965EE4">
      <w:pPr>
        <w:autoSpaceDE w:val="0"/>
        <w:autoSpaceDN w:val="0"/>
        <w:adjustRightInd w:val="0"/>
        <w:rPr>
          <w:rFonts w:eastAsia="TimesNewRoman"/>
          <w:iCs/>
          <w:lang w:val="sr-Cyrl-CS"/>
        </w:rPr>
      </w:pPr>
    </w:p>
    <w:p w:rsidR="001C2E4F" w:rsidRPr="007F2674" w:rsidRDefault="00595BA7" w:rsidP="007A162A">
      <w:pPr>
        <w:tabs>
          <w:tab w:val="left" w:pos="3828"/>
          <w:tab w:val="left" w:pos="4111"/>
          <w:tab w:val="left" w:pos="4253"/>
        </w:tabs>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1.</w:t>
      </w:r>
    </w:p>
    <w:p w:rsidR="003751AF" w:rsidRPr="007F2674" w:rsidRDefault="003751AF" w:rsidP="003751AF">
      <w:pPr>
        <w:autoSpaceDE w:val="0"/>
        <w:autoSpaceDN w:val="0"/>
        <w:adjustRightInd w:val="0"/>
        <w:ind w:firstLine="720"/>
        <w:jc w:val="both"/>
        <w:rPr>
          <w:rFonts w:eastAsia="TimesNewRoman"/>
          <w:lang w:val="sr-Cyrl-CS"/>
        </w:rPr>
      </w:pPr>
      <w:r w:rsidRPr="007F2674">
        <w:rPr>
          <w:rFonts w:eastAsia="TimesNewRoman"/>
          <w:lang w:val="sr-Cyrl-CS"/>
        </w:rPr>
        <w:t xml:space="preserve">Овим законом уређују се услови и начин обављања ревизије финансијских извештаја, </w:t>
      </w:r>
      <w:r w:rsidR="00576FA9" w:rsidRPr="007F2674">
        <w:rPr>
          <w:rFonts w:eastAsia="TimesNewRoman"/>
          <w:lang w:val="sr-Cyrl-CS"/>
        </w:rPr>
        <w:t xml:space="preserve">обавезност ревизије, </w:t>
      </w:r>
      <w:r w:rsidR="00090A96" w:rsidRPr="007F2674">
        <w:rPr>
          <w:rFonts w:eastAsia="TimesNewRoman"/>
          <w:lang w:val="sr-Cyrl-CS"/>
        </w:rPr>
        <w:t xml:space="preserve">стручна оспособљеност лица и лиценце </w:t>
      </w:r>
      <w:r w:rsidRPr="007F2674">
        <w:rPr>
          <w:rFonts w:eastAsia="TimesNewRoman"/>
          <w:lang w:val="sr-Cyrl-CS"/>
        </w:rPr>
        <w:t xml:space="preserve">за обављање ревизије, </w:t>
      </w:r>
      <w:r w:rsidR="000B6744" w:rsidRPr="007F2674">
        <w:rPr>
          <w:rFonts w:eastAsia="TimesNewRoman"/>
          <w:lang w:val="sr-Cyrl-CS"/>
        </w:rPr>
        <w:t xml:space="preserve">контрола квалитета рада друштава за ревизију, самосталних ревизора и лиценцираних овлашћених ревизора, </w:t>
      </w:r>
      <w:r w:rsidR="00090A96" w:rsidRPr="007F2674">
        <w:rPr>
          <w:rFonts w:eastAsia="TimesNewRoman"/>
          <w:lang w:val="sr-Cyrl-CS"/>
        </w:rPr>
        <w:t xml:space="preserve">давање и одузимање дозволе за рад друштвима за ревизију и самосталним ревизорима, </w:t>
      </w:r>
      <w:r w:rsidR="00576FA9" w:rsidRPr="007F2674">
        <w:rPr>
          <w:rFonts w:eastAsia="TimesNewRoman"/>
          <w:lang w:val="sr-Cyrl-CS"/>
        </w:rPr>
        <w:t xml:space="preserve">надзор над обављањем ревизије, </w:t>
      </w:r>
      <w:r w:rsidRPr="007F2674">
        <w:rPr>
          <w:rFonts w:eastAsia="TimesNewRoman"/>
          <w:lang w:val="sr-Cyrl-CS"/>
        </w:rPr>
        <w:t>Комора овлашћених ревизора</w:t>
      </w:r>
      <w:r w:rsidR="00D93E9C" w:rsidRPr="007F2674">
        <w:rPr>
          <w:rFonts w:eastAsia="TimesNewRoman"/>
          <w:lang w:val="sr-Cyrl-CS"/>
        </w:rPr>
        <w:t xml:space="preserve"> (у даљем тексту: Комора)</w:t>
      </w:r>
      <w:r w:rsidR="0009761E" w:rsidRPr="007F2674">
        <w:rPr>
          <w:bCs/>
          <w:lang w:val="sr-Cyrl-CS"/>
        </w:rPr>
        <w:t xml:space="preserve"> и надзор над њеним радом</w:t>
      </w:r>
      <w:r w:rsidR="00113270" w:rsidRPr="007F2674">
        <w:rPr>
          <w:rFonts w:eastAsia="TimesNewRoman"/>
          <w:lang w:val="sr-Cyrl-CS"/>
        </w:rPr>
        <w:t xml:space="preserve">, </w:t>
      </w:r>
      <w:r w:rsidR="00D93E9C" w:rsidRPr="007F2674">
        <w:rPr>
          <w:rFonts w:eastAsia="TimesNewRoman"/>
          <w:lang w:val="sr-Cyrl-CS"/>
        </w:rPr>
        <w:t xml:space="preserve">међународна сарадња </w:t>
      </w:r>
      <w:r w:rsidR="00616C25" w:rsidRPr="007F2674">
        <w:rPr>
          <w:rFonts w:eastAsia="TimesNewRoman"/>
          <w:lang w:val="sr-Cyrl-CS"/>
        </w:rPr>
        <w:t>са надлежним телима у области надзора</w:t>
      </w:r>
      <w:r w:rsidRPr="007F2674">
        <w:rPr>
          <w:rFonts w:eastAsia="TimesNewRoman"/>
          <w:lang w:val="sr-Cyrl-CS"/>
        </w:rPr>
        <w:t xml:space="preserve">, као и друга питања у вези са ревизијом. </w:t>
      </w:r>
    </w:p>
    <w:p w:rsidR="002A1DE8" w:rsidRPr="007F2674" w:rsidRDefault="002A1DE8" w:rsidP="001D30FB">
      <w:pPr>
        <w:autoSpaceDE w:val="0"/>
        <w:autoSpaceDN w:val="0"/>
        <w:adjustRightInd w:val="0"/>
        <w:jc w:val="both"/>
        <w:rPr>
          <w:rFonts w:eastAsia="TimesNewRoman"/>
          <w:lang w:val="sr-Cyrl-CS"/>
        </w:rPr>
      </w:pPr>
    </w:p>
    <w:p w:rsidR="0076478A" w:rsidRPr="007F2674" w:rsidRDefault="007971BB" w:rsidP="00534BD8">
      <w:pPr>
        <w:autoSpaceDE w:val="0"/>
        <w:autoSpaceDN w:val="0"/>
        <w:adjustRightInd w:val="0"/>
        <w:jc w:val="center"/>
        <w:outlineLvl w:val="0"/>
        <w:rPr>
          <w:rFonts w:eastAsia="TimesNewRoman"/>
          <w:lang w:val="sr-Cyrl-CS"/>
        </w:rPr>
      </w:pPr>
      <w:r w:rsidRPr="007F2674">
        <w:rPr>
          <w:rFonts w:eastAsia="TimesNewRoman"/>
          <w:lang w:val="sr-Cyrl-CS"/>
        </w:rPr>
        <w:t>Дефиниц</w:t>
      </w:r>
      <w:r w:rsidR="00650F53" w:rsidRPr="007F2674">
        <w:rPr>
          <w:rFonts w:eastAsia="TimesNewRoman"/>
          <w:lang w:val="sr-Cyrl-CS"/>
        </w:rPr>
        <w:t>и</w:t>
      </w:r>
      <w:r w:rsidRPr="007F2674">
        <w:rPr>
          <w:rFonts w:eastAsia="TimesNewRoman"/>
          <w:lang w:val="sr-Cyrl-CS"/>
        </w:rPr>
        <w:t>је</w:t>
      </w:r>
    </w:p>
    <w:p w:rsidR="00534BD8" w:rsidRPr="007F2674" w:rsidRDefault="00534BD8" w:rsidP="00534BD8">
      <w:pPr>
        <w:autoSpaceDE w:val="0"/>
        <w:autoSpaceDN w:val="0"/>
        <w:adjustRightInd w:val="0"/>
        <w:jc w:val="center"/>
        <w:outlineLvl w:val="0"/>
        <w:rPr>
          <w:rFonts w:eastAsia="TimesNewRoman"/>
          <w:lang w:val="sr-Cyrl-CS"/>
        </w:rPr>
      </w:pPr>
    </w:p>
    <w:p w:rsidR="001C2E4F" w:rsidRPr="007F2674" w:rsidRDefault="00595BA7"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2.</w:t>
      </w:r>
    </w:p>
    <w:p w:rsidR="00EF1613" w:rsidRPr="007F2674" w:rsidRDefault="00771590" w:rsidP="00771590">
      <w:pPr>
        <w:autoSpaceDE w:val="0"/>
        <w:autoSpaceDN w:val="0"/>
        <w:adjustRightInd w:val="0"/>
        <w:rPr>
          <w:rFonts w:eastAsia="TimesNewRoman"/>
          <w:lang w:val="sr-Cyrl-CS"/>
        </w:rPr>
      </w:pPr>
      <w:r w:rsidRPr="007F2674">
        <w:rPr>
          <w:rFonts w:eastAsia="TimesNewRoman"/>
          <w:lang w:val="sr-Cyrl-CS"/>
        </w:rPr>
        <w:tab/>
      </w:r>
      <w:r w:rsidR="00A22E99" w:rsidRPr="007F2674">
        <w:rPr>
          <w:rFonts w:eastAsia="TimesNewRoman"/>
          <w:lang w:val="sr-Cyrl-CS"/>
        </w:rPr>
        <w:t>Поједини појмови, у смислу овог закона, имају следећа значења:</w:t>
      </w:r>
    </w:p>
    <w:p w:rsidR="006B42CF" w:rsidRPr="007F2674" w:rsidRDefault="00BC28B9" w:rsidP="006B42CF">
      <w:pPr>
        <w:autoSpaceDE w:val="0"/>
        <w:autoSpaceDN w:val="0"/>
        <w:adjustRightInd w:val="0"/>
        <w:ind w:firstLine="720"/>
        <w:jc w:val="both"/>
        <w:rPr>
          <w:rFonts w:eastAsia="TimesNewRoman"/>
          <w:lang w:val="sr-Cyrl-CS"/>
        </w:rPr>
      </w:pPr>
      <w:r w:rsidRPr="007F2674">
        <w:rPr>
          <w:rFonts w:eastAsia="TimesNewRoman"/>
          <w:lang w:val="sr-Cyrl-CS"/>
        </w:rPr>
        <w:t xml:space="preserve">1) </w:t>
      </w:r>
      <w:r w:rsidR="006B42CF" w:rsidRPr="007F2674">
        <w:rPr>
          <w:rFonts w:eastAsia="TimesNewRoman"/>
          <w:lang w:val="sr-Cyrl-CS"/>
        </w:rPr>
        <w:t>ревизија финансијских извештаја</w:t>
      </w:r>
      <w:r w:rsidR="00AC6EAE" w:rsidRPr="007F2674">
        <w:rPr>
          <w:rFonts w:eastAsia="TimesNewRoman"/>
          <w:lang w:val="sr-Cyrl-CS"/>
        </w:rPr>
        <w:t xml:space="preserve"> (у </w:t>
      </w:r>
      <w:r w:rsidR="006B42CF" w:rsidRPr="007F2674">
        <w:rPr>
          <w:rFonts w:eastAsia="TimesNewRoman"/>
          <w:lang w:val="sr-Cyrl-CS"/>
        </w:rPr>
        <w:t xml:space="preserve">даљем тексту: ревизија) је поступак провере и оцене финансијских извештаја, као и података и метода који се примењују при састављању финансијских извештаја на основу којих се даје независно стручно мишљење о томе да ли финансијски извештаји у свим материјално значајним аспектима дају истинит и </w:t>
      </w:r>
      <w:r w:rsidR="00BD6DCC" w:rsidRPr="007F2674">
        <w:rPr>
          <w:rFonts w:eastAsia="TimesNewRoman"/>
          <w:lang w:val="sr-Cyrl-CS"/>
        </w:rPr>
        <w:t xml:space="preserve">објективан </w:t>
      </w:r>
      <w:r w:rsidR="006B42CF" w:rsidRPr="007F2674">
        <w:rPr>
          <w:rFonts w:eastAsia="TimesNewRoman"/>
          <w:lang w:val="sr-Cyrl-CS"/>
        </w:rPr>
        <w:t>приказ финансијског стања и резултата пословања правног лица у складу са одговарајућом регулативом за израду финансијских извештаја;</w:t>
      </w:r>
    </w:p>
    <w:p w:rsidR="000B6744" w:rsidRPr="007F2674" w:rsidRDefault="000B6744" w:rsidP="006B42CF">
      <w:pPr>
        <w:autoSpaceDE w:val="0"/>
        <w:autoSpaceDN w:val="0"/>
        <w:adjustRightInd w:val="0"/>
        <w:ind w:firstLine="720"/>
        <w:jc w:val="both"/>
        <w:rPr>
          <w:rFonts w:eastAsia="TimesNewRoman"/>
          <w:lang w:val="sr-Cyrl-CS"/>
        </w:rPr>
      </w:pPr>
      <w:r w:rsidRPr="007F2674">
        <w:rPr>
          <w:rFonts w:eastAsia="TimesNewRoman"/>
          <w:lang w:val="sr-Cyrl-CS"/>
        </w:rPr>
        <w:t xml:space="preserve">2) субјекaт ревизије je правнo лицe односно предузетник, </w:t>
      </w:r>
      <w:r w:rsidR="00B24D1E" w:rsidRPr="007F2674">
        <w:rPr>
          <w:rFonts w:eastAsia="TimesNewRoman"/>
          <w:lang w:val="sr-Cyrl-CS"/>
        </w:rPr>
        <w:t xml:space="preserve">у смислу закона </w:t>
      </w:r>
      <w:r w:rsidRPr="007F2674">
        <w:rPr>
          <w:rFonts w:eastAsia="TimesNewRoman"/>
          <w:lang w:val="sr-Cyrl-CS"/>
        </w:rPr>
        <w:t>којим се уређује рачуноводство, а чији су финансијски извештаји предмет законске ревизије, у складу са овим законом;</w:t>
      </w:r>
    </w:p>
    <w:p w:rsidR="006B42CF" w:rsidRPr="007F2674" w:rsidRDefault="000B6744" w:rsidP="006B42CF">
      <w:pPr>
        <w:autoSpaceDE w:val="0"/>
        <w:autoSpaceDN w:val="0"/>
        <w:adjustRightInd w:val="0"/>
        <w:ind w:firstLine="720"/>
        <w:jc w:val="both"/>
        <w:rPr>
          <w:rFonts w:eastAsia="TimesNewRoman"/>
          <w:lang w:val="sr-Cyrl-CS"/>
        </w:rPr>
      </w:pPr>
      <w:r w:rsidRPr="007F2674">
        <w:rPr>
          <w:rFonts w:eastAsia="TimesNewRoman"/>
          <w:lang w:val="sr-Cyrl-CS"/>
        </w:rPr>
        <w:t>3</w:t>
      </w:r>
      <w:r w:rsidR="006B42CF" w:rsidRPr="007F2674">
        <w:rPr>
          <w:rFonts w:eastAsia="TimesNewRoman"/>
          <w:lang w:val="sr-Cyrl-CS"/>
        </w:rPr>
        <w:t>) законска ревизија озна</w:t>
      </w:r>
      <w:r w:rsidR="00150FB3" w:rsidRPr="007F2674">
        <w:rPr>
          <w:rFonts w:eastAsia="TimesNewRoman"/>
          <w:lang w:val="sr-Cyrl-CS"/>
        </w:rPr>
        <w:t xml:space="preserve">чава ревизију редовних годишњих </w:t>
      </w:r>
      <w:r w:rsidR="006B42CF" w:rsidRPr="007F2674">
        <w:rPr>
          <w:rFonts w:eastAsia="TimesNewRoman"/>
          <w:lang w:val="sr-Cyrl-CS"/>
        </w:rPr>
        <w:t xml:space="preserve">и консолидованих финансијских извештаја, састављених у складу са законом којим се уређује рачуноводство, а која </w:t>
      </w:r>
      <w:r w:rsidR="00576FA9" w:rsidRPr="007F2674">
        <w:rPr>
          <w:rFonts w:eastAsia="TimesNewRoman"/>
          <w:lang w:val="sr-Cyrl-CS"/>
        </w:rPr>
        <w:t>jе по</w:t>
      </w:r>
      <w:r w:rsidR="006B42CF" w:rsidRPr="007F2674">
        <w:rPr>
          <w:rFonts w:eastAsia="TimesNewRoman"/>
          <w:lang w:val="sr-Cyrl-CS"/>
        </w:rPr>
        <w:t xml:space="preserve"> овом закону</w:t>
      </w:r>
      <w:r w:rsidR="00576FA9" w:rsidRPr="007F2674">
        <w:rPr>
          <w:rFonts w:eastAsia="TimesNewRoman"/>
          <w:lang w:val="sr-Cyrl-CS"/>
        </w:rPr>
        <w:t xml:space="preserve"> обавезна</w:t>
      </w:r>
      <w:r w:rsidR="00FF0CB2" w:rsidRPr="007F2674">
        <w:rPr>
          <w:rFonts w:eastAsia="TimesNewRoman"/>
          <w:lang w:val="sr-Cyrl-CS"/>
        </w:rPr>
        <w:t xml:space="preserve">, </w:t>
      </w:r>
      <w:r w:rsidR="00092ABA" w:rsidRPr="007F2674">
        <w:rPr>
          <w:rFonts w:eastAsia="TimesNewRoman"/>
          <w:lang w:val="sr-Cyrl-CS"/>
        </w:rPr>
        <w:t>као и оних субјеката ревизије за које ревизија, у складу са овим законом, није обавезна, већ се обавља добровољно;</w:t>
      </w:r>
    </w:p>
    <w:p w:rsidR="006B42CF" w:rsidRPr="007F2674" w:rsidRDefault="00092ABA" w:rsidP="006B42CF">
      <w:pPr>
        <w:autoSpaceDE w:val="0"/>
        <w:autoSpaceDN w:val="0"/>
        <w:adjustRightInd w:val="0"/>
        <w:ind w:firstLine="720"/>
        <w:jc w:val="both"/>
        <w:rPr>
          <w:rFonts w:eastAsia="TimesNewRoman"/>
          <w:lang w:val="sr-Cyrl-CS"/>
        </w:rPr>
      </w:pPr>
      <w:r w:rsidRPr="007F2674">
        <w:rPr>
          <w:rFonts w:eastAsia="TimesNewRoman"/>
          <w:lang w:val="sr-Cyrl-CS"/>
        </w:rPr>
        <w:t>4</w:t>
      </w:r>
      <w:r w:rsidR="006B42CF" w:rsidRPr="007F2674">
        <w:rPr>
          <w:rFonts w:eastAsia="TimesNewRoman"/>
          <w:lang w:val="sr-Cyrl-CS"/>
        </w:rPr>
        <w:t xml:space="preserve">) друштво за ревизију је привредно друштво са седиштем у Републици Србији, основано у складу са законом којим се уређују привредна друштва и које </w:t>
      </w:r>
      <w:r w:rsidR="003E35F2" w:rsidRPr="007F2674">
        <w:rPr>
          <w:rFonts w:eastAsia="TimesNewRoman"/>
          <w:lang w:val="sr-Cyrl-CS"/>
        </w:rPr>
        <w:t xml:space="preserve">у складу са овим законом </w:t>
      </w:r>
      <w:r w:rsidR="006B42CF" w:rsidRPr="007F2674">
        <w:rPr>
          <w:rFonts w:eastAsia="TimesNewRoman"/>
          <w:lang w:val="sr-Cyrl-CS"/>
        </w:rPr>
        <w:t>има важећу дозволу за обављање ревизије;</w:t>
      </w:r>
    </w:p>
    <w:p w:rsidR="006B42CF" w:rsidRPr="007F2674" w:rsidRDefault="00092ABA" w:rsidP="006B42CF">
      <w:pPr>
        <w:autoSpaceDE w:val="0"/>
        <w:autoSpaceDN w:val="0"/>
        <w:adjustRightInd w:val="0"/>
        <w:ind w:firstLine="720"/>
        <w:jc w:val="both"/>
        <w:rPr>
          <w:rFonts w:eastAsia="TimesNewRoman"/>
          <w:lang w:val="sr-Cyrl-CS"/>
        </w:rPr>
      </w:pPr>
      <w:r w:rsidRPr="007F2674">
        <w:rPr>
          <w:rFonts w:eastAsia="TimesNewRoman"/>
          <w:lang w:val="sr-Cyrl-CS"/>
        </w:rPr>
        <w:t>5</w:t>
      </w:r>
      <w:r w:rsidR="006B42CF" w:rsidRPr="007F2674">
        <w:rPr>
          <w:rFonts w:eastAsia="TimesNewRoman"/>
          <w:lang w:val="sr-Cyrl-CS"/>
        </w:rPr>
        <w:t xml:space="preserve">) </w:t>
      </w:r>
      <w:r w:rsidRPr="007F2674">
        <w:rPr>
          <w:rFonts w:eastAsia="TimesNewRoman"/>
          <w:lang w:val="sr-Cyrl-CS"/>
        </w:rPr>
        <w:t>друштво за ревизију</w:t>
      </w:r>
      <w:r w:rsidR="006B42CF" w:rsidRPr="007F2674">
        <w:rPr>
          <w:rFonts w:eastAsia="TimesNewRoman"/>
          <w:lang w:val="sr-Cyrl-CS"/>
        </w:rPr>
        <w:t xml:space="preserve"> државе чланице је правно лице, без обзира на његову правну форму, којe има дозволу надлежног органа државе чланице Европске уније (у даљем тексту: држава чланица) за обављање законскe ревизијe;</w:t>
      </w:r>
    </w:p>
    <w:p w:rsidR="006B42CF" w:rsidRPr="007F2674" w:rsidRDefault="00092ABA" w:rsidP="006B42CF">
      <w:pPr>
        <w:autoSpaceDE w:val="0"/>
        <w:autoSpaceDN w:val="0"/>
        <w:adjustRightInd w:val="0"/>
        <w:ind w:firstLine="720"/>
        <w:jc w:val="both"/>
        <w:rPr>
          <w:rFonts w:eastAsia="TimesNewRoman"/>
          <w:lang w:val="sr-Cyrl-CS"/>
        </w:rPr>
      </w:pPr>
      <w:r w:rsidRPr="007F2674">
        <w:rPr>
          <w:rFonts w:eastAsia="TimesNewRoman"/>
          <w:lang w:val="sr-Cyrl-CS"/>
        </w:rPr>
        <w:t>6</w:t>
      </w:r>
      <w:r w:rsidR="006B42CF" w:rsidRPr="007F2674">
        <w:rPr>
          <w:rFonts w:eastAsia="TimesNewRoman"/>
          <w:lang w:val="sr-Cyrl-CS"/>
        </w:rPr>
        <w:t xml:space="preserve">) </w:t>
      </w:r>
      <w:r w:rsidRPr="007F2674">
        <w:rPr>
          <w:rFonts w:eastAsia="TimesNewRoman"/>
          <w:lang w:val="sr-Cyrl-CS"/>
        </w:rPr>
        <w:t>друштво за ревизију</w:t>
      </w:r>
      <w:r w:rsidR="006B42CF" w:rsidRPr="007F2674">
        <w:rPr>
          <w:rFonts w:eastAsia="TimesNewRoman"/>
          <w:lang w:val="sr-Cyrl-CS"/>
        </w:rPr>
        <w:t xml:space="preserve"> треће земље је правно лице, без обзира на његову правну форму, којe има дозволу надлежног органа треће земље за обављање законске ревизије</w:t>
      </w:r>
      <w:r w:rsidR="00936B3A" w:rsidRPr="007F2674">
        <w:rPr>
          <w:rFonts w:eastAsia="TimesNewRoman"/>
          <w:lang w:val="sr-Cyrl-CS"/>
        </w:rPr>
        <w:t xml:space="preserve">, </w:t>
      </w:r>
      <w:r w:rsidR="0057722B" w:rsidRPr="007F2674">
        <w:rPr>
          <w:rFonts w:eastAsia="TimesNewRoman"/>
          <w:lang w:val="sr-Cyrl-CS"/>
        </w:rPr>
        <w:t xml:space="preserve">осим правног лица које је регистровано као друштво за ревизију у било којој држави чланици на основу важеће дозволе за обављање </w:t>
      </w:r>
      <w:r w:rsidR="00BD6DCC" w:rsidRPr="007F2674">
        <w:rPr>
          <w:rFonts w:eastAsia="TimesNewRoman"/>
          <w:lang w:val="sr-Cyrl-CS"/>
        </w:rPr>
        <w:t xml:space="preserve">законске </w:t>
      </w:r>
      <w:r w:rsidR="0057722B" w:rsidRPr="007F2674">
        <w:rPr>
          <w:rFonts w:eastAsia="TimesNewRoman"/>
          <w:lang w:val="sr-Cyrl-CS"/>
        </w:rPr>
        <w:t xml:space="preserve">ревизије издате у држави чланици; </w:t>
      </w:r>
    </w:p>
    <w:p w:rsidR="00F60BC6" w:rsidRPr="007F2674" w:rsidRDefault="00092ABA" w:rsidP="00F60BC6">
      <w:pPr>
        <w:autoSpaceDE w:val="0"/>
        <w:autoSpaceDN w:val="0"/>
        <w:adjustRightInd w:val="0"/>
        <w:ind w:firstLine="720"/>
        <w:jc w:val="both"/>
        <w:rPr>
          <w:rFonts w:eastAsia="TimesNewRoman"/>
          <w:lang w:val="sr-Cyrl-CS"/>
        </w:rPr>
      </w:pPr>
      <w:r w:rsidRPr="007F2674">
        <w:rPr>
          <w:rFonts w:eastAsia="TimesNewRoman"/>
          <w:lang w:val="sr-Cyrl-CS"/>
        </w:rPr>
        <w:lastRenderedPageBreak/>
        <w:t>7</w:t>
      </w:r>
      <w:r w:rsidR="00F60BC6" w:rsidRPr="007F2674">
        <w:rPr>
          <w:rFonts w:eastAsia="TimesNewRoman"/>
          <w:lang w:val="sr-Cyrl-CS"/>
        </w:rPr>
        <w:t xml:space="preserve">) овлашћени ревизор je физичко лице које је, у складу са овим законом, </w:t>
      </w:r>
      <w:r w:rsidR="00A36803" w:rsidRPr="007F2674">
        <w:rPr>
          <w:rFonts w:eastAsia="TimesNewRoman"/>
          <w:lang w:val="sr-Cyrl-CS"/>
        </w:rPr>
        <w:t xml:space="preserve">положило испит за стицање звања </w:t>
      </w:r>
      <w:r w:rsidR="00F60BC6" w:rsidRPr="007F2674">
        <w:rPr>
          <w:rFonts w:eastAsia="TimesNewRoman"/>
          <w:lang w:val="sr-Cyrl-CS"/>
        </w:rPr>
        <w:t>овлашћени ревизор, а које нема важећу лиценцу за обављање ревизије;</w:t>
      </w:r>
    </w:p>
    <w:p w:rsidR="006B42CF" w:rsidRPr="007F2674" w:rsidRDefault="00092ABA" w:rsidP="006B42CF">
      <w:pPr>
        <w:autoSpaceDE w:val="0"/>
        <w:autoSpaceDN w:val="0"/>
        <w:adjustRightInd w:val="0"/>
        <w:ind w:firstLine="720"/>
        <w:jc w:val="both"/>
        <w:rPr>
          <w:rFonts w:eastAsia="TimesNewRoman"/>
          <w:lang w:val="sr-Cyrl-CS"/>
        </w:rPr>
      </w:pPr>
      <w:r w:rsidRPr="007F2674">
        <w:rPr>
          <w:rFonts w:eastAsia="TimesNewRoman"/>
          <w:lang w:val="sr-Cyrl-CS"/>
        </w:rPr>
        <w:t>8</w:t>
      </w:r>
      <w:r w:rsidR="006B42CF" w:rsidRPr="007F2674">
        <w:rPr>
          <w:rFonts w:eastAsia="TimesNewRoman"/>
          <w:lang w:val="sr-Cyrl-CS"/>
        </w:rPr>
        <w:t>) лиценцирани овлашћени ревизор</w:t>
      </w:r>
      <w:r w:rsidR="006B42CF" w:rsidRPr="007F2674">
        <w:rPr>
          <w:rFonts w:eastAsia="TimesNewRoman"/>
          <w:b/>
          <w:lang w:val="sr-Cyrl-CS"/>
        </w:rPr>
        <w:t xml:space="preserve"> </w:t>
      </w:r>
      <w:r w:rsidR="006B42CF" w:rsidRPr="007F2674">
        <w:rPr>
          <w:rFonts w:eastAsia="TimesNewRoman"/>
          <w:lang w:val="sr-Cyrl-CS"/>
        </w:rPr>
        <w:t>je физичко лице које</w:t>
      </w:r>
      <w:r w:rsidR="00402630" w:rsidRPr="007F2674">
        <w:rPr>
          <w:rFonts w:eastAsia="TimesNewRoman"/>
          <w:lang w:val="sr-Cyrl-CS"/>
        </w:rPr>
        <w:t xml:space="preserve"> је</w:t>
      </w:r>
      <w:r w:rsidR="006B42CF" w:rsidRPr="007F2674">
        <w:rPr>
          <w:rFonts w:eastAsia="TimesNewRoman"/>
          <w:lang w:val="sr-Cyrl-CS"/>
        </w:rPr>
        <w:t xml:space="preserve">, у складу са овим законом, </w:t>
      </w:r>
      <w:r w:rsidR="00A36803" w:rsidRPr="007F2674">
        <w:rPr>
          <w:rFonts w:eastAsia="TimesNewRoman"/>
          <w:lang w:val="sr-Cyrl-CS"/>
        </w:rPr>
        <w:t xml:space="preserve">положило испит за стицање звања овлашћени ревизор и </w:t>
      </w:r>
      <w:r w:rsidR="006B42CF" w:rsidRPr="007F2674">
        <w:rPr>
          <w:rFonts w:eastAsia="TimesNewRoman"/>
          <w:lang w:val="sr-Cyrl-CS"/>
        </w:rPr>
        <w:t>има важећу лиценцу за обављање ревизије;</w:t>
      </w:r>
    </w:p>
    <w:p w:rsidR="006B42CF" w:rsidRPr="007F2674" w:rsidRDefault="00092ABA" w:rsidP="006B42CF">
      <w:pPr>
        <w:autoSpaceDE w:val="0"/>
        <w:autoSpaceDN w:val="0"/>
        <w:adjustRightInd w:val="0"/>
        <w:ind w:firstLine="720"/>
        <w:jc w:val="both"/>
        <w:rPr>
          <w:rFonts w:eastAsia="TimesNewRoman"/>
          <w:strike/>
          <w:lang w:val="sr-Cyrl-CS"/>
        </w:rPr>
      </w:pPr>
      <w:r w:rsidRPr="007F2674">
        <w:rPr>
          <w:rFonts w:eastAsia="TimesNewRoman"/>
          <w:lang w:val="sr-Cyrl-CS"/>
        </w:rPr>
        <w:t>9</w:t>
      </w:r>
      <w:r w:rsidR="006B42CF" w:rsidRPr="007F2674">
        <w:rPr>
          <w:rFonts w:eastAsia="TimesNewRoman"/>
          <w:lang w:val="sr-Cyrl-CS"/>
        </w:rPr>
        <w:t>) самостални ревизор je лиценцирани овлашћени ревизор који</w:t>
      </w:r>
      <w:r w:rsidR="00E33B39" w:rsidRPr="007F2674">
        <w:rPr>
          <w:rFonts w:eastAsia="TimesNewRoman"/>
          <w:lang w:val="sr-Cyrl-CS"/>
        </w:rPr>
        <w:t>,</w:t>
      </w:r>
      <w:r w:rsidR="006B42CF" w:rsidRPr="007F2674">
        <w:rPr>
          <w:rFonts w:eastAsia="TimesNewRoman"/>
          <w:lang w:val="sr-Cyrl-CS"/>
        </w:rPr>
        <w:t xml:space="preserve"> </w:t>
      </w:r>
      <w:r w:rsidR="00E33B39" w:rsidRPr="007F2674">
        <w:rPr>
          <w:rFonts w:eastAsia="TimesNewRoman"/>
          <w:lang w:val="sr-Cyrl-CS"/>
        </w:rPr>
        <w:t xml:space="preserve">у складу са овим законом, има важећу дозволу да </w:t>
      </w:r>
      <w:r w:rsidR="006B42CF" w:rsidRPr="007F2674">
        <w:rPr>
          <w:rFonts w:eastAsia="TimesNewRoman"/>
          <w:lang w:val="sr-Cyrl-CS"/>
        </w:rPr>
        <w:t>обавља ревизију као предузетник</w:t>
      </w:r>
      <w:r w:rsidR="00E33B39" w:rsidRPr="007F2674">
        <w:rPr>
          <w:rFonts w:eastAsia="TimesNewRoman"/>
          <w:lang w:val="sr-Cyrl-CS"/>
        </w:rPr>
        <w:t>;</w:t>
      </w:r>
      <w:r w:rsidR="006B42CF" w:rsidRPr="007F2674">
        <w:rPr>
          <w:rFonts w:eastAsia="TimesNewRoman"/>
          <w:lang w:val="sr-Cyrl-CS"/>
        </w:rPr>
        <w:t xml:space="preserve">  </w:t>
      </w:r>
    </w:p>
    <w:p w:rsidR="00EE6717" w:rsidRPr="007F2674" w:rsidRDefault="00092ABA" w:rsidP="00EE6717">
      <w:pPr>
        <w:autoSpaceDE w:val="0"/>
        <w:autoSpaceDN w:val="0"/>
        <w:adjustRightInd w:val="0"/>
        <w:ind w:firstLine="720"/>
        <w:jc w:val="both"/>
        <w:rPr>
          <w:rFonts w:eastAsia="TimesNewRoman"/>
          <w:lang w:val="sr-Cyrl-CS"/>
        </w:rPr>
      </w:pPr>
      <w:r w:rsidRPr="007F2674">
        <w:rPr>
          <w:rFonts w:eastAsia="TimesNewRoman"/>
          <w:lang w:val="sr-Cyrl-CS"/>
        </w:rPr>
        <w:t>10</w:t>
      </w:r>
      <w:r w:rsidR="00EE6717" w:rsidRPr="007F2674">
        <w:rPr>
          <w:rFonts w:eastAsia="TimesNewRoman"/>
          <w:lang w:val="sr-Cyrl-CS"/>
        </w:rPr>
        <w:t xml:space="preserve">) ревизор државе чланице je физичко лице које има важећу </w:t>
      </w:r>
      <w:r w:rsidR="00356E3F" w:rsidRPr="007F2674">
        <w:rPr>
          <w:rFonts w:eastAsia="TimesNewRoman"/>
          <w:lang w:val="sr-Cyrl-CS"/>
        </w:rPr>
        <w:t xml:space="preserve">исправу </w:t>
      </w:r>
      <w:r w:rsidR="00EE6717" w:rsidRPr="007F2674">
        <w:rPr>
          <w:rFonts w:eastAsia="TimesNewRoman"/>
          <w:lang w:val="sr-Cyrl-CS"/>
        </w:rPr>
        <w:t xml:space="preserve">надлежног органа државе чланице за обављање законске ревизије; </w:t>
      </w:r>
    </w:p>
    <w:p w:rsidR="00EE6717" w:rsidRPr="007F2674" w:rsidRDefault="00092ABA" w:rsidP="00EE6717">
      <w:pPr>
        <w:autoSpaceDE w:val="0"/>
        <w:autoSpaceDN w:val="0"/>
        <w:adjustRightInd w:val="0"/>
        <w:ind w:firstLine="720"/>
        <w:jc w:val="both"/>
        <w:rPr>
          <w:rFonts w:eastAsia="TimesNewRoman"/>
          <w:lang w:val="sr-Cyrl-CS"/>
        </w:rPr>
      </w:pPr>
      <w:r w:rsidRPr="007F2674">
        <w:rPr>
          <w:rFonts w:eastAsia="TimesNewRoman"/>
          <w:lang w:val="sr-Cyrl-CS"/>
        </w:rPr>
        <w:t>11</w:t>
      </w:r>
      <w:r w:rsidR="00EE6717" w:rsidRPr="007F2674">
        <w:rPr>
          <w:rFonts w:eastAsia="TimesNewRoman"/>
          <w:lang w:val="sr-Cyrl-CS"/>
        </w:rPr>
        <w:t xml:space="preserve">) ревизор треће земље је физичко лице које има важећу </w:t>
      </w:r>
      <w:r w:rsidR="00356E3F" w:rsidRPr="007F2674">
        <w:rPr>
          <w:rFonts w:eastAsia="TimesNewRoman"/>
          <w:lang w:val="sr-Cyrl-CS"/>
        </w:rPr>
        <w:t xml:space="preserve">исправу </w:t>
      </w:r>
      <w:r w:rsidR="00EE6717" w:rsidRPr="007F2674">
        <w:rPr>
          <w:rFonts w:eastAsia="TimesNewRoman"/>
          <w:lang w:val="sr-Cyrl-CS"/>
        </w:rPr>
        <w:t>надлежног органа треће земље за обављање законске ревизије</w:t>
      </w:r>
      <w:r w:rsidR="001F3CCE" w:rsidRPr="007F2674">
        <w:rPr>
          <w:rFonts w:eastAsia="TimesNewRoman"/>
          <w:lang w:val="sr-Cyrl-CS"/>
        </w:rPr>
        <w:t>, искључујући држављане Републике Србије који су ту исправу стекли у бившим чланицама СФРЈ, а које нису чланице Европске уније</w:t>
      </w:r>
      <w:r w:rsidR="00601D19" w:rsidRPr="007F2674">
        <w:rPr>
          <w:rFonts w:eastAsia="TimesNewRoman"/>
          <w:lang w:val="sr-Cyrl-CS"/>
        </w:rPr>
        <w:t xml:space="preserve">, </w:t>
      </w:r>
      <w:r w:rsidR="0057722B" w:rsidRPr="007F2674">
        <w:rPr>
          <w:rFonts w:eastAsia="TimesNewRoman"/>
          <w:lang w:val="sr-Cyrl-CS"/>
        </w:rPr>
        <w:t xml:space="preserve">осим физичког лица које је регистровано за обављање законске ревизије у било којој држави чланици на основу важеће исправе за обављање ревизије; </w:t>
      </w:r>
    </w:p>
    <w:p w:rsidR="00EE6717" w:rsidRPr="007F2674" w:rsidRDefault="00092ABA" w:rsidP="00EE6717">
      <w:pPr>
        <w:autoSpaceDE w:val="0"/>
        <w:autoSpaceDN w:val="0"/>
        <w:adjustRightInd w:val="0"/>
        <w:ind w:firstLine="720"/>
        <w:jc w:val="both"/>
        <w:rPr>
          <w:rFonts w:eastAsia="TimesNewRoman"/>
          <w:lang w:val="sr-Cyrl-CS"/>
        </w:rPr>
      </w:pPr>
      <w:r w:rsidRPr="007F2674">
        <w:rPr>
          <w:rFonts w:eastAsia="TimesNewRoman"/>
          <w:lang w:val="sr-Cyrl-CS"/>
        </w:rPr>
        <w:t>12</w:t>
      </w:r>
      <w:r w:rsidR="00EE6717" w:rsidRPr="007F2674">
        <w:rPr>
          <w:rFonts w:eastAsia="TimesNewRoman"/>
          <w:lang w:val="sr-Cyrl-CS"/>
        </w:rPr>
        <w:t>) ревизор групе</w:t>
      </w:r>
      <w:r w:rsidR="00EE6717" w:rsidRPr="007F2674">
        <w:rPr>
          <w:rFonts w:eastAsia="TimesNewRoman"/>
          <w:b/>
          <w:lang w:val="sr-Cyrl-CS"/>
        </w:rPr>
        <w:t xml:space="preserve"> </w:t>
      </w:r>
      <w:r w:rsidR="00EE6717" w:rsidRPr="007F2674">
        <w:rPr>
          <w:rFonts w:eastAsia="TimesNewRoman"/>
          <w:lang w:val="sr-Cyrl-CS"/>
        </w:rPr>
        <w:t>је друштво за ревизију кој</w:t>
      </w:r>
      <w:r w:rsidR="00EA085E" w:rsidRPr="007F2674">
        <w:rPr>
          <w:rFonts w:eastAsia="TimesNewRoman"/>
          <w:lang w:val="sr-Cyrl-CS"/>
        </w:rPr>
        <w:t>е</w:t>
      </w:r>
      <w:r w:rsidR="00EE6717" w:rsidRPr="007F2674">
        <w:rPr>
          <w:rFonts w:eastAsia="TimesNewRoman"/>
          <w:lang w:val="sr-Cyrl-CS"/>
        </w:rPr>
        <w:t xml:space="preserve"> врши законску ревизију консолидованих финансијских извештаја; </w:t>
      </w:r>
    </w:p>
    <w:p w:rsidR="00AE5828" w:rsidRPr="007F2674" w:rsidRDefault="002A1DE8" w:rsidP="00F65265">
      <w:pPr>
        <w:autoSpaceDE w:val="0"/>
        <w:autoSpaceDN w:val="0"/>
        <w:adjustRightInd w:val="0"/>
        <w:ind w:firstLine="720"/>
        <w:jc w:val="both"/>
        <w:rPr>
          <w:rFonts w:eastAsia="TimesNewRoman"/>
          <w:lang w:val="sr-Cyrl-CS"/>
        </w:rPr>
      </w:pPr>
      <w:r w:rsidRPr="007F2674">
        <w:rPr>
          <w:rFonts w:eastAsia="TimesNewRoman"/>
          <w:lang w:val="sr-Cyrl-CS"/>
        </w:rPr>
        <w:t>1</w:t>
      </w:r>
      <w:r w:rsidR="00092ABA" w:rsidRPr="007F2674">
        <w:rPr>
          <w:rFonts w:eastAsia="TimesNewRoman"/>
          <w:lang w:val="sr-Cyrl-CS"/>
        </w:rPr>
        <w:t>3</w:t>
      </w:r>
      <w:r w:rsidR="00854097" w:rsidRPr="007F2674">
        <w:rPr>
          <w:rFonts w:eastAsia="TimesNewRoman"/>
          <w:lang w:val="sr-Cyrl-CS"/>
        </w:rPr>
        <w:t xml:space="preserve">) </w:t>
      </w:r>
      <w:r w:rsidR="00F65265" w:rsidRPr="007F2674">
        <w:rPr>
          <w:rFonts w:eastAsia="TimesNewRoman"/>
          <w:lang w:val="sr-Cyrl-CS"/>
        </w:rPr>
        <w:t xml:space="preserve">мрежа </w:t>
      </w:r>
      <w:r w:rsidR="00AE5828" w:rsidRPr="007F2674">
        <w:rPr>
          <w:rFonts w:eastAsia="TimesNewRoman"/>
          <w:lang w:val="sr-Cyrl-CS"/>
        </w:rPr>
        <w:t>означава организацију која:</w:t>
      </w:r>
    </w:p>
    <w:p w:rsidR="00AE5828" w:rsidRPr="007F2674" w:rsidRDefault="00BC28B9" w:rsidP="00F65265">
      <w:pPr>
        <w:autoSpaceDE w:val="0"/>
        <w:autoSpaceDN w:val="0"/>
        <w:adjustRightInd w:val="0"/>
        <w:ind w:firstLine="720"/>
        <w:jc w:val="both"/>
        <w:rPr>
          <w:rFonts w:eastAsia="TimesNewRoman"/>
          <w:lang w:val="sr-Cyrl-CS"/>
        </w:rPr>
      </w:pPr>
      <w:r w:rsidRPr="007F2674">
        <w:rPr>
          <w:rFonts w:eastAsia="TimesNewRoman"/>
          <w:lang w:val="sr-Cyrl-CS"/>
        </w:rPr>
        <w:t xml:space="preserve"> </w:t>
      </w:r>
      <w:r w:rsidR="00E51694" w:rsidRPr="007F2674">
        <w:rPr>
          <w:rFonts w:eastAsia="TimesNewRoman"/>
          <w:lang w:val="sr-Cyrl-CS"/>
        </w:rPr>
        <w:t>(</w:t>
      </w:r>
      <w:r w:rsidR="00AE5828" w:rsidRPr="007F2674">
        <w:rPr>
          <w:rFonts w:eastAsia="TimesNewRoman"/>
          <w:lang w:val="sr-Cyrl-CS"/>
        </w:rPr>
        <w:t xml:space="preserve">1) за циљ има међусобну сарадњу и којој припадају </w:t>
      </w:r>
      <w:r w:rsidR="00F65265" w:rsidRPr="007F2674">
        <w:rPr>
          <w:rFonts w:eastAsia="TimesNewRoman"/>
          <w:lang w:val="sr-Cyrl-CS"/>
        </w:rPr>
        <w:t>друштва за ревизију</w:t>
      </w:r>
      <w:r w:rsidR="00090A96" w:rsidRPr="007F2674">
        <w:rPr>
          <w:rFonts w:eastAsia="TimesNewRoman"/>
          <w:lang w:val="sr-Cyrl-CS"/>
        </w:rPr>
        <w:t>, односно самостални ревизори</w:t>
      </w:r>
      <w:r w:rsidR="00AE5828" w:rsidRPr="007F2674">
        <w:rPr>
          <w:rFonts w:eastAsia="TimesNewRoman"/>
          <w:lang w:val="sr-Cyrl-CS"/>
        </w:rPr>
        <w:t>, и</w:t>
      </w:r>
    </w:p>
    <w:p w:rsidR="00F65265" w:rsidRPr="007F2674" w:rsidRDefault="00BC28B9" w:rsidP="00F65265">
      <w:pPr>
        <w:autoSpaceDE w:val="0"/>
        <w:autoSpaceDN w:val="0"/>
        <w:adjustRightInd w:val="0"/>
        <w:ind w:firstLine="720"/>
        <w:jc w:val="both"/>
        <w:rPr>
          <w:rFonts w:eastAsia="TimesNewRoman"/>
          <w:lang w:val="sr-Cyrl-CS"/>
        </w:rPr>
      </w:pPr>
      <w:r w:rsidRPr="007F2674">
        <w:rPr>
          <w:rFonts w:eastAsia="TimesNewRoman"/>
          <w:lang w:val="sr-Cyrl-CS"/>
        </w:rPr>
        <w:t xml:space="preserve"> </w:t>
      </w:r>
      <w:r w:rsidR="00E51694" w:rsidRPr="007F2674">
        <w:rPr>
          <w:rFonts w:eastAsia="TimesNewRoman"/>
          <w:lang w:val="sr-Cyrl-CS"/>
        </w:rPr>
        <w:t>(</w:t>
      </w:r>
      <w:r w:rsidR="00AE5828" w:rsidRPr="007F2674">
        <w:rPr>
          <w:rFonts w:eastAsia="TimesNewRoman"/>
          <w:lang w:val="sr-Cyrl-CS"/>
        </w:rPr>
        <w:t xml:space="preserve">2) </w:t>
      </w:r>
      <w:r w:rsidR="00F65265" w:rsidRPr="007F2674">
        <w:rPr>
          <w:rFonts w:eastAsia="TimesNewRoman"/>
          <w:lang w:val="sr-Cyrl-CS"/>
        </w:rPr>
        <w:t xml:space="preserve">која </w:t>
      </w:r>
      <w:r w:rsidR="00AE5828" w:rsidRPr="007F2674">
        <w:rPr>
          <w:rFonts w:eastAsia="TimesNewRoman"/>
          <w:lang w:val="sr-Cyrl-CS"/>
        </w:rPr>
        <w:t xml:space="preserve">за циљ има </w:t>
      </w:r>
      <w:r w:rsidR="007136A3" w:rsidRPr="007F2674">
        <w:rPr>
          <w:rFonts w:eastAsia="TimesNewRoman"/>
          <w:lang w:val="sr-Cyrl-CS"/>
        </w:rPr>
        <w:t>рас</w:t>
      </w:r>
      <w:r w:rsidR="00F65265" w:rsidRPr="007F2674">
        <w:rPr>
          <w:rFonts w:eastAsia="TimesNewRoman"/>
          <w:lang w:val="sr-Cyrl-CS"/>
        </w:rPr>
        <w:t xml:space="preserve">поделу </w:t>
      </w:r>
      <w:r w:rsidR="0046508E" w:rsidRPr="007F2674">
        <w:rPr>
          <w:rFonts w:eastAsia="TimesNewRoman"/>
          <w:lang w:val="sr-Cyrl-CS"/>
        </w:rPr>
        <w:t xml:space="preserve">добити </w:t>
      </w:r>
      <w:r w:rsidR="00F65265" w:rsidRPr="007F2674">
        <w:rPr>
          <w:rFonts w:eastAsia="TimesNewRoman"/>
          <w:lang w:val="sr-Cyrl-CS"/>
        </w:rPr>
        <w:t xml:space="preserve">или трошкова, </w:t>
      </w:r>
      <w:r w:rsidR="00864029" w:rsidRPr="007F2674">
        <w:rPr>
          <w:rFonts w:eastAsia="TimesNewRoman"/>
          <w:lang w:val="sr-Cyrl-CS"/>
        </w:rPr>
        <w:t xml:space="preserve">или има заједничко </w:t>
      </w:r>
      <w:r w:rsidR="00F65265" w:rsidRPr="007F2674">
        <w:rPr>
          <w:rFonts w:eastAsia="TimesNewRoman"/>
          <w:lang w:val="sr-Cyrl-CS"/>
        </w:rPr>
        <w:t xml:space="preserve">власништво, </w:t>
      </w:r>
      <w:r w:rsidR="00AE5828" w:rsidRPr="007F2674">
        <w:rPr>
          <w:rFonts w:eastAsia="TimesNewRoman"/>
          <w:lang w:val="sr-Cyrl-CS"/>
        </w:rPr>
        <w:t>контролу</w:t>
      </w:r>
      <w:r w:rsidR="00F65265" w:rsidRPr="007F2674">
        <w:rPr>
          <w:rFonts w:eastAsia="TimesNewRoman"/>
          <w:lang w:val="sr-Cyrl-CS"/>
        </w:rPr>
        <w:t xml:space="preserve"> или управу, заједничк</w:t>
      </w:r>
      <w:r w:rsidR="00AE5828" w:rsidRPr="007F2674">
        <w:rPr>
          <w:rFonts w:eastAsia="TimesNewRoman"/>
          <w:lang w:val="sr-Cyrl-CS"/>
        </w:rPr>
        <w:t xml:space="preserve">у политику </w:t>
      </w:r>
      <w:r w:rsidR="00F65265" w:rsidRPr="007F2674">
        <w:rPr>
          <w:rFonts w:eastAsia="TimesNewRoman"/>
          <w:lang w:val="sr-Cyrl-CS"/>
        </w:rPr>
        <w:t xml:space="preserve">и процедуре </w:t>
      </w:r>
      <w:r w:rsidR="00AE5828" w:rsidRPr="007F2674">
        <w:rPr>
          <w:rFonts w:eastAsia="TimesNewRoman"/>
          <w:lang w:val="sr-Cyrl-CS"/>
        </w:rPr>
        <w:t xml:space="preserve">контроле </w:t>
      </w:r>
      <w:r w:rsidR="00F65265" w:rsidRPr="007F2674">
        <w:rPr>
          <w:rFonts w:eastAsia="TimesNewRoman"/>
          <w:lang w:val="sr-Cyrl-CS"/>
        </w:rPr>
        <w:t>квалитета</w:t>
      </w:r>
      <w:r w:rsidR="00F1541D" w:rsidRPr="007F2674">
        <w:rPr>
          <w:rFonts w:eastAsia="TimesNewRoman"/>
          <w:lang w:val="sr-Cyrl-CS"/>
        </w:rPr>
        <w:t xml:space="preserve"> </w:t>
      </w:r>
      <w:r w:rsidR="00AE5828" w:rsidRPr="007F2674">
        <w:rPr>
          <w:rFonts w:eastAsia="TimesNewRoman"/>
          <w:lang w:val="sr-Cyrl-CS"/>
        </w:rPr>
        <w:t>обављања ревизије</w:t>
      </w:r>
      <w:r w:rsidR="00F65265" w:rsidRPr="007F2674">
        <w:rPr>
          <w:rFonts w:eastAsia="TimesNewRoman"/>
          <w:lang w:val="sr-Cyrl-CS"/>
        </w:rPr>
        <w:t xml:space="preserve">, заједничку пословну стратегију, коришћење </w:t>
      </w:r>
      <w:r w:rsidR="00AE5828" w:rsidRPr="007F2674">
        <w:rPr>
          <w:rFonts w:eastAsia="TimesNewRoman"/>
          <w:lang w:val="sr-Cyrl-CS"/>
        </w:rPr>
        <w:t>заједничког имена</w:t>
      </w:r>
      <w:r w:rsidR="00F65265" w:rsidRPr="007F2674">
        <w:rPr>
          <w:rFonts w:eastAsia="TimesNewRoman"/>
          <w:lang w:val="sr-Cyrl-CS"/>
        </w:rPr>
        <w:t xml:space="preserve"> или значајног дела стручних ресурса;</w:t>
      </w:r>
      <w:r w:rsidR="00864029" w:rsidRPr="007F2674">
        <w:rPr>
          <w:rFonts w:eastAsia="TimesNewRoman"/>
          <w:lang w:val="sr-Cyrl-CS"/>
        </w:rPr>
        <w:t xml:space="preserve"> </w:t>
      </w:r>
    </w:p>
    <w:p w:rsidR="00D0082E" w:rsidRPr="007F2674" w:rsidRDefault="002A1DE8" w:rsidP="008E28AE">
      <w:pPr>
        <w:autoSpaceDE w:val="0"/>
        <w:autoSpaceDN w:val="0"/>
        <w:adjustRightInd w:val="0"/>
        <w:ind w:firstLine="720"/>
        <w:jc w:val="both"/>
        <w:rPr>
          <w:rFonts w:eastAsia="TimesNewRoman"/>
          <w:lang w:val="sr-Cyrl-CS"/>
        </w:rPr>
      </w:pPr>
      <w:r w:rsidRPr="007F2674">
        <w:rPr>
          <w:rFonts w:eastAsia="TimesNewRoman"/>
          <w:lang w:val="sr-Cyrl-CS"/>
        </w:rPr>
        <w:t>1</w:t>
      </w:r>
      <w:r w:rsidR="00092ABA" w:rsidRPr="007F2674">
        <w:rPr>
          <w:rFonts w:eastAsia="TimesNewRoman"/>
          <w:lang w:val="sr-Cyrl-CS"/>
        </w:rPr>
        <w:t>4</w:t>
      </w:r>
      <w:r w:rsidR="00F65265" w:rsidRPr="007F2674">
        <w:rPr>
          <w:rFonts w:eastAsia="TimesNewRoman"/>
          <w:lang w:val="sr-Cyrl-CS"/>
        </w:rPr>
        <w:t xml:space="preserve">) </w:t>
      </w:r>
      <w:r w:rsidR="0046508E" w:rsidRPr="007F2674">
        <w:rPr>
          <w:rFonts w:eastAsia="TimesNewRoman"/>
          <w:lang w:val="sr-Cyrl-CS"/>
        </w:rPr>
        <w:t xml:space="preserve">повезано </w:t>
      </w:r>
      <w:r w:rsidR="00F65265" w:rsidRPr="007F2674">
        <w:rPr>
          <w:rFonts w:eastAsia="TimesNewRoman"/>
          <w:lang w:val="sr-Cyrl-CS"/>
        </w:rPr>
        <w:t xml:space="preserve"> друштво</w:t>
      </w:r>
      <w:r w:rsidR="00092ABA" w:rsidRPr="007F2674">
        <w:rPr>
          <w:rFonts w:eastAsia="TimesNewRoman"/>
          <w:lang w:val="sr-Cyrl-CS"/>
        </w:rPr>
        <w:t xml:space="preserve"> за ревизију</w:t>
      </w:r>
      <w:r w:rsidR="00F65265" w:rsidRPr="007F2674">
        <w:rPr>
          <w:rFonts w:eastAsia="TimesNewRoman"/>
          <w:lang w:val="sr-Cyrl-CS"/>
        </w:rPr>
        <w:t xml:space="preserve"> </w:t>
      </w:r>
      <w:r w:rsidR="00964228" w:rsidRPr="007F2674">
        <w:rPr>
          <w:rFonts w:eastAsia="TimesNewRoman"/>
          <w:lang w:val="sr-Cyrl-CS"/>
        </w:rPr>
        <w:t xml:space="preserve">са друштвом </w:t>
      </w:r>
      <w:r w:rsidR="00F65265" w:rsidRPr="007F2674">
        <w:rPr>
          <w:rFonts w:eastAsia="TimesNewRoman"/>
          <w:lang w:val="sr-Cyrl-CS"/>
        </w:rPr>
        <w:t>државе чланице је друштво</w:t>
      </w:r>
      <w:r w:rsidR="00A10177" w:rsidRPr="007F2674">
        <w:rPr>
          <w:rFonts w:eastAsia="TimesNewRoman"/>
          <w:lang w:val="sr-Cyrl-CS"/>
        </w:rPr>
        <w:t xml:space="preserve"> за ревизију</w:t>
      </w:r>
      <w:r w:rsidR="00F65265" w:rsidRPr="007F2674">
        <w:rPr>
          <w:rFonts w:eastAsia="TimesNewRoman"/>
          <w:lang w:val="sr-Cyrl-CS"/>
        </w:rPr>
        <w:t xml:space="preserve"> које је са </w:t>
      </w:r>
      <w:r w:rsidR="00D947D7" w:rsidRPr="007F2674">
        <w:rPr>
          <w:rFonts w:eastAsia="TimesNewRoman"/>
          <w:lang w:val="sr-Cyrl-CS"/>
        </w:rPr>
        <w:t xml:space="preserve">друштвом за ревизију </w:t>
      </w:r>
      <w:r w:rsidR="00F65265" w:rsidRPr="007F2674">
        <w:rPr>
          <w:rFonts w:eastAsia="TimesNewRoman"/>
          <w:lang w:val="sr-Cyrl-CS"/>
        </w:rPr>
        <w:t xml:space="preserve"> државе чланице повезано заједничким </w:t>
      </w:r>
      <w:r w:rsidR="003A54FA" w:rsidRPr="007F2674">
        <w:rPr>
          <w:rFonts w:eastAsia="TimesNewRoman"/>
          <w:lang w:val="sr-Cyrl-CS"/>
        </w:rPr>
        <w:t xml:space="preserve">власништвом, </w:t>
      </w:r>
      <w:r w:rsidR="0046508E" w:rsidRPr="007F2674">
        <w:rPr>
          <w:rFonts w:eastAsia="TimesNewRoman"/>
          <w:lang w:val="sr-Cyrl-CS"/>
        </w:rPr>
        <w:t xml:space="preserve">контролом </w:t>
      </w:r>
      <w:r w:rsidR="003A54FA" w:rsidRPr="007F2674">
        <w:rPr>
          <w:rFonts w:eastAsia="TimesNewRoman"/>
          <w:lang w:val="sr-Cyrl-CS"/>
        </w:rPr>
        <w:t>или управљањем;</w:t>
      </w:r>
      <w:r w:rsidR="00472157" w:rsidRPr="007F2674">
        <w:rPr>
          <w:rFonts w:eastAsia="TimesNewRoman"/>
          <w:lang w:val="sr-Cyrl-CS"/>
        </w:rPr>
        <w:t xml:space="preserve"> </w:t>
      </w:r>
    </w:p>
    <w:p w:rsidR="003A54FA" w:rsidRPr="007F2674" w:rsidRDefault="002A1DE8" w:rsidP="008E28AE">
      <w:pPr>
        <w:autoSpaceDE w:val="0"/>
        <w:autoSpaceDN w:val="0"/>
        <w:adjustRightInd w:val="0"/>
        <w:ind w:firstLine="720"/>
        <w:jc w:val="both"/>
        <w:rPr>
          <w:rFonts w:eastAsia="TimesNewRoman"/>
          <w:lang w:val="sr-Cyrl-CS"/>
        </w:rPr>
      </w:pPr>
      <w:r w:rsidRPr="007F2674">
        <w:rPr>
          <w:rFonts w:eastAsia="TimesNewRoman"/>
          <w:lang w:val="sr-Cyrl-CS"/>
        </w:rPr>
        <w:t>1</w:t>
      </w:r>
      <w:r w:rsidR="00D947D7" w:rsidRPr="007F2674">
        <w:rPr>
          <w:rFonts w:eastAsia="TimesNewRoman"/>
          <w:lang w:val="sr-Cyrl-CS"/>
        </w:rPr>
        <w:t>5</w:t>
      </w:r>
      <w:r w:rsidR="003A54FA" w:rsidRPr="007F2674">
        <w:rPr>
          <w:rFonts w:eastAsia="TimesNewRoman"/>
          <w:lang w:val="sr-Cyrl-CS"/>
        </w:rPr>
        <w:t>) ревизорски извештај је извештај о обављеној ревизији који издаје друштво за ревизију</w:t>
      </w:r>
      <w:r w:rsidR="00812FB3" w:rsidRPr="007F2674">
        <w:rPr>
          <w:rFonts w:eastAsia="TimesNewRoman"/>
          <w:lang w:val="sr-Cyrl-CS"/>
        </w:rPr>
        <w:t>, односно самостални ревизор</w:t>
      </w:r>
      <w:r w:rsidR="00964228" w:rsidRPr="007F2674">
        <w:rPr>
          <w:rFonts w:eastAsia="TimesNewRoman"/>
          <w:lang w:val="sr-Cyrl-CS"/>
        </w:rPr>
        <w:t xml:space="preserve"> у складу са овим законом и Међународним стандардима ревизије</w:t>
      </w:r>
      <w:r w:rsidR="003A54FA" w:rsidRPr="007F2674">
        <w:rPr>
          <w:rFonts w:eastAsia="TimesNewRoman"/>
          <w:lang w:val="sr-Cyrl-CS"/>
        </w:rPr>
        <w:t>;</w:t>
      </w:r>
    </w:p>
    <w:p w:rsidR="000C7780" w:rsidRPr="007F2674" w:rsidRDefault="002A1DE8" w:rsidP="008E28AE">
      <w:pPr>
        <w:autoSpaceDE w:val="0"/>
        <w:autoSpaceDN w:val="0"/>
        <w:adjustRightInd w:val="0"/>
        <w:ind w:firstLine="720"/>
        <w:jc w:val="both"/>
        <w:rPr>
          <w:rFonts w:eastAsia="TimesNewRoman"/>
          <w:strike/>
          <w:lang w:val="sr-Cyrl-CS"/>
        </w:rPr>
      </w:pPr>
      <w:r w:rsidRPr="007F2674">
        <w:rPr>
          <w:rFonts w:eastAsia="TimesNewRoman"/>
          <w:lang w:val="sr-Cyrl-CS"/>
        </w:rPr>
        <w:t>1</w:t>
      </w:r>
      <w:r w:rsidR="00D947D7" w:rsidRPr="007F2674">
        <w:rPr>
          <w:rFonts w:eastAsia="TimesNewRoman"/>
          <w:lang w:val="sr-Cyrl-CS"/>
        </w:rPr>
        <w:t>6</w:t>
      </w:r>
      <w:r w:rsidR="003A54FA" w:rsidRPr="007F2674">
        <w:rPr>
          <w:rFonts w:eastAsia="TimesNewRoman"/>
          <w:lang w:val="sr-Cyrl-CS"/>
        </w:rPr>
        <w:t xml:space="preserve">) </w:t>
      </w:r>
      <w:r w:rsidR="0057722B" w:rsidRPr="007F2674">
        <w:rPr>
          <w:rFonts w:eastAsia="TimesNewRoman"/>
          <w:lang w:val="sr-Cyrl-CS"/>
        </w:rPr>
        <w:t xml:space="preserve">надлежни органи су овлашћени органи или тела држава чланица и трећих земаља за уређивање ревизије и/или за надзор ревизора и ревизорских друштава, као и за сарадњу са надлежним органима других држава у области ревизије; </w:t>
      </w:r>
    </w:p>
    <w:p w:rsidR="00AF223F" w:rsidRPr="007F2674" w:rsidRDefault="003C02FB" w:rsidP="00F104A1">
      <w:pPr>
        <w:autoSpaceDE w:val="0"/>
        <w:autoSpaceDN w:val="0"/>
        <w:adjustRightInd w:val="0"/>
        <w:ind w:firstLine="708"/>
        <w:jc w:val="both"/>
        <w:rPr>
          <w:lang w:val="sr-Cyrl-CS" w:eastAsia="sr-Latn-CS"/>
        </w:rPr>
      </w:pPr>
      <w:r w:rsidRPr="007F2674">
        <w:rPr>
          <w:rFonts w:eastAsia="TimesNewRoman"/>
          <w:lang w:val="sr-Cyrl-CS"/>
        </w:rPr>
        <w:t>1</w:t>
      </w:r>
      <w:r w:rsidR="00D947D7" w:rsidRPr="007F2674">
        <w:rPr>
          <w:rFonts w:eastAsia="TimesNewRoman"/>
          <w:lang w:val="sr-Cyrl-CS"/>
        </w:rPr>
        <w:t>7</w:t>
      </w:r>
      <w:r w:rsidR="00FA7F81" w:rsidRPr="007F2674">
        <w:rPr>
          <w:rFonts w:eastAsia="TimesNewRoman"/>
          <w:lang w:val="sr-Cyrl-CS"/>
        </w:rPr>
        <w:t xml:space="preserve">) </w:t>
      </w:r>
      <w:r w:rsidR="001A0155" w:rsidRPr="007F2674">
        <w:rPr>
          <w:rFonts w:eastAsia="TimesNewRoman"/>
          <w:lang w:val="sr-Cyrl-CS"/>
        </w:rPr>
        <w:t>М</w:t>
      </w:r>
      <w:r w:rsidR="0006419C" w:rsidRPr="007F2674">
        <w:rPr>
          <w:rFonts w:eastAsia="TimesNewRoman"/>
          <w:lang w:val="sr-Cyrl-CS"/>
        </w:rPr>
        <w:t>еђународни стандарди ревизије</w:t>
      </w:r>
      <w:r w:rsidR="00D106C1" w:rsidRPr="007F2674">
        <w:rPr>
          <w:rFonts w:eastAsia="TimesNewRoman"/>
          <w:lang w:val="sr-Cyrl-CS"/>
        </w:rPr>
        <w:t xml:space="preserve"> </w:t>
      </w:r>
      <w:r w:rsidR="00F459BA" w:rsidRPr="007F2674">
        <w:rPr>
          <w:rFonts w:eastAsia="TimesNewRoman"/>
          <w:lang w:val="sr-Cyrl-CS"/>
        </w:rPr>
        <w:t>и Међународни стандард контроле квалитета</w:t>
      </w:r>
      <w:r w:rsidR="001B73C7" w:rsidRPr="007F2674">
        <w:rPr>
          <w:rFonts w:eastAsia="TimesNewRoman"/>
          <w:lang w:val="sr-Cyrl-CS"/>
        </w:rPr>
        <w:t xml:space="preserve"> </w:t>
      </w:r>
      <w:r w:rsidR="00D106C1" w:rsidRPr="007F2674">
        <w:rPr>
          <w:rFonts w:eastAsia="TimesNewRoman"/>
          <w:lang w:val="sr-Cyrl-CS"/>
        </w:rPr>
        <w:t>(у даљем тексту: МСР)</w:t>
      </w:r>
      <w:r w:rsidR="0006419C" w:rsidRPr="007F2674">
        <w:rPr>
          <w:rFonts w:eastAsia="TimesNewRoman"/>
          <w:lang w:val="sr-Cyrl-CS"/>
        </w:rPr>
        <w:t xml:space="preserve"> </w:t>
      </w:r>
      <w:r w:rsidR="001A0155" w:rsidRPr="007F2674">
        <w:rPr>
          <w:rFonts w:eastAsia="TimesNewRoman"/>
          <w:lang w:val="sr-Cyrl-CS"/>
        </w:rPr>
        <w:t xml:space="preserve">су Међународни стандарди ревизије </w:t>
      </w:r>
      <w:r w:rsidR="001A0155" w:rsidRPr="007F2674">
        <w:rPr>
          <w:lang w:val="sr-Cyrl-CS" w:eastAsia="sr-Latn-CS"/>
        </w:rPr>
        <w:t>(</w:t>
      </w:r>
      <w:r w:rsidR="001A0155" w:rsidRPr="007F2674">
        <w:rPr>
          <w:noProof/>
          <w:lang w:val="sr-Cyrl-CS" w:eastAsia="sr-Latn-CS"/>
        </w:rPr>
        <w:t>International Standards on Auditing - ISA</w:t>
      </w:r>
      <w:r w:rsidR="001A0155" w:rsidRPr="007F2674">
        <w:rPr>
          <w:lang w:val="sr-Cyrl-CS" w:eastAsia="sr-Latn-CS"/>
        </w:rPr>
        <w:t xml:space="preserve">) </w:t>
      </w:r>
      <w:r w:rsidR="00E10315" w:rsidRPr="007F2674">
        <w:rPr>
          <w:lang w:val="sr-Cyrl-CS" w:eastAsia="sr-Latn-CS"/>
        </w:rPr>
        <w:t xml:space="preserve">и </w:t>
      </w:r>
      <w:r w:rsidR="00F459BA" w:rsidRPr="007F2674">
        <w:rPr>
          <w:lang w:val="sr-Cyrl-CS" w:eastAsia="sr-Latn-CS"/>
        </w:rPr>
        <w:t>Међународни стандард контроле квалитета (I</w:t>
      </w:r>
      <w:r w:rsidR="00552370" w:rsidRPr="007F2674">
        <w:rPr>
          <w:lang w:val="sr-Cyrl-CS" w:eastAsia="sr-Latn-CS"/>
        </w:rPr>
        <w:t>nternational Standard on Qualit</w:t>
      </w:r>
      <w:r w:rsidR="00F459BA" w:rsidRPr="007F2674">
        <w:rPr>
          <w:lang w:val="sr-Cyrl-CS" w:eastAsia="sr-Latn-CS"/>
        </w:rPr>
        <w:t>y Controle - ISQC)</w:t>
      </w:r>
      <w:r w:rsidR="00614125" w:rsidRPr="007F2674">
        <w:rPr>
          <w:lang w:val="sr-Cyrl-CS" w:eastAsia="sr-Latn-CS"/>
        </w:rPr>
        <w:t xml:space="preserve"> и</w:t>
      </w:r>
      <w:r w:rsidR="00F459BA" w:rsidRPr="007F2674">
        <w:rPr>
          <w:lang w:val="sr-Cyrl-CS" w:eastAsia="sr-Latn-CS"/>
        </w:rPr>
        <w:t xml:space="preserve"> </w:t>
      </w:r>
      <w:r w:rsidR="00901F1E" w:rsidRPr="007F2674">
        <w:rPr>
          <w:lang w:val="sr-Cyrl-CS" w:eastAsia="sr-Latn-CS"/>
        </w:rPr>
        <w:t xml:space="preserve">са њима повезани ставови </w:t>
      </w:r>
      <w:r w:rsidR="00E10315" w:rsidRPr="007F2674">
        <w:rPr>
          <w:lang w:val="sr-Cyrl-CS" w:eastAsia="sr-Latn-CS"/>
        </w:rPr>
        <w:t xml:space="preserve">и стандарди </w:t>
      </w:r>
      <w:r w:rsidR="001A0155" w:rsidRPr="007F2674">
        <w:rPr>
          <w:lang w:val="sr-Cyrl-CS" w:eastAsia="sr-Latn-CS"/>
        </w:rPr>
        <w:t xml:space="preserve">које је објавио </w:t>
      </w:r>
      <w:r w:rsidR="00901F1E" w:rsidRPr="007F2674">
        <w:rPr>
          <w:lang w:val="sr-Cyrl-CS" w:eastAsia="sr-Latn-CS"/>
        </w:rPr>
        <w:t xml:space="preserve">Одбор за међународне стандарде ревизије и </w:t>
      </w:r>
      <w:r w:rsidR="007165D2" w:rsidRPr="007F2674">
        <w:rPr>
          <w:lang w:val="sr-Cyrl-CS" w:eastAsia="sr-Latn-CS"/>
        </w:rPr>
        <w:t xml:space="preserve">услуга </w:t>
      </w:r>
      <w:r w:rsidR="00901F1E" w:rsidRPr="007F2674">
        <w:rPr>
          <w:lang w:val="sr-Cyrl-CS" w:eastAsia="sr-Latn-CS"/>
        </w:rPr>
        <w:t>уверавања (International Auditing and Assurance Standards Board</w:t>
      </w:r>
      <w:r w:rsidR="00854BA6" w:rsidRPr="007F2674">
        <w:rPr>
          <w:lang w:val="sr-Cyrl-CS" w:eastAsia="sr-Latn-CS"/>
        </w:rPr>
        <w:t xml:space="preserve"> - IAASB</w:t>
      </w:r>
      <w:r w:rsidR="00901F1E" w:rsidRPr="007F2674">
        <w:rPr>
          <w:lang w:val="sr-Cyrl-CS" w:eastAsia="sr-Latn-CS"/>
        </w:rPr>
        <w:t>)</w:t>
      </w:r>
      <w:r w:rsidR="00F1541D" w:rsidRPr="007F2674">
        <w:rPr>
          <w:lang w:val="sr-Cyrl-CS" w:eastAsia="sr-Latn-CS"/>
        </w:rPr>
        <w:t xml:space="preserve"> </w:t>
      </w:r>
      <w:r w:rsidR="001A0155" w:rsidRPr="007F2674">
        <w:rPr>
          <w:rStyle w:val="rvts3"/>
          <w:color w:val="auto"/>
          <w:sz w:val="24"/>
          <w:szCs w:val="24"/>
          <w:lang w:val="sr-Cyrl-CS"/>
        </w:rPr>
        <w:t>Међу</w:t>
      </w:r>
      <w:r w:rsidR="00EE6717" w:rsidRPr="007F2674">
        <w:rPr>
          <w:rStyle w:val="rvts3"/>
          <w:color w:val="auto"/>
          <w:sz w:val="24"/>
          <w:szCs w:val="24"/>
          <w:lang w:val="sr-Cyrl-CS"/>
        </w:rPr>
        <w:t>народне федерације</w:t>
      </w:r>
      <w:r w:rsidR="001A0155" w:rsidRPr="007F2674">
        <w:rPr>
          <w:rStyle w:val="rvts3"/>
          <w:color w:val="auto"/>
          <w:sz w:val="24"/>
          <w:szCs w:val="24"/>
          <w:lang w:val="sr-Cyrl-CS"/>
        </w:rPr>
        <w:t xml:space="preserve"> рачуновођа (International Federation of Accountants - IFAC), измене ових стандарда, као и будући стандарди издати или прихваћени </w:t>
      </w:r>
      <w:r w:rsidR="00D277D5" w:rsidRPr="007F2674">
        <w:rPr>
          <w:rStyle w:val="rvts3"/>
          <w:color w:val="auto"/>
          <w:sz w:val="24"/>
          <w:szCs w:val="24"/>
          <w:lang w:val="sr-Cyrl-CS"/>
        </w:rPr>
        <w:t>од стране овог тела</w:t>
      </w:r>
      <w:r w:rsidR="00925C5C" w:rsidRPr="007F2674">
        <w:rPr>
          <w:rStyle w:val="rvts3"/>
          <w:color w:val="auto"/>
          <w:sz w:val="24"/>
          <w:szCs w:val="24"/>
          <w:lang w:val="sr-Cyrl-CS"/>
        </w:rPr>
        <w:t>, чији је превод утврдило и објавило министарство надлежно за послове финансија (у даљем тексту: Министарство)</w:t>
      </w:r>
      <w:r w:rsidR="000F22B9" w:rsidRPr="007F2674">
        <w:rPr>
          <w:lang w:val="sr-Cyrl-CS" w:eastAsia="sr-Latn-CS"/>
        </w:rPr>
        <w:t>;</w:t>
      </w:r>
      <w:r w:rsidR="007A1471" w:rsidRPr="007F2674">
        <w:rPr>
          <w:lang w:val="sr-Cyrl-CS"/>
        </w:rPr>
        <w:t xml:space="preserve"> </w:t>
      </w:r>
    </w:p>
    <w:p w:rsidR="00AE21AB" w:rsidRPr="007F2674" w:rsidRDefault="00AE21AB" w:rsidP="00933E5B">
      <w:pPr>
        <w:autoSpaceDE w:val="0"/>
        <w:autoSpaceDN w:val="0"/>
        <w:adjustRightInd w:val="0"/>
        <w:ind w:firstLine="720"/>
        <w:jc w:val="both"/>
        <w:rPr>
          <w:lang w:val="sr-Cyrl-CS"/>
        </w:rPr>
      </w:pPr>
      <w:r w:rsidRPr="007F2674">
        <w:rPr>
          <w:lang w:val="sr-Cyrl-CS"/>
        </w:rPr>
        <w:t>1</w:t>
      </w:r>
      <w:r w:rsidR="00D947D7" w:rsidRPr="007F2674">
        <w:rPr>
          <w:lang w:val="sr-Cyrl-CS"/>
        </w:rPr>
        <w:t>8</w:t>
      </w:r>
      <w:r w:rsidRPr="007F2674">
        <w:rPr>
          <w:lang w:val="sr-Cyrl-CS"/>
        </w:rPr>
        <w:t>)</w:t>
      </w:r>
      <w:r w:rsidR="00C2030D" w:rsidRPr="007F2674">
        <w:rPr>
          <w:lang w:val="sr-Cyrl-CS"/>
        </w:rPr>
        <w:t xml:space="preserve"> Међународни стандарди финансијског извештавања</w:t>
      </w:r>
      <w:r w:rsidRPr="007F2674">
        <w:rPr>
          <w:rFonts w:eastAsia="TimesNewRoman"/>
          <w:lang w:val="sr-Cyrl-CS"/>
        </w:rPr>
        <w:t xml:space="preserve"> (у даљем тексту: </w:t>
      </w:r>
      <w:r w:rsidR="00C2030D" w:rsidRPr="007F2674">
        <w:rPr>
          <w:lang w:val="sr-Cyrl-CS"/>
        </w:rPr>
        <w:t>МСФИ</w:t>
      </w:r>
      <w:r w:rsidRPr="007F2674">
        <w:rPr>
          <w:rFonts w:eastAsia="TimesNewRoman"/>
          <w:lang w:val="sr-Cyrl-CS"/>
        </w:rPr>
        <w:t>)</w:t>
      </w:r>
      <w:r w:rsidRPr="007F2674">
        <w:rPr>
          <w:lang w:val="sr-Cyrl-CS"/>
        </w:rPr>
        <w:t xml:space="preserve"> су Међународни стандарди финансијског извештавања (МСФИ) </w:t>
      </w:r>
      <w:r w:rsidR="00933E5B" w:rsidRPr="007F2674">
        <w:rPr>
          <w:lang w:val="sr-Cyrl-CS"/>
        </w:rPr>
        <w:t xml:space="preserve">и </w:t>
      </w:r>
      <w:r w:rsidRPr="007F2674">
        <w:rPr>
          <w:lang w:val="sr-Cyrl-CS"/>
        </w:rPr>
        <w:t xml:space="preserve">Међународни стандард финансијског извештавања за мала и средња правна лица (МСФИ за МСП), </w:t>
      </w:r>
      <w:r w:rsidR="00925C5C" w:rsidRPr="007F2674">
        <w:rPr>
          <w:lang w:val="sr-Cyrl-CS"/>
        </w:rPr>
        <w:t>ближе</w:t>
      </w:r>
      <w:r w:rsidRPr="007F2674">
        <w:rPr>
          <w:lang w:val="sr-Cyrl-CS"/>
        </w:rPr>
        <w:t xml:space="preserve"> дефинисани законом којим се уређује рачуноводство;</w:t>
      </w:r>
    </w:p>
    <w:p w:rsidR="001F3CCE" w:rsidRPr="007F2674" w:rsidRDefault="001F3CCE" w:rsidP="001F3CCE">
      <w:pPr>
        <w:autoSpaceDE w:val="0"/>
        <w:autoSpaceDN w:val="0"/>
        <w:adjustRightInd w:val="0"/>
        <w:ind w:firstLine="708"/>
        <w:jc w:val="both"/>
        <w:rPr>
          <w:lang w:val="sr-Cyrl-CS" w:eastAsia="sr-Latn-CS"/>
        </w:rPr>
      </w:pPr>
      <w:r w:rsidRPr="007F2674">
        <w:rPr>
          <w:lang w:val="sr-Cyrl-CS" w:eastAsia="sr-Latn-CS"/>
        </w:rPr>
        <w:lastRenderedPageBreak/>
        <w:t>1</w:t>
      </w:r>
      <w:r w:rsidR="00D947D7" w:rsidRPr="007F2674">
        <w:rPr>
          <w:lang w:val="sr-Cyrl-CS" w:eastAsia="sr-Latn-CS"/>
        </w:rPr>
        <w:t>9</w:t>
      </w:r>
      <w:r w:rsidRPr="007F2674">
        <w:rPr>
          <w:lang w:val="sr-Cyrl-CS" w:eastAsia="sr-Latn-CS"/>
        </w:rPr>
        <w:t>)</w:t>
      </w:r>
      <w:r w:rsidR="00244A27" w:rsidRPr="007F2674">
        <w:rPr>
          <w:lang w:val="sr-Cyrl-CS" w:eastAsia="sr-Latn-CS"/>
        </w:rPr>
        <w:t xml:space="preserve"> </w:t>
      </w:r>
      <w:r w:rsidR="00244A27" w:rsidRPr="007F2674">
        <w:rPr>
          <w:lang w:val="sr-Cyrl-CS"/>
        </w:rPr>
        <w:t>Код</w:t>
      </w:r>
      <w:r w:rsidR="00244A27" w:rsidRPr="007F2674">
        <w:rPr>
          <w:spacing w:val="-1"/>
          <w:lang w:val="sr-Cyrl-CS"/>
        </w:rPr>
        <w:t>е</w:t>
      </w:r>
      <w:r w:rsidR="00244A27" w:rsidRPr="007F2674">
        <w:rPr>
          <w:spacing w:val="1"/>
          <w:lang w:val="sr-Cyrl-CS"/>
        </w:rPr>
        <w:t>к</w:t>
      </w:r>
      <w:r w:rsidR="00244A27" w:rsidRPr="007F2674">
        <w:rPr>
          <w:lang w:val="sr-Cyrl-CS"/>
        </w:rPr>
        <w:t xml:space="preserve">с </w:t>
      </w:r>
      <w:r w:rsidR="00244A27" w:rsidRPr="007F2674">
        <w:rPr>
          <w:spacing w:val="1"/>
          <w:lang w:val="sr-Cyrl-CS"/>
        </w:rPr>
        <w:t>п</w:t>
      </w:r>
      <w:r w:rsidR="00244A27" w:rsidRPr="007F2674">
        <w:rPr>
          <w:lang w:val="sr-Cyrl-CS"/>
        </w:rPr>
        <w:t>р</w:t>
      </w:r>
      <w:r w:rsidR="00244A27" w:rsidRPr="007F2674">
        <w:rPr>
          <w:spacing w:val="2"/>
          <w:lang w:val="sr-Cyrl-CS"/>
        </w:rPr>
        <w:t>о</w:t>
      </w:r>
      <w:r w:rsidR="00244A27" w:rsidRPr="007F2674">
        <w:rPr>
          <w:lang w:val="sr-Cyrl-CS"/>
        </w:rPr>
        <w:t>фе</w:t>
      </w:r>
      <w:r w:rsidR="00244A27" w:rsidRPr="007F2674">
        <w:rPr>
          <w:spacing w:val="-1"/>
          <w:lang w:val="sr-Cyrl-CS"/>
        </w:rPr>
        <w:t>с</w:t>
      </w:r>
      <w:r w:rsidR="00244A27" w:rsidRPr="007F2674">
        <w:rPr>
          <w:spacing w:val="1"/>
          <w:lang w:val="sr-Cyrl-CS"/>
        </w:rPr>
        <w:t>и</w:t>
      </w:r>
      <w:r w:rsidR="00244A27" w:rsidRPr="007F2674">
        <w:rPr>
          <w:lang w:val="sr-Cyrl-CS"/>
        </w:rPr>
        <w:t>о</w:t>
      </w:r>
      <w:r w:rsidR="00244A27" w:rsidRPr="007F2674">
        <w:rPr>
          <w:spacing w:val="1"/>
          <w:lang w:val="sr-Cyrl-CS"/>
        </w:rPr>
        <w:t>н</w:t>
      </w:r>
      <w:r w:rsidR="00244A27" w:rsidRPr="007F2674">
        <w:rPr>
          <w:spacing w:val="-1"/>
          <w:lang w:val="sr-Cyrl-CS"/>
        </w:rPr>
        <w:t>а</w:t>
      </w:r>
      <w:r w:rsidR="00244A27" w:rsidRPr="007F2674">
        <w:rPr>
          <w:lang w:val="sr-Cyrl-CS"/>
        </w:rPr>
        <w:t>л</w:t>
      </w:r>
      <w:r w:rsidR="00244A27" w:rsidRPr="007F2674">
        <w:rPr>
          <w:spacing w:val="1"/>
          <w:lang w:val="sr-Cyrl-CS"/>
        </w:rPr>
        <w:t>н</w:t>
      </w:r>
      <w:r w:rsidR="00244A27" w:rsidRPr="007F2674">
        <w:rPr>
          <w:lang w:val="sr-Cyrl-CS"/>
        </w:rPr>
        <w:t xml:space="preserve">е </w:t>
      </w:r>
      <w:r w:rsidR="00244A27" w:rsidRPr="007F2674">
        <w:rPr>
          <w:spacing w:val="-1"/>
          <w:lang w:val="sr-Cyrl-CS"/>
        </w:rPr>
        <w:t>е</w:t>
      </w:r>
      <w:r w:rsidR="00244A27" w:rsidRPr="007F2674">
        <w:rPr>
          <w:lang w:val="sr-Cyrl-CS"/>
        </w:rPr>
        <w:t>т</w:t>
      </w:r>
      <w:r w:rsidR="00244A27" w:rsidRPr="007F2674">
        <w:rPr>
          <w:spacing w:val="2"/>
          <w:lang w:val="sr-Cyrl-CS"/>
        </w:rPr>
        <w:t>и</w:t>
      </w:r>
      <w:r w:rsidR="00244A27" w:rsidRPr="007F2674">
        <w:rPr>
          <w:spacing w:val="1"/>
          <w:lang w:val="sr-Cyrl-CS"/>
        </w:rPr>
        <w:t>к</w:t>
      </w:r>
      <w:r w:rsidR="00244A27" w:rsidRPr="007F2674">
        <w:rPr>
          <w:lang w:val="sr-Cyrl-CS"/>
        </w:rPr>
        <w:t>е р</w:t>
      </w:r>
      <w:r w:rsidR="00244A27" w:rsidRPr="007F2674">
        <w:rPr>
          <w:spacing w:val="-1"/>
          <w:lang w:val="sr-Cyrl-CS"/>
        </w:rPr>
        <w:t>е</w:t>
      </w:r>
      <w:r w:rsidR="00244A27" w:rsidRPr="007F2674">
        <w:rPr>
          <w:lang w:val="sr-Cyrl-CS"/>
        </w:rPr>
        <w:t>ви</w:t>
      </w:r>
      <w:r w:rsidR="00244A27" w:rsidRPr="007F2674">
        <w:rPr>
          <w:spacing w:val="1"/>
          <w:lang w:val="sr-Cyrl-CS"/>
        </w:rPr>
        <w:t>з</w:t>
      </w:r>
      <w:r w:rsidR="00244A27" w:rsidRPr="007F2674">
        <w:rPr>
          <w:lang w:val="sr-Cyrl-CS"/>
        </w:rPr>
        <w:t>ора</w:t>
      </w:r>
      <w:r w:rsidR="00244A27" w:rsidRPr="007F2674">
        <w:rPr>
          <w:spacing w:val="2"/>
          <w:lang w:val="sr-Cyrl-CS"/>
        </w:rPr>
        <w:t xml:space="preserve"> </w:t>
      </w:r>
      <w:r w:rsidR="00244A27" w:rsidRPr="007F2674">
        <w:rPr>
          <w:spacing w:val="1"/>
          <w:lang w:val="sr-Cyrl-CS"/>
        </w:rPr>
        <w:t>је акт који доноси</w:t>
      </w:r>
      <w:r w:rsidR="00244A27" w:rsidRPr="007F2674">
        <w:rPr>
          <w:spacing w:val="2"/>
          <w:lang w:val="sr-Cyrl-CS"/>
        </w:rPr>
        <w:t xml:space="preserve"> </w:t>
      </w:r>
      <w:r w:rsidR="00244A27" w:rsidRPr="007F2674">
        <w:rPr>
          <w:lang w:val="sr-Cyrl-CS"/>
        </w:rPr>
        <w:t>Ко</w:t>
      </w:r>
      <w:r w:rsidR="00244A27" w:rsidRPr="007F2674">
        <w:rPr>
          <w:spacing w:val="-1"/>
          <w:lang w:val="sr-Cyrl-CS"/>
        </w:rPr>
        <w:t>м</w:t>
      </w:r>
      <w:r w:rsidR="00244A27" w:rsidRPr="007F2674">
        <w:rPr>
          <w:spacing w:val="2"/>
          <w:lang w:val="sr-Cyrl-CS"/>
        </w:rPr>
        <w:t>о</w:t>
      </w:r>
      <w:r w:rsidR="00244A27" w:rsidRPr="007F2674">
        <w:rPr>
          <w:lang w:val="sr-Cyrl-CS"/>
        </w:rPr>
        <w:t>ра</w:t>
      </w:r>
      <w:r w:rsidR="00244A27" w:rsidRPr="007F2674">
        <w:rPr>
          <w:spacing w:val="1"/>
          <w:lang w:val="sr-Cyrl-CS"/>
        </w:rPr>
        <w:t xml:space="preserve"> </w:t>
      </w:r>
      <w:r w:rsidR="00244A27" w:rsidRPr="007F2674">
        <w:rPr>
          <w:lang w:val="sr-Cyrl-CS"/>
        </w:rPr>
        <w:t>на основу Код</w:t>
      </w:r>
      <w:r w:rsidR="00244A27" w:rsidRPr="007F2674">
        <w:rPr>
          <w:spacing w:val="-1"/>
          <w:lang w:val="sr-Cyrl-CS"/>
        </w:rPr>
        <w:t>е</w:t>
      </w:r>
      <w:r w:rsidR="00244A27" w:rsidRPr="007F2674">
        <w:rPr>
          <w:spacing w:val="1"/>
          <w:lang w:val="sr-Cyrl-CS"/>
        </w:rPr>
        <w:t>к</w:t>
      </w:r>
      <w:r w:rsidR="00244A27" w:rsidRPr="007F2674">
        <w:rPr>
          <w:lang w:val="sr-Cyrl-CS"/>
        </w:rPr>
        <w:t xml:space="preserve">са </w:t>
      </w:r>
      <w:r w:rsidR="00244A27" w:rsidRPr="007F2674">
        <w:rPr>
          <w:spacing w:val="-1"/>
          <w:lang w:val="sr-Cyrl-CS"/>
        </w:rPr>
        <w:t>е</w:t>
      </w:r>
      <w:r w:rsidR="00244A27" w:rsidRPr="007F2674">
        <w:rPr>
          <w:lang w:val="sr-Cyrl-CS"/>
        </w:rPr>
        <w:t>т</w:t>
      </w:r>
      <w:r w:rsidR="00244A27" w:rsidRPr="007F2674">
        <w:rPr>
          <w:spacing w:val="2"/>
          <w:lang w:val="sr-Cyrl-CS"/>
        </w:rPr>
        <w:t>и</w:t>
      </w:r>
      <w:r w:rsidR="00244A27" w:rsidRPr="007F2674">
        <w:rPr>
          <w:spacing w:val="1"/>
          <w:lang w:val="sr-Cyrl-CS"/>
        </w:rPr>
        <w:t>к</w:t>
      </w:r>
      <w:r w:rsidR="00244A27" w:rsidRPr="007F2674">
        <w:rPr>
          <w:lang w:val="sr-Cyrl-CS"/>
        </w:rPr>
        <w:t xml:space="preserve">е </w:t>
      </w:r>
      <w:r w:rsidR="00244A27" w:rsidRPr="007F2674">
        <w:rPr>
          <w:spacing w:val="1"/>
          <w:lang w:val="sr-Cyrl-CS"/>
        </w:rPr>
        <w:t>з</w:t>
      </w:r>
      <w:r w:rsidR="00244A27" w:rsidRPr="007F2674">
        <w:rPr>
          <w:lang w:val="sr-Cyrl-CS"/>
        </w:rPr>
        <w:t xml:space="preserve">а </w:t>
      </w:r>
      <w:r w:rsidR="00244A27" w:rsidRPr="007F2674">
        <w:rPr>
          <w:spacing w:val="1"/>
          <w:lang w:val="sr-Cyrl-CS"/>
        </w:rPr>
        <w:t>п</w:t>
      </w:r>
      <w:r w:rsidR="00244A27" w:rsidRPr="007F2674">
        <w:rPr>
          <w:lang w:val="sr-Cyrl-CS"/>
        </w:rPr>
        <w:t>рофе</w:t>
      </w:r>
      <w:r w:rsidR="00244A27" w:rsidRPr="007F2674">
        <w:rPr>
          <w:spacing w:val="-1"/>
          <w:lang w:val="sr-Cyrl-CS"/>
        </w:rPr>
        <w:t>с</w:t>
      </w:r>
      <w:r w:rsidR="00244A27" w:rsidRPr="007F2674">
        <w:rPr>
          <w:spacing w:val="1"/>
          <w:lang w:val="sr-Cyrl-CS"/>
        </w:rPr>
        <w:t>и</w:t>
      </w:r>
      <w:r w:rsidR="00244A27" w:rsidRPr="007F2674">
        <w:rPr>
          <w:lang w:val="sr-Cyrl-CS"/>
        </w:rPr>
        <w:t>о</w:t>
      </w:r>
      <w:r w:rsidR="00244A27" w:rsidRPr="007F2674">
        <w:rPr>
          <w:spacing w:val="1"/>
          <w:lang w:val="sr-Cyrl-CS"/>
        </w:rPr>
        <w:t>н</w:t>
      </w:r>
      <w:r w:rsidR="00244A27" w:rsidRPr="007F2674">
        <w:rPr>
          <w:spacing w:val="-1"/>
          <w:lang w:val="sr-Cyrl-CS"/>
        </w:rPr>
        <w:t>а</w:t>
      </w:r>
      <w:r w:rsidR="00244A27" w:rsidRPr="007F2674">
        <w:rPr>
          <w:lang w:val="sr-Cyrl-CS"/>
        </w:rPr>
        <w:t>л</w:t>
      </w:r>
      <w:r w:rsidR="00244A27" w:rsidRPr="007F2674">
        <w:rPr>
          <w:spacing w:val="1"/>
          <w:lang w:val="sr-Cyrl-CS"/>
        </w:rPr>
        <w:t>н</w:t>
      </w:r>
      <w:r w:rsidR="00244A27" w:rsidRPr="007F2674">
        <w:rPr>
          <w:lang w:val="sr-Cyrl-CS"/>
        </w:rPr>
        <w:t>е р</w:t>
      </w:r>
      <w:r w:rsidR="00244A27" w:rsidRPr="007F2674">
        <w:rPr>
          <w:spacing w:val="-1"/>
          <w:lang w:val="sr-Cyrl-CS"/>
        </w:rPr>
        <w:t>а</w:t>
      </w:r>
      <w:r w:rsidR="00244A27" w:rsidRPr="007F2674">
        <w:rPr>
          <w:spacing w:val="4"/>
          <w:lang w:val="sr-Cyrl-CS"/>
        </w:rPr>
        <w:t>ч</w:t>
      </w:r>
      <w:r w:rsidR="00244A27" w:rsidRPr="007F2674">
        <w:rPr>
          <w:spacing w:val="-7"/>
          <w:lang w:val="sr-Cyrl-CS"/>
        </w:rPr>
        <w:t>у</w:t>
      </w:r>
      <w:r w:rsidR="00244A27" w:rsidRPr="007F2674">
        <w:rPr>
          <w:spacing w:val="1"/>
          <w:lang w:val="sr-Cyrl-CS"/>
        </w:rPr>
        <w:t>н</w:t>
      </w:r>
      <w:r w:rsidR="00244A27" w:rsidRPr="007F2674">
        <w:rPr>
          <w:lang w:val="sr-Cyrl-CS"/>
        </w:rPr>
        <w:t>ов</w:t>
      </w:r>
      <w:r w:rsidR="00244A27" w:rsidRPr="007F2674">
        <w:rPr>
          <w:spacing w:val="2"/>
          <w:lang w:val="sr-Cyrl-CS"/>
        </w:rPr>
        <w:t>о</w:t>
      </w:r>
      <w:r w:rsidR="00244A27" w:rsidRPr="007F2674">
        <w:rPr>
          <w:spacing w:val="-1"/>
          <w:lang w:val="sr-Cyrl-CS"/>
        </w:rPr>
        <w:t>ђ</w:t>
      </w:r>
      <w:r w:rsidR="00244A27" w:rsidRPr="007F2674">
        <w:rPr>
          <w:lang w:val="sr-Cyrl-CS"/>
        </w:rPr>
        <w:t>е М</w:t>
      </w:r>
      <w:r w:rsidR="00244A27" w:rsidRPr="007F2674">
        <w:rPr>
          <w:spacing w:val="-1"/>
          <w:lang w:val="sr-Cyrl-CS"/>
        </w:rPr>
        <w:t>е</w:t>
      </w:r>
      <w:r w:rsidR="00244A27" w:rsidRPr="007F2674">
        <w:rPr>
          <w:spacing w:val="4"/>
          <w:lang w:val="sr-Cyrl-CS"/>
        </w:rPr>
        <w:t>ђ</w:t>
      </w:r>
      <w:r w:rsidR="00244A27" w:rsidRPr="007F2674">
        <w:rPr>
          <w:spacing w:val="-5"/>
          <w:lang w:val="sr-Cyrl-CS"/>
        </w:rPr>
        <w:t>у</w:t>
      </w:r>
      <w:r w:rsidR="00244A27" w:rsidRPr="007F2674">
        <w:rPr>
          <w:spacing w:val="1"/>
          <w:lang w:val="sr-Cyrl-CS"/>
        </w:rPr>
        <w:t>н</w:t>
      </w:r>
      <w:r w:rsidR="00244A27" w:rsidRPr="007F2674">
        <w:rPr>
          <w:spacing w:val="-1"/>
          <w:lang w:val="sr-Cyrl-CS"/>
        </w:rPr>
        <w:t>а</w:t>
      </w:r>
      <w:r w:rsidR="00244A27" w:rsidRPr="007F2674">
        <w:rPr>
          <w:lang w:val="sr-Cyrl-CS"/>
        </w:rPr>
        <w:t>р</w:t>
      </w:r>
      <w:r w:rsidR="00244A27" w:rsidRPr="007F2674">
        <w:rPr>
          <w:spacing w:val="2"/>
          <w:lang w:val="sr-Cyrl-CS"/>
        </w:rPr>
        <w:t>о</w:t>
      </w:r>
      <w:r w:rsidR="00244A27" w:rsidRPr="007F2674">
        <w:rPr>
          <w:lang w:val="sr-Cyrl-CS"/>
        </w:rPr>
        <w:t>д</w:t>
      </w:r>
      <w:r w:rsidR="00244A27" w:rsidRPr="007F2674">
        <w:rPr>
          <w:spacing w:val="1"/>
          <w:lang w:val="sr-Cyrl-CS"/>
        </w:rPr>
        <w:t>н</w:t>
      </w:r>
      <w:r w:rsidR="00244A27" w:rsidRPr="007F2674">
        <w:rPr>
          <w:lang w:val="sr-Cyrl-CS"/>
        </w:rPr>
        <w:t>е фед</w:t>
      </w:r>
      <w:r w:rsidR="00244A27" w:rsidRPr="007F2674">
        <w:rPr>
          <w:spacing w:val="-1"/>
          <w:lang w:val="sr-Cyrl-CS"/>
        </w:rPr>
        <w:t>е</w:t>
      </w:r>
      <w:r w:rsidR="00244A27" w:rsidRPr="007F2674">
        <w:rPr>
          <w:lang w:val="sr-Cyrl-CS"/>
        </w:rPr>
        <w:t>р</w:t>
      </w:r>
      <w:r w:rsidR="00244A27" w:rsidRPr="007F2674">
        <w:rPr>
          <w:spacing w:val="-1"/>
          <w:lang w:val="sr-Cyrl-CS"/>
        </w:rPr>
        <w:t>а</w:t>
      </w:r>
      <w:r w:rsidR="00244A27" w:rsidRPr="007F2674">
        <w:rPr>
          <w:spacing w:val="1"/>
          <w:lang w:val="sr-Cyrl-CS"/>
        </w:rPr>
        <w:t>ци</w:t>
      </w:r>
      <w:r w:rsidR="00244A27" w:rsidRPr="007F2674">
        <w:rPr>
          <w:lang w:val="sr-Cyrl-CS"/>
        </w:rPr>
        <w:t>је</w:t>
      </w:r>
      <w:r w:rsidR="00244A27" w:rsidRPr="007F2674">
        <w:rPr>
          <w:spacing w:val="1"/>
          <w:lang w:val="sr-Cyrl-CS"/>
        </w:rPr>
        <w:t xml:space="preserve"> </w:t>
      </w:r>
      <w:r w:rsidR="00244A27" w:rsidRPr="007F2674">
        <w:rPr>
          <w:lang w:val="sr-Cyrl-CS"/>
        </w:rPr>
        <w:t>р</w:t>
      </w:r>
      <w:r w:rsidR="00244A27" w:rsidRPr="007F2674">
        <w:rPr>
          <w:spacing w:val="-1"/>
          <w:lang w:val="sr-Cyrl-CS"/>
        </w:rPr>
        <w:t>а</w:t>
      </w:r>
      <w:r w:rsidR="00244A27" w:rsidRPr="007F2674">
        <w:rPr>
          <w:spacing w:val="1"/>
          <w:lang w:val="sr-Cyrl-CS"/>
        </w:rPr>
        <w:t>ч</w:t>
      </w:r>
      <w:r w:rsidR="00244A27" w:rsidRPr="007F2674">
        <w:rPr>
          <w:spacing w:val="-2"/>
          <w:lang w:val="sr-Cyrl-CS"/>
        </w:rPr>
        <w:t>у</w:t>
      </w:r>
      <w:r w:rsidR="00244A27" w:rsidRPr="007F2674">
        <w:rPr>
          <w:spacing w:val="1"/>
          <w:lang w:val="sr-Cyrl-CS"/>
        </w:rPr>
        <w:t>н</w:t>
      </w:r>
      <w:r w:rsidR="00244A27" w:rsidRPr="007F2674">
        <w:rPr>
          <w:lang w:val="sr-Cyrl-CS"/>
        </w:rPr>
        <w:t>ово</w:t>
      </w:r>
      <w:r w:rsidR="00244A27" w:rsidRPr="007F2674">
        <w:rPr>
          <w:spacing w:val="-1"/>
          <w:lang w:val="sr-Cyrl-CS"/>
        </w:rPr>
        <w:t>ђ</w:t>
      </w:r>
      <w:r w:rsidR="00244A27" w:rsidRPr="007F2674">
        <w:rPr>
          <w:lang w:val="sr-Cyrl-CS"/>
        </w:rPr>
        <w:t xml:space="preserve">а </w:t>
      </w:r>
      <w:r w:rsidR="00244A27" w:rsidRPr="007F2674">
        <w:rPr>
          <w:spacing w:val="6"/>
          <w:lang w:val="sr-Cyrl-CS"/>
        </w:rPr>
        <w:t>(</w:t>
      </w:r>
      <w:r w:rsidR="00244A27" w:rsidRPr="007F2674">
        <w:rPr>
          <w:spacing w:val="-3"/>
          <w:lang w:val="sr-Cyrl-CS"/>
        </w:rPr>
        <w:t>I</w:t>
      </w:r>
      <w:r w:rsidR="00244A27" w:rsidRPr="007F2674">
        <w:rPr>
          <w:spacing w:val="1"/>
          <w:lang w:val="sr-Cyrl-CS"/>
        </w:rPr>
        <w:t>F</w:t>
      </w:r>
      <w:r w:rsidR="00244A27" w:rsidRPr="007F2674">
        <w:rPr>
          <w:lang w:val="sr-Cyrl-CS"/>
        </w:rPr>
        <w:t>AC</w:t>
      </w:r>
      <w:r w:rsidR="00244A27" w:rsidRPr="007F2674">
        <w:rPr>
          <w:spacing w:val="2"/>
          <w:lang w:val="sr-Cyrl-CS"/>
        </w:rPr>
        <w:t xml:space="preserve"> </w:t>
      </w:r>
      <w:r w:rsidR="00244A27" w:rsidRPr="007F2674">
        <w:rPr>
          <w:lang w:val="sr-Cyrl-CS"/>
        </w:rPr>
        <w:t>Code</w:t>
      </w:r>
      <w:r w:rsidR="00244A27" w:rsidRPr="007F2674">
        <w:rPr>
          <w:spacing w:val="1"/>
          <w:lang w:val="sr-Cyrl-CS"/>
        </w:rPr>
        <w:t xml:space="preserve"> </w:t>
      </w:r>
      <w:r w:rsidR="00244A27" w:rsidRPr="007F2674">
        <w:rPr>
          <w:lang w:val="sr-Cyrl-CS"/>
        </w:rPr>
        <w:t>of</w:t>
      </w:r>
      <w:r w:rsidR="00244A27" w:rsidRPr="007F2674">
        <w:rPr>
          <w:spacing w:val="1"/>
          <w:lang w:val="sr-Cyrl-CS"/>
        </w:rPr>
        <w:t xml:space="preserve"> </w:t>
      </w:r>
      <w:r w:rsidR="00244A27" w:rsidRPr="007F2674">
        <w:rPr>
          <w:lang w:val="sr-Cyrl-CS"/>
        </w:rPr>
        <w:t>Ethi</w:t>
      </w:r>
      <w:r w:rsidR="00244A27" w:rsidRPr="007F2674">
        <w:rPr>
          <w:spacing w:val="-1"/>
          <w:lang w:val="sr-Cyrl-CS"/>
        </w:rPr>
        <w:t>c</w:t>
      </w:r>
      <w:r w:rsidR="00244A27" w:rsidRPr="007F2674">
        <w:rPr>
          <w:lang w:val="sr-Cyrl-CS"/>
        </w:rPr>
        <w:t>s</w:t>
      </w:r>
      <w:r w:rsidR="00244A27" w:rsidRPr="007F2674">
        <w:rPr>
          <w:spacing w:val="2"/>
          <w:lang w:val="sr-Cyrl-CS"/>
        </w:rPr>
        <w:t xml:space="preserve"> </w:t>
      </w:r>
      <w:r w:rsidR="00244A27" w:rsidRPr="007F2674">
        <w:rPr>
          <w:lang w:val="sr-Cyrl-CS"/>
        </w:rPr>
        <w:t xml:space="preserve">for </w:t>
      </w:r>
      <w:r w:rsidR="00244A27" w:rsidRPr="007F2674">
        <w:rPr>
          <w:spacing w:val="1"/>
          <w:lang w:val="sr-Cyrl-CS"/>
        </w:rPr>
        <w:t>P</w:t>
      </w:r>
      <w:r w:rsidR="00244A27" w:rsidRPr="007F2674">
        <w:rPr>
          <w:lang w:val="sr-Cyrl-CS"/>
        </w:rPr>
        <w:t>ro</w:t>
      </w:r>
      <w:r w:rsidR="00244A27" w:rsidRPr="007F2674">
        <w:rPr>
          <w:spacing w:val="-1"/>
          <w:lang w:val="sr-Cyrl-CS"/>
        </w:rPr>
        <w:t>fe</w:t>
      </w:r>
      <w:r w:rsidR="00244A27" w:rsidRPr="007F2674">
        <w:rPr>
          <w:lang w:val="sr-Cyrl-CS"/>
        </w:rPr>
        <w:t>ssional</w:t>
      </w:r>
      <w:r w:rsidR="00244A27" w:rsidRPr="007F2674">
        <w:rPr>
          <w:spacing w:val="2"/>
          <w:lang w:val="sr-Cyrl-CS"/>
        </w:rPr>
        <w:t xml:space="preserve"> </w:t>
      </w:r>
      <w:r w:rsidR="00244A27" w:rsidRPr="007F2674">
        <w:rPr>
          <w:lang w:val="sr-Cyrl-CS"/>
        </w:rPr>
        <w:t>A</w:t>
      </w:r>
      <w:r w:rsidR="00244A27" w:rsidRPr="007F2674">
        <w:rPr>
          <w:spacing w:val="-1"/>
          <w:lang w:val="sr-Cyrl-CS"/>
        </w:rPr>
        <w:t>cc</w:t>
      </w:r>
      <w:r w:rsidR="00244A27" w:rsidRPr="007F2674">
        <w:rPr>
          <w:lang w:val="sr-Cyrl-CS"/>
        </w:rPr>
        <w:t>oun</w:t>
      </w:r>
      <w:r w:rsidR="00244A27" w:rsidRPr="007F2674">
        <w:rPr>
          <w:spacing w:val="3"/>
          <w:lang w:val="sr-Cyrl-CS"/>
        </w:rPr>
        <w:t>t</w:t>
      </w:r>
      <w:r w:rsidR="00244A27" w:rsidRPr="007F2674">
        <w:rPr>
          <w:spacing w:val="-1"/>
          <w:lang w:val="sr-Cyrl-CS"/>
        </w:rPr>
        <w:t>a</w:t>
      </w:r>
      <w:r w:rsidR="00244A27" w:rsidRPr="007F2674">
        <w:rPr>
          <w:lang w:val="sr-Cyrl-CS"/>
        </w:rPr>
        <w:t>nt</w:t>
      </w:r>
      <w:r w:rsidR="00244A27" w:rsidRPr="007F2674">
        <w:rPr>
          <w:spacing w:val="2"/>
          <w:lang w:val="sr-Cyrl-CS"/>
        </w:rPr>
        <w:t>s</w:t>
      </w:r>
      <w:r w:rsidR="00244A27" w:rsidRPr="007F2674">
        <w:rPr>
          <w:lang w:val="sr-Cyrl-CS"/>
        </w:rPr>
        <w:t>),</w:t>
      </w:r>
      <w:r w:rsidR="00244A27" w:rsidRPr="007F2674">
        <w:rPr>
          <w:spacing w:val="2"/>
          <w:lang w:val="sr-Cyrl-CS"/>
        </w:rPr>
        <w:t xml:space="preserve"> при чему Комора може донети и одлуку о непосредној примени </w:t>
      </w:r>
      <w:r w:rsidR="00244A27" w:rsidRPr="007F2674">
        <w:rPr>
          <w:lang w:val="sr-Cyrl-CS"/>
        </w:rPr>
        <w:t>Код</w:t>
      </w:r>
      <w:r w:rsidR="00244A27" w:rsidRPr="007F2674">
        <w:rPr>
          <w:spacing w:val="-1"/>
          <w:lang w:val="sr-Cyrl-CS"/>
        </w:rPr>
        <w:t>е</w:t>
      </w:r>
      <w:r w:rsidR="00244A27" w:rsidRPr="007F2674">
        <w:rPr>
          <w:spacing w:val="1"/>
          <w:lang w:val="sr-Cyrl-CS"/>
        </w:rPr>
        <w:t>к</w:t>
      </w:r>
      <w:r w:rsidR="00244A27" w:rsidRPr="007F2674">
        <w:rPr>
          <w:lang w:val="sr-Cyrl-CS"/>
        </w:rPr>
        <w:t xml:space="preserve">са </w:t>
      </w:r>
      <w:r w:rsidR="00244A27" w:rsidRPr="007F2674">
        <w:rPr>
          <w:spacing w:val="-1"/>
          <w:lang w:val="sr-Cyrl-CS"/>
        </w:rPr>
        <w:t>е</w:t>
      </w:r>
      <w:r w:rsidR="00244A27" w:rsidRPr="007F2674">
        <w:rPr>
          <w:lang w:val="sr-Cyrl-CS"/>
        </w:rPr>
        <w:t>т</w:t>
      </w:r>
      <w:r w:rsidR="00244A27" w:rsidRPr="007F2674">
        <w:rPr>
          <w:spacing w:val="2"/>
          <w:lang w:val="sr-Cyrl-CS"/>
        </w:rPr>
        <w:t>и</w:t>
      </w:r>
      <w:r w:rsidR="00244A27" w:rsidRPr="007F2674">
        <w:rPr>
          <w:spacing w:val="1"/>
          <w:lang w:val="sr-Cyrl-CS"/>
        </w:rPr>
        <w:t>к</w:t>
      </w:r>
      <w:r w:rsidR="00244A27" w:rsidRPr="007F2674">
        <w:rPr>
          <w:lang w:val="sr-Cyrl-CS"/>
        </w:rPr>
        <w:t xml:space="preserve">е </w:t>
      </w:r>
      <w:r w:rsidR="00244A27" w:rsidRPr="007F2674">
        <w:rPr>
          <w:spacing w:val="1"/>
          <w:lang w:val="sr-Cyrl-CS"/>
        </w:rPr>
        <w:t>з</w:t>
      </w:r>
      <w:r w:rsidR="00244A27" w:rsidRPr="007F2674">
        <w:rPr>
          <w:lang w:val="sr-Cyrl-CS"/>
        </w:rPr>
        <w:t xml:space="preserve">а </w:t>
      </w:r>
      <w:r w:rsidR="00244A27" w:rsidRPr="007F2674">
        <w:rPr>
          <w:spacing w:val="1"/>
          <w:lang w:val="sr-Cyrl-CS"/>
        </w:rPr>
        <w:t>п</w:t>
      </w:r>
      <w:r w:rsidR="00244A27" w:rsidRPr="007F2674">
        <w:rPr>
          <w:lang w:val="sr-Cyrl-CS"/>
        </w:rPr>
        <w:t>ро</w:t>
      </w:r>
      <w:r w:rsidR="00244A27" w:rsidRPr="007F2674">
        <w:rPr>
          <w:spacing w:val="-2"/>
          <w:lang w:val="sr-Cyrl-CS"/>
        </w:rPr>
        <w:t>ф</w:t>
      </w:r>
      <w:r w:rsidR="00244A27" w:rsidRPr="007F2674">
        <w:rPr>
          <w:spacing w:val="-1"/>
          <w:lang w:val="sr-Cyrl-CS"/>
        </w:rPr>
        <w:t>ес</w:t>
      </w:r>
      <w:r w:rsidR="00244A27" w:rsidRPr="007F2674">
        <w:rPr>
          <w:spacing w:val="1"/>
          <w:lang w:val="sr-Cyrl-CS"/>
        </w:rPr>
        <w:t>и</w:t>
      </w:r>
      <w:r w:rsidR="00244A27" w:rsidRPr="007F2674">
        <w:rPr>
          <w:lang w:val="sr-Cyrl-CS"/>
        </w:rPr>
        <w:t>о</w:t>
      </w:r>
      <w:r w:rsidR="00244A27" w:rsidRPr="007F2674">
        <w:rPr>
          <w:spacing w:val="4"/>
          <w:lang w:val="sr-Cyrl-CS"/>
        </w:rPr>
        <w:t>н</w:t>
      </w:r>
      <w:r w:rsidR="00244A27" w:rsidRPr="007F2674">
        <w:rPr>
          <w:spacing w:val="-1"/>
          <w:lang w:val="sr-Cyrl-CS"/>
        </w:rPr>
        <w:t>а</w:t>
      </w:r>
      <w:r w:rsidR="00244A27" w:rsidRPr="007F2674">
        <w:rPr>
          <w:lang w:val="sr-Cyrl-CS"/>
        </w:rPr>
        <w:t>л</w:t>
      </w:r>
      <w:r w:rsidR="00244A27" w:rsidRPr="007F2674">
        <w:rPr>
          <w:spacing w:val="1"/>
          <w:lang w:val="sr-Cyrl-CS"/>
        </w:rPr>
        <w:t>н</w:t>
      </w:r>
      <w:r w:rsidR="00244A27" w:rsidRPr="007F2674">
        <w:rPr>
          <w:lang w:val="sr-Cyrl-CS"/>
        </w:rPr>
        <w:t>е р</w:t>
      </w:r>
      <w:r w:rsidR="00244A27" w:rsidRPr="007F2674">
        <w:rPr>
          <w:spacing w:val="-1"/>
          <w:lang w:val="sr-Cyrl-CS"/>
        </w:rPr>
        <w:t>а</w:t>
      </w:r>
      <w:r w:rsidR="00244A27" w:rsidRPr="007F2674">
        <w:rPr>
          <w:spacing w:val="4"/>
          <w:lang w:val="sr-Cyrl-CS"/>
        </w:rPr>
        <w:t>ч</w:t>
      </w:r>
      <w:r w:rsidR="00244A27" w:rsidRPr="007F2674">
        <w:rPr>
          <w:spacing w:val="-7"/>
          <w:lang w:val="sr-Cyrl-CS"/>
        </w:rPr>
        <w:t>у</w:t>
      </w:r>
      <w:r w:rsidR="00244A27" w:rsidRPr="007F2674">
        <w:rPr>
          <w:spacing w:val="1"/>
          <w:lang w:val="sr-Cyrl-CS"/>
        </w:rPr>
        <w:t>н</w:t>
      </w:r>
      <w:r w:rsidR="00244A27" w:rsidRPr="007F2674">
        <w:rPr>
          <w:spacing w:val="2"/>
          <w:lang w:val="sr-Cyrl-CS"/>
        </w:rPr>
        <w:t>о</w:t>
      </w:r>
      <w:r w:rsidR="00244A27" w:rsidRPr="007F2674">
        <w:rPr>
          <w:lang w:val="sr-Cyrl-CS"/>
        </w:rPr>
        <w:t>во</w:t>
      </w:r>
      <w:r w:rsidR="00244A27" w:rsidRPr="007F2674">
        <w:rPr>
          <w:spacing w:val="-1"/>
          <w:lang w:val="sr-Cyrl-CS"/>
        </w:rPr>
        <w:t>ђ</w:t>
      </w:r>
      <w:r w:rsidR="00244A27" w:rsidRPr="007F2674">
        <w:rPr>
          <w:lang w:val="sr-Cyrl-CS"/>
        </w:rPr>
        <w:t>е</w:t>
      </w:r>
      <w:r w:rsidR="00244A27" w:rsidRPr="007F2674">
        <w:rPr>
          <w:spacing w:val="2"/>
          <w:lang w:val="sr-Cyrl-CS"/>
        </w:rPr>
        <w:t xml:space="preserve"> </w:t>
      </w:r>
      <w:r w:rsidR="00244A27" w:rsidRPr="007F2674">
        <w:rPr>
          <w:lang w:val="sr-Cyrl-CS"/>
        </w:rPr>
        <w:t>М</w:t>
      </w:r>
      <w:r w:rsidR="00244A27" w:rsidRPr="007F2674">
        <w:rPr>
          <w:spacing w:val="-1"/>
          <w:lang w:val="sr-Cyrl-CS"/>
        </w:rPr>
        <w:t>е</w:t>
      </w:r>
      <w:r w:rsidR="00244A27" w:rsidRPr="007F2674">
        <w:rPr>
          <w:spacing w:val="4"/>
          <w:lang w:val="sr-Cyrl-CS"/>
        </w:rPr>
        <w:t>ђ</w:t>
      </w:r>
      <w:r w:rsidR="00244A27" w:rsidRPr="007F2674">
        <w:rPr>
          <w:spacing w:val="-7"/>
          <w:lang w:val="sr-Cyrl-CS"/>
        </w:rPr>
        <w:t>у</w:t>
      </w:r>
      <w:r w:rsidR="00244A27" w:rsidRPr="007F2674">
        <w:rPr>
          <w:spacing w:val="3"/>
          <w:lang w:val="sr-Cyrl-CS"/>
        </w:rPr>
        <w:t>н</w:t>
      </w:r>
      <w:r w:rsidR="00244A27" w:rsidRPr="007F2674">
        <w:rPr>
          <w:spacing w:val="-1"/>
          <w:lang w:val="sr-Cyrl-CS"/>
        </w:rPr>
        <w:t>а</w:t>
      </w:r>
      <w:r w:rsidR="00244A27" w:rsidRPr="007F2674">
        <w:rPr>
          <w:lang w:val="sr-Cyrl-CS"/>
        </w:rPr>
        <w:t>род</w:t>
      </w:r>
      <w:r w:rsidR="00244A27" w:rsidRPr="007F2674">
        <w:rPr>
          <w:spacing w:val="1"/>
          <w:lang w:val="sr-Cyrl-CS"/>
        </w:rPr>
        <w:t>н</w:t>
      </w:r>
      <w:r w:rsidR="00244A27" w:rsidRPr="007F2674">
        <w:rPr>
          <w:lang w:val="sr-Cyrl-CS"/>
        </w:rPr>
        <w:t>е фед</w:t>
      </w:r>
      <w:r w:rsidR="00244A27" w:rsidRPr="007F2674">
        <w:rPr>
          <w:spacing w:val="-1"/>
          <w:lang w:val="sr-Cyrl-CS"/>
        </w:rPr>
        <w:t>е</w:t>
      </w:r>
      <w:r w:rsidR="00244A27" w:rsidRPr="007F2674">
        <w:rPr>
          <w:lang w:val="sr-Cyrl-CS"/>
        </w:rPr>
        <w:t>р</w:t>
      </w:r>
      <w:r w:rsidR="00244A27" w:rsidRPr="007F2674">
        <w:rPr>
          <w:spacing w:val="-1"/>
          <w:lang w:val="sr-Cyrl-CS"/>
        </w:rPr>
        <w:t>а</w:t>
      </w:r>
      <w:r w:rsidR="00244A27" w:rsidRPr="007F2674">
        <w:rPr>
          <w:spacing w:val="1"/>
          <w:lang w:val="sr-Cyrl-CS"/>
        </w:rPr>
        <w:t>ци</w:t>
      </w:r>
      <w:r w:rsidR="00244A27" w:rsidRPr="007F2674">
        <w:rPr>
          <w:lang w:val="sr-Cyrl-CS"/>
        </w:rPr>
        <w:t>је р</w:t>
      </w:r>
      <w:r w:rsidR="00244A27" w:rsidRPr="007F2674">
        <w:rPr>
          <w:spacing w:val="-1"/>
          <w:lang w:val="sr-Cyrl-CS"/>
        </w:rPr>
        <w:t>а</w:t>
      </w:r>
      <w:r w:rsidR="00244A27" w:rsidRPr="007F2674">
        <w:rPr>
          <w:spacing w:val="4"/>
          <w:lang w:val="sr-Cyrl-CS"/>
        </w:rPr>
        <w:t>ч</w:t>
      </w:r>
      <w:r w:rsidR="00244A27" w:rsidRPr="007F2674">
        <w:rPr>
          <w:spacing w:val="-7"/>
          <w:lang w:val="sr-Cyrl-CS"/>
        </w:rPr>
        <w:t>у</w:t>
      </w:r>
      <w:r w:rsidR="00244A27" w:rsidRPr="007F2674">
        <w:rPr>
          <w:spacing w:val="1"/>
          <w:lang w:val="sr-Cyrl-CS"/>
        </w:rPr>
        <w:t>н</w:t>
      </w:r>
      <w:r w:rsidR="00244A27" w:rsidRPr="007F2674">
        <w:rPr>
          <w:spacing w:val="2"/>
          <w:lang w:val="sr-Cyrl-CS"/>
        </w:rPr>
        <w:t>о</w:t>
      </w:r>
      <w:r w:rsidR="00244A27" w:rsidRPr="007F2674">
        <w:rPr>
          <w:lang w:val="sr-Cyrl-CS"/>
        </w:rPr>
        <w:t>во</w:t>
      </w:r>
      <w:r w:rsidR="00244A27" w:rsidRPr="007F2674">
        <w:rPr>
          <w:spacing w:val="-1"/>
          <w:lang w:val="sr-Cyrl-CS"/>
        </w:rPr>
        <w:t>ђа</w:t>
      </w:r>
      <w:r w:rsidRPr="007F2674">
        <w:rPr>
          <w:lang w:val="sr-Cyrl-CS" w:eastAsia="sr-Latn-CS"/>
        </w:rPr>
        <w:t xml:space="preserve">; </w:t>
      </w:r>
    </w:p>
    <w:p w:rsidR="001F3CCE" w:rsidRPr="007F2674" w:rsidRDefault="00D947D7" w:rsidP="001F3CCE">
      <w:pPr>
        <w:autoSpaceDE w:val="0"/>
        <w:autoSpaceDN w:val="0"/>
        <w:adjustRightInd w:val="0"/>
        <w:ind w:firstLine="720"/>
        <w:jc w:val="both"/>
        <w:rPr>
          <w:lang w:val="sr-Cyrl-CS"/>
        </w:rPr>
      </w:pPr>
      <w:r w:rsidRPr="007F2674">
        <w:rPr>
          <w:rFonts w:eastAsia="TimesNewRoman"/>
          <w:lang w:val="sr-Cyrl-CS"/>
        </w:rPr>
        <w:t>20</w:t>
      </w:r>
      <w:r w:rsidR="001F3CCE" w:rsidRPr="007F2674">
        <w:rPr>
          <w:rFonts w:eastAsia="TimesNewRoman"/>
          <w:lang w:val="sr-Cyrl-CS"/>
        </w:rPr>
        <w:t>) Међународни стандарди едукације су Међународни стандарди едукације за професионалне рачуновође (International Education Standards - IES) које је усвојила Међународна федерација рачуновођа;</w:t>
      </w:r>
    </w:p>
    <w:p w:rsidR="00D947D7" w:rsidRPr="007F2674" w:rsidRDefault="00D947D7" w:rsidP="00D947D7">
      <w:pPr>
        <w:autoSpaceDE w:val="0"/>
        <w:autoSpaceDN w:val="0"/>
        <w:adjustRightInd w:val="0"/>
        <w:ind w:firstLine="720"/>
        <w:jc w:val="both"/>
        <w:rPr>
          <w:lang w:val="sr-Cyrl-CS" w:eastAsia="sr-Latn-CS"/>
        </w:rPr>
      </w:pPr>
      <w:r w:rsidRPr="007F2674">
        <w:rPr>
          <w:lang w:val="sr-Cyrl-CS" w:eastAsia="sr-Latn-CS"/>
        </w:rPr>
        <w:t>21) професионални скептицизам је став који подразумева критичко размишљање, способност препознавања околности које могу указати на могуће нетачно приказивање чињеница због грешке или преваре и критичку оцену ревизорских</w:t>
      </w:r>
      <w:r w:rsidR="00F844D7" w:rsidRPr="007F2674">
        <w:rPr>
          <w:lang w:val="sr-Cyrl-CS" w:eastAsia="sr-Latn-CS"/>
        </w:rPr>
        <w:t xml:space="preserve"> доказа;</w:t>
      </w:r>
    </w:p>
    <w:p w:rsidR="00EB632E" w:rsidRPr="007F2674" w:rsidRDefault="001F3CCE" w:rsidP="00EB632E">
      <w:pPr>
        <w:autoSpaceDE w:val="0"/>
        <w:autoSpaceDN w:val="0"/>
        <w:adjustRightInd w:val="0"/>
        <w:ind w:firstLine="720"/>
        <w:jc w:val="both"/>
        <w:rPr>
          <w:rFonts w:eastAsia="TimesNewRoman"/>
          <w:lang w:val="sr-Cyrl-CS"/>
        </w:rPr>
      </w:pPr>
      <w:r w:rsidRPr="007F2674">
        <w:rPr>
          <w:lang w:val="sr-Cyrl-CS" w:eastAsia="sr-Latn-CS"/>
        </w:rPr>
        <w:t>2</w:t>
      </w:r>
      <w:r w:rsidR="00D947D7" w:rsidRPr="007F2674">
        <w:rPr>
          <w:lang w:val="sr-Cyrl-CS" w:eastAsia="sr-Latn-CS"/>
        </w:rPr>
        <w:t>2</w:t>
      </w:r>
      <w:r w:rsidR="00EB632E" w:rsidRPr="007F2674">
        <w:rPr>
          <w:lang w:val="sr-Cyrl-CS" w:eastAsia="sr-Latn-CS"/>
        </w:rPr>
        <w:t>)</w:t>
      </w:r>
      <w:r w:rsidR="00EB632E" w:rsidRPr="007F2674">
        <w:rPr>
          <w:rFonts w:eastAsia="TimesNewRoman"/>
          <w:b/>
          <w:lang w:val="sr-Cyrl-CS"/>
        </w:rPr>
        <w:t xml:space="preserve"> </w:t>
      </w:r>
      <w:r w:rsidR="00EB632E" w:rsidRPr="007F2674">
        <w:rPr>
          <w:rFonts w:eastAsia="TimesNewRoman"/>
          <w:lang w:val="sr-Cyrl-CS"/>
        </w:rPr>
        <w:t>друштвима од јавног интереса сматрају се:</w:t>
      </w:r>
    </w:p>
    <w:p w:rsidR="00EB632E" w:rsidRPr="007F2674" w:rsidRDefault="00EB632E" w:rsidP="00EB632E">
      <w:pPr>
        <w:autoSpaceDE w:val="0"/>
        <w:autoSpaceDN w:val="0"/>
        <w:adjustRightInd w:val="0"/>
        <w:jc w:val="both"/>
        <w:rPr>
          <w:rFonts w:eastAsia="TimesNewRoman"/>
          <w:lang w:val="sr-Cyrl-CS"/>
        </w:rPr>
      </w:pPr>
      <w:r w:rsidRPr="007F2674">
        <w:rPr>
          <w:rFonts w:eastAsia="TimesNewRoman"/>
          <w:lang w:val="sr-Cyrl-CS"/>
        </w:rPr>
        <w:t xml:space="preserve">            (1) велика правна лица разврстана у складу са законом којим се уређује рачуноводство;</w:t>
      </w:r>
    </w:p>
    <w:p w:rsidR="00EB632E" w:rsidRPr="007F2674" w:rsidRDefault="00EB632E" w:rsidP="00EB632E">
      <w:pPr>
        <w:autoSpaceDE w:val="0"/>
        <w:autoSpaceDN w:val="0"/>
        <w:adjustRightInd w:val="0"/>
        <w:jc w:val="both"/>
        <w:rPr>
          <w:lang w:val="sr-Cyrl-CS"/>
        </w:rPr>
      </w:pPr>
      <w:r w:rsidRPr="007F2674">
        <w:rPr>
          <w:lang w:val="sr-Cyrl-CS"/>
        </w:rPr>
        <w:tab/>
        <w:t xml:space="preserve">(2) правна лица која се сматрају јавним друштвима у складу са законом којим се уређује тржиште капитала; </w:t>
      </w:r>
    </w:p>
    <w:p w:rsidR="00EB632E" w:rsidRPr="007F2674" w:rsidRDefault="00EB632E" w:rsidP="00EB632E">
      <w:pPr>
        <w:autoSpaceDE w:val="0"/>
        <w:autoSpaceDN w:val="0"/>
        <w:adjustRightInd w:val="0"/>
        <w:ind w:firstLine="720"/>
        <w:jc w:val="both"/>
        <w:rPr>
          <w:rFonts w:eastAsia="TimesNewRoman"/>
          <w:strike/>
          <w:lang w:val="sr-Cyrl-CS"/>
        </w:rPr>
      </w:pPr>
      <w:r w:rsidRPr="007F2674">
        <w:rPr>
          <w:lang w:val="sr-Cyrl-CS"/>
        </w:rPr>
        <w:t xml:space="preserve">(3) </w:t>
      </w:r>
      <w:r w:rsidRPr="007F2674">
        <w:rPr>
          <w:rFonts w:eastAsia="TimesNewRoman"/>
          <w:lang w:val="sr-Cyrl-CS"/>
        </w:rPr>
        <w:t>сва правна лица које Влада на предлог надлежног министарства прогласи правним лицима од јавног интереса за Републику Србију, независно од њихове величине;</w:t>
      </w:r>
    </w:p>
    <w:p w:rsidR="00FF7886" w:rsidRPr="007F2674" w:rsidRDefault="001F3CCE" w:rsidP="00FF7886">
      <w:pPr>
        <w:ind w:firstLine="720"/>
        <w:jc w:val="both"/>
        <w:rPr>
          <w:lang w:val="sr-Cyrl-CS"/>
        </w:rPr>
      </w:pPr>
      <w:r w:rsidRPr="007F2674">
        <w:rPr>
          <w:lang w:val="sr-Cyrl-CS" w:eastAsia="sr-Latn-CS"/>
        </w:rPr>
        <w:t>2</w:t>
      </w:r>
      <w:r w:rsidR="00AC1D34" w:rsidRPr="007F2674">
        <w:rPr>
          <w:lang w:val="sr-Cyrl-CS" w:eastAsia="sr-Latn-CS"/>
        </w:rPr>
        <w:t>3</w:t>
      </w:r>
      <w:r w:rsidR="00FF7886" w:rsidRPr="007F2674">
        <w:rPr>
          <w:lang w:val="sr-Cyrl-CS" w:eastAsia="sr-Latn-CS"/>
        </w:rPr>
        <w:t xml:space="preserve">) </w:t>
      </w:r>
      <w:r w:rsidR="000F7AEE" w:rsidRPr="007F2674">
        <w:rPr>
          <w:lang w:val="sr-Cyrl-CS" w:eastAsia="sr-Latn-CS"/>
        </w:rPr>
        <w:t>непрактичар</w:t>
      </w:r>
      <w:r w:rsidR="00FF7886" w:rsidRPr="007F2674">
        <w:rPr>
          <w:lang w:val="sr-Cyrl-CS" w:eastAsia="sr-Latn-CS"/>
        </w:rPr>
        <w:t xml:space="preserve"> </w:t>
      </w:r>
      <w:r w:rsidR="000F7AEE" w:rsidRPr="007F2674">
        <w:rPr>
          <w:lang w:val="sr-Cyrl-CS" w:eastAsia="sr-Latn-CS"/>
        </w:rPr>
        <w:t>је</w:t>
      </w:r>
      <w:r w:rsidR="00FF7886" w:rsidRPr="007F2674">
        <w:rPr>
          <w:lang w:val="sr-Cyrl-CS" w:eastAsia="sr-Latn-CS"/>
        </w:rPr>
        <w:t xml:space="preserve"> </w:t>
      </w:r>
      <w:r w:rsidR="000F7AEE" w:rsidRPr="007F2674">
        <w:rPr>
          <w:lang w:val="sr-Cyrl-CS" w:eastAsia="sr-Latn-CS"/>
        </w:rPr>
        <w:t>физичко</w:t>
      </w:r>
      <w:r w:rsidR="00FF7886" w:rsidRPr="007F2674">
        <w:rPr>
          <w:lang w:val="sr-Cyrl-CS" w:eastAsia="sr-Latn-CS"/>
        </w:rPr>
        <w:t xml:space="preserve"> </w:t>
      </w:r>
      <w:r w:rsidR="000F7AEE" w:rsidRPr="007F2674">
        <w:rPr>
          <w:lang w:val="sr-Cyrl-CS" w:eastAsia="sr-Latn-CS"/>
        </w:rPr>
        <w:t>лице</w:t>
      </w:r>
      <w:r w:rsidR="00AE181C" w:rsidRPr="007F2674">
        <w:rPr>
          <w:lang w:val="sr-Cyrl-CS" w:eastAsia="sr-Latn-CS"/>
        </w:rPr>
        <w:t xml:space="preserve">, </w:t>
      </w:r>
      <w:r w:rsidR="000F7AEE" w:rsidRPr="007F2674">
        <w:rPr>
          <w:lang w:val="sr-Cyrl-CS" w:eastAsia="sr-Latn-CS"/>
        </w:rPr>
        <w:t>које</w:t>
      </w:r>
      <w:r w:rsidR="00FF7886" w:rsidRPr="007F2674">
        <w:rPr>
          <w:lang w:val="sr-Cyrl-CS" w:eastAsia="sr-Latn-CS"/>
        </w:rPr>
        <w:t xml:space="preserve"> </w:t>
      </w:r>
      <w:r w:rsidR="00DC71D8" w:rsidRPr="007F2674">
        <w:rPr>
          <w:lang w:val="sr-Cyrl-CS" w:eastAsia="sr-Latn-CS"/>
        </w:rPr>
        <w:t xml:space="preserve">за време трајања чланства у телу које обавља послове јавног надзора над обављањем ревизије и </w:t>
      </w:r>
      <w:r w:rsidR="000F7AEE" w:rsidRPr="007F2674">
        <w:rPr>
          <w:lang w:val="sr-Cyrl-CS" w:eastAsia="sr-Latn-CS"/>
        </w:rPr>
        <w:t>најмање</w:t>
      </w:r>
      <w:r w:rsidR="00FF7886" w:rsidRPr="007F2674">
        <w:rPr>
          <w:lang w:val="sr-Cyrl-CS" w:eastAsia="sr-Latn-CS"/>
        </w:rPr>
        <w:t xml:space="preserve"> </w:t>
      </w:r>
      <w:r w:rsidR="000F7AEE" w:rsidRPr="007F2674">
        <w:rPr>
          <w:lang w:val="sr-Cyrl-CS" w:eastAsia="sr-Latn-CS"/>
        </w:rPr>
        <w:t>три</w:t>
      </w:r>
      <w:r w:rsidR="00FF7886" w:rsidRPr="007F2674">
        <w:rPr>
          <w:lang w:val="sr-Cyrl-CS" w:eastAsia="sr-Latn-CS"/>
        </w:rPr>
        <w:t xml:space="preserve"> </w:t>
      </w:r>
      <w:r w:rsidR="000F7AEE" w:rsidRPr="007F2674">
        <w:rPr>
          <w:lang w:val="sr-Cyrl-CS" w:eastAsia="sr-Latn-CS"/>
        </w:rPr>
        <w:t>године</w:t>
      </w:r>
      <w:r w:rsidR="00FF7886" w:rsidRPr="007F2674">
        <w:rPr>
          <w:lang w:val="sr-Cyrl-CS" w:eastAsia="sr-Latn-CS"/>
        </w:rPr>
        <w:t xml:space="preserve"> </w:t>
      </w:r>
      <w:r w:rsidR="000F7AEE" w:rsidRPr="007F2674">
        <w:rPr>
          <w:lang w:val="sr-Cyrl-CS" w:eastAsia="sr-Latn-CS"/>
        </w:rPr>
        <w:t>пре</w:t>
      </w:r>
      <w:r w:rsidR="00FF7886" w:rsidRPr="007F2674">
        <w:rPr>
          <w:lang w:val="sr-Cyrl-CS" w:eastAsia="sr-Latn-CS"/>
        </w:rPr>
        <w:t xml:space="preserve"> </w:t>
      </w:r>
      <w:r w:rsidR="000F7AEE" w:rsidRPr="007F2674">
        <w:rPr>
          <w:lang w:val="sr-Cyrl-CS" w:eastAsia="sr-Latn-CS"/>
        </w:rPr>
        <w:t>чланства</w:t>
      </w:r>
      <w:r w:rsidR="00F60BC6" w:rsidRPr="007F2674">
        <w:rPr>
          <w:lang w:val="sr-Cyrl-CS" w:eastAsia="sr-Latn-CS"/>
        </w:rPr>
        <w:t xml:space="preserve"> </w:t>
      </w:r>
      <w:r w:rsidR="000F7AEE" w:rsidRPr="007F2674">
        <w:rPr>
          <w:lang w:val="sr-Cyrl-CS" w:eastAsia="sr-Latn-CS"/>
        </w:rPr>
        <w:t>у</w:t>
      </w:r>
      <w:r w:rsidR="00F60BC6" w:rsidRPr="007F2674">
        <w:rPr>
          <w:lang w:val="sr-Cyrl-CS" w:eastAsia="sr-Latn-CS"/>
        </w:rPr>
        <w:t xml:space="preserve"> </w:t>
      </w:r>
      <w:r w:rsidR="00AA3705" w:rsidRPr="007F2674">
        <w:rPr>
          <w:lang w:val="sr-Cyrl-CS" w:eastAsia="sr-Latn-CS"/>
        </w:rPr>
        <w:t>том телу</w:t>
      </w:r>
      <w:r w:rsidR="00FF7886" w:rsidRPr="007F2674">
        <w:rPr>
          <w:lang w:val="sr-Cyrl-CS" w:eastAsia="sr-Latn-CS"/>
        </w:rPr>
        <w:t xml:space="preserve">, </w:t>
      </w:r>
      <w:r w:rsidR="000F7AEE" w:rsidRPr="007F2674">
        <w:rPr>
          <w:lang w:val="sr-Cyrl-CS" w:eastAsia="sr-Latn-CS"/>
        </w:rPr>
        <w:t>није</w:t>
      </w:r>
      <w:r w:rsidR="00FF7886" w:rsidRPr="007F2674">
        <w:rPr>
          <w:lang w:val="sr-Cyrl-CS" w:eastAsia="sr-Latn-CS"/>
        </w:rPr>
        <w:t xml:space="preserve"> </w:t>
      </w:r>
      <w:r w:rsidR="000F7AEE" w:rsidRPr="007F2674">
        <w:rPr>
          <w:lang w:val="sr-Cyrl-CS" w:eastAsia="sr-Latn-CS"/>
        </w:rPr>
        <w:t>вр</w:t>
      </w:r>
      <w:r w:rsidR="00FF7886" w:rsidRPr="007F2674">
        <w:rPr>
          <w:lang w:val="sr-Cyrl-CS" w:eastAsia="sr-Latn-CS"/>
        </w:rPr>
        <w:t>ш</w:t>
      </w:r>
      <w:r w:rsidR="000F7AEE" w:rsidRPr="007F2674">
        <w:rPr>
          <w:lang w:val="sr-Cyrl-CS" w:eastAsia="sr-Latn-CS"/>
        </w:rPr>
        <w:t>ило</w:t>
      </w:r>
      <w:r w:rsidR="00FF7886" w:rsidRPr="007F2674">
        <w:rPr>
          <w:lang w:val="sr-Cyrl-CS" w:eastAsia="sr-Latn-CS"/>
        </w:rPr>
        <w:t xml:space="preserve"> </w:t>
      </w:r>
      <w:r w:rsidR="000F7AEE" w:rsidRPr="007F2674">
        <w:rPr>
          <w:lang w:val="sr-Cyrl-CS" w:eastAsia="sr-Latn-CS"/>
        </w:rPr>
        <w:t>ревизије</w:t>
      </w:r>
      <w:r w:rsidR="00FF7886" w:rsidRPr="007F2674">
        <w:rPr>
          <w:lang w:val="sr-Cyrl-CS" w:eastAsia="sr-Latn-CS"/>
        </w:rPr>
        <w:t xml:space="preserve">, </w:t>
      </w:r>
      <w:r w:rsidR="000F7AEE" w:rsidRPr="007F2674">
        <w:rPr>
          <w:lang w:val="sr-Cyrl-CS" w:eastAsia="sr-Latn-CS"/>
        </w:rPr>
        <w:t>није</w:t>
      </w:r>
      <w:r w:rsidR="00FF7886" w:rsidRPr="007F2674">
        <w:rPr>
          <w:lang w:val="sr-Cyrl-CS" w:eastAsia="sr-Latn-CS"/>
        </w:rPr>
        <w:t xml:space="preserve"> </w:t>
      </w:r>
      <w:r w:rsidR="000F7AEE" w:rsidRPr="007F2674">
        <w:rPr>
          <w:lang w:val="sr-Cyrl-CS" w:eastAsia="sr-Latn-CS"/>
        </w:rPr>
        <w:t>имало</w:t>
      </w:r>
      <w:r w:rsidR="00FF7886" w:rsidRPr="007F2674">
        <w:rPr>
          <w:lang w:val="sr-Cyrl-CS" w:eastAsia="sr-Latn-CS"/>
        </w:rPr>
        <w:t xml:space="preserve"> </w:t>
      </w:r>
      <w:r w:rsidR="000F7AEE" w:rsidRPr="007F2674">
        <w:rPr>
          <w:lang w:val="sr-Cyrl-CS" w:eastAsia="sr-Latn-CS"/>
        </w:rPr>
        <w:t>право</w:t>
      </w:r>
      <w:r w:rsidR="00FF7886" w:rsidRPr="007F2674">
        <w:rPr>
          <w:lang w:val="sr-Cyrl-CS" w:eastAsia="sr-Latn-CS"/>
        </w:rPr>
        <w:t xml:space="preserve"> </w:t>
      </w:r>
      <w:r w:rsidR="000F7AEE" w:rsidRPr="007F2674">
        <w:rPr>
          <w:lang w:val="sr-Cyrl-CS" w:eastAsia="sr-Latn-CS"/>
        </w:rPr>
        <w:t>гласа</w:t>
      </w:r>
      <w:r w:rsidR="00FF7886" w:rsidRPr="007F2674">
        <w:rPr>
          <w:lang w:val="sr-Cyrl-CS" w:eastAsia="sr-Latn-CS"/>
        </w:rPr>
        <w:t xml:space="preserve"> </w:t>
      </w:r>
      <w:r w:rsidR="000F7AEE" w:rsidRPr="007F2674">
        <w:rPr>
          <w:lang w:val="sr-Cyrl-CS" w:eastAsia="sr-Latn-CS"/>
        </w:rPr>
        <w:t>у</w:t>
      </w:r>
      <w:r w:rsidR="00FF7886" w:rsidRPr="007F2674">
        <w:rPr>
          <w:lang w:val="sr-Cyrl-CS" w:eastAsia="sr-Latn-CS"/>
        </w:rPr>
        <w:t xml:space="preserve"> </w:t>
      </w:r>
      <w:r w:rsidR="000F7AEE" w:rsidRPr="007F2674">
        <w:rPr>
          <w:lang w:val="sr-Cyrl-CS" w:eastAsia="sr-Latn-CS"/>
        </w:rPr>
        <w:t>дру</w:t>
      </w:r>
      <w:r w:rsidR="00FF7886" w:rsidRPr="007F2674">
        <w:rPr>
          <w:lang w:val="sr-Cyrl-CS" w:eastAsia="sr-Latn-CS"/>
        </w:rPr>
        <w:t>ш</w:t>
      </w:r>
      <w:r w:rsidR="000F7AEE" w:rsidRPr="007F2674">
        <w:rPr>
          <w:lang w:val="sr-Cyrl-CS" w:eastAsia="sr-Latn-CS"/>
        </w:rPr>
        <w:t>тву</w:t>
      </w:r>
      <w:r w:rsidR="00FF7886" w:rsidRPr="007F2674">
        <w:rPr>
          <w:lang w:val="sr-Cyrl-CS" w:eastAsia="sr-Latn-CS"/>
        </w:rPr>
        <w:t xml:space="preserve"> </w:t>
      </w:r>
      <w:r w:rsidR="000F7AEE" w:rsidRPr="007F2674">
        <w:rPr>
          <w:lang w:val="sr-Cyrl-CS" w:eastAsia="sr-Latn-CS"/>
        </w:rPr>
        <w:t>за</w:t>
      </w:r>
      <w:r w:rsidR="00FF7886" w:rsidRPr="007F2674">
        <w:rPr>
          <w:lang w:val="sr-Cyrl-CS" w:eastAsia="sr-Latn-CS"/>
        </w:rPr>
        <w:t xml:space="preserve"> </w:t>
      </w:r>
      <w:r w:rsidR="000F7AEE" w:rsidRPr="007F2674">
        <w:rPr>
          <w:lang w:val="sr-Cyrl-CS" w:eastAsia="sr-Latn-CS"/>
        </w:rPr>
        <w:t>ревизију</w:t>
      </w:r>
      <w:r w:rsidR="00FF7886" w:rsidRPr="007F2674">
        <w:rPr>
          <w:lang w:val="sr-Cyrl-CS" w:eastAsia="sr-Latn-CS"/>
        </w:rPr>
        <w:t xml:space="preserve">, </w:t>
      </w:r>
      <w:r w:rsidR="000F7AEE" w:rsidRPr="007F2674">
        <w:rPr>
          <w:lang w:val="sr-Cyrl-CS" w:eastAsia="sr-Latn-CS"/>
        </w:rPr>
        <w:t>није</w:t>
      </w:r>
      <w:r w:rsidR="00FF7886" w:rsidRPr="007F2674">
        <w:rPr>
          <w:lang w:val="sr-Cyrl-CS" w:eastAsia="sr-Latn-CS"/>
        </w:rPr>
        <w:t xml:space="preserve"> </w:t>
      </w:r>
      <w:r w:rsidR="000F7AEE" w:rsidRPr="007F2674">
        <w:rPr>
          <w:lang w:val="sr-Cyrl-CS" w:eastAsia="sr-Latn-CS"/>
        </w:rPr>
        <w:t>било</w:t>
      </w:r>
      <w:r w:rsidR="00FF7886" w:rsidRPr="007F2674">
        <w:rPr>
          <w:lang w:val="sr-Cyrl-CS" w:eastAsia="sr-Latn-CS"/>
        </w:rPr>
        <w:t xml:space="preserve"> </w:t>
      </w:r>
      <w:r w:rsidR="000F7AEE" w:rsidRPr="007F2674">
        <w:rPr>
          <w:rStyle w:val="rvts3"/>
          <w:color w:val="auto"/>
          <w:sz w:val="24"/>
          <w:szCs w:val="24"/>
          <w:lang w:val="sr-Cyrl-CS"/>
        </w:rPr>
        <w:t>директор</w:t>
      </w:r>
      <w:r w:rsidR="00FF7886" w:rsidRPr="007F2674">
        <w:rPr>
          <w:rStyle w:val="rvts3"/>
          <w:color w:val="auto"/>
          <w:sz w:val="24"/>
          <w:szCs w:val="24"/>
          <w:lang w:val="sr-Cyrl-CS"/>
        </w:rPr>
        <w:t xml:space="preserve">, </w:t>
      </w:r>
      <w:r w:rsidR="000F7AEE" w:rsidRPr="007F2674">
        <w:rPr>
          <w:rStyle w:val="rvts3"/>
          <w:color w:val="auto"/>
          <w:sz w:val="24"/>
          <w:szCs w:val="24"/>
          <w:lang w:val="sr-Cyrl-CS"/>
        </w:rPr>
        <w:t>односно</w:t>
      </w:r>
      <w:r w:rsidR="00FF7886" w:rsidRPr="007F2674">
        <w:rPr>
          <w:rStyle w:val="rvts3"/>
          <w:color w:val="auto"/>
          <w:sz w:val="24"/>
          <w:szCs w:val="24"/>
          <w:lang w:val="sr-Cyrl-CS"/>
        </w:rPr>
        <w:t xml:space="preserve"> </w:t>
      </w:r>
      <w:r w:rsidR="000F7AEE" w:rsidRPr="007F2674">
        <w:rPr>
          <w:rStyle w:val="rvts3"/>
          <w:color w:val="auto"/>
          <w:sz w:val="24"/>
          <w:szCs w:val="24"/>
          <w:lang w:val="sr-Cyrl-CS"/>
        </w:rPr>
        <w:t>члан</w:t>
      </w:r>
      <w:r w:rsidR="00FF7886" w:rsidRPr="007F2674">
        <w:rPr>
          <w:rStyle w:val="rvts3"/>
          <w:color w:val="auto"/>
          <w:sz w:val="24"/>
          <w:szCs w:val="24"/>
          <w:lang w:val="sr-Cyrl-CS"/>
        </w:rPr>
        <w:t xml:space="preserve"> </w:t>
      </w:r>
      <w:r w:rsidR="000F7AEE" w:rsidRPr="007F2674">
        <w:rPr>
          <w:rStyle w:val="rvts3"/>
          <w:color w:val="auto"/>
          <w:sz w:val="24"/>
          <w:szCs w:val="24"/>
          <w:lang w:val="sr-Cyrl-CS"/>
        </w:rPr>
        <w:t>органа</w:t>
      </w:r>
      <w:r w:rsidR="00FF7886" w:rsidRPr="007F2674">
        <w:rPr>
          <w:rStyle w:val="rvts3"/>
          <w:color w:val="auto"/>
          <w:sz w:val="24"/>
          <w:szCs w:val="24"/>
          <w:lang w:val="sr-Cyrl-CS"/>
        </w:rPr>
        <w:t xml:space="preserve"> </w:t>
      </w:r>
      <w:r w:rsidR="000F7AEE" w:rsidRPr="007F2674">
        <w:rPr>
          <w:rStyle w:val="rvts3"/>
          <w:color w:val="auto"/>
          <w:sz w:val="24"/>
          <w:szCs w:val="24"/>
          <w:lang w:val="sr-Cyrl-CS"/>
        </w:rPr>
        <w:t>управљања</w:t>
      </w:r>
      <w:r w:rsidR="00FF7886" w:rsidRPr="007F2674">
        <w:rPr>
          <w:rStyle w:val="rvts3"/>
          <w:color w:val="auto"/>
          <w:sz w:val="24"/>
          <w:szCs w:val="24"/>
          <w:lang w:val="sr-Cyrl-CS"/>
        </w:rPr>
        <w:t xml:space="preserve"> </w:t>
      </w:r>
      <w:r w:rsidR="000F7AEE" w:rsidRPr="007F2674">
        <w:rPr>
          <w:rStyle w:val="rvts3"/>
          <w:color w:val="auto"/>
          <w:sz w:val="24"/>
          <w:szCs w:val="24"/>
          <w:lang w:val="sr-Cyrl-CS"/>
        </w:rPr>
        <w:t>или</w:t>
      </w:r>
      <w:r w:rsidR="00FF7886" w:rsidRPr="007F2674">
        <w:rPr>
          <w:rStyle w:val="rvts3"/>
          <w:color w:val="auto"/>
          <w:sz w:val="24"/>
          <w:szCs w:val="24"/>
          <w:lang w:val="sr-Cyrl-CS"/>
        </w:rPr>
        <w:t xml:space="preserve"> </w:t>
      </w:r>
      <w:r w:rsidR="000F7AEE" w:rsidRPr="007F2674">
        <w:rPr>
          <w:rStyle w:val="rvts3"/>
          <w:color w:val="auto"/>
          <w:sz w:val="24"/>
          <w:szCs w:val="24"/>
          <w:lang w:val="sr-Cyrl-CS"/>
        </w:rPr>
        <w:t>надзора</w:t>
      </w:r>
      <w:r w:rsidR="00FF7886" w:rsidRPr="007F2674">
        <w:rPr>
          <w:lang w:val="sr-Cyrl-CS" w:eastAsia="sr-Latn-CS"/>
        </w:rPr>
        <w:t xml:space="preserve"> </w:t>
      </w:r>
      <w:r w:rsidR="000F7AEE" w:rsidRPr="007F2674">
        <w:rPr>
          <w:lang w:val="sr-Cyrl-CS" w:eastAsia="sr-Latn-CS"/>
        </w:rPr>
        <w:t>дру</w:t>
      </w:r>
      <w:r w:rsidR="00FF7886" w:rsidRPr="007F2674">
        <w:rPr>
          <w:lang w:val="sr-Cyrl-CS" w:eastAsia="sr-Latn-CS"/>
        </w:rPr>
        <w:t>ш</w:t>
      </w:r>
      <w:r w:rsidR="000F7AEE" w:rsidRPr="007F2674">
        <w:rPr>
          <w:lang w:val="sr-Cyrl-CS" w:eastAsia="sr-Latn-CS"/>
        </w:rPr>
        <w:t>тва</w:t>
      </w:r>
      <w:r w:rsidR="00FF7886" w:rsidRPr="007F2674">
        <w:rPr>
          <w:lang w:val="sr-Cyrl-CS" w:eastAsia="sr-Latn-CS"/>
        </w:rPr>
        <w:t xml:space="preserve"> </w:t>
      </w:r>
      <w:r w:rsidR="000F7AEE" w:rsidRPr="007F2674">
        <w:rPr>
          <w:lang w:val="sr-Cyrl-CS" w:eastAsia="sr-Latn-CS"/>
        </w:rPr>
        <w:t>за</w:t>
      </w:r>
      <w:r w:rsidR="00FF7886" w:rsidRPr="007F2674">
        <w:rPr>
          <w:lang w:val="sr-Cyrl-CS" w:eastAsia="sr-Latn-CS"/>
        </w:rPr>
        <w:t xml:space="preserve"> </w:t>
      </w:r>
      <w:r w:rsidR="000F7AEE" w:rsidRPr="007F2674">
        <w:rPr>
          <w:lang w:val="sr-Cyrl-CS" w:eastAsia="sr-Latn-CS"/>
        </w:rPr>
        <w:t>ревизију</w:t>
      </w:r>
      <w:r w:rsidR="00FF7886" w:rsidRPr="007F2674">
        <w:rPr>
          <w:lang w:val="sr-Cyrl-CS" w:eastAsia="sr-Latn-CS"/>
        </w:rPr>
        <w:t xml:space="preserve"> </w:t>
      </w:r>
      <w:r w:rsidR="000F7AEE" w:rsidRPr="007F2674">
        <w:rPr>
          <w:lang w:val="sr-Cyrl-CS" w:eastAsia="sr-Latn-CS"/>
        </w:rPr>
        <w:t>и</w:t>
      </w:r>
      <w:r w:rsidR="00FF7886" w:rsidRPr="007F2674">
        <w:rPr>
          <w:lang w:val="sr-Cyrl-CS" w:eastAsia="sr-Latn-CS"/>
        </w:rPr>
        <w:t xml:space="preserve"> </w:t>
      </w:r>
      <w:r w:rsidR="000F7AEE" w:rsidRPr="007F2674">
        <w:rPr>
          <w:lang w:val="sr-Cyrl-CS" w:eastAsia="sr-Latn-CS"/>
        </w:rPr>
        <w:t>није</w:t>
      </w:r>
      <w:r w:rsidR="00FF7886" w:rsidRPr="007F2674">
        <w:rPr>
          <w:lang w:val="sr-Cyrl-CS" w:eastAsia="sr-Latn-CS"/>
        </w:rPr>
        <w:t xml:space="preserve"> </w:t>
      </w:r>
      <w:r w:rsidR="000F7AEE" w:rsidRPr="007F2674">
        <w:rPr>
          <w:lang w:val="sr-Cyrl-CS" w:eastAsia="sr-Latn-CS"/>
        </w:rPr>
        <w:t>било</w:t>
      </w:r>
      <w:r w:rsidR="00FF7886" w:rsidRPr="007F2674">
        <w:rPr>
          <w:lang w:val="sr-Cyrl-CS" w:eastAsia="sr-Latn-CS"/>
        </w:rPr>
        <w:t xml:space="preserve"> </w:t>
      </w:r>
      <w:r w:rsidR="000F7AEE" w:rsidRPr="007F2674">
        <w:rPr>
          <w:lang w:val="sr-Cyrl-CS" w:eastAsia="sr-Latn-CS"/>
        </w:rPr>
        <w:t>запослено</w:t>
      </w:r>
      <w:r w:rsidR="00FF7886" w:rsidRPr="007F2674">
        <w:rPr>
          <w:lang w:val="sr-Cyrl-CS" w:eastAsia="sr-Latn-CS"/>
        </w:rPr>
        <w:t xml:space="preserve"> </w:t>
      </w:r>
      <w:r w:rsidR="000F7AEE" w:rsidRPr="007F2674">
        <w:rPr>
          <w:lang w:val="sr-Cyrl-CS" w:eastAsia="sr-Latn-CS"/>
        </w:rPr>
        <w:t>у</w:t>
      </w:r>
      <w:r w:rsidR="00FF7886" w:rsidRPr="007F2674">
        <w:rPr>
          <w:lang w:val="sr-Cyrl-CS" w:eastAsia="sr-Latn-CS"/>
        </w:rPr>
        <w:t xml:space="preserve"> </w:t>
      </w:r>
      <w:r w:rsidR="000F7AEE" w:rsidRPr="007F2674">
        <w:rPr>
          <w:lang w:val="sr-Cyrl-CS" w:eastAsia="sr-Latn-CS"/>
        </w:rPr>
        <w:t>дру</w:t>
      </w:r>
      <w:r w:rsidR="00FF7886" w:rsidRPr="007F2674">
        <w:rPr>
          <w:lang w:val="sr-Cyrl-CS" w:eastAsia="sr-Latn-CS"/>
        </w:rPr>
        <w:t>ш</w:t>
      </w:r>
      <w:r w:rsidR="000F7AEE" w:rsidRPr="007F2674">
        <w:rPr>
          <w:lang w:val="sr-Cyrl-CS" w:eastAsia="sr-Latn-CS"/>
        </w:rPr>
        <w:t>тву</w:t>
      </w:r>
      <w:r w:rsidR="00FF7886" w:rsidRPr="007F2674">
        <w:rPr>
          <w:lang w:val="sr-Cyrl-CS" w:eastAsia="sr-Latn-CS"/>
        </w:rPr>
        <w:t xml:space="preserve"> </w:t>
      </w:r>
      <w:r w:rsidR="000F7AEE" w:rsidRPr="007F2674">
        <w:rPr>
          <w:lang w:val="sr-Cyrl-CS" w:eastAsia="sr-Latn-CS"/>
        </w:rPr>
        <w:t>за</w:t>
      </w:r>
      <w:r w:rsidR="00FF7886" w:rsidRPr="007F2674">
        <w:rPr>
          <w:lang w:val="sr-Cyrl-CS" w:eastAsia="sr-Latn-CS"/>
        </w:rPr>
        <w:t xml:space="preserve"> </w:t>
      </w:r>
      <w:r w:rsidR="00CB2F9E" w:rsidRPr="007F2674">
        <w:rPr>
          <w:lang w:val="sr-Cyrl-CS" w:eastAsia="sr-Latn-CS"/>
        </w:rPr>
        <w:t xml:space="preserve">ревизију </w:t>
      </w:r>
      <w:r w:rsidR="00DC71D8" w:rsidRPr="007F2674">
        <w:rPr>
          <w:lang w:val="sr-Cyrl-CS" w:eastAsia="sr-Latn-CS"/>
        </w:rPr>
        <w:t>или на било који други начин било повезано са друштвом за ревизију</w:t>
      </w:r>
      <w:r w:rsidR="00DB1E7E" w:rsidRPr="007F2674">
        <w:rPr>
          <w:lang w:val="sr-Cyrl-CS" w:eastAsia="sr-Latn-CS"/>
        </w:rPr>
        <w:t>;</w:t>
      </w:r>
      <w:r w:rsidR="00DC71D8" w:rsidRPr="007F2674">
        <w:rPr>
          <w:lang w:val="sr-Cyrl-CS" w:eastAsia="sr-Latn-CS"/>
        </w:rPr>
        <w:t xml:space="preserve"> </w:t>
      </w:r>
    </w:p>
    <w:p w:rsidR="00FF7886" w:rsidRPr="007F2674" w:rsidRDefault="00D14DD6" w:rsidP="00FF7886">
      <w:pPr>
        <w:autoSpaceDE w:val="0"/>
        <w:autoSpaceDN w:val="0"/>
        <w:adjustRightInd w:val="0"/>
        <w:jc w:val="both"/>
        <w:rPr>
          <w:lang w:val="sr-Cyrl-CS" w:eastAsia="sr-Latn-CS"/>
        </w:rPr>
      </w:pPr>
      <w:r w:rsidRPr="007F2674">
        <w:rPr>
          <w:lang w:val="sr-Cyrl-CS" w:eastAsia="sr-Latn-CS"/>
        </w:rPr>
        <w:tab/>
      </w:r>
      <w:r w:rsidR="001F3CCE" w:rsidRPr="007F2674">
        <w:rPr>
          <w:lang w:val="sr-Cyrl-CS" w:eastAsia="sr-Latn-CS"/>
        </w:rPr>
        <w:t>2</w:t>
      </w:r>
      <w:r w:rsidR="00AC1D34" w:rsidRPr="007F2674">
        <w:rPr>
          <w:lang w:val="sr-Cyrl-CS" w:eastAsia="sr-Latn-CS"/>
        </w:rPr>
        <w:t>4</w:t>
      </w:r>
      <w:r w:rsidR="00FF7886" w:rsidRPr="007F2674">
        <w:rPr>
          <w:lang w:val="sr-Cyrl-CS" w:eastAsia="sr-Latn-CS"/>
        </w:rPr>
        <w:t>) кључни ревизорски партнер је:</w:t>
      </w:r>
    </w:p>
    <w:p w:rsidR="00FF7886" w:rsidRPr="007F2674" w:rsidRDefault="00FF7886" w:rsidP="00FF7886">
      <w:pPr>
        <w:autoSpaceDE w:val="0"/>
        <w:autoSpaceDN w:val="0"/>
        <w:adjustRightInd w:val="0"/>
        <w:jc w:val="both"/>
        <w:rPr>
          <w:lang w:val="sr-Cyrl-CS" w:eastAsia="sr-Latn-CS"/>
        </w:rPr>
      </w:pPr>
      <w:r w:rsidRPr="007F2674">
        <w:rPr>
          <w:lang w:val="sr-Cyrl-CS" w:eastAsia="sr-Latn-CS"/>
        </w:rPr>
        <w:tab/>
        <w:t>(1) лиценцирани овлашћени ревизор којег друштво за ревизију</w:t>
      </w:r>
      <w:r w:rsidR="00F60BC6" w:rsidRPr="007F2674">
        <w:rPr>
          <w:lang w:val="sr-Cyrl-CS" w:eastAsia="sr-Latn-CS"/>
        </w:rPr>
        <w:t>, односно самостални ревизор</w:t>
      </w:r>
      <w:r w:rsidRPr="007F2674">
        <w:rPr>
          <w:lang w:val="sr-Cyrl-CS" w:eastAsia="sr-Latn-CS"/>
        </w:rPr>
        <w:t xml:space="preserve"> именује за одређени ревизорски посао као главно и одговорно лице за вршење законске ревизије у име друштва за ревизију</w:t>
      </w:r>
      <w:r w:rsidR="00F60BC6" w:rsidRPr="007F2674">
        <w:rPr>
          <w:lang w:val="sr-Cyrl-CS" w:eastAsia="sr-Latn-CS"/>
        </w:rPr>
        <w:t>, односно</w:t>
      </w:r>
      <w:r w:rsidR="00EA085E" w:rsidRPr="007F2674">
        <w:rPr>
          <w:lang w:val="sr-Cyrl-CS" w:eastAsia="sr-Latn-CS"/>
        </w:rPr>
        <w:t xml:space="preserve"> у име</w:t>
      </w:r>
      <w:r w:rsidR="00F60BC6" w:rsidRPr="007F2674">
        <w:rPr>
          <w:lang w:val="sr-Cyrl-CS" w:eastAsia="sr-Latn-CS"/>
        </w:rPr>
        <w:t xml:space="preserve"> самосталног ревизора</w:t>
      </w:r>
      <w:r w:rsidRPr="007F2674">
        <w:rPr>
          <w:lang w:val="sr-Cyrl-CS" w:eastAsia="sr-Latn-CS"/>
        </w:rPr>
        <w:t>;</w:t>
      </w:r>
    </w:p>
    <w:p w:rsidR="00D947D7" w:rsidRPr="007F2674" w:rsidRDefault="00FF7886" w:rsidP="00FF7886">
      <w:pPr>
        <w:autoSpaceDE w:val="0"/>
        <w:autoSpaceDN w:val="0"/>
        <w:adjustRightInd w:val="0"/>
        <w:jc w:val="both"/>
        <w:rPr>
          <w:lang w:val="sr-Cyrl-CS" w:eastAsia="sr-Latn-CS"/>
        </w:rPr>
      </w:pPr>
      <w:r w:rsidRPr="007F2674">
        <w:rPr>
          <w:lang w:val="sr-Cyrl-CS" w:eastAsia="sr-Latn-CS"/>
        </w:rPr>
        <w:tab/>
        <w:t>(2) у случају ревизије групе</w:t>
      </w:r>
      <w:r w:rsidR="00F104A1" w:rsidRPr="007F2674">
        <w:rPr>
          <w:lang w:val="sr-Cyrl-CS" w:eastAsia="sr-Latn-CS"/>
        </w:rPr>
        <w:t xml:space="preserve"> </w:t>
      </w:r>
      <w:r w:rsidR="002E1181" w:rsidRPr="007F2674">
        <w:rPr>
          <w:lang w:val="sr-Cyrl-CS" w:eastAsia="sr-Latn-CS"/>
        </w:rPr>
        <w:t xml:space="preserve">- </w:t>
      </w:r>
      <w:r w:rsidRPr="007F2674">
        <w:rPr>
          <w:lang w:val="sr-Cyrl-CS" w:eastAsia="sr-Latn-CS"/>
        </w:rPr>
        <w:t>лиценцирани овлашћени ревизор којег друштво за ревизију именује као главно и одговорно лице за вршење законске ревизије на нивоу групе и који потписује извештај о ревизији групе;</w:t>
      </w:r>
    </w:p>
    <w:p w:rsidR="00FF7886" w:rsidRPr="007F2674" w:rsidRDefault="00D947D7" w:rsidP="00FF7886">
      <w:pPr>
        <w:autoSpaceDE w:val="0"/>
        <w:autoSpaceDN w:val="0"/>
        <w:adjustRightInd w:val="0"/>
        <w:jc w:val="both"/>
        <w:rPr>
          <w:lang w:val="sr-Cyrl-CS" w:eastAsia="sr-Latn-CS"/>
        </w:rPr>
      </w:pPr>
      <w:r w:rsidRPr="007F2674">
        <w:rPr>
          <w:lang w:val="sr-Cyrl-CS" w:eastAsia="sr-Latn-CS"/>
        </w:rPr>
        <w:tab/>
        <w:t>(3) лиценцирани овлашћени ревизор, кој</w:t>
      </w:r>
      <w:r w:rsidR="005E65E9" w:rsidRPr="007F2674">
        <w:rPr>
          <w:lang w:val="sr-Cyrl-CS" w:eastAsia="sr-Latn-CS"/>
        </w:rPr>
        <w:t>и потписује ревизорски извештај</w:t>
      </w:r>
      <w:r w:rsidR="00200CC2" w:rsidRPr="007F2674">
        <w:rPr>
          <w:lang w:val="sr-Cyrl-CS" w:eastAsia="sr-Latn-CS"/>
        </w:rPr>
        <w:t>;</w:t>
      </w:r>
      <w:r w:rsidR="00FF7886" w:rsidRPr="007F2674">
        <w:rPr>
          <w:lang w:val="sr-Cyrl-CS" w:eastAsia="sr-Latn-CS"/>
        </w:rPr>
        <w:t xml:space="preserve"> </w:t>
      </w:r>
    </w:p>
    <w:p w:rsidR="00F65265" w:rsidRPr="007F2674" w:rsidRDefault="00785A35" w:rsidP="00FF7886">
      <w:pPr>
        <w:autoSpaceDE w:val="0"/>
        <w:autoSpaceDN w:val="0"/>
        <w:adjustRightInd w:val="0"/>
        <w:jc w:val="both"/>
        <w:rPr>
          <w:rFonts w:eastAsia="TimesNewRoman"/>
          <w:lang w:val="sr-Cyrl-CS"/>
        </w:rPr>
      </w:pPr>
      <w:r w:rsidRPr="007F2674">
        <w:rPr>
          <w:rFonts w:eastAsia="TimesNewRoman"/>
          <w:lang w:val="sr-Cyrl-CS"/>
        </w:rPr>
        <w:tab/>
      </w:r>
      <w:r w:rsidR="001F3CCE" w:rsidRPr="007F2674">
        <w:rPr>
          <w:rFonts w:eastAsia="TimesNewRoman"/>
          <w:lang w:val="sr-Cyrl-CS"/>
        </w:rPr>
        <w:t>2</w:t>
      </w:r>
      <w:r w:rsidR="00AC1D34" w:rsidRPr="007F2674">
        <w:rPr>
          <w:rFonts w:eastAsia="TimesNewRoman"/>
          <w:lang w:val="sr-Cyrl-CS"/>
        </w:rPr>
        <w:t>5</w:t>
      </w:r>
      <w:r w:rsidR="00534C3B" w:rsidRPr="007F2674">
        <w:rPr>
          <w:rFonts w:eastAsia="TimesNewRoman"/>
          <w:lang w:val="sr-Cyrl-CS"/>
        </w:rPr>
        <w:t>)</w:t>
      </w:r>
      <w:r w:rsidR="004D17E1" w:rsidRPr="007F2674">
        <w:rPr>
          <w:rFonts w:eastAsia="TimesNewRoman"/>
          <w:lang w:val="sr-Cyrl-CS"/>
        </w:rPr>
        <w:t xml:space="preserve"> </w:t>
      </w:r>
      <w:r w:rsidR="00D14DD6" w:rsidRPr="007F2674">
        <w:rPr>
          <w:rFonts w:eastAsia="TimesNewRoman"/>
          <w:lang w:val="sr-Cyrl-CS"/>
        </w:rPr>
        <w:t>т</w:t>
      </w:r>
      <w:r w:rsidR="009A7AC3" w:rsidRPr="007F2674">
        <w:rPr>
          <w:rFonts w:eastAsia="TimesNewRoman"/>
          <w:lang w:val="sr-Cyrl-CS"/>
        </w:rPr>
        <w:t xml:space="preserve">рећа </w:t>
      </w:r>
      <w:r w:rsidR="008840E0" w:rsidRPr="007F2674">
        <w:rPr>
          <w:rFonts w:eastAsia="TimesNewRoman"/>
          <w:lang w:val="sr-Cyrl-CS"/>
        </w:rPr>
        <w:t>земља</w:t>
      </w:r>
      <w:r w:rsidR="009A7AC3" w:rsidRPr="007F2674">
        <w:rPr>
          <w:rFonts w:eastAsia="TimesNewRoman"/>
          <w:lang w:val="sr-Cyrl-CS"/>
        </w:rPr>
        <w:t xml:space="preserve"> је држава која није чланица Европске уније;</w:t>
      </w:r>
      <w:r w:rsidR="00722844" w:rsidRPr="007F2674">
        <w:rPr>
          <w:rFonts w:eastAsia="TimesNewRoman"/>
          <w:lang w:val="sr-Cyrl-CS"/>
        </w:rPr>
        <w:t xml:space="preserve"> </w:t>
      </w:r>
    </w:p>
    <w:p w:rsidR="000B04EE" w:rsidRPr="007F2674" w:rsidRDefault="001F3CCE" w:rsidP="00B7306C">
      <w:pPr>
        <w:ind w:firstLine="708"/>
        <w:jc w:val="both"/>
        <w:rPr>
          <w:lang w:val="sr-Cyrl-CS"/>
        </w:rPr>
      </w:pPr>
      <w:r w:rsidRPr="007F2674">
        <w:rPr>
          <w:rFonts w:eastAsia="TimesNewRoman"/>
          <w:lang w:val="sr-Cyrl-CS"/>
        </w:rPr>
        <w:t>2</w:t>
      </w:r>
      <w:r w:rsidR="00AC1D34" w:rsidRPr="007F2674">
        <w:rPr>
          <w:rFonts w:eastAsia="TimesNewRoman"/>
          <w:lang w:val="sr-Cyrl-CS"/>
        </w:rPr>
        <w:t>6</w:t>
      </w:r>
      <w:r w:rsidR="00B7306C" w:rsidRPr="007F2674">
        <w:rPr>
          <w:rFonts w:eastAsia="TimesNewRoman"/>
          <w:lang w:val="sr-Cyrl-CS"/>
        </w:rPr>
        <w:t xml:space="preserve">) </w:t>
      </w:r>
      <w:r w:rsidR="00B7306C" w:rsidRPr="007F2674">
        <w:rPr>
          <w:lang w:val="sr-Cyrl-CS"/>
        </w:rPr>
        <w:t xml:space="preserve">повезана лица су повезана лица у смислу закона којим се уређују привредна друштва; </w:t>
      </w:r>
    </w:p>
    <w:p w:rsidR="00B7306C" w:rsidRPr="007F2674" w:rsidRDefault="001F3CCE" w:rsidP="00B7306C">
      <w:pPr>
        <w:pStyle w:val="BodyText"/>
        <w:ind w:firstLine="720"/>
        <w:jc w:val="both"/>
      </w:pPr>
      <w:r w:rsidRPr="007F2674">
        <w:t>2</w:t>
      </w:r>
      <w:r w:rsidR="00AC1D34" w:rsidRPr="007F2674">
        <w:t>7</w:t>
      </w:r>
      <w:r w:rsidR="00B7306C" w:rsidRPr="007F2674">
        <w:t>) филијала друштва за ревизију представља организациону јединицу друштва за ревизију без својства правног лица;</w:t>
      </w:r>
    </w:p>
    <w:p w:rsidR="00B7306C" w:rsidRPr="007F2674" w:rsidRDefault="001F3CCE" w:rsidP="00B7306C">
      <w:pPr>
        <w:autoSpaceDE w:val="0"/>
        <w:autoSpaceDN w:val="0"/>
        <w:adjustRightInd w:val="0"/>
        <w:ind w:firstLine="708"/>
        <w:jc w:val="both"/>
        <w:rPr>
          <w:lang w:val="sr-Cyrl-CS" w:eastAsia="sr-Latn-CS"/>
        </w:rPr>
      </w:pPr>
      <w:r w:rsidRPr="007F2674">
        <w:rPr>
          <w:lang w:val="sr-Cyrl-CS" w:eastAsia="sr-Latn-CS"/>
        </w:rPr>
        <w:t>2</w:t>
      </w:r>
      <w:r w:rsidR="00AC1D34" w:rsidRPr="007F2674">
        <w:rPr>
          <w:lang w:val="sr-Cyrl-CS" w:eastAsia="sr-Latn-CS"/>
        </w:rPr>
        <w:t>8</w:t>
      </w:r>
      <w:r w:rsidR="00B7306C" w:rsidRPr="007F2674">
        <w:rPr>
          <w:lang w:val="sr-Cyrl-CS" w:eastAsia="sr-Latn-CS"/>
        </w:rPr>
        <w:t>)</w:t>
      </w:r>
      <w:r w:rsidR="00B7306C" w:rsidRPr="007F2674">
        <w:rPr>
          <w:b/>
          <w:lang w:val="sr-Cyrl-CS" w:eastAsia="sr-Latn-CS"/>
        </w:rPr>
        <w:t xml:space="preserve"> </w:t>
      </w:r>
      <w:r w:rsidR="00B7306C" w:rsidRPr="007F2674">
        <w:rPr>
          <w:lang w:val="sr-Cyrl-CS" w:eastAsia="sr-Latn-CS"/>
        </w:rPr>
        <w:t xml:space="preserve">овлашћени интерни ревизор је физичко лице које има одговарајуће </w:t>
      </w:r>
      <w:r w:rsidR="009E5461" w:rsidRPr="007F2674">
        <w:rPr>
          <w:lang w:val="sr-Cyrl-CS" w:eastAsia="sr-Latn-CS"/>
        </w:rPr>
        <w:t>стручно</w:t>
      </w:r>
      <w:r w:rsidR="00B7306C" w:rsidRPr="007F2674">
        <w:rPr>
          <w:lang w:val="sr-Cyrl-CS" w:eastAsia="sr-Latn-CS"/>
        </w:rPr>
        <w:t xml:space="preserve"> звање стечено у складу са овим законом;</w:t>
      </w:r>
    </w:p>
    <w:p w:rsidR="00113270" w:rsidRPr="007F2674" w:rsidRDefault="001F3CCE" w:rsidP="00B7306C">
      <w:pPr>
        <w:autoSpaceDE w:val="0"/>
        <w:autoSpaceDN w:val="0"/>
        <w:adjustRightInd w:val="0"/>
        <w:ind w:firstLine="708"/>
        <w:jc w:val="both"/>
        <w:rPr>
          <w:lang w:val="sr-Cyrl-CS" w:eastAsia="sr-Latn-CS"/>
        </w:rPr>
      </w:pPr>
      <w:r w:rsidRPr="007F2674">
        <w:rPr>
          <w:lang w:val="sr-Cyrl-CS" w:eastAsia="sr-Latn-CS"/>
        </w:rPr>
        <w:t>2</w:t>
      </w:r>
      <w:r w:rsidR="00AC1D34" w:rsidRPr="007F2674">
        <w:rPr>
          <w:lang w:val="sr-Cyrl-CS" w:eastAsia="sr-Latn-CS"/>
        </w:rPr>
        <w:t>9</w:t>
      </w:r>
      <w:r w:rsidR="00113270" w:rsidRPr="007F2674">
        <w:rPr>
          <w:lang w:val="sr-Cyrl-CS" w:eastAsia="sr-Latn-CS"/>
        </w:rPr>
        <w:t xml:space="preserve">) </w:t>
      </w:r>
      <w:r w:rsidR="00DB1E7E" w:rsidRPr="007F2674">
        <w:rPr>
          <w:lang w:val="sr-Cyrl-CS" w:eastAsia="sr-Latn-CS"/>
        </w:rPr>
        <w:t xml:space="preserve">Комисија за хартије од вредности (у даљем тексту: Комисија) </w:t>
      </w:r>
      <w:r w:rsidR="002C3B47" w:rsidRPr="007F2674">
        <w:rPr>
          <w:lang w:val="sr-Cyrl-CS" w:eastAsia="sr-Latn-CS"/>
        </w:rPr>
        <w:t>је орган који</w:t>
      </w:r>
      <w:r w:rsidR="00FA1540" w:rsidRPr="007F2674">
        <w:rPr>
          <w:lang w:val="sr-Cyrl-CS" w:eastAsia="sr-Latn-CS"/>
        </w:rPr>
        <w:t xml:space="preserve"> </w:t>
      </w:r>
      <w:r w:rsidR="00DB1E7E" w:rsidRPr="007F2674">
        <w:rPr>
          <w:lang w:val="sr-Cyrl-CS" w:eastAsia="sr-Latn-CS"/>
        </w:rPr>
        <w:t>спроводи јавни надзор над обављањем ревизије</w:t>
      </w:r>
      <w:r w:rsidR="00FA1540" w:rsidRPr="007F2674">
        <w:rPr>
          <w:lang w:val="sr-Cyrl-CS" w:eastAsia="sr-Latn-CS"/>
        </w:rPr>
        <w:t xml:space="preserve"> </w:t>
      </w:r>
      <w:r w:rsidR="002C3B47" w:rsidRPr="007F2674">
        <w:rPr>
          <w:lang w:val="sr-Cyrl-CS" w:eastAsia="sr-Latn-CS"/>
        </w:rPr>
        <w:t>и контролу квалитета рада друштава за ревизију</w:t>
      </w:r>
      <w:r w:rsidR="00FA1540" w:rsidRPr="007F2674">
        <w:rPr>
          <w:lang w:val="sr-Cyrl-CS" w:eastAsia="sr-Latn-CS"/>
        </w:rPr>
        <w:t>, самосталних ревизора и лиценцираних овлашћених ревизора</w:t>
      </w:r>
      <w:r w:rsidR="00DB1E7E" w:rsidRPr="007F2674">
        <w:rPr>
          <w:lang w:val="sr-Cyrl-CS" w:eastAsia="sr-Latn-CS"/>
        </w:rPr>
        <w:t xml:space="preserve"> у складу са овим законом;</w:t>
      </w:r>
    </w:p>
    <w:p w:rsidR="00C36CB7" w:rsidRPr="007F2674" w:rsidRDefault="00AC1D34" w:rsidP="00B7306C">
      <w:pPr>
        <w:autoSpaceDE w:val="0"/>
        <w:autoSpaceDN w:val="0"/>
        <w:adjustRightInd w:val="0"/>
        <w:ind w:firstLine="708"/>
        <w:jc w:val="both"/>
        <w:rPr>
          <w:lang w:val="sr-Cyrl-CS"/>
        </w:rPr>
      </w:pPr>
      <w:r w:rsidRPr="007F2674">
        <w:rPr>
          <w:lang w:val="sr-Cyrl-CS" w:eastAsia="sr-Latn-CS"/>
        </w:rPr>
        <w:t>30</w:t>
      </w:r>
      <w:r w:rsidR="00C36CB7" w:rsidRPr="007F2674">
        <w:rPr>
          <w:lang w:val="sr-Cyrl-CS" w:eastAsia="sr-Latn-CS"/>
        </w:rPr>
        <w:t xml:space="preserve">) </w:t>
      </w:r>
      <w:r w:rsidR="00DB1E7E" w:rsidRPr="007F2674">
        <w:rPr>
          <w:lang w:val="sr-Cyrl-CS" w:eastAsia="sr-Latn-CS"/>
        </w:rPr>
        <w:t xml:space="preserve">средње правно лице је оно правно лице које је разврстано у средње правно лице у складу са законом којим се уређује рачуноводство; </w:t>
      </w:r>
    </w:p>
    <w:p w:rsidR="00C36CB7" w:rsidRPr="007F2674" w:rsidRDefault="00AC1D34" w:rsidP="00B7306C">
      <w:pPr>
        <w:autoSpaceDE w:val="0"/>
        <w:autoSpaceDN w:val="0"/>
        <w:adjustRightInd w:val="0"/>
        <w:ind w:firstLine="708"/>
        <w:jc w:val="both"/>
        <w:rPr>
          <w:lang w:val="sr-Cyrl-CS"/>
        </w:rPr>
      </w:pPr>
      <w:r w:rsidRPr="007F2674">
        <w:rPr>
          <w:lang w:val="sr-Cyrl-CS"/>
        </w:rPr>
        <w:lastRenderedPageBreak/>
        <w:t>31</w:t>
      </w:r>
      <w:r w:rsidR="00C36CB7" w:rsidRPr="007F2674">
        <w:rPr>
          <w:lang w:val="sr-Cyrl-CS"/>
        </w:rPr>
        <w:t xml:space="preserve">) </w:t>
      </w:r>
      <w:r w:rsidR="00DB1E7E" w:rsidRPr="007F2674">
        <w:rPr>
          <w:lang w:val="sr-Cyrl-CS"/>
        </w:rPr>
        <w:t xml:space="preserve">мало правно лице је оно правно лице које је разврстано у мало правно лице у складу са законом којим се уређује рачуноводство; </w:t>
      </w:r>
    </w:p>
    <w:p w:rsidR="00C36CB7" w:rsidRPr="007F2674" w:rsidRDefault="009710D4" w:rsidP="00B7306C">
      <w:pPr>
        <w:autoSpaceDE w:val="0"/>
        <w:autoSpaceDN w:val="0"/>
        <w:adjustRightInd w:val="0"/>
        <w:ind w:firstLine="708"/>
        <w:jc w:val="both"/>
        <w:rPr>
          <w:lang w:val="sr-Cyrl-CS"/>
        </w:rPr>
      </w:pPr>
      <w:r w:rsidRPr="007F2674">
        <w:rPr>
          <w:lang w:val="sr-Cyrl-CS" w:eastAsia="sr-Latn-CS"/>
        </w:rPr>
        <w:t>3</w:t>
      </w:r>
      <w:r w:rsidR="00AC1D34" w:rsidRPr="007F2674">
        <w:rPr>
          <w:lang w:val="sr-Cyrl-CS" w:eastAsia="sr-Latn-CS"/>
        </w:rPr>
        <w:t>2</w:t>
      </w:r>
      <w:r w:rsidRPr="007F2674">
        <w:rPr>
          <w:lang w:val="sr-Cyrl-CS" w:eastAsia="sr-Latn-CS"/>
        </w:rPr>
        <w:t xml:space="preserve">) </w:t>
      </w:r>
      <w:r w:rsidR="00DB1E7E" w:rsidRPr="007F2674">
        <w:rPr>
          <w:lang w:val="sr-Cyrl-CS" w:eastAsia="sr-Latn-CS"/>
        </w:rPr>
        <w:t xml:space="preserve">матична држава чланица је држава чланица која је конкретном друштву за ревизију или ревизору, издала дозволу за обављање ревизије; </w:t>
      </w:r>
    </w:p>
    <w:p w:rsidR="00E34D65" w:rsidRPr="007F2674" w:rsidRDefault="00E34D65" w:rsidP="00E34D65">
      <w:pPr>
        <w:ind w:firstLine="708"/>
        <w:jc w:val="both"/>
        <w:rPr>
          <w:rFonts w:eastAsia="TimesNewRoman"/>
          <w:b/>
          <w:i/>
          <w:lang w:val="sr-Cyrl-CS"/>
        </w:rPr>
      </w:pPr>
      <w:r w:rsidRPr="007F2674">
        <w:rPr>
          <w:lang w:val="sr-Cyrl-CS"/>
        </w:rPr>
        <w:t>3</w:t>
      </w:r>
      <w:r w:rsidR="00AC1D34" w:rsidRPr="007F2674">
        <w:rPr>
          <w:lang w:val="sr-Cyrl-CS"/>
        </w:rPr>
        <w:t>3</w:t>
      </w:r>
      <w:r w:rsidRPr="007F2674">
        <w:rPr>
          <w:lang w:val="sr-Cyrl-CS"/>
        </w:rPr>
        <w:t>)</w:t>
      </w:r>
      <w:r w:rsidR="00DB1E7E" w:rsidRPr="007F2674">
        <w:rPr>
          <w:lang w:val="sr-Cyrl-CS"/>
        </w:rPr>
        <w:t xml:space="preserve"> држава чланица домаћин је држава чланица у којој ревизор који има важећу исправу надлежног органа његове матичне државе чланице за обављање законске ревизије, тражи да му се изда исправа за обављање законске ревизије, или држава чланица у којој друштво за ревизију које има дозволу за оба</w:t>
      </w:r>
      <w:r w:rsidR="007F2674">
        <w:rPr>
          <w:lang w:val="sr-Cyrl-CS"/>
        </w:rPr>
        <w:t>в</w:t>
      </w:r>
      <w:r w:rsidR="00DB1E7E" w:rsidRPr="007F2674">
        <w:rPr>
          <w:lang w:val="sr-Cyrl-CS"/>
        </w:rPr>
        <w:t>љање законске ревизије његове матичне државе чланице, тражи регистрацију или је већ регистровано за обављање законске ревизије</w:t>
      </w:r>
      <w:r w:rsidR="000A675D" w:rsidRPr="007F2674">
        <w:rPr>
          <w:lang w:val="sr-Cyrl-CS"/>
        </w:rPr>
        <w:t>.</w:t>
      </w:r>
    </w:p>
    <w:p w:rsidR="00F177E5" w:rsidRPr="007F2674" w:rsidRDefault="00F177E5" w:rsidP="00801F1B">
      <w:pPr>
        <w:jc w:val="both"/>
        <w:rPr>
          <w:rFonts w:eastAsia="TimesNewRoman"/>
          <w:lang w:val="sr-Cyrl-CS"/>
        </w:rPr>
      </w:pPr>
    </w:p>
    <w:p w:rsidR="00801F1B" w:rsidRPr="007F2674" w:rsidRDefault="00801F1B" w:rsidP="00CE79B8">
      <w:pPr>
        <w:jc w:val="center"/>
        <w:outlineLvl w:val="0"/>
        <w:rPr>
          <w:rFonts w:eastAsia="TimesNewRoman"/>
          <w:lang w:val="sr-Cyrl-CS"/>
        </w:rPr>
      </w:pPr>
      <w:r w:rsidRPr="007F2674">
        <w:rPr>
          <w:rFonts w:eastAsia="TimesNewRoman"/>
          <w:lang w:val="sr-Cyrl-CS"/>
        </w:rPr>
        <w:t>Утврђивање и објављивање превода МСР</w:t>
      </w:r>
    </w:p>
    <w:p w:rsidR="00801F1B" w:rsidRPr="007F2674" w:rsidRDefault="00801F1B" w:rsidP="00801F1B">
      <w:pPr>
        <w:jc w:val="center"/>
        <w:rPr>
          <w:rFonts w:eastAsia="TimesNewRoman"/>
          <w:lang w:val="sr-Cyrl-CS"/>
        </w:rPr>
      </w:pPr>
    </w:p>
    <w:p w:rsidR="00801F1B" w:rsidRPr="007F2674" w:rsidRDefault="00801F1B" w:rsidP="007A162A">
      <w:pPr>
        <w:jc w:val="center"/>
        <w:outlineLvl w:val="0"/>
        <w:rPr>
          <w:rFonts w:eastAsia="TimesNewRoman"/>
          <w:lang w:val="sr-Cyrl-CS"/>
        </w:rPr>
      </w:pPr>
      <w:r w:rsidRPr="007F2674">
        <w:rPr>
          <w:rFonts w:eastAsia="TimesNewRoman"/>
          <w:lang w:val="sr-Cyrl-CS"/>
        </w:rPr>
        <w:t>Члан 3.</w:t>
      </w:r>
    </w:p>
    <w:p w:rsidR="00241746" w:rsidRPr="007F2674" w:rsidRDefault="00801F1B" w:rsidP="00801F1B">
      <w:pPr>
        <w:rPr>
          <w:rFonts w:eastAsia="TimesNewRoman"/>
          <w:lang w:val="sr-Cyrl-CS"/>
        </w:rPr>
      </w:pPr>
      <w:r w:rsidRPr="007F2674">
        <w:rPr>
          <w:rFonts w:eastAsia="TimesNewRoman"/>
          <w:lang w:val="sr-Cyrl-CS"/>
        </w:rPr>
        <w:tab/>
        <w:t>Преводе МСР решењем утврђује Министарство.</w:t>
      </w:r>
      <w:r w:rsidR="00241746" w:rsidRPr="007F2674">
        <w:rPr>
          <w:rFonts w:eastAsia="TimesNewRoman"/>
          <w:lang w:val="sr-Cyrl-CS"/>
        </w:rPr>
        <w:t xml:space="preserve"> </w:t>
      </w:r>
    </w:p>
    <w:p w:rsidR="00801F1B" w:rsidRPr="007F2674" w:rsidRDefault="00801F1B" w:rsidP="002E1181">
      <w:pPr>
        <w:jc w:val="both"/>
        <w:rPr>
          <w:rFonts w:eastAsia="TimesNewRoman"/>
          <w:lang w:val="sr-Cyrl-CS"/>
        </w:rPr>
      </w:pPr>
      <w:r w:rsidRPr="007F2674">
        <w:rPr>
          <w:rFonts w:eastAsia="TimesNewRoman"/>
          <w:lang w:val="sr-Cyrl-CS"/>
        </w:rPr>
        <w:tab/>
        <w:t>Решење из става 1. овог члана, којим се одређује и датум почетка примене МСР, заједно са текстом превода МСР, Министарство објављује у „Службеном гласнику Републике Србије</w:t>
      </w:r>
      <w:r w:rsidR="00BC28B9" w:rsidRPr="007F2674">
        <w:rPr>
          <w:lang w:val="sr-Cyrl-CS"/>
        </w:rPr>
        <w:t>”</w:t>
      </w:r>
      <w:r w:rsidR="002E1181" w:rsidRPr="007F2674">
        <w:rPr>
          <w:rFonts w:eastAsia="TimesNewRoman"/>
          <w:lang w:val="sr-Cyrl-CS"/>
        </w:rPr>
        <w:t xml:space="preserve"> и на интернет страници Министарства</w:t>
      </w:r>
      <w:r w:rsidRPr="007F2674">
        <w:rPr>
          <w:rFonts w:eastAsia="TimesNewRoman"/>
          <w:lang w:val="sr-Cyrl-CS"/>
        </w:rPr>
        <w:t>.</w:t>
      </w:r>
    </w:p>
    <w:p w:rsidR="00F177E5" w:rsidRPr="007F2674" w:rsidRDefault="00F177E5" w:rsidP="00801F1B">
      <w:pPr>
        <w:rPr>
          <w:rFonts w:eastAsia="TimesNewRoman"/>
          <w:lang w:val="sr-Cyrl-CS"/>
        </w:rPr>
      </w:pPr>
    </w:p>
    <w:p w:rsidR="008A0D2E" w:rsidRPr="007F2674" w:rsidRDefault="008A0D2E" w:rsidP="00CE79B8">
      <w:pPr>
        <w:autoSpaceDE w:val="0"/>
        <w:autoSpaceDN w:val="0"/>
        <w:adjustRightInd w:val="0"/>
        <w:jc w:val="center"/>
        <w:outlineLvl w:val="0"/>
        <w:rPr>
          <w:rFonts w:eastAsia="TimesNewRoman"/>
          <w:lang w:val="sr-Cyrl-CS"/>
        </w:rPr>
      </w:pPr>
      <w:r w:rsidRPr="007F2674">
        <w:rPr>
          <w:rFonts w:eastAsia="TimesNewRoman"/>
          <w:lang w:val="sr-Cyrl-CS"/>
        </w:rPr>
        <w:t>Ко може да обавља ревизију</w:t>
      </w:r>
    </w:p>
    <w:p w:rsidR="008A0D2E" w:rsidRPr="007F2674" w:rsidRDefault="008A0D2E" w:rsidP="008A0D2E">
      <w:pPr>
        <w:autoSpaceDE w:val="0"/>
        <w:autoSpaceDN w:val="0"/>
        <w:adjustRightInd w:val="0"/>
        <w:jc w:val="center"/>
        <w:rPr>
          <w:rFonts w:eastAsia="TimesNewRoman"/>
          <w:lang w:val="sr-Cyrl-CS"/>
        </w:rPr>
      </w:pPr>
    </w:p>
    <w:p w:rsidR="00400C59" w:rsidRPr="007F2674" w:rsidRDefault="00E40A68"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F104A1" w:rsidRPr="007F2674">
        <w:rPr>
          <w:rFonts w:eastAsia="TimesNewRoman"/>
          <w:lang w:val="sr-Cyrl-CS"/>
        </w:rPr>
        <w:t>4.</w:t>
      </w:r>
    </w:p>
    <w:p w:rsidR="00FF091E" w:rsidRPr="007F2674" w:rsidRDefault="00FF091E" w:rsidP="00FF091E">
      <w:pPr>
        <w:autoSpaceDE w:val="0"/>
        <w:autoSpaceDN w:val="0"/>
        <w:adjustRightInd w:val="0"/>
        <w:ind w:firstLine="720"/>
        <w:jc w:val="both"/>
        <w:rPr>
          <w:rFonts w:eastAsia="TimesNewRoman"/>
          <w:lang w:val="sr-Cyrl-CS"/>
        </w:rPr>
      </w:pPr>
      <w:r w:rsidRPr="007F2674">
        <w:rPr>
          <w:rFonts w:eastAsia="TimesNewRoman"/>
          <w:lang w:val="sr-Cyrl-CS"/>
        </w:rPr>
        <w:t xml:space="preserve">Ревизију </w:t>
      </w:r>
      <w:r w:rsidR="008A0D2E" w:rsidRPr="007F2674">
        <w:rPr>
          <w:rFonts w:eastAsia="TimesNewRoman"/>
          <w:lang w:val="sr-Cyrl-CS"/>
        </w:rPr>
        <w:t xml:space="preserve">може да </w:t>
      </w:r>
      <w:r w:rsidRPr="007F2674">
        <w:rPr>
          <w:rFonts w:eastAsia="TimesNewRoman"/>
          <w:lang w:val="sr-Cyrl-CS"/>
        </w:rPr>
        <w:t>обавља:</w:t>
      </w:r>
    </w:p>
    <w:p w:rsidR="00A10177" w:rsidRPr="007F2674" w:rsidRDefault="00FF091E" w:rsidP="00FF091E">
      <w:pPr>
        <w:autoSpaceDE w:val="0"/>
        <w:autoSpaceDN w:val="0"/>
        <w:adjustRightInd w:val="0"/>
        <w:ind w:firstLine="720"/>
        <w:jc w:val="both"/>
        <w:rPr>
          <w:rFonts w:eastAsia="TimesNewRoman"/>
          <w:lang w:val="sr-Cyrl-CS"/>
        </w:rPr>
      </w:pPr>
      <w:r w:rsidRPr="007F2674">
        <w:rPr>
          <w:rFonts w:eastAsia="TimesNewRoman"/>
          <w:lang w:val="sr-Cyrl-CS"/>
        </w:rPr>
        <w:t xml:space="preserve">1) </w:t>
      </w:r>
      <w:r w:rsidR="00B61BED" w:rsidRPr="007F2674">
        <w:rPr>
          <w:rFonts w:eastAsia="TimesNewRoman"/>
          <w:lang w:val="sr-Cyrl-CS"/>
        </w:rPr>
        <w:t>друштво за ревизију из члана 2.</w:t>
      </w:r>
      <w:r w:rsidR="00E60E01" w:rsidRPr="007F2674">
        <w:rPr>
          <w:rFonts w:eastAsia="TimesNewRoman"/>
          <w:lang w:val="sr-Cyrl-CS"/>
        </w:rPr>
        <w:t xml:space="preserve"> </w:t>
      </w:r>
      <w:r w:rsidR="00B61BED" w:rsidRPr="007F2674">
        <w:rPr>
          <w:rFonts w:eastAsia="TimesNewRoman"/>
          <w:lang w:val="sr-Cyrl-CS"/>
        </w:rPr>
        <w:t xml:space="preserve">тачка </w:t>
      </w:r>
      <w:r w:rsidR="006342F9" w:rsidRPr="007F2674">
        <w:rPr>
          <w:rFonts w:eastAsia="TimesNewRoman"/>
          <w:lang w:val="sr-Cyrl-CS"/>
        </w:rPr>
        <w:t>4</w:t>
      </w:r>
      <w:r w:rsidR="00DC7947" w:rsidRPr="007F2674">
        <w:rPr>
          <w:rFonts w:eastAsia="TimesNewRoman"/>
          <w:lang w:val="sr-Cyrl-CS"/>
        </w:rPr>
        <w:t xml:space="preserve">) </w:t>
      </w:r>
      <w:r w:rsidR="00B61BED" w:rsidRPr="007F2674">
        <w:rPr>
          <w:rFonts w:eastAsia="TimesNewRoman"/>
          <w:lang w:val="sr-Cyrl-CS"/>
        </w:rPr>
        <w:t>овог закона</w:t>
      </w:r>
      <w:r w:rsidRPr="007F2674">
        <w:rPr>
          <w:rFonts w:eastAsia="TimesNewRoman"/>
          <w:lang w:val="sr-Cyrl-CS"/>
        </w:rPr>
        <w:t xml:space="preserve"> које има </w:t>
      </w:r>
      <w:r w:rsidR="00287884" w:rsidRPr="007F2674">
        <w:rPr>
          <w:rFonts w:eastAsia="TimesNewRoman"/>
          <w:lang w:val="sr-Cyrl-CS"/>
        </w:rPr>
        <w:t xml:space="preserve">у радном односу </w:t>
      </w:r>
      <w:r w:rsidR="001F7435" w:rsidRPr="007F2674">
        <w:rPr>
          <w:rFonts w:eastAsia="TimesNewRoman"/>
          <w:lang w:val="sr-Cyrl-CS"/>
        </w:rPr>
        <w:t>са пуним радним време</w:t>
      </w:r>
      <w:r w:rsidR="00287884" w:rsidRPr="007F2674">
        <w:rPr>
          <w:rFonts w:eastAsia="TimesNewRoman"/>
          <w:lang w:val="sr-Cyrl-CS"/>
        </w:rPr>
        <w:t xml:space="preserve">ном </w:t>
      </w:r>
      <w:r w:rsidR="00B44D48" w:rsidRPr="007F2674">
        <w:rPr>
          <w:rFonts w:eastAsia="TimesNewRoman"/>
          <w:lang w:val="sr-Cyrl-CS"/>
        </w:rPr>
        <w:t xml:space="preserve">запосленог најмање једног лиценцираног овлашћеног ревизора </w:t>
      </w:r>
      <w:r w:rsidR="00A10177" w:rsidRPr="007F2674">
        <w:rPr>
          <w:rFonts w:eastAsia="TimesNewRoman"/>
          <w:lang w:val="sr-Cyrl-CS"/>
        </w:rPr>
        <w:t>и испуњава друге услове утврђене овим законом</w:t>
      </w:r>
      <w:r w:rsidRPr="007F2674">
        <w:rPr>
          <w:rFonts w:eastAsia="TimesNewRoman"/>
          <w:lang w:val="sr-Cyrl-CS"/>
        </w:rPr>
        <w:t>;</w:t>
      </w:r>
      <w:r w:rsidR="00B30795" w:rsidRPr="007F2674">
        <w:rPr>
          <w:rFonts w:eastAsia="TimesNewRoman"/>
          <w:lang w:val="sr-Cyrl-CS"/>
        </w:rPr>
        <w:t xml:space="preserve"> </w:t>
      </w:r>
    </w:p>
    <w:p w:rsidR="00FF091E" w:rsidRPr="007F2674" w:rsidRDefault="00FF091E" w:rsidP="00FF091E">
      <w:pPr>
        <w:autoSpaceDE w:val="0"/>
        <w:autoSpaceDN w:val="0"/>
        <w:adjustRightInd w:val="0"/>
        <w:ind w:firstLine="720"/>
        <w:jc w:val="both"/>
        <w:rPr>
          <w:rFonts w:eastAsia="TimesNewRoman"/>
          <w:lang w:val="sr-Cyrl-CS"/>
        </w:rPr>
      </w:pPr>
      <w:r w:rsidRPr="007F2674">
        <w:rPr>
          <w:rFonts w:eastAsia="TimesNewRoman"/>
          <w:lang w:val="sr-Cyrl-CS"/>
        </w:rPr>
        <w:t>2) друштво</w:t>
      </w:r>
      <w:r w:rsidR="00AC1D34" w:rsidRPr="007F2674">
        <w:rPr>
          <w:rFonts w:eastAsia="TimesNewRoman"/>
          <w:lang w:val="sr-Cyrl-CS"/>
        </w:rPr>
        <w:t xml:space="preserve"> за ревизију</w:t>
      </w:r>
      <w:r w:rsidRPr="007F2674">
        <w:rPr>
          <w:rFonts w:eastAsia="TimesNewRoman"/>
          <w:lang w:val="sr-Cyrl-CS"/>
        </w:rPr>
        <w:t xml:space="preserve"> државе чланице које је за обављање ревизије </w:t>
      </w:r>
      <w:r w:rsidR="00405E16" w:rsidRPr="007F2674">
        <w:rPr>
          <w:rFonts w:eastAsia="TimesNewRoman"/>
          <w:lang w:val="sr-Cyrl-CS"/>
        </w:rPr>
        <w:t xml:space="preserve">добило дозволу </w:t>
      </w:r>
      <w:r w:rsidRPr="007F2674">
        <w:rPr>
          <w:rFonts w:eastAsia="TimesNewRoman"/>
          <w:lang w:val="sr-Cyrl-CS"/>
        </w:rPr>
        <w:t>у складу са овим законом</w:t>
      </w:r>
      <w:r w:rsidR="00A0378E" w:rsidRPr="007F2674">
        <w:rPr>
          <w:rFonts w:eastAsia="TimesNewRoman"/>
          <w:lang w:val="sr-Cyrl-CS"/>
        </w:rPr>
        <w:t xml:space="preserve">, </w:t>
      </w:r>
      <w:r w:rsidR="00E16551" w:rsidRPr="007F2674">
        <w:rPr>
          <w:rFonts w:eastAsia="TimesNewRoman"/>
          <w:lang w:val="sr-Cyrl-CS"/>
        </w:rPr>
        <w:t xml:space="preserve">односно које је регистровано за обављање ревизије у смислу овог закона; </w:t>
      </w:r>
    </w:p>
    <w:p w:rsidR="00F104A1" w:rsidRPr="007F2674" w:rsidRDefault="00F104A1" w:rsidP="00FF091E">
      <w:pPr>
        <w:autoSpaceDE w:val="0"/>
        <w:autoSpaceDN w:val="0"/>
        <w:adjustRightInd w:val="0"/>
        <w:ind w:firstLine="720"/>
        <w:jc w:val="both"/>
        <w:rPr>
          <w:rFonts w:eastAsia="TimesNewRoman"/>
          <w:lang w:val="sr-Cyrl-CS"/>
        </w:rPr>
      </w:pPr>
      <w:r w:rsidRPr="007F2674">
        <w:rPr>
          <w:rFonts w:eastAsia="TimesNewRoman"/>
          <w:lang w:val="sr-Cyrl-CS"/>
        </w:rPr>
        <w:t>3) друштво</w:t>
      </w:r>
      <w:r w:rsidR="007F6FC1" w:rsidRPr="007F2674">
        <w:rPr>
          <w:rFonts w:eastAsia="TimesNewRoman"/>
          <w:lang w:val="sr-Cyrl-CS"/>
        </w:rPr>
        <w:t xml:space="preserve"> за ревизију</w:t>
      </w:r>
      <w:r w:rsidRPr="007F2674">
        <w:rPr>
          <w:rFonts w:eastAsia="TimesNewRoman"/>
          <w:lang w:val="sr-Cyrl-CS"/>
        </w:rPr>
        <w:t xml:space="preserve"> треће земље које је за обављање ревизије добило дозволу у складу са овим законом;</w:t>
      </w:r>
    </w:p>
    <w:p w:rsidR="00766C38" w:rsidRPr="007F2674" w:rsidRDefault="00F104A1" w:rsidP="00FF091E">
      <w:pPr>
        <w:autoSpaceDE w:val="0"/>
        <w:autoSpaceDN w:val="0"/>
        <w:adjustRightInd w:val="0"/>
        <w:ind w:firstLine="720"/>
        <w:jc w:val="both"/>
        <w:rPr>
          <w:rFonts w:eastAsia="TimesNewRoman"/>
          <w:lang w:val="sr-Cyrl-CS"/>
        </w:rPr>
      </w:pPr>
      <w:r w:rsidRPr="007F2674">
        <w:rPr>
          <w:rFonts w:eastAsia="TimesNewRoman"/>
          <w:lang w:val="sr-Cyrl-CS"/>
        </w:rPr>
        <w:t>4</w:t>
      </w:r>
      <w:r w:rsidR="00FF091E" w:rsidRPr="007F2674">
        <w:rPr>
          <w:rFonts w:eastAsia="TimesNewRoman"/>
          <w:lang w:val="sr-Cyrl-CS"/>
        </w:rPr>
        <w:t xml:space="preserve">) самостални ревизор </w:t>
      </w:r>
      <w:r w:rsidR="00B61BED" w:rsidRPr="007F2674">
        <w:rPr>
          <w:rFonts w:eastAsia="TimesNewRoman"/>
          <w:lang w:val="sr-Cyrl-CS"/>
        </w:rPr>
        <w:t xml:space="preserve">из члана 2. тачка </w:t>
      </w:r>
      <w:r w:rsidR="007F6FC1" w:rsidRPr="007F2674">
        <w:rPr>
          <w:rFonts w:eastAsia="TimesNewRoman"/>
          <w:lang w:val="sr-Cyrl-CS"/>
        </w:rPr>
        <w:t>9</w:t>
      </w:r>
      <w:r w:rsidR="00DC7947" w:rsidRPr="007F2674">
        <w:rPr>
          <w:rFonts w:eastAsia="TimesNewRoman"/>
          <w:lang w:val="sr-Cyrl-CS"/>
        </w:rPr>
        <w:t xml:space="preserve">) </w:t>
      </w:r>
      <w:r w:rsidR="00B61BED" w:rsidRPr="007F2674">
        <w:rPr>
          <w:rFonts w:eastAsia="TimesNewRoman"/>
          <w:lang w:val="sr-Cyrl-CS"/>
        </w:rPr>
        <w:t>овог закона</w:t>
      </w:r>
      <w:r w:rsidRPr="007F2674">
        <w:rPr>
          <w:rFonts w:eastAsia="TimesNewRoman"/>
          <w:lang w:val="sr-Cyrl-CS"/>
        </w:rPr>
        <w:t>;</w:t>
      </w:r>
      <w:r w:rsidR="00FF091E" w:rsidRPr="007F2674">
        <w:rPr>
          <w:rFonts w:eastAsia="TimesNewRoman"/>
          <w:lang w:val="sr-Cyrl-CS"/>
        </w:rPr>
        <w:t xml:space="preserve"> </w:t>
      </w:r>
    </w:p>
    <w:p w:rsidR="00F104A1" w:rsidRPr="007F2674" w:rsidRDefault="00F104A1" w:rsidP="00FF091E">
      <w:pPr>
        <w:autoSpaceDE w:val="0"/>
        <w:autoSpaceDN w:val="0"/>
        <w:adjustRightInd w:val="0"/>
        <w:ind w:firstLine="720"/>
        <w:jc w:val="both"/>
        <w:rPr>
          <w:rFonts w:eastAsia="TimesNewRoman"/>
          <w:lang w:val="sr-Cyrl-CS"/>
        </w:rPr>
      </w:pPr>
      <w:r w:rsidRPr="007F2674">
        <w:rPr>
          <w:rFonts w:eastAsia="TimesNewRoman"/>
          <w:lang w:val="sr-Cyrl-CS"/>
        </w:rPr>
        <w:t xml:space="preserve">5) </w:t>
      </w:r>
      <w:r w:rsidR="007F6FC1" w:rsidRPr="007F2674">
        <w:rPr>
          <w:rFonts w:eastAsia="TimesNewRoman"/>
          <w:lang w:val="sr-Cyrl-CS"/>
        </w:rPr>
        <w:t>ревизор државе чланице који има важећу лиценцу и дозволу за обављање ревизије, које су издате од надлежног органа у Републици Србији, а који је регистрован као самостални ревизор у складу са овим законом;</w:t>
      </w:r>
    </w:p>
    <w:p w:rsidR="00230C65" w:rsidRPr="007F2674" w:rsidRDefault="00F104A1" w:rsidP="00BE2D03">
      <w:pPr>
        <w:autoSpaceDE w:val="0"/>
        <w:autoSpaceDN w:val="0"/>
        <w:adjustRightInd w:val="0"/>
        <w:ind w:firstLine="720"/>
        <w:jc w:val="both"/>
        <w:rPr>
          <w:rFonts w:eastAsia="TimesNewRoman"/>
          <w:lang w:val="sr-Cyrl-CS"/>
        </w:rPr>
      </w:pPr>
      <w:r w:rsidRPr="007F2674">
        <w:rPr>
          <w:rFonts w:eastAsia="TimesNewRoman"/>
          <w:lang w:val="sr-Cyrl-CS"/>
        </w:rPr>
        <w:t>6) ревизор треће земље који има важећ</w:t>
      </w:r>
      <w:r w:rsidR="002E1181" w:rsidRPr="007F2674">
        <w:rPr>
          <w:rFonts w:eastAsia="TimesNewRoman"/>
          <w:lang w:val="sr-Cyrl-CS"/>
        </w:rPr>
        <w:t>у</w:t>
      </w:r>
      <w:r w:rsidRPr="007F2674">
        <w:rPr>
          <w:rFonts w:eastAsia="TimesNewRoman"/>
          <w:lang w:val="sr-Cyrl-CS"/>
        </w:rPr>
        <w:t xml:space="preserve"> лиценцу и дозволу за обављање ревизије, које су издате од надлежног органа у Републици Србији, </w:t>
      </w:r>
      <w:r w:rsidR="00CE53D3" w:rsidRPr="007F2674">
        <w:rPr>
          <w:rFonts w:eastAsia="TimesNewRoman"/>
          <w:lang w:val="sr-Cyrl-CS"/>
        </w:rPr>
        <w:t>а који је регистрован као самостални ревизор у складу са овим законом;</w:t>
      </w:r>
    </w:p>
    <w:p w:rsidR="00AA2B29" w:rsidRPr="007F2674" w:rsidRDefault="00F244ED" w:rsidP="00F244ED">
      <w:pPr>
        <w:jc w:val="both"/>
        <w:rPr>
          <w:rFonts w:eastAsia="TimesNewRoman"/>
          <w:lang w:val="sr-Cyrl-CS"/>
        </w:rPr>
      </w:pPr>
      <w:r w:rsidRPr="007F2674">
        <w:rPr>
          <w:rFonts w:eastAsia="TimesNewRoman"/>
          <w:lang w:val="sr-Cyrl-CS"/>
        </w:rPr>
        <w:tab/>
        <w:t>Друштва</w:t>
      </w:r>
      <w:r w:rsidR="00F80903" w:rsidRPr="007F2674">
        <w:rPr>
          <w:rFonts w:eastAsia="TimesNewRoman"/>
          <w:lang w:val="sr-Cyrl-CS"/>
        </w:rPr>
        <w:t xml:space="preserve"> за </w:t>
      </w:r>
      <w:r w:rsidRPr="007F2674">
        <w:rPr>
          <w:rFonts w:eastAsia="TimesNewRoman"/>
          <w:lang w:val="sr-Cyrl-CS"/>
        </w:rPr>
        <w:t>ревизију из става 1. овог члана обављају ревизију преко лиценцираних овлашћених ревизора.</w:t>
      </w:r>
    </w:p>
    <w:p w:rsidR="00E60E01" w:rsidRPr="007F2674" w:rsidRDefault="00E60E01" w:rsidP="00680DD2">
      <w:pPr>
        <w:jc w:val="both"/>
        <w:rPr>
          <w:rFonts w:eastAsia="TimesNewRoman"/>
          <w:lang w:val="sr-Cyrl-CS"/>
        </w:rPr>
      </w:pPr>
    </w:p>
    <w:p w:rsidR="00CF1D87" w:rsidRPr="007F2674" w:rsidRDefault="00CF1D87" w:rsidP="00680DD2">
      <w:pPr>
        <w:jc w:val="both"/>
        <w:rPr>
          <w:rFonts w:eastAsia="TimesNewRoman"/>
          <w:lang w:val="sr-Cyrl-CS"/>
        </w:rPr>
      </w:pPr>
    </w:p>
    <w:p w:rsidR="00D6071A" w:rsidRPr="007F2674" w:rsidRDefault="00D6071A" w:rsidP="00D001A3">
      <w:pPr>
        <w:jc w:val="center"/>
        <w:rPr>
          <w:rFonts w:eastAsia="TimesNewRoman"/>
          <w:lang w:val="sr-Cyrl-CS"/>
        </w:rPr>
      </w:pPr>
      <w:r w:rsidRPr="007F2674">
        <w:rPr>
          <w:rFonts w:eastAsia="TimesNewRoman"/>
          <w:lang w:val="sr-Cyrl-CS"/>
        </w:rPr>
        <w:t xml:space="preserve">Недостојност за обављање ревизије, стицање </w:t>
      </w:r>
      <w:r w:rsidR="002970B9" w:rsidRPr="007F2674">
        <w:rPr>
          <w:rFonts w:eastAsia="TimesNewRoman"/>
          <w:lang w:val="sr-Cyrl-CS"/>
        </w:rPr>
        <w:t>лиценци</w:t>
      </w:r>
      <w:r w:rsidRPr="007F2674">
        <w:rPr>
          <w:rFonts w:eastAsia="TimesNewRoman"/>
          <w:lang w:val="sr-Cyrl-CS"/>
        </w:rPr>
        <w:t xml:space="preserve"> и обављањ</w:t>
      </w:r>
      <w:r w:rsidR="001E1682" w:rsidRPr="007F2674">
        <w:rPr>
          <w:rFonts w:eastAsia="TimesNewRoman"/>
          <w:lang w:val="sr-Cyrl-CS"/>
        </w:rPr>
        <w:t>e</w:t>
      </w:r>
      <w:r w:rsidRPr="007F2674">
        <w:rPr>
          <w:rFonts w:eastAsia="TimesNewRoman"/>
          <w:lang w:val="sr-Cyrl-CS"/>
        </w:rPr>
        <w:t xml:space="preserve"> других послова</w:t>
      </w:r>
      <w:r w:rsidR="002970B9" w:rsidRPr="007F2674">
        <w:rPr>
          <w:rFonts w:eastAsia="TimesNewRoman"/>
          <w:lang w:val="sr-Cyrl-CS"/>
        </w:rPr>
        <w:t xml:space="preserve"> у области ревизије</w:t>
      </w:r>
    </w:p>
    <w:p w:rsidR="002057C7" w:rsidRPr="007F2674" w:rsidRDefault="002057C7" w:rsidP="00701B49">
      <w:pPr>
        <w:jc w:val="both"/>
        <w:rPr>
          <w:rFonts w:eastAsia="TimesNewRoman"/>
          <w:lang w:val="sr-Cyrl-CS"/>
        </w:rPr>
      </w:pPr>
    </w:p>
    <w:p w:rsidR="00D6071A" w:rsidRPr="007F2674" w:rsidRDefault="00D6071A" w:rsidP="00857EE3">
      <w:pPr>
        <w:jc w:val="center"/>
        <w:outlineLvl w:val="0"/>
        <w:rPr>
          <w:rFonts w:eastAsia="TimesNewRoman"/>
          <w:lang w:val="sr-Cyrl-CS"/>
        </w:rPr>
      </w:pPr>
      <w:r w:rsidRPr="007F2674">
        <w:rPr>
          <w:rFonts w:eastAsia="TimesNewRoman"/>
          <w:lang w:val="sr-Cyrl-CS"/>
        </w:rPr>
        <w:t>Члан 5.</w:t>
      </w:r>
    </w:p>
    <w:p w:rsidR="00F849F4" w:rsidRPr="007F2674" w:rsidRDefault="00F849F4" w:rsidP="00D6071A">
      <w:pPr>
        <w:jc w:val="both"/>
        <w:rPr>
          <w:rFonts w:eastAsia="TimesNewRoman"/>
          <w:lang w:val="sr-Cyrl-CS"/>
        </w:rPr>
      </w:pPr>
      <w:r w:rsidRPr="007F2674">
        <w:rPr>
          <w:rFonts w:eastAsia="TimesNewRoman"/>
          <w:lang w:val="sr-Cyrl-CS"/>
        </w:rPr>
        <w:tab/>
      </w:r>
      <w:r w:rsidRPr="007F2674">
        <w:rPr>
          <w:lang w:val="sr-Cyrl-CS"/>
        </w:rPr>
        <w:t>Лице које је прав</w:t>
      </w:r>
      <w:r w:rsidR="00132DDB" w:rsidRPr="007F2674">
        <w:rPr>
          <w:lang w:val="sr-Cyrl-CS"/>
        </w:rPr>
        <w:t>носнажно</w:t>
      </w:r>
      <w:r w:rsidRPr="007F2674">
        <w:rPr>
          <w:lang w:val="sr-Cyrl-CS"/>
        </w:rPr>
        <w:t xml:space="preserve"> осуђено на казну затвора за кривично дело у Републици Србији или страној држави не може да обавља ревизију, стиче лиценце и </w:t>
      </w:r>
      <w:r w:rsidRPr="007F2674">
        <w:rPr>
          <w:lang w:val="sr-Cyrl-CS"/>
        </w:rPr>
        <w:lastRenderedPageBreak/>
        <w:t>звања у складу са овим законом и обавља друге послове у области ревизије, утврђене овим законом.</w:t>
      </w:r>
    </w:p>
    <w:p w:rsidR="00D6071A" w:rsidRPr="007F2674" w:rsidRDefault="00D6071A" w:rsidP="00D6071A">
      <w:pPr>
        <w:jc w:val="both"/>
        <w:rPr>
          <w:rFonts w:eastAsia="TimesNewRoman"/>
          <w:lang w:val="sr-Cyrl-CS"/>
        </w:rPr>
      </w:pPr>
    </w:p>
    <w:p w:rsidR="0022353E" w:rsidRPr="007F2674" w:rsidRDefault="0022353E" w:rsidP="00CE79B8">
      <w:pPr>
        <w:jc w:val="center"/>
        <w:outlineLvl w:val="0"/>
        <w:rPr>
          <w:rFonts w:eastAsia="TimesNewRoman"/>
          <w:lang w:val="sr-Cyrl-CS"/>
        </w:rPr>
      </w:pPr>
      <w:r w:rsidRPr="007F2674">
        <w:rPr>
          <w:rFonts w:eastAsia="TimesNewRoman"/>
          <w:lang w:val="sr-Cyrl-CS"/>
        </w:rPr>
        <w:t>Услови за издавање лиценце за обављање ревизије</w:t>
      </w:r>
    </w:p>
    <w:p w:rsidR="0022353E" w:rsidRPr="007F2674" w:rsidRDefault="0022353E" w:rsidP="009A0FC1">
      <w:pPr>
        <w:jc w:val="both"/>
        <w:rPr>
          <w:rFonts w:eastAsia="TimesNewRoman"/>
          <w:lang w:val="sr-Cyrl-CS"/>
        </w:rPr>
      </w:pPr>
    </w:p>
    <w:p w:rsidR="0022353E" w:rsidRPr="007F2674" w:rsidRDefault="0022353E" w:rsidP="00CE79B8">
      <w:pPr>
        <w:jc w:val="center"/>
        <w:outlineLvl w:val="0"/>
        <w:rPr>
          <w:rFonts w:eastAsia="TimesNewRoman"/>
          <w:lang w:val="sr-Cyrl-CS"/>
        </w:rPr>
      </w:pPr>
      <w:r w:rsidRPr="007F2674">
        <w:rPr>
          <w:rFonts w:eastAsia="TimesNewRoman"/>
          <w:lang w:val="sr-Cyrl-CS"/>
        </w:rPr>
        <w:t xml:space="preserve">Члан </w:t>
      </w:r>
      <w:r w:rsidR="00D6071A" w:rsidRPr="007F2674">
        <w:rPr>
          <w:rFonts w:eastAsia="TimesNewRoman"/>
          <w:lang w:val="sr-Cyrl-CS"/>
        </w:rPr>
        <w:t>6</w:t>
      </w:r>
      <w:r w:rsidRPr="007F2674">
        <w:rPr>
          <w:rFonts w:eastAsia="TimesNewRoman"/>
          <w:lang w:val="sr-Cyrl-CS"/>
        </w:rPr>
        <w:t>.</w:t>
      </w:r>
    </w:p>
    <w:p w:rsidR="0022353E" w:rsidRPr="007F2674" w:rsidRDefault="0022353E" w:rsidP="0022353E">
      <w:pPr>
        <w:jc w:val="both"/>
        <w:rPr>
          <w:rFonts w:eastAsia="TimesNewRoman"/>
          <w:lang w:val="sr-Cyrl-CS"/>
        </w:rPr>
      </w:pPr>
      <w:r w:rsidRPr="007F2674">
        <w:rPr>
          <w:rFonts w:eastAsia="TimesNewRoman"/>
          <w:lang w:val="sr-Cyrl-CS"/>
        </w:rPr>
        <w:tab/>
        <w:t>Лиценца за обављање ревизије (у даљем тексту: лиценца) је јавна исправа коју, у складу са овим законом, издаје Министарство.</w:t>
      </w:r>
    </w:p>
    <w:p w:rsidR="0022353E" w:rsidRPr="007F2674" w:rsidRDefault="0022353E" w:rsidP="0022353E">
      <w:pPr>
        <w:jc w:val="both"/>
        <w:rPr>
          <w:rFonts w:eastAsia="TimesNewRoman"/>
          <w:lang w:val="sr-Cyrl-CS"/>
        </w:rPr>
      </w:pPr>
      <w:r w:rsidRPr="007F2674">
        <w:rPr>
          <w:rFonts w:eastAsia="TimesNewRoman"/>
          <w:lang w:val="sr-Cyrl-CS"/>
        </w:rPr>
        <w:tab/>
        <w:t>Лиценца се издаје лицу које испуњава следеће услове:</w:t>
      </w:r>
    </w:p>
    <w:p w:rsidR="0022353E" w:rsidRPr="007F2674" w:rsidRDefault="0022353E" w:rsidP="0022353E">
      <w:pPr>
        <w:jc w:val="both"/>
        <w:rPr>
          <w:rFonts w:eastAsia="TimesNewRoman"/>
          <w:lang w:val="sr-Cyrl-CS"/>
        </w:rPr>
      </w:pPr>
      <w:r w:rsidRPr="007F2674">
        <w:rPr>
          <w:rFonts w:eastAsia="TimesNewRoman"/>
          <w:lang w:val="sr-Cyrl-CS"/>
        </w:rPr>
        <w:tab/>
        <w:t>1) да има положен испит за звање овлашћени ревизор;</w:t>
      </w:r>
    </w:p>
    <w:p w:rsidR="0022353E" w:rsidRPr="007F2674" w:rsidRDefault="0022353E" w:rsidP="0022353E">
      <w:pPr>
        <w:jc w:val="both"/>
        <w:rPr>
          <w:rFonts w:eastAsia="TimesNewRoman"/>
          <w:lang w:val="sr-Cyrl-CS"/>
        </w:rPr>
      </w:pPr>
      <w:r w:rsidRPr="007F2674">
        <w:rPr>
          <w:rFonts w:eastAsia="TimesNewRoman"/>
          <w:lang w:val="sr-Cyrl-CS"/>
        </w:rPr>
        <w:tab/>
        <w:t xml:space="preserve">2) </w:t>
      </w:r>
      <w:r w:rsidRPr="007F2674">
        <w:rPr>
          <w:lang w:val="sr-Cyrl-CS"/>
        </w:rPr>
        <w:t>да има стечено високо образовање на студијама другог степена у складу са законом којим се уређује високо образовање, односно на основним студијама у трајању од најмање четири године</w:t>
      </w:r>
      <w:r w:rsidRPr="007F2674">
        <w:rPr>
          <w:rFonts w:eastAsia="TimesNewRoman"/>
          <w:lang w:val="sr-Cyrl-CS"/>
        </w:rPr>
        <w:t>;</w:t>
      </w:r>
    </w:p>
    <w:p w:rsidR="0022353E" w:rsidRPr="007F2674" w:rsidRDefault="0022353E" w:rsidP="0022353E">
      <w:pPr>
        <w:jc w:val="both"/>
        <w:rPr>
          <w:lang w:val="sr-Cyrl-CS" w:eastAsia="sr-Latn-CS"/>
        </w:rPr>
      </w:pPr>
      <w:r w:rsidRPr="007F2674">
        <w:rPr>
          <w:rFonts w:eastAsia="TimesNewRoman"/>
          <w:lang w:val="sr-Cyrl-CS"/>
        </w:rPr>
        <w:tab/>
        <w:t xml:space="preserve">3) да има најмање три године практичног радног искуства на законским ревизијама, од којих најмање две године уз надзор лиценцираног овлашћеног ревизора. Под практичним радним искуством на законским ревизијама сматра се радно искуство, на нeодређено или на одређено време, </w:t>
      </w:r>
      <w:r w:rsidRPr="007F2674">
        <w:rPr>
          <w:lang w:val="sr-Cyrl-CS" w:eastAsia="sr-Latn-CS"/>
        </w:rPr>
        <w:t>стечено у радном односу у друштву за ревизију, односно код самосталног ревизора на пословима законске ревизије;</w:t>
      </w:r>
    </w:p>
    <w:p w:rsidR="00A5773F" w:rsidRPr="007F2674" w:rsidRDefault="00A5773F" w:rsidP="00A5773F">
      <w:pPr>
        <w:jc w:val="both"/>
        <w:rPr>
          <w:lang w:val="sr-Cyrl-CS"/>
        </w:rPr>
      </w:pPr>
      <w:r w:rsidRPr="007F2674">
        <w:rPr>
          <w:lang w:val="sr-Cyrl-CS" w:eastAsia="sr-Latn-CS"/>
        </w:rPr>
        <w:tab/>
      </w:r>
      <w:r w:rsidRPr="007F2674">
        <w:rPr>
          <w:lang w:val="sr-Cyrl-CS"/>
        </w:rPr>
        <w:t xml:space="preserve">4) </w:t>
      </w:r>
      <w:r w:rsidR="00F80903" w:rsidRPr="007F2674">
        <w:rPr>
          <w:lang w:val="sr-Cyrl-CS"/>
        </w:rPr>
        <w:t>да, у складу са овим законом не постоји забрана издавања нове лиценце, у случају ако му је лиценца раније одузета - до истека периода у коме постоји забрана издавањ</w:t>
      </w:r>
      <w:r w:rsidR="002B3187" w:rsidRPr="007F2674">
        <w:rPr>
          <w:lang w:val="sr-Cyrl-CS"/>
        </w:rPr>
        <w:t>а</w:t>
      </w:r>
      <w:r w:rsidR="00F80903" w:rsidRPr="007F2674">
        <w:rPr>
          <w:lang w:val="sr-Cyrl-CS"/>
        </w:rPr>
        <w:t xml:space="preserve"> нове лиценце</w:t>
      </w:r>
      <w:r w:rsidRPr="007F2674">
        <w:rPr>
          <w:lang w:val="sr-Cyrl-CS"/>
        </w:rPr>
        <w:t xml:space="preserve">; </w:t>
      </w:r>
    </w:p>
    <w:p w:rsidR="00B54069" w:rsidRPr="007F2674" w:rsidRDefault="00A5773F" w:rsidP="00EA6802">
      <w:pPr>
        <w:ind w:firstLine="720"/>
        <w:jc w:val="both"/>
        <w:rPr>
          <w:rFonts w:eastAsia="TimesNewRoman"/>
          <w:lang w:val="sr-Cyrl-CS"/>
        </w:rPr>
      </w:pPr>
      <w:r w:rsidRPr="007F2674">
        <w:rPr>
          <w:rFonts w:eastAsia="TimesNewRoman"/>
          <w:lang w:val="sr-Cyrl-CS"/>
        </w:rPr>
        <w:t>5) да није правоснажно осуђиван</w:t>
      </w:r>
      <w:r w:rsidR="00997B56" w:rsidRPr="007F2674">
        <w:rPr>
          <w:rFonts w:eastAsia="TimesNewRoman"/>
          <w:lang w:val="sr-Cyrl-CS"/>
        </w:rPr>
        <w:t>о</w:t>
      </w:r>
      <w:r w:rsidRPr="007F2674">
        <w:rPr>
          <w:rFonts w:eastAsia="TimesNewRoman"/>
          <w:lang w:val="sr-Cyrl-CS"/>
        </w:rPr>
        <w:t xml:space="preserve"> за кривична дела </w:t>
      </w:r>
      <w:r w:rsidR="00D6071A" w:rsidRPr="007F2674">
        <w:rPr>
          <w:rFonts w:eastAsia="TimesNewRoman"/>
          <w:lang w:val="sr-Cyrl-CS"/>
        </w:rPr>
        <w:t>у смислу члана 5. овог закона</w:t>
      </w:r>
      <w:r w:rsidRPr="007F2674">
        <w:rPr>
          <w:rFonts w:eastAsia="TimesNewRoman"/>
          <w:lang w:val="sr-Cyrl-CS"/>
        </w:rPr>
        <w:t xml:space="preserve">. </w:t>
      </w:r>
    </w:p>
    <w:p w:rsidR="00A97C9A" w:rsidRPr="007F2674" w:rsidRDefault="00A97C9A" w:rsidP="00A97C9A">
      <w:pPr>
        <w:autoSpaceDE w:val="0"/>
        <w:autoSpaceDN w:val="0"/>
        <w:adjustRightInd w:val="0"/>
        <w:jc w:val="both"/>
        <w:rPr>
          <w:rFonts w:eastAsia="TimesNewRoman"/>
          <w:lang w:val="sr-Cyrl-CS"/>
        </w:rPr>
      </w:pPr>
      <w:r w:rsidRPr="007F2674">
        <w:rPr>
          <w:rFonts w:eastAsia="TimesNewRoman"/>
          <w:lang w:val="sr-Cyrl-CS"/>
        </w:rPr>
        <w:tab/>
        <w:t xml:space="preserve">Лиценца из става 1. овог члана може бити издата ревизору државе чланице који има важећу </w:t>
      </w:r>
      <w:r w:rsidR="00356E3F" w:rsidRPr="007F2674">
        <w:rPr>
          <w:rFonts w:eastAsia="TimesNewRoman"/>
          <w:lang w:val="sr-Cyrl-CS"/>
        </w:rPr>
        <w:t xml:space="preserve">исправу </w:t>
      </w:r>
      <w:r w:rsidRPr="007F2674">
        <w:rPr>
          <w:rFonts w:eastAsia="TimesNewRoman"/>
          <w:lang w:val="sr-Cyrl-CS"/>
        </w:rPr>
        <w:t>надлежног органа државе чланице</w:t>
      </w:r>
      <w:r w:rsidR="00356E3F" w:rsidRPr="007F2674">
        <w:rPr>
          <w:rFonts w:eastAsia="TimesNewRoman"/>
          <w:lang w:val="sr-Cyrl-CS"/>
        </w:rPr>
        <w:t xml:space="preserve"> за обављање законске ревизије</w:t>
      </w:r>
      <w:r w:rsidR="00D6071A" w:rsidRPr="007F2674">
        <w:rPr>
          <w:rFonts w:eastAsia="TimesNewRoman"/>
          <w:lang w:val="sr-Cyrl-CS"/>
        </w:rPr>
        <w:t xml:space="preserve">, која по садржају одговара лиценци (лиценца, сертификат и сл.) </w:t>
      </w:r>
      <w:r w:rsidRPr="007F2674">
        <w:rPr>
          <w:rFonts w:eastAsia="TimesNewRoman"/>
          <w:lang w:val="sr-Cyrl-CS"/>
        </w:rPr>
        <w:t>и испуњава услове из става 2. тач. 2) - 5) овог члана.</w:t>
      </w:r>
    </w:p>
    <w:p w:rsidR="00455B18" w:rsidRPr="007F2674" w:rsidRDefault="00455B18" w:rsidP="00455B18">
      <w:pPr>
        <w:autoSpaceDE w:val="0"/>
        <w:autoSpaceDN w:val="0"/>
        <w:adjustRightInd w:val="0"/>
        <w:jc w:val="both"/>
        <w:rPr>
          <w:rFonts w:eastAsia="TimesNewRoman"/>
          <w:lang w:val="sr-Cyrl-CS"/>
        </w:rPr>
      </w:pPr>
      <w:r w:rsidRPr="007F2674">
        <w:rPr>
          <w:rFonts w:eastAsia="TimesNewRoman"/>
          <w:lang w:val="sr-Cyrl-CS"/>
        </w:rPr>
        <w:tab/>
        <w:t>Лиценца из става 1. овог члана може</w:t>
      </w:r>
      <w:r w:rsidR="00954CF7" w:rsidRPr="007F2674">
        <w:rPr>
          <w:rFonts w:eastAsia="TimesNewRoman"/>
          <w:lang w:val="sr-Cyrl-CS"/>
        </w:rPr>
        <w:t>, под условима реципроцитета,</w:t>
      </w:r>
      <w:r w:rsidRPr="007F2674">
        <w:rPr>
          <w:rFonts w:eastAsia="TimesNewRoman"/>
          <w:lang w:val="sr-Cyrl-CS"/>
        </w:rPr>
        <w:t xml:space="preserve"> бити издата ревизору треће земље </w:t>
      </w:r>
      <w:r w:rsidR="00954CF7" w:rsidRPr="007F2674">
        <w:rPr>
          <w:rFonts w:eastAsia="TimesNewRoman"/>
          <w:lang w:val="sr-Cyrl-CS"/>
        </w:rPr>
        <w:t>који има</w:t>
      </w:r>
      <w:r w:rsidRPr="007F2674">
        <w:rPr>
          <w:rFonts w:eastAsia="TimesNewRoman"/>
          <w:lang w:val="sr-Cyrl-CS"/>
        </w:rPr>
        <w:t xml:space="preserve"> </w:t>
      </w:r>
      <w:r w:rsidR="00356E3F" w:rsidRPr="007F2674">
        <w:rPr>
          <w:rFonts w:eastAsia="TimesNewRoman"/>
          <w:lang w:val="sr-Cyrl-CS"/>
        </w:rPr>
        <w:t xml:space="preserve">важећу </w:t>
      </w:r>
      <w:r w:rsidR="0021435A" w:rsidRPr="007F2674">
        <w:rPr>
          <w:rFonts w:eastAsia="TimesNewRoman"/>
          <w:lang w:val="sr-Cyrl-CS"/>
        </w:rPr>
        <w:t>исправу надлежног ор</w:t>
      </w:r>
      <w:r w:rsidRPr="007F2674">
        <w:rPr>
          <w:rFonts w:eastAsia="TimesNewRoman"/>
          <w:lang w:val="sr-Cyrl-CS"/>
        </w:rPr>
        <w:t xml:space="preserve">гана треће земље </w:t>
      </w:r>
      <w:r w:rsidR="00356E3F" w:rsidRPr="007F2674">
        <w:rPr>
          <w:rFonts w:eastAsia="TimesNewRoman"/>
          <w:lang w:val="sr-Cyrl-CS"/>
        </w:rPr>
        <w:t xml:space="preserve">за обављање законске ревизије, </w:t>
      </w:r>
      <w:r w:rsidR="00954CF7" w:rsidRPr="007F2674">
        <w:rPr>
          <w:rFonts w:eastAsia="TimesNewRoman"/>
          <w:lang w:val="sr-Cyrl-CS"/>
        </w:rPr>
        <w:t xml:space="preserve">која по садржају одговара лиценци (лиценца, сертификат и сл.) </w:t>
      </w:r>
      <w:r w:rsidRPr="007F2674">
        <w:rPr>
          <w:rFonts w:eastAsia="TimesNewRoman"/>
          <w:lang w:val="sr-Cyrl-CS"/>
        </w:rPr>
        <w:t>и испуњава услове из става 2. тач. 2) - 5) овог члана</w:t>
      </w:r>
      <w:r w:rsidR="00E06B9F" w:rsidRPr="007F2674">
        <w:rPr>
          <w:rFonts w:eastAsia="TimesNewRoman"/>
          <w:lang w:val="sr-Cyrl-CS"/>
        </w:rPr>
        <w:t>.</w:t>
      </w:r>
      <w:r w:rsidRPr="007F2674">
        <w:rPr>
          <w:rFonts w:eastAsia="TimesNewRoman"/>
          <w:lang w:val="sr-Cyrl-CS"/>
        </w:rPr>
        <w:t xml:space="preserve"> </w:t>
      </w:r>
    </w:p>
    <w:p w:rsidR="00D432DD" w:rsidRPr="007F2674" w:rsidRDefault="00954CF7" w:rsidP="009A0FC1">
      <w:pPr>
        <w:autoSpaceDE w:val="0"/>
        <w:autoSpaceDN w:val="0"/>
        <w:adjustRightInd w:val="0"/>
        <w:jc w:val="both"/>
        <w:rPr>
          <w:rFonts w:eastAsia="TimesNewRoman"/>
          <w:lang w:val="sr-Cyrl-CS"/>
        </w:rPr>
      </w:pPr>
      <w:r w:rsidRPr="007F2674">
        <w:rPr>
          <w:rFonts w:eastAsia="TimesNewRoman"/>
          <w:lang w:val="sr-Cyrl-CS"/>
        </w:rPr>
        <w:tab/>
        <w:t xml:space="preserve">За добијање лиценце ревизор државе чланице, односно ревизор треће земље дужан је да положи допунски испит из познавања прописа Републике Србије из области наведених у члану </w:t>
      </w:r>
      <w:r w:rsidR="006342F9" w:rsidRPr="007F2674">
        <w:rPr>
          <w:rFonts w:eastAsia="TimesNewRoman"/>
          <w:lang w:val="sr-Cyrl-CS"/>
        </w:rPr>
        <w:t>9</w:t>
      </w:r>
      <w:r w:rsidRPr="007F2674">
        <w:rPr>
          <w:rFonts w:eastAsia="TimesNewRoman"/>
          <w:lang w:val="sr-Cyrl-CS"/>
        </w:rPr>
        <w:t>. став 4. тачка 1) овог закона, а које су обухваћене програмом Коморе из става 5. тог члана</w:t>
      </w:r>
      <w:r w:rsidR="00766C38" w:rsidRPr="007F2674">
        <w:rPr>
          <w:rFonts w:eastAsia="TimesNewRoman"/>
          <w:lang w:val="sr-Cyrl-CS"/>
        </w:rPr>
        <w:t>.</w:t>
      </w:r>
    </w:p>
    <w:p w:rsidR="00D001A3" w:rsidRPr="007F2674" w:rsidRDefault="00D001A3" w:rsidP="009A0FC1">
      <w:pPr>
        <w:autoSpaceDE w:val="0"/>
        <w:autoSpaceDN w:val="0"/>
        <w:adjustRightInd w:val="0"/>
        <w:jc w:val="both"/>
        <w:rPr>
          <w:rFonts w:eastAsia="TimesNewRoman"/>
          <w:lang w:val="sr-Cyrl-CS"/>
        </w:rPr>
      </w:pPr>
    </w:p>
    <w:p w:rsidR="00264DEF" w:rsidRPr="007F2674" w:rsidRDefault="00264DEF" w:rsidP="00CE79B8">
      <w:pPr>
        <w:autoSpaceDE w:val="0"/>
        <w:autoSpaceDN w:val="0"/>
        <w:adjustRightInd w:val="0"/>
        <w:jc w:val="center"/>
        <w:outlineLvl w:val="0"/>
        <w:rPr>
          <w:rFonts w:eastAsia="TimesNewRoman"/>
          <w:lang w:val="sr-Cyrl-CS"/>
        </w:rPr>
      </w:pPr>
      <w:r w:rsidRPr="007F2674">
        <w:rPr>
          <w:rFonts w:eastAsia="TimesNewRoman"/>
          <w:lang w:val="sr-Cyrl-CS"/>
        </w:rPr>
        <w:t xml:space="preserve">Издавање, </w:t>
      </w:r>
      <w:r w:rsidR="00615DBF" w:rsidRPr="007F2674">
        <w:rPr>
          <w:rFonts w:eastAsia="TimesNewRoman"/>
          <w:lang w:val="sr-Cyrl-CS"/>
        </w:rPr>
        <w:t>продужење</w:t>
      </w:r>
      <w:r w:rsidRPr="007F2674">
        <w:rPr>
          <w:rFonts w:eastAsia="TimesNewRoman"/>
          <w:lang w:val="sr-Cyrl-CS"/>
        </w:rPr>
        <w:t xml:space="preserve"> и одузимање лиценце</w:t>
      </w:r>
    </w:p>
    <w:p w:rsidR="00264DEF" w:rsidRPr="007F2674" w:rsidRDefault="00264DEF" w:rsidP="00264DEF">
      <w:pPr>
        <w:autoSpaceDE w:val="0"/>
        <w:autoSpaceDN w:val="0"/>
        <w:adjustRightInd w:val="0"/>
        <w:rPr>
          <w:rFonts w:eastAsia="TimesNewRoman"/>
          <w:lang w:val="sr-Cyrl-CS"/>
        </w:rPr>
      </w:pPr>
    </w:p>
    <w:p w:rsidR="00264DEF" w:rsidRPr="007F2674" w:rsidRDefault="00264DEF"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615DBF" w:rsidRPr="007F2674">
        <w:rPr>
          <w:rFonts w:eastAsia="TimesNewRoman"/>
          <w:lang w:val="sr-Cyrl-CS"/>
        </w:rPr>
        <w:t>7</w:t>
      </w:r>
      <w:r w:rsidRPr="007F2674">
        <w:rPr>
          <w:rFonts w:eastAsia="TimesNewRoman"/>
          <w:lang w:val="sr-Cyrl-CS"/>
        </w:rPr>
        <w:t>.</w:t>
      </w:r>
    </w:p>
    <w:p w:rsidR="00264DEF" w:rsidRPr="007F2674" w:rsidRDefault="00264DEF" w:rsidP="00264DEF">
      <w:pPr>
        <w:autoSpaceDE w:val="0"/>
        <w:autoSpaceDN w:val="0"/>
        <w:adjustRightInd w:val="0"/>
        <w:jc w:val="both"/>
        <w:rPr>
          <w:rFonts w:eastAsia="TimesNewRoman"/>
          <w:lang w:val="sr-Cyrl-CS"/>
        </w:rPr>
      </w:pPr>
      <w:r w:rsidRPr="007F2674">
        <w:rPr>
          <w:rFonts w:eastAsia="TimesNewRoman"/>
          <w:lang w:val="sr-Cyrl-CS"/>
        </w:rPr>
        <w:tab/>
        <w:t>Захтев за издавање лиценце подноси се Министарству</w:t>
      </w:r>
      <w:r w:rsidR="00D755DB" w:rsidRPr="007F2674">
        <w:rPr>
          <w:rFonts w:eastAsia="TimesNewRoman"/>
          <w:lang w:val="sr-Cyrl-CS"/>
        </w:rPr>
        <w:t>.</w:t>
      </w:r>
      <w:r w:rsidRPr="007F2674">
        <w:rPr>
          <w:rFonts w:eastAsia="TimesNewRoman"/>
          <w:lang w:val="sr-Cyrl-CS"/>
        </w:rPr>
        <w:tab/>
      </w:r>
    </w:p>
    <w:p w:rsidR="00264DEF" w:rsidRPr="007F2674" w:rsidRDefault="00264DEF" w:rsidP="00264DEF">
      <w:pPr>
        <w:autoSpaceDE w:val="0"/>
        <w:autoSpaceDN w:val="0"/>
        <w:adjustRightInd w:val="0"/>
        <w:jc w:val="both"/>
        <w:rPr>
          <w:rFonts w:eastAsia="TimesNewRoman"/>
          <w:lang w:val="sr-Cyrl-CS"/>
        </w:rPr>
      </w:pPr>
      <w:r w:rsidRPr="007F2674">
        <w:rPr>
          <w:rFonts w:eastAsia="TimesNewRoman"/>
          <w:lang w:val="sr-Cyrl-CS"/>
        </w:rPr>
        <w:tab/>
        <w:t>Уз захтев за издавање лиценце подноси се:</w:t>
      </w:r>
    </w:p>
    <w:p w:rsidR="00264DEF" w:rsidRPr="007F2674" w:rsidRDefault="00264DEF" w:rsidP="00264DEF">
      <w:pPr>
        <w:autoSpaceDE w:val="0"/>
        <w:autoSpaceDN w:val="0"/>
        <w:adjustRightInd w:val="0"/>
        <w:jc w:val="both"/>
        <w:rPr>
          <w:rFonts w:eastAsia="TimesNewRoman"/>
          <w:lang w:val="sr-Cyrl-CS"/>
        </w:rPr>
      </w:pPr>
      <w:r w:rsidRPr="007F2674">
        <w:rPr>
          <w:rFonts w:eastAsia="TimesNewRoman"/>
          <w:lang w:val="sr-Cyrl-CS"/>
        </w:rPr>
        <w:tab/>
        <w:t xml:space="preserve">1) уверење о </w:t>
      </w:r>
      <w:r w:rsidR="00876807" w:rsidRPr="007F2674">
        <w:rPr>
          <w:rFonts w:eastAsia="TimesNewRoman"/>
          <w:lang w:val="sr-Cyrl-CS"/>
        </w:rPr>
        <w:t>положе</w:t>
      </w:r>
      <w:r w:rsidRPr="007F2674">
        <w:rPr>
          <w:rFonts w:eastAsia="TimesNewRoman"/>
          <w:lang w:val="sr-Cyrl-CS"/>
        </w:rPr>
        <w:t>ном испиту за звање овлашћени ревизор;</w:t>
      </w:r>
    </w:p>
    <w:p w:rsidR="00264DEF" w:rsidRPr="007F2674" w:rsidRDefault="00264DEF" w:rsidP="00264DEF">
      <w:pPr>
        <w:autoSpaceDE w:val="0"/>
        <w:autoSpaceDN w:val="0"/>
        <w:adjustRightInd w:val="0"/>
        <w:jc w:val="both"/>
        <w:rPr>
          <w:rFonts w:eastAsia="TimesNewRoman"/>
          <w:lang w:val="sr-Cyrl-CS"/>
        </w:rPr>
      </w:pPr>
      <w:r w:rsidRPr="007F2674">
        <w:rPr>
          <w:rFonts w:eastAsia="TimesNewRoman"/>
          <w:lang w:val="sr-Cyrl-CS"/>
        </w:rPr>
        <w:tab/>
        <w:t xml:space="preserve">2) доказ о стеченом образовању из члана </w:t>
      </w:r>
      <w:r w:rsidR="008E7450" w:rsidRPr="007F2674">
        <w:rPr>
          <w:rFonts w:eastAsia="TimesNewRoman"/>
          <w:lang w:val="sr-Cyrl-CS"/>
        </w:rPr>
        <w:t>6</w:t>
      </w:r>
      <w:r w:rsidRPr="007F2674">
        <w:rPr>
          <w:rFonts w:eastAsia="TimesNewRoman"/>
          <w:lang w:val="sr-Cyrl-CS"/>
        </w:rPr>
        <w:t>. став 2. тачка 2) овог закона;</w:t>
      </w:r>
    </w:p>
    <w:p w:rsidR="00264DEF" w:rsidRPr="007F2674" w:rsidRDefault="00264DEF" w:rsidP="00264DEF">
      <w:pPr>
        <w:autoSpaceDE w:val="0"/>
        <w:autoSpaceDN w:val="0"/>
        <w:adjustRightInd w:val="0"/>
        <w:jc w:val="both"/>
        <w:rPr>
          <w:rFonts w:eastAsia="TimesNewRoman"/>
          <w:lang w:val="sr-Cyrl-CS"/>
        </w:rPr>
      </w:pPr>
      <w:r w:rsidRPr="007F2674">
        <w:rPr>
          <w:rFonts w:eastAsia="TimesNewRoman"/>
          <w:lang w:val="sr-Cyrl-CS"/>
        </w:rPr>
        <w:tab/>
        <w:t xml:space="preserve">3) доказ о радном искуству из члана </w:t>
      </w:r>
      <w:r w:rsidR="008E7450" w:rsidRPr="007F2674">
        <w:rPr>
          <w:rFonts w:eastAsia="TimesNewRoman"/>
          <w:lang w:val="sr-Cyrl-CS"/>
        </w:rPr>
        <w:t>6</w:t>
      </w:r>
      <w:r w:rsidRPr="007F2674">
        <w:rPr>
          <w:rFonts w:eastAsia="TimesNewRoman"/>
          <w:lang w:val="sr-Cyrl-CS"/>
        </w:rPr>
        <w:t>. став 2. тачка 3) овог закона;</w:t>
      </w:r>
    </w:p>
    <w:p w:rsidR="001C2C40" w:rsidRPr="007F2674" w:rsidRDefault="00264DEF" w:rsidP="00496B19">
      <w:pPr>
        <w:autoSpaceDE w:val="0"/>
        <w:autoSpaceDN w:val="0"/>
        <w:adjustRightInd w:val="0"/>
        <w:jc w:val="both"/>
        <w:rPr>
          <w:rFonts w:eastAsia="TimesNewRoman"/>
          <w:lang w:val="sr-Cyrl-CS"/>
        </w:rPr>
      </w:pPr>
      <w:r w:rsidRPr="007F2674">
        <w:rPr>
          <w:rFonts w:eastAsia="TimesNewRoman"/>
          <w:lang w:val="sr-Cyrl-CS"/>
        </w:rPr>
        <w:tab/>
        <w:t>4) потврд</w:t>
      </w:r>
      <w:r w:rsidR="00876807" w:rsidRPr="007F2674">
        <w:rPr>
          <w:rFonts w:eastAsia="TimesNewRoman"/>
          <w:lang w:val="sr-Cyrl-CS"/>
        </w:rPr>
        <w:t>а</w:t>
      </w:r>
      <w:r w:rsidRPr="007F2674">
        <w:rPr>
          <w:rFonts w:eastAsia="TimesNewRoman"/>
          <w:lang w:val="sr-Cyrl-CS"/>
        </w:rPr>
        <w:t xml:space="preserve"> надлежног органа о неосуђиваности </w:t>
      </w:r>
      <w:r w:rsidR="00496B19" w:rsidRPr="007F2674">
        <w:rPr>
          <w:rFonts w:eastAsia="TimesNewRoman"/>
          <w:lang w:val="sr-Cyrl-CS"/>
        </w:rPr>
        <w:t>из члана 6. став 2. тачка 5) овог закона.</w:t>
      </w:r>
    </w:p>
    <w:p w:rsidR="00264DEF" w:rsidRPr="007F2674" w:rsidRDefault="00264DEF" w:rsidP="00264DEF">
      <w:pPr>
        <w:autoSpaceDE w:val="0"/>
        <w:autoSpaceDN w:val="0"/>
        <w:adjustRightInd w:val="0"/>
        <w:jc w:val="both"/>
        <w:rPr>
          <w:rFonts w:eastAsia="TimesNewRoman"/>
          <w:lang w:val="sr-Cyrl-CS"/>
        </w:rPr>
      </w:pPr>
      <w:r w:rsidRPr="007F2674">
        <w:rPr>
          <w:rFonts w:eastAsia="TimesNewRoman"/>
          <w:lang w:val="sr-Cyrl-CS"/>
        </w:rPr>
        <w:lastRenderedPageBreak/>
        <w:tab/>
        <w:t>По захтеву за издавање лиценце Министарство</w:t>
      </w:r>
      <w:r w:rsidR="001C2C40" w:rsidRPr="007F2674">
        <w:rPr>
          <w:rFonts w:eastAsia="TimesNewRoman"/>
          <w:lang w:val="sr-Cyrl-CS"/>
        </w:rPr>
        <w:t xml:space="preserve"> </w:t>
      </w:r>
      <w:r w:rsidRPr="007F2674">
        <w:rPr>
          <w:rFonts w:eastAsia="TimesNewRoman"/>
          <w:lang w:val="sr-Cyrl-CS"/>
        </w:rPr>
        <w:t>доноси решење, којим се издаје лиценца или се захтев за издавање лиценце одбија.</w:t>
      </w:r>
    </w:p>
    <w:p w:rsidR="006E16D3" w:rsidRPr="007F2674" w:rsidRDefault="006E16D3" w:rsidP="00264DEF">
      <w:pPr>
        <w:autoSpaceDE w:val="0"/>
        <w:autoSpaceDN w:val="0"/>
        <w:adjustRightInd w:val="0"/>
        <w:jc w:val="both"/>
        <w:rPr>
          <w:rFonts w:eastAsia="TimesNewRoman"/>
          <w:lang w:val="sr-Cyrl-CS"/>
        </w:rPr>
      </w:pPr>
      <w:r w:rsidRPr="007F2674">
        <w:rPr>
          <w:rFonts w:eastAsia="TimesNewRoman"/>
          <w:lang w:val="sr-Cyrl-CS"/>
        </w:rPr>
        <w:tab/>
        <w:t>Решење из става 3. овог члана је коначно. Против решења може се покренути управни спор.</w:t>
      </w:r>
    </w:p>
    <w:p w:rsidR="0032791E" w:rsidRPr="007F2674" w:rsidRDefault="001623CF" w:rsidP="0032791E">
      <w:pPr>
        <w:ind w:firstLine="720"/>
        <w:jc w:val="both"/>
        <w:rPr>
          <w:rFonts w:eastAsia="TimesNewRoman"/>
          <w:lang w:val="sr-Cyrl-CS"/>
        </w:rPr>
      </w:pPr>
      <w:r w:rsidRPr="007F2674">
        <w:rPr>
          <w:lang w:val="sr-Cyrl-CS"/>
        </w:rPr>
        <w:t>Лиценца</w:t>
      </w:r>
      <w:r w:rsidRPr="007F2674">
        <w:rPr>
          <w:rFonts w:eastAsia="TimesNewRoman"/>
          <w:lang w:val="sr-Cyrl-CS"/>
        </w:rPr>
        <w:t xml:space="preserve"> се издаје на период од три године и </w:t>
      </w:r>
      <w:r w:rsidR="00615DBF" w:rsidRPr="007F2674">
        <w:rPr>
          <w:rFonts w:eastAsia="TimesNewRoman"/>
          <w:lang w:val="sr-Cyrl-CS"/>
        </w:rPr>
        <w:t>продужава</w:t>
      </w:r>
      <w:r w:rsidRPr="007F2674">
        <w:rPr>
          <w:rFonts w:eastAsia="TimesNewRoman"/>
          <w:lang w:val="sr-Cyrl-CS"/>
        </w:rPr>
        <w:t xml:space="preserve"> се на захтев лиценцираног овлашћеног ревизора, уз доказ да је обавио континуирано професионално усавршавање</w:t>
      </w:r>
      <w:r w:rsidR="00615DBF" w:rsidRPr="007F2674">
        <w:rPr>
          <w:rFonts w:eastAsia="TimesNewRoman"/>
          <w:lang w:val="sr-Cyrl-CS"/>
        </w:rPr>
        <w:t>,</w:t>
      </w:r>
      <w:r w:rsidRPr="007F2674">
        <w:rPr>
          <w:rFonts w:eastAsia="TimesNewRoman"/>
          <w:lang w:val="sr-Cyrl-CS"/>
        </w:rPr>
        <w:t xml:space="preserve"> у складу са овим законом.</w:t>
      </w:r>
    </w:p>
    <w:p w:rsidR="00F6653B" w:rsidRPr="007F2674" w:rsidRDefault="00F6653B" w:rsidP="001623CF">
      <w:pPr>
        <w:ind w:firstLine="720"/>
        <w:jc w:val="both"/>
        <w:rPr>
          <w:rFonts w:eastAsia="TimesNewRoman"/>
          <w:lang w:val="sr-Cyrl-CS"/>
        </w:rPr>
      </w:pPr>
      <w:r w:rsidRPr="007F2674">
        <w:rPr>
          <w:rFonts w:eastAsia="TimesNewRoman"/>
          <w:lang w:val="sr-Cyrl-CS"/>
        </w:rPr>
        <w:t>Захтев за продужење лиценце може се поднети најраније три месеца пре истека рока важења лиценце.</w:t>
      </w:r>
    </w:p>
    <w:p w:rsidR="00F6653B" w:rsidRPr="007F2674" w:rsidRDefault="00F6653B" w:rsidP="001623CF">
      <w:pPr>
        <w:ind w:firstLine="720"/>
        <w:jc w:val="both"/>
        <w:rPr>
          <w:rFonts w:eastAsia="TimesNewRoman"/>
          <w:lang w:val="sr-Cyrl-CS"/>
        </w:rPr>
      </w:pPr>
      <w:r w:rsidRPr="007F2674">
        <w:rPr>
          <w:rFonts w:eastAsia="TimesNewRoman"/>
          <w:lang w:val="sr-Cyrl-CS"/>
        </w:rPr>
        <w:t>Ако се захтев за продужење лиценце поднесе по истеку рока важења лиценце, сматраће се да је поднет захтев за издавање нове лиценце.</w:t>
      </w:r>
    </w:p>
    <w:p w:rsidR="001623CF" w:rsidRPr="007F2674" w:rsidRDefault="001623CF" w:rsidP="001623CF">
      <w:pPr>
        <w:ind w:firstLine="720"/>
        <w:jc w:val="both"/>
        <w:rPr>
          <w:lang w:val="sr-Cyrl-CS"/>
        </w:rPr>
      </w:pPr>
      <w:r w:rsidRPr="007F2674">
        <w:rPr>
          <w:lang w:val="sr-Cyrl-CS"/>
        </w:rPr>
        <w:t>Ако</w:t>
      </w:r>
      <w:r w:rsidR="00DE3CF9" w:rsidRPr="007F2674">
        <w:rPr>
          <w:lang w:val="sr-Cyrl-CS"/>
        </w:rPr>
        <w:t xml:space="preserve"> </w:t>
      </w:r>
      <w:r w:rsidRPr="007F2674">
        <w:rPr>
          <w:lang w:val="sr-Cyrl-CS"/>
        </w:rPr>
        <w:t>л</w:t>
      </w:r>
      <w:r w:rsidR="002057C7" w:rsidRPr="007F2674">
        <w:rPr>
          <w:lang w:val="sr-Cyrl-CS"/>
        </w:rPr>
        <w:t xml:space="preserve">иценцирани овлашћени ревизор не </w:t>
      </w:r>
      <w:r w:rsidRPr="007F2674">
        <w:rPr>
          <w:lang w:val="sr-Cyrl-CS"/>
        </w:rPr>
        <w:t xml:space="preserve">обави континуирано </w:t>
      </w:r>
      <w:r w:rsidRPr="007F2674">
        <w:rPr>
          <w:rFonts w:eastAsia="TimesNewRoman"/>
          <w:lang w:val="sr-Cyrl-CS"/>
        </w:rPr>
        <w:t>професионално</w:t>
      </w:r>
      <w:r w:rsidRPr="007F2674">
        <w:rPr>
          <w:lang w:val="sr-Cyrl-CS"/>
        </w:rPr>
        <w:t xml:space="preserve"> усавршавање</w:t>
      </w:r>
      <w:r w:rsidR="008B44A8" w:rsidRPr="007F2674">
        <w:rPr>
          <w:lang w:val="sr-Cyrl-CS"/>
        </w:rPr>
        <w:t xml:space="preserve"> у складу са чланом 1</w:t>
      </w:r>
      <w:r w:rsidR="00F53490" w:rsidRPr="007F2674">
        <w:rPr>
          <w:lang w:val="sr-Cyrl-CS"/>
        </w:rPr>
        <w:t>1</w:t>
      </w:r>
      <w:r w:rsidR="008B44A8" w:rsidRPr="007F2674">
        <w:rPr>
          <w:lang w:val="sr-Cyrl-CS"/>
        </w:rPr>
        <w:t>. овог закона</w:t>
      </w:r>
      <w:r w:rsidRPr="007F2674">
        <w:rPr>
          <w:lang w:val="sr-Cyrl-CS"/>
        </w:rPr>
        <w:t xml:space="preserve">, односно не поднесе захтев за </w:t>
      </w:r>
      <w:r w:rsidR="00615DBF" w:rsidRPr="007F2674">
        <w:rPr>
          <w:lang w:val="sr-Cyrl-CS"/>
        </w:rPr>
        <w:t>продужење</w:t>
      </w:r>
      <w:r w:rsidRPr="007F2674">
        <w:rPr>
          <w:lang w:val="sr-Cyrl-CS"/>
        </w:rPr>
        <w:t xml:space="preserve"> лиценце, лиценца престаје да важи</w:t>
      </w:r>
      <w:r w:rsidR="00615DBF" w:rsidRPr="007F2674">
        <w:rPr>
          <w:lang w:val="sr-Cyrl-CS"/>
        </w:rPr>
        <w:t>, истеком три године од дана издавања</w:t>
      </w:r>
      <w:r w:rsidRPr="007F2674">
        <w:rPr>
          <w:lang w:val="sr-Cyrl-CS"/>
        </w:rPr>
        <w:t xml:space="preserve">. </w:t>
      </w:r>
    </w:p>
    <w:p w:rsidR="001623CF" w:rsidRPr="007F2674" w:rsidRDefault="001623CF" w:rsidP="001623CF">
      <w:pPr>
        <w:ind w:firstLine="720"/>
        <w:jc w:val="both"/>
        <w:rPr>
          <w:rFonts w:eastAsia="TimesNewRoman"/>
          <w:lang w:val="sr-Cyrl-CS"/>
        </w:rPr>
      </w:pPr>
      <w:r w:rsidRPr="007F2674">
        <w:rPr>
          <w:lang w:val="sr-Cyrl-CS"/>
        </w:rPr>
        <w:t xml:space="preserve">При подношењу захтева за </w:t>
      </w:r>
      <w:r w:rsidR="00F6653B" w:rsidRPr="007F2674">
        <w:rPr>
          <w:lang w:val="sr-Cyrl-CS"/>
        </w:rPr>
        <w:t>продужење</w:t>
      </w:r>
      <w:r w:rsidRPr="007F2674">
        <w:rPr>
          <w:lang w:val="sr-Cyrl-CS"/>
        </w:rPr>
        <w:t xml:space="preserve"> лиценце, кандидат мора да испуни услове из члана </w:t>
      </w:r>
      <w:r w:rsidR="00F6653B" w:rsidRPr="007F2674">
        <w:rPr>
          <w:lang w:val="sr-Cyrl-CS"/>
        </w:rPr>
        <w:t>6</w:t>
      </w:r>
      <w:r w:rsidRPr="007F2674">
        <w:rPr>
          <w:lang w:val="sr-Cyrl-CS"/>
        </w:rPr>
        <w:t xml:space="preserve">. став 2. </w:t>
      </w:r>
      <w:r w:rsidR="00F6653B" w:rsidRPr="007F2674">
        <w:rPr>
          <w:lang w:val="sr-Cyrl-CS"/>
        </w:rPr>
        <w:t xml:space="preserve">тач. </w:t>
      </w:r>
      <w:r w:rsidR="008B44A8" w:rsidRPr="007F2674">
        <w:rPr>
          <w:lang w:val="sr-Cyrl-CS"/>
        </w:rPr>
        <w:t>4)</w:t>
      </w:r>
      <w:r w:rsidR="00F6653B" w:rsidRPr="007F2674">
        <w:rPr>
          <w:lang w:val="sr-Cyrl-CS"/>
        </w:rPr>
        <w:t xml:space="preserve"> </w:t>
      </w:r>
      <w:r w:rsidR="008B44A8" w:rsidRPr="007F2674">
        <w:rPr>
          <w:lang w:val="sr-Cyrl-CS"/>
        </w:rPr>
        <w:t>и</w:t>
      </w:r>
      <w:r w:rsidR="00F6653B" w:rsidRPr="007F2674">
        <w:rPr>
          <w:lang w:val="sr-Cyrl-CS"/>
        </w:rPr>
        <w:t xml:space="preserve"> 5) </w:t>
      </w:r>
      <w:r w:rsidRPr="007F2674">
        <w:rPr>
          <w:lang w:val="sr-Cyrl-CS"/>
        </w:rPr>
        <w:t xml:space="preserve">овог закона и да поднесе </w:t>
      </w:r>
      <w:r w:rsidRPr="007F2674">
        <w:rPr>
          <w:rFonts w:eastAsia="TimesNewRoman"/>
          <w:lang w:val="sr-Cyrl-CS"/>
        </w:rPr>
        <w:t>доказ да је обавио континуирано професионално усавршавање у складу са овим законом.</w:t>
      </w:r>
    </w:p>
    <w:p w:rsidR="00264DEF" w:rsidRPr="007F2674" w:rsidRDefault="001623CF" w:rsidP="001623CF">
      <w:pPr>
        <w:autoSpaceDE w:val="0"/>
        <w:autoSpaceDN w:val="0"/>
        <w:adjustRightInd w:val="0"/>
        <w:jc w:val="both"/>
        <w:rPr>
          <w:rFonts w:eastAsia="TimesNewRoman"/>
          <w:lang w:val="sr-Cyrl-CS"/>
        </w:rPr>
      </w:pPr>
      <w:r w:rsidRPr="007F2674">
        <w:rPr>
          <w:rFonts w:eastAsia="TimesNewRoman"/>
          <w:lang w:val="sr-Cyrl-CS"/>
        </w:rPr>
        <w:tab/>
        <w:t xml:space="preserve">По захтеву за </w:t>
      </w:r>
      <w:r w:rsidR="00F6653B" w:rsidRPr="007F2674">
        <w:rPr>
          <w:rFonts w:eastAsia="TimesNewRoman"/>
          <w:lang w:val="sr-Cyrl-CS"/>
        </w:rPr>
        <w:t>продужење</w:t>
      </w:r>
      <w:r w:rsidRPr="007F2674">
        <w:rPr>
          <w:rFonts w:eastAsia="TimesNewRoman"/>
          <w:lang w:val="sr-Cyrl-CS"/>
        </w:rPr>
        <w:t xml:space="preserve"> лиценце одлучује Министарство, сходном применом ст. 3. и 4. овог члана.</w:t>
      </w:r>
    </w:p>
    <w:p w:rsidR="001623CF" w:rsidRPr="007F2674" w:rsidRDefault="001623CF" w:rsidP="001623CF">
      <w:pPr>
        <w:autoSpaceDE w:val="0"/>
        <w:autoSpaceDN w:val="0"/>
        <w:adjustRightInd w:val="0"/>
        <w:jc w:val="both"/>
        <w:rPr>
          <w:rFonts w:eastAsia="TimesNewRoman"/>
          <w:lang w:val="sr-Cyrl-CS"/>
        </w:rPr>
      </w:pPr>
      <w:r w:rsidRPr="007F2674">
        <w:rPr>
          <w:rFonts w:eastAsia="TimesNewRoman"/>
          <w:lang w:val="sr-Cyrl-CS"/>
        </w:rPr>
        <w:tab/>
        <w:t>Лиценца се може одузети</w:t>
      </w:r>
      <w:r w:rsidR="00F63E2E" w:rsidRPr="007F2674">
        <w:rPr>
          <w:rFonts w:eastAsia="TimesNewRoman"/>
          <w:lang w:val="sr-Cyrl-CS"/>
        </w:rPr>
        <w:t xml:space="preserve"> или ставити ван снаге</w:t>
      </w:r>
      <w:r w:rsidRPr="007F2674">
        <w:rPr>
          <w:rFonts w:eastAsia="TimesNewRoman"/>
          <w:lang w:val="sr-Cyrl-CS"/>
        </w:rPr>
        <w:t xml:space="preserve"> у случајевима, на начин и по поступку утврђеним овим законом.</w:t>
      </w:r>
    </w:p>
    <w:p w:rsidR="0009554F" w:rsidRPr="007F2674" w:rsidRDefault="0009554F" w:rsidP="001623CF">
      <w:pPr>
        <w:autoSpaceDE w:val="0"/>
        <w:autoSpaceDN w:val="0"/>
        <w:adjustRightInd w:val="0"/>
        <w:jc w:val="both"/>
        <w:rPr>
          <w:rFonts w:eastAsia="TimesNewRoman"/>
          <w:lang w:val="sr-Cyrl-CS"/>
        </w:rPr>
      </w:pPr>
      <w:r w:rsidRPr="007F2674">
        <w:rPr>
          <w:rFonts w:eastAsia="TimesNewRoman"/>
          <w:lang w:val="sr-Cyrl-CS"/>
        </w:rPr>
        <w:tab/>
        <w:t>Решењем о одузимању лиценце утврђује се и период у коме се лицу коме се одузима лиценца не може издати нова лиценца, а који не може бити дужи од пет година од дана доношења тог решења.</w:t>
      </w:r>
    </w:p>
    <w:p w:rsidR="00F63E2E" w:rsidRPr="007F2674" w:rsidRDefault="001623CF" w:rsidP="001623CF">
      <w:pPr>
        <w:autoSpaceDE w:val="0"/>
        <w:autoSpaceDN w:val="0"/>
        <w:adjustRightInd w:val="0"/>
        <w:jc w:val="both"/>
        <w:rPr>
          <w:lang w:val="sr-Cyrl-CS"/>
        </w:rPr>
      </w:pPr>
      <w:r w:rsidRPr="007F2674">
        <w:rPr>
          <w:rFonts w:eastAsia="TimesNewRoman"/>
          <w:lang w:val="sr-Cyrl-CS"/>
        </w:rPr>
        <w:tab/>
      </w:r>
      <w:r w:rsidRPr="007F2674">
        <w:rPr>
          <w:lang w:val="sr-Cyrl-CS"/>
        </w:rPr>
        <w:t xml:space="preserve">Министарство је дужно да по службеној дужности, без одлагања достави Комори примерак решења о издавању, односно </w:t>
      </w:r>
      <w:r w:rsidR="00F6653B" w:rsidRPr="007F2674">
        <w:rPr>
          <w:lang w:val="sr-Cyrl-CS"/>
        </w:rPr>
        <w:t>продужењу</w:t>
      </w:r>
      <w:r w:rsidRPr="007F2674">
        <w:rPr>
          <w:lang w:val="sr-Cyrl-CS"/>
        </w:rPr>
        <w:t xml:space="preserve"> лиценце ради уписа у одговарајући регистар.</w:t>
      </w:r>
      <w:r w:rsidR="00F63E2E" w:rsidRPr="007F2674">
        <w:rPr>
          <w:lang w:val="sr-Cyrl-CS"/>
        </w:rPr>
        <w:t xml:space="preserve"> </w:t>
      </w:r>
    </w:p>
    <w:p w:rsidR="001623CF" w:rsidRPr="007F2674" w:rsidRDefault="00F63E2E" w:rsidP="00F63E2E">
      <w:pPr>
        <w:autoSpaceDE w:val="0"/>
        <w:autoSpaceDN w:val="0"/>
        <w:adjustRightInd w:val="0"/>
        <w:ind w:firstLine="720"/>
        <w:jc w:val="both"/>
        <w:rPr>
          <w:lang w:val="sr-Cyrl-CS"/>
        </w:rPr>
      </w:pPr>
      <w:r w:rsidRPr="007F2674">
        <w:rPr>
          <w:lang w:val="sr-Cyrl-CS"/>
        </w:rPr>
        <w:t>Комисија је дужна да по службеној дужности, без одлагања достави Комори примерак решења о одузимању лиценце за обављање ревизије ради уписа у одговарајући регистар.</w:t>
      </w:r>
    </w:p>
    <w:p w:rsidR="00D34A07" w:rsidRPr="007F2674" w:rsidRDefault="00D34A07" w:rsidP="00D34A07">
      <w:pPr>
        <w:autoSpaceDE w:val="0"/>
        <w:autoSpaceDN w:val="0"/>
        <w:adjustRightInd w:val="0"/>
        <w:jc w:val="both"/>
        <w:rPr>
          <w:rFonts w:eastAsia="TimesNewRoman"/>
          <w:lang w:val="sr-Cyrl-CS"/>
        </w:rPr>
      </w:pPr>
      <w:r w:rsidRPr="007F2674">
        <w:rPr>
          <w:rFonts w:eastAsia="TimesNewRoman"/>
          <w:lang w:val="sr-Cyrl-CS"/>
        </w:rPr>
        <w:tab/>
        <w:t>Комора је дужна да, по службеној дужности, без одлагања упише решење о одузимању лиценце, у одговарајући регистар.</w:t>
      </w:r>
    </w:p>
    <w:p w:rsidR="00D34A07" w:rsidRPr="007F2674" w:rsidRDefault="00D34A07" w:rsidP="00D34A07">
      <w:pPr>
        <w:autoSpaceDE w:val="0"/>
        <w:autoSpaceDN w:val="0"/>
        <w:adjustRightInd w:val="0"/>
        <w:jc w:val="both"/>
        <w:rPr>
          <w:rFonts w:eastAsia="TimesNewRoman"/>
          <w:lang w:val="sr-Cyrl-CS"/>
        </w:rPr>
      </w:pPr>
      <w:r w:rsidRPr="007F2674">
        <w:rPr>
          <w:rFonts w:eastAsia="TimesNewRoman"/>
          <w:lang w:val="sr-Cyrl-CS"/>
        </w:rPr>
        <w:tab/>
        <w:t xml:space="preserve">У случају одузимања лиценце овлашћеним ревизорима држава чланица, </w:t>
      </w:r>
      <w:r w:rsidR="00CE53D3" w:rsidRPr="007F2674">
        <w:rPr>
          <w:rFonts w:eastAsia="TimesNewRoman"/>
          <w:lang w:val="sr-Cyrl-CS"/>
        </w:rPr>
        <w:t>Комисија</w:t>
      </w:r>
      <w:r w:rsidRPr="007F2674">
        <w:rPr>
          <w:rFonts w:eastAsia="TimesNewRoman"/>
          <w:lang w:val="sr-Cyrl-CS"/>
        </w:rPr>
        <w:t xml:space="preserve"> је обавезна да, по службеној дужности, достави информацију о спроведеном поступку одузимања лиценце релевантним надлежним органима држава чланица.</w:t>
      </w:r>
      <w:r w:rsidR="009C0C12" w:rsidRPr="007F2674">
        <w:rPr>
          <w:rFonts w:eastAsia="TimesNewRoman"/>
          <w:lang w:val="sr-Cyrl-CS"/>
        </w:rPr>
        <w:t xml:space="preserve"> </w:t>
      </w:r>
    </w:p>
    <w:p w:rsidR="0059400E" w:rsidRPr="007F2674" w:rsidRDefault="0032791E" w:rsidP="006D4C7F">
      <w:pPr>
        <w:autoSpaceDE w:val="0"/>
        <w:autoSpaceDN w:val="0"/>
        <w:adjustRightInd w:val="0"/>
        <w:jc w:val="both"/>
        <w:rPr>
          <w:lang w:val="sr-Cyrl-CS"/>
        </w:rPr>
      </w:pPr>
      <w:r w:rsidRPr="007F2674">
        <w:rPr>
          <w:lang w:val="sr-Cyrl-CS"/>
        </w:rPr>
        <w:tab/>
      </w:r>
      <w:r w:rsidR="00CE53D3" w:rsidRPr="007F2674">
        <w:rPr>
          <w:lang w:val="sr-Cyrl-CS"/>
        </w:rPr>
        <w:t>Изузетно од става 2. овог члана, овлашћени ревизор који није у року поднео захтев за продужење лиценце, односно коме је лиценца решењем одузета или стављена ван снаге, приликом подношења захтева за издавање лиценце дужан је да приложи и доказ да је обавио континуирано професионално усавршавање, у складу са овим законом</w:t>
      </w:r>
      <w:r w:rsidR="0059400E" w:rsidRPr="007F2674">
        <w:rPr>
          <w:lang w:val="sr-Cyrl-CS"/>
        </w:rPr>
        <w:t>.</w:t>
      </w:r>
    </w:p>
    <w:p w:rsidR="00B1723D" w:rsidRPr="007F2674" w:rsidRDefault="00FE6348" w:rsidP="009C0C12">
      <w:pPr>
        <w:autoSpaceDE w:val="0"/>
        <w:autoSpaceDN w:val="0"/>
        <w:adjustRightInd w:val="0"/>
        <w:ind w:firstLine="720"/>
        <w:jc w:val="both"/>
        <w:rPr>
          <w:rFonts w:eastAsia="TimesNewRoman"/>
          <w:lang w:val="sr-Cyrl-CS"/>
        </w:rPr>
      </w:pPr>
      <w:r w:rsidRPr="007F2674">
        <w:rPr>
          <w:rFonts w:eastAsia="TimesNewRoman"/>
          <w:lang w:val="sr-Cyrl-CS"/>
        </w:rPr>
        <w:t>У поступку одлучивања примењују се одредбе закона којима се уређује општ</w:t>
      </w:r>
      <w:r w:rsidR="000253AA" w:rsidRPr="007F2674">
        <w:rPr>
          <w:rFonts w:eastAsia="TimesNewRoman"/>
          <w:lang w:val="sr-Cyrl-CS"/>
        </w:rPr>
        <w:t>и управни поступак, осим ако</w:t>
      </w:r>
      <w:r w:rsidRPr="007F2674">
        <w:rPr>
          <w:rFonts w:eastAsia="TimesNewRoman"/>
          <w:lang w:val="sr-Cyrl-CS"/>
        </w:rPr>
        <w:t xml:space="preserve"> овим законом није друкчије уређено.</w:t>
      </w:r>
    </w:p>
    <w:p w:rsidR="00847A28" w:rsidRPr="007F2674" w:rsidRDefault="00847A28" w:rsidP="009C0C12">
      <w:pPr>
        <w:autoSpaceDE w:val="0"/>
        <w:autoSpaceDN w:val="0"/>
        <w:adjustRightInd w:val="0"/>
        <w:ind w:firstLine="720"/>
        <w:jc w:val="both"/>
        <w:rPr>
          <w:rFonts w:eastAsia="TimesNewRoman"/>
          <w:lang w:val="sr-Cyrl-CS"/>
        </w:rPr>
      </w:pPr>
      <w:r w:rsidRPr="007F2674">
        <w:rPr>
          <w:rFonts w:eastAsia="TimesNewRoman"/>
          <w:lang w:val="sr-Cyrl-CS"/>
        </w:rPr>
        <w:t>Министарство по с</w:t>
      </w:r>
      <w:r w:rsidR="008E016D" w:rsidRPr="007F2674">
        <w:rPr>
          <w:rFonts w:eastAsia="TimesNewRoman"/>
          <w:lang w:val="sr-Cyrl-CS"/>
        </w:rPr>
        <w:t>луж</w:t>
      </w:r>
      <w:r w:rsidRPr="007F2674">
        <w:rPr>
          <w:rFonts w:eastAsia="TimesNewRoman"/>
          <w:lang w:val="sr-Cyrl-CS"/>
        </w:rPr>
        <w:t>беној дужности прибавља доказе из става 2. тач. 1) и 4) овог члана, у скла</w:t>
      </w:r>
      <w:r w:rsidR="00735F6F" w:rsidRPr="007F2674">
        <w:rPr>
          <w:rFonts w:eastAsia="TimesNewRoman"/>
          <w:lang w:val="sr-Cyrl-CS"/>
        </w:rPr>
        <w:t xml:space="preserve">ду са законом, </w:t>
      </w:r>
      <w:r w:rsidR="00165587" w:rsidRPr="007F2674">
        <w:rPr>
          <w:rFonts w:eastAsia="TimesNewRoman"/>
          <w:lang w:val="sr-Cyrl-CS"/>
        </w:rPr>
        <w:t xml:space="preserve">осим </w:t>
      </w:r>
      <w:r w:rsidR="00A937C2" w:rsidRPr="007F2674">
        <w:rPr>
          <w:rFonts w:eastAsia="TimesNewRoman"/>
          <w:lang w:val="sr-Cyrl-CS"/>
        </w:rPr>
        <w:t>ако</w:t>
      </w:r>
      <w:r w:rsidR="00165587" w:rsidRPr="007F2674">
        <w:rPr>
          <w:rFonts w:eastAsia="TimesNewRoman"/>
          <w:lang w:val="sr-Cyrl-CS"/>
        </w:rPr>
        <w:t xml:space="preserve"> се подносилац захтева изричито изјасни да ће сам поднети те доказе</w:t>
      </w:r>
      <w:r w:rsidR="00735F6F" w:rsidRPr="007F2674">
        <w:rPr>
          <w:rFonts w:eastAsia="TimesNewRoman"/>
          <w:lang w:val="sr-Cyrl-CS"/>
        </w:rPr>
        <w:t xml:space="preserve">. </w:t>
      </w:r>
    </w:p>
    <w:p w:rsidR="007C3B89" w:rsidRPr="007F2674" w:rsidRDefault="007C3B89" w:rsidP="0059400E">
      <w:pPr>
        <w:autoSpaceDE w:val="0"/>
        <w:autoSpaceDN w:val="0"/>
        <w:adjustRightInd w:val="0"/>
        <w:jc w:val="center"/>
        <w:rPr>
          <w:rFonts w:eastAsia="TimesNewRoman"/>
          <w:lang w:val="sr-Cyrl-CS"/>
        </w:rPr>
      </w:pPr>
    </w:p>
    <w:p w:rsidR="0059400E" w:rsidRPr="007F2674" w:rsidRDefault="0059400E" w:rsidP="0059400E">
      <w:pPr>
        <w:autoSpaceDE w:val="0"/>
        <w:autoSpaceDN w:val="0"/>
        <w:adjustRightInd w:val="0"/>
        <w:jc w:val="center"/>
        <w:rPr>
          <w:rFonts w:eastAsia="TimesNewRoman"/>
          <w:lang w:val="sr-Cyrl-CS"/>
        </w:rPr>
      </w:pPr>
      <w:r w:rsidRPr="007F2674">
        <w:rPr>
          <w:rFonts w:eastAsia="TimesNewRoman"/>
          <w:lang w:val="sr-Cyrl-CS"/>
        </w:rPr>
        <w:lastRenderedPageBreak/>
        <w:t>Стављање лиценце ван снаге</w:t>
      </w:r>
    </w:p>
    <w:p w:rsidR="0059400E" w:rsidRPr="007F2674" w:rsidRDefault="0059400E" w:rsidP="0059400E">
      <w:pPr>
        <w:autoSpaceDE w:val="0"/>
        <w:autoSpaceDN w:val="0"/>
        <w:adjustRightInd w:val="0"/>
        <w:jc w:val="center"/>
        <w:rPr>
          <w:rFonts w:eastAsia="TimesNewRoman"/>
          <w:b/>
          <w:lang w:val="sr-Cyrl-CS"/>
        </w:rPr>
      </w:pPr>
    </w:p>
    <w:p w:rsidR="0059400E" w:rsidRPr="007F2674" w:rsidRDefault="0059400E" w:rsidP="0059400E">
      <w:pPr>
        <w:autoSpaceDE w:val="0"/>
        <w:autoSpaceDN w:val="0"/>
        <w:adjustRightInd w:val="0"/>
        <w:jc w:val="center"/>
        <w:rPr>
          <w:rFonts w:eastAsia="TimesNewRoman"/>
          <w:lang w:val="sr-Cyrl-CS"/>
        </w:rPr>
      </w:pPr>
      <w:r w:rsidRPr="007F2674">
        <w:rPr>
          <w:rFonts w:eastAsia="TimesNewRoman"/>
          <w:lang w:val="sr-Cyrl-CS"/>
        </w:rPr>
        <w:t>Члан 8.</w:t>
      </w:r>
    </w:p>
    <w:p w:rsidR="0059400E" w:rsidRPr="007F2674" w:rsidRDefault="0059400E" w:rsidP="0059400E">
      <w:pPr>
        <w:autoSpaceDE w:val="0"/>
        <w:autoSpaceDN w:val="0"/>
        <w:adjustRightInd w:val="0"/>
        <w:ind w:firstLine="720"/>
        <w:jc w:val="both"/>
        <w:rPr>
          <w:rFonts w:eastAsia="TimesNewRoman"/>
          <w:lang w:val="sr-Cyrl-CS"/>
        </w:rPr>
      </w:pPr>
      <w:r w:rsidRPr="007F2674">
        <w:rPr>
          <w:rFonts w:eastAsia="TimesNewRoman"/>
          <w:lang w:val="sr-Cyrl-CS"/>
        </w:rPr>
        <w:t>Министарство ће ставити ван снаге решење о издавању лиценце:</w:t>
      </w:r>
    </w:p>
    <w:p w:rsidR="0059400E" w:rsidRPr="007F2674" w:rsidRDefault="0059400E" w:rsidP="0059400E">
      <w:pPr>
        <w:autoSpaceDE w:val="0"/>
        <w:autoSpaceDN w:val="0"/>
        <w:adjustRightInd w:val="0"/>
        <w:ind w:firstLine="720"/>
        <w:jc w:val="both"/>
        <w:rPr>
          <w:rFonts w:eastAsia="TimesNewRoman"/>
          <w:lang w:val="sr-Cyrl-CS"/>
        </w:rPr>
      </w:pPr>
      <w:r w:rsidRPr="007F2674">
        <w:rPr>
          <w:rFonts w:eastAsia="TimesNewRoman"/>
          <w:lang w:val="sr-Cyrl-CS"/>
        </w:rPr>
        <w:t>1) на лични захтев лиценцираног овлашћеног ревизора;</w:t>
      </w:r>
    </w:p>
    <w:p w:rsidR="0059400E" w:rsidRPr="007F2674" w:rsidRDefault="0059400E" w:rsidP="0059400E">
      <w:pPr>
        <w:autoSpaceDE w:val="0"/>
        <w:autoSpaceDN w:val="0"/>
        <w:adjustRightInd w:val="0"/>
        <w:ind w:firstLine="720"/>
        <w:jc w:val="both"/>
        <w:rPr>
          <w:rFonts w:eastAsia="TimesNewRoman"/>
          <w:lang w:val="sr-Cyrl-CS"/>
        </w:rPr>
      </w:pPr>
      <w:r w:rsidRPr="007F2674">
        <w:rPr>
          <w:rFonts w:eastAsia="TimesNewRoman"/>
          <w:lang w:val="sr-Cyrl-CS"/>
        </w:rPr>
        <w:t>2) у случају губитка пословне способности</w:t>
      </w:r>
      <w:r w:rsidR="00A70EBF" w:rsidRPr="007F2674">
        <w:rPr>
          <w:rFonts w:eastAsia="TimesNewRoman"/>
          <w:lang w:val="sr-Cyrl-CS"/>
        </w:rPr>
        <w:t>.</w:t>
      </w:r>
    </w:p>
    <w:p w:rsidR="0059400E" w:rsidRPr="007F2674" w:rsidRDefault="0059400E" w:rsidP="0059400E">
      <w:pPr>
        <w:autoSpaceDE w:val="0"/>
        <w:autoSpaceDN w:val="0"/>
        <w:adjustRightInd w:val="0"/>
        <w:ind w:firstLine="720"/>
        <w:jc w:val="both"/>
        <w:rPr>
          <w:rFonts w:eastAsia="TimesNewRoman"/>
          <w:lang w:val="sr-Cyrl-CS"/>
        </w:rPr>
      </w:pPr>
      <w:r w:rsidRPr="007F2674">
        <w:rPr>
          <w:rFonts w:eastAsia="TimesNewRoman"/>
          <w:lang w:val="sr-Cyrl-CS"/>
        </w:rPr>
        <w:t xml:space="preserve">Решење о издавању лиценце не може бити стављено ван снаге на лични захтев лиценцираног овлашћеног ревизора уколико је започет поступак контроле над тим лиценцираним овлашћеним ревизором, до окончања истог. </w:t>
      </w:r>
    </w:p>
    <w:p w:rsidR="006E16D3" w:rsidRPr="007F2674" w:rsidRDefault="006E16D3" w:rsidP="0059400E">
      <w:pPr>
        <w:autoSpaceDE w:val="0"/>
        <w:autoSpaceDN w:val="0"/>
        <w:adjustRightInd w:val="0"/>
        <w:ind w:firstLine="720"/>
        <w:jc w:val="both"/>
        <w:rPr>
          <w:rFonts w:eastAsia="TimesNewRoman"/>
          <w:b/>
          <w:lang w:val="sr-Cyrl-CS"/>
        </w:rPr>
      </w:pPr>
      <w:r w:rsidRPr="007F2674">
        <w:rPr>
          <w:rFonts w:eastAsia="TimesNewRoman"/>
          <w:lang w:val="sr-Cyrl-CS"/>
        </w:rPr>
        <w:t>Решење из става 1. овог члана је коначно. Против решења може се покренути управни спор.</w:t>
      </w:r>
    </w:p>
    <w:p w:rsidR="0059400E" w:rsidRPr="007F2674" w:rsidRDefault="0059400E" w:rsidP="0059400E">
      <w:pPr>
        <w:autoSpaceDE w:val="0"/>
        <w:autoSpaceDN w:val="0"/>
        <w:adjustRightInd w:val="0"/>
        <w:jc w:val="both"/>
        <w:rPr>
          <w:rFonts w:eastAsia="TimesNewRoman"/>
          <w:lang w:val="sr-Cyrl-CS"/>
        </w:rPr>
      </w:pPr>
      <w:r w:rsidRPr="007F2674">
        <w:rPr>
          <w:rFonts w:eastAsia="TimesNewRoman"/>
          <w:b/>
          <w:lang w:val="sr-Cyrl-CS"/>
        </w:rPr>
        <w:tab/>
      </w:r>
      <w:r w:rsidRPr="007F2674">
        <w:rPr>
          <w:rFonts w:eastAsia="TimesNewRoman"/>
          <w:lang w:val="sr-Cyrl-CS"/>
        </w:rPr>
        <w:t>Кад решење о стављању лиценце ван снаге постане извршно, Министарство доставља примерак решења</w:t>
      </w:r>
      <w:r w:rsidR="004866B4" w:rsidRPr="007F2674">
        <w:rPr>
          <w:rFonts w:eastAsia="TimesNewRoman"/>
          <w:lang w:val="sr-Cyrl-CS"/>
        </w:rPr>
        <w:t xml:space="preserve"> Комисији, као и</w:t>
      </w:r>
      <w:r w:rsidRPr="007F2674">
        <w:rPr>
          <w:rFonts w:eastAsia="TimesNewRoman"/>
          <w:lang w:val="sr-Cyrl-CS"/>
        </w:rPr>
        <w:t xml:space="preserve"> Комори</w:t>
      </w:r>
      <w:r w:rsidR="0028689D" w:rsidRPr="007F2674">
        <w:rPr>
          <w:rFonts w:eastAsia="TimesNewRoman"/>
          <w:lang w:val="sr-Cyrl-CS"/>
        </w:rPr>
        <w:t xml:space="preserve"> ради евидентирања у регистру лиценцираних овлашћених ревизора</w:t>
      </w:r>
      <w:r w:rsidRPr="007F2674">
        <w:rPr>
          <w:rFonts w:eastAsia="TimesNewRoman"/>
          <w:lang w:val="sr-Cyrl-CS"/>
        </w:rPr>
        <w:t xml:space="preserve">. </w:t>
      </w:r>
    </w:p>
    <w:p w:rsidR="007C3B89" w:rsidRPr="007F2674" w:rsidRDefault="007C3B89" w:rsidP="007C3B89">
      <w:pPr>
        <w:autoSpaceDE w:val="0"/>
        <w:autoSpaceDN w:val="0"/>
        <w:adjustRightInd w:val="0"/>
        <w:ind w:firstLine="720"/>
        <w:jc w:val="both"/>
        <w:rPr>
          <w:rFonts w:eastAsia="TimesNewRoman"/>
          <w:lang w:val="sr-Cyrl-CS"/>
        </w:rPr>
      </w:pPr>
      <w:r w:rsidRPr="007F2674">
        <w:rPr>
          <w:rFonts w:eastAsia="TimesNewRoman"/>
          <w:lang w:val="sr-Cyrl-CS"/>
        </w:rPr>
        <w:t>У поступку одлучивања примењују се одредбе закона којима се уређује општ</w:t>
      </w:r>
      <w:r w:rsidR="000253AA" w:rsidRPr="007F2674">
        <w:rPr>
          <w:rFonts w:eastAsia="TimesNewRoman"/>
          <w:lang w:val="sr-Cyrl-CS"/>
        </w:rPr>
        <w:t>и управни поступак, осим ако</w:t>
      </w:r>
      <w:r w:rsidRPr="007F2674">
        <w:rPr>
          <w:rFonts w:eastAsia="TimesNewRoman"/>
          <w:lang w:val="sr-Cyrl-CS"/>
        </w:rPr>
        <w:t xml:space="preserve"> овим законом није друкчије уређено.</w:t>
      </w:r>
    </w:p>
    <w:p w:rsidR="000A57AE" w:rsidRPr="007F2674" w:rsidRDefault="000A57AE" w:rsidP="00471534">
      <w:pPr>
        <w:autoSpaceDE w:val="0"/>
        <w:autoSpaceDN w:val="0"/>
        <w:adjustRightInd w:val="0"/>
        <w:jc w:val="both"/>
        <w:outlineLvl w:val="0"/>
        <w:rPr>
          <w:rFonts w:eastAsia="TimesNewRoman"/>
          <w:lang w:val="sr-Cyrl-CS"/>
        </w:rPr>
      </w:pPr>
    </w:p>
    <w:p w:rsidR="00AA2B29" w:rsidRPr="007F2674" w:rsidRDefault="00AA2B29" w:rsidP="00CE79B8">
      <w:pPr>
        <w:autoSpaceDE w:val="0"/>
        <w:autoSpaceDN w:val="0"/>
        <w:adjustRightInd w:val="0"/>
        <w:jc w:val="center"/>
        <w:outlineLvl w:val="0"/>
        <w:rPr>
          <w:rFonts w:eastAsia="TimesNewRoman"/>
          <w:lang w:val="sr-Cyrl-CS"/>
        </w:rPr>
      </w:pPr>
      <w:r w:rsidRPr="007F2674">
        <w:rPr>
          <w:rFonts w:eastAsia="TimesNewRoman"/>
          <w:lang w:val="sr-Cyrl-CS"/>
        </w:rPr>
        <w:t>Испит за стицање звања овлашћени ревизор</w:t>
      </w:r>
    </w:p>
    <w:p w:rsidR="00AA2B29" w:rsidRPr="007F2674" w:rsidRDefault="00AA2B29" w:rsidP="004A2593">
      <w:pPr>
        <w:tabs>
          <w:tab w:val="left" w:pos="3342"/>
        </w:tabs>
        <w:autoSpaceDE w:val="0"/>
        <w:autoSpaceDN w:val="0"/>
        <w:adjustRightInd w:val="0"/>
        <w:jc w:val="both"/>
        <w:rPr>
          <w:rFonts w:eastAsia="TimesNewRoman"/>
          <w:b/>
          <w:lang w:val="sr-Cyrl-CS"/>
        </w:rPr>
      </w:pPr>
    </w:p>
    <w:p w:rsidR="00AA2B29" w:rsidRPr="007F2674" w:rsidRDefault="00AA2B29"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1E1E51" w:rsidRPr="007F2674">
        <w:rPr>
          <w:rFonts w:eastAsia="TimesNewRoman"/>
          <w:lang w:val="sr-Cyrl-CS"/>
        </w:rPr>
        <w:t>9.</w:t>
      </w:r>
    </w:p>
    <w:p w:rsidR="00BD4A36" w:rsidRPr="007F2674" w:rsidRDefault="00BD4A36" w:rsidP="00BD4A36">
      <w:pPr>
        <w:autoSpaceDE w:val="0"/>
        <w:autoSpaceDN w:val="0"/>
        <w:adjustRightInd w:val="0"/>
        <w:rPr>
          <w:rFonts w:eastAsia="TimesNewRoman"/>
          <w:lang w:val="sr-Cyrl-CS"/>
        </w:rPr>
      </w:pPr>
      <w:r w:rsidRPr="007F2674">
        <w:rPr>
          <w:rFonts w:eastAsia="TimesNewRoman"/>
          <w:lang w:val="sr-Cyrl-CS"/>
        </w:rPr>
        <w:tab/>
        <w:t>Испит за стицање звања овлашћени ревизор полаже се у Комори</w:t>
      </w:r>
      <w:r w:rsidR="00F6653B" w:rsidRPr="007F2674">
        <w:rPr>
          <w:rFonts w:eastAsia="TimesNewRoman"/>
          <w:lang w:val="sr-Cyrl-CS"/>
        </w:rPr>
        <w:t>, у складу са овим законом</w:t>
      </w:r>
      <w:r w:rsidRPr="007F2674">
        <w:rPr>
          <w:rFonts w:eastAsia="TimesNewRoman"/>
          <w:lang w:val="sr-Cyrl-CS"/>
        </w:rPr>
        <w:t>.</w:t>
      </w:r>
    </w:p>
    <w:p w:rsidR="00AA2B29" w:rsidRPr="007F2674" w:rsidRDefault="00AA2B29" w:rsidP="00AA2B29">
      <w:pPr>
        <w:autoSpaceDE w:val="0"/>
        <w:autoSpaceDN w:val="0"/>
        <w:adjustRightInd w:val="0"/>
        <w:jc w:val="both"/>
        <w:rPr>
          <w:rFonts w:eastAsia="TimesNewRoman"/>
          <w:lang w:val="sr-Cyrl-CS"/>
        </w:rPr>
      </w:pPr>
      <w:r w:rsidRPr="007F2674">
        <w:rPr>
          <w:rFonts w:eastAsia="TimesNewRoman"/>
          <w:lang w:val="sr-Cyrl-CS"/>
        </w:rPr>
        <w:tab/>
        <w:t xml:space="preserve">Испит за стицање звања овлашћени ревизор обухвата потребан ниво теоријског знања из предмета релевантних за законску ревизију и способност да се такво знање примени у пракси. </w:t>
      </w:r>
    </w:p>
    <w:p w:rsidR="00AA2B29" w:rsidRPr="007F2674" w:rsidRDefault="00AA2B29" w:rsidP="00AA2B29">
      <w:pPr>
        <w:autoSpaceDE w:val="0"/>
        <w:autoSpaceDN w:val="0"/>
        <w:adjustRightInd w:val="0"/>
        <w:jc w:val="both"/>
        <w:rPr>
          <w:rFonts w:eastAsia="TimesNewRoman"/>
          <w:lang w:val="sr-Cyrl-CS"/>
        </w:rPr>
      </w:pPr>
      <w:r w:rsidRPr="007F2674">
        <w:rPr>
          <w:rFonts w:eastAsia="TimesNewRoman"/>
          <w:lang w:val="sr-Cyrl-CS"/>
        </w:rPr>
        <w:tab/>
        <w:t xml:space="preserve">Испит за стицање звања овлашћени ревизор из става </w:t>
      </w:r>
      <w:r w:rsidR="00BD4A36" w:rsidRPr="007F2674">
        <w:rPr>
          <w:rFonts w:eastAsia="TimesNewRoman"/>
          <w:lang w:val="sr-Cyrl-CS"/>
        </w:rPr>
        <w:t xml:space="preserve">2. </w:t>
      </w:r>
      <w:r w:rsidRPr="007F2674">
        <w:rPr>
          <w:rFonts w:eastAsia="TimesNewRoman"/>
          <w:lang w:val="sr-Cyrl-CS"/>
        </w:rPr>
        <w:t xml:space="preserve">овог члана обухвата следеће области у целини: </w:t>
      </w:r>
    </w:p>
    <w:p w:rsidR="00AA2B29" w:rsidRPr="007F2674" w:rsidRDefault="00AA2B29" w:rsidP="00AA2B29">
      <w:pPr>
        <w:ind w:firstLine="720"/>
        <w:jc w:val="both"/>
        <w:rPr>
          <w:lang w:val="sr-Cyrl-CS"/>
        </w:rPr>
      </w:pPr>
      <w:r w:rsidRPr="007F2674">
        <w:rPr>
          <w:lang w:val="sr-Cyrl-CS"/>
        </w:rPr>
        <w:t>1) општа теорија и принципи рачуноводства;</w:t>
      </w:r>
    </w:p>
    <w:p w:rsidR="00AA2B29" w:rsidRPr="007F2674" w:rsidRDefault="00AA2B29" w:rsidP="00AA2B29">
      <w:pPr>
        <w:ind w:firstLine="720"/>
        <w:jc w:val="both"/>
        <w:rPr>
          <w:lang w:val="sr-Cyrl-CS"/>
        </w:rPr>
      </w:pPr>
      <w:r w:rsidRPr="007F2674">
        <w:rPr>
          <w:lang w:val="sr-Cyrl-CS"/>
        </w:rPr>
        <w:t>2) законски оквир у вези са припремањем годишњих и консолидованих финансијских извештаја;</w:t>
      </w:r>
    </w:p>
    <w:p w:rsidR="00AA2B29" w:rsidRPr="007F2674" w:rsidRDefault="00AA2B29" w:rsidP="00AA2B29">
      <w:pPr>
        <w:ind w:firstLine="720"/>
        <w:jc w:val="both"/>
        <w:rPr>
          <w:lang w:val="sr-Cyrl-CS"/>
        </w:rPr>
      </w:pPr>
      <w:r w:rsidRPr="007F2674">
        <w:rPr>
          <w:lang w:val="sr-Cyrl-CS"/>
        </w:rPr>
        <w:t xml:space="preserve">3) </w:t>
      </w:r>
      <w:r w:rsidR="007A1471" w:rsidRPr="007F2674">
        <w:rPr>
          <w:lang w:val="sr-Cyrl-CS"/>
        </w:rPr>
        <w:t>МСФИ</w:t>
      </w:r>
      <w:r w:rsidRPr="007F2674">
        <w:rPr>
          <w:lang w:val="sr-Cyrl-CS"/>
        </w:rPr>
        <w:t>;</w:t>
      </w:r>
    </w:p>
    <w:p w:rsidR="00AA2B29" w:rsidRPr="007F2674" w:rsidRDefault="00AA2B29" w:rsidP="00AA2B29">
      <w:pPr>
        <w:ind w:firstLine="720"/>
        <w:jc w:val="both"/>
        <w:rPr>
          <w:lang w:val="sr-Cyrl-CS"/>
        </w:rPr>
      </w:pPr>
      <w:r w:rsidRPr="007F2674">
        <w:rPr>
          <w:lang w:val="sr-Cyrl-CS"/>
        </w:rPr>
        <w:t>4) финансијска анализа;</w:t>
      </w:r>
    </w:p>
    <w:p w:rsidR="00AA2B29" w:rsidRPr="007F2674" w:rsidRDefault="00AA2B29" w:rsidP="00AA2B29">
      <w:pPr>
        <w:ind w:firstLine="720"/>
        <w:jc w:val="both"/>
        <w:rPr>
          <w:lang w:val="sr-Cyrl-CS"/>
        </w:rPr>
      </w:pPr>
      <w:r w:rsidRPr="007F2674">
        <w:rPr>
          <w:lang w:val="sr-Cyrl-CS"/>
        </w:rPr>
        <w:t>5) управљачко рачуноводство;</w:t>
      </w:r>
    </w:p>
    <w:p w:rsidR="00AA2B29" w:rsidRPr="007F2674" w:rsidRDefault="00AA2B29" w:rsidP="00AA2B29">
      <w:pPr>
        <w:ind w:firstLine="720"/>
        <w:jc w:val="both"/>
        <w:rPr>
          <w:lang w:val="sr-Cyrl-CS"/>
        </w:rPr>
      </w:pPr>
      <w:r w:rsidRPr="007F2674">
        <w:rPr>
          <w:lang w:val="sr-Cyrl-CS"/>
        </w:rPr>
        <w:t>6) управљање ризицима и интерна контрола;</w:t>
      </w:r>
    </w:p>
    <w:p w:rsidR="00AA2B29" w:rsidRPr="007F2674" w:rsidRDefault="00AA2B29" w:rsidP="00AA2B29">
      <w:pPr>
        <w:ind w:firstLine="720"/>
        <w:jc w:val="both"/>
        <w:rPr>
          <w:lang w:val="sr-Cyrl-CS"/>
        </w:rPr>
      </w:pPr>
      <w:r w:rsidRPr="007F2674">
        <w:rPr>
          <w:lang w:val="sr-Cyrl-CS"/>
        </w:rPr>
        <w:t>7) ревизија и професионалне вештине;</w:t>
      </w:r>
    </w:p>
    <w:p w:rsidR="00AA3705" w:rsidRPr="007F2674" w:rsidRDefault="00AA2B29" w:rsidP="00AA2B29">
      <w:pPr>
        <w:ind w:firstLine="720"/>
        <w:jc w:val="both"/>
        <w:rPr>
          <w:lang w:val="sr-Cyrl-CS"/>
        </w:rPr>
      </w:pPr>
      <w:r w:rsidRPr="007F2674">
        <w:rPr>
          <w:lang w:val="sr-Cyrl-CS"/>
        </w:rPr>
        <w:t>8) МСР;</w:t>
      </w:r>
      <w:r w:rsidR="00DF218F" w:rsidRPr="007F2674">
        <w:rPr>
          <w:lang w:val="sr-Cyrl-CS"/>
        </w:rPr>
        <w:t xml:space="preserve"> </w:t>
      </w:r>
    </w:p>
    <w:p w:rsidR="00AA2B29" w:rsidRPr="007F2674" w:rsidRDefault="00AA2B29" w:rsidP="00AA2B29">
      <w:pPr>
        <w:ind w:firstLine="720"/>
        <w:jc w:val="both"/>
        <w:rPr>
          <w:lang w:val="sr-Cyrl-CS"/>
        </w:rPr>
      </w:pPr>
      <w:r w:rsidRPr="007F2674">
        <w:rPr>
          <w:lang w:val="sr-Cyrl-CS"/>
        </w:rPr>
        <w:t>9) професионална етика и независност.</w:t>
      </w:r>
    </w:p>
    <w:p w:rsidR="008E7450" w:rsidRPr="007F2674" w:rsidRDefault="00AA2B29" w:rsidP="00AA2B29">
      <w:pPr>
        <w:jc w:val="both"/>
        <w:rPr>
          <w:rFonts w:eastAsia="TimesNewRoman"/>
          <w:lang w:val="sr-Cyrl-CS"/>
        </w:rPr>
      </w:pPr>
      <w:r w:rsidRPr="007F2674">
        <w:rPr>
          <w:lang w:val="sr-Cyrl-CS"/>
        </w:rPr>
        <w:tab/>
      </w:r>
      <w:r w:rsidRPr="007F2674">
        <w:rPr>
          <w:rFonts w:eastAsia="TimesNewRoman"/>
          <w:lang w:val="sr-Cyrl-CS"/>
        </w:rPr>
        <w:t xml:space="preserve">Испит за стицање звања овлашћени ревизор из става </w:t>
      </w:r>
      <w:r w:rsidR="00876807" w:rsidRPr="007F2674">
        <w:rPr>
          <w:rFonts w:eastAsia="TimesNewRoman"/>
          <w:lang w:val="sr-Cyrl-CS"/>
        </w:rPr>
        <w:t xml:space="preserve">2. </w:t>
      </w:r>
      <w:r w:rsidRPr="007F2674">
        <w:rPr>
          <w:rFonts w:eastAsia="TimesNewRoman"/>
          <w:lang w:val="sr-Cyrl-CS"/>
        </w:rPr>
        <w:t xml:space="preserve">овог члана обухвата и следеће области у делу који је релевантан за законску ревизију: </w:t>
      </w:r>
    </w:p>
    <w:p w:rsidR="00AA2B29" w:rsidRPr="007F2674" w:rsidRDefault="008E7450" w:rsidP="008E7450">
      <w:pPr>
        <w:ind w:firstLine="720"/>
        <w:jc w:val="both"/>
        <w:rPr>
          <w:lang w:val="sr-Cyrl-CS"/>
        </w:rPr>
      </w:pPr>
      <w:r w:rsidRPr="007F2674">
        <w:rPr>
          <w:rFonts w:eastAsia="TimesNewRoman"/>
          <w:lang w:val="sr-Cyrl-CS"/>
        </w:rPr>
        <w:t>1</w:t>
      </w:r>
      <w:r w:rsidRPr="007F2674">
        <w:rPr>
          <w:lang w:val="sr-Cyrl-CS"/>
        </w:rPr>
        <w:t xml:space="preserve">) </w:t>
      </w:r>
      <w:r w:rsidR="00C001F8" w:rsidRPr="007F2674">
        <w:rPr>
          <w:lang w:val="sr-Cyrl-CS"/>
        </w:rPr>
        <w:t>п</w:t>
      </w:r>
      <w:r w:rsidRPr="007F2674">
        <w:rPr>
          <w:lang w:val="sr-Cyrl-CS"/>
        </w:rPr>
        <w:t>ознавање прописа Републике Србије</w:t>
      </w:r>
      <w:r w:rsidR="00EE63F5" w:rsidRPr="007F2674">
        <w:rPr>
          <w:lang w:val="sr-Cyrl-CS"/>
        </w:rPr>
        <w:t>,</w:t>
      </w:r>
      <w:r w:rsidRPr="007F2674">
        <w:rPr>
          <w:lang w:val="sr-Cyrl-CS"/>
        </w:rPr>
        <w:t xml:space="preserve"> и то:</w:t>
      </w:r>
    </w:p>
    <w:p w:rsidR="00AA2B29" w:rsidRPr="007F2674" w:rsidRDefault="008E7450" w:rsidP="00AA2B29">
      <w:pPr>
        <w:ind w:firstLine="720"/>
        <w:jc w:val="both"/>
        <w:rPr>
          <w:lang w:val="sr-Cyrl-CS"/>
        </w:rPr>
      </w:pPr>
      <w:r w:rsidRPr="007F2674">
        <w:rPr>
          <w:lang w:val="sr-Cyrl-CS"/>
        </w:rPr>
        <w:t>(</w:t>
      </w:r>
      <w:r w:rsidR="00AA2B29" w:rsidRPr="007F2674">
        <w:rPr>
          <w:lang w:val="sr-Cyrl-CS"/>
        </w:rPr>
        <w:t>1) право привредних друштава и корпоративно управљање;</w:t>
      </w:r>
    </w:p>
    <w:p w:rsidR="00AA2B29" w:rsidRPr="007F2674" w:rsidRDefault="008E7450" w:rsidP="00AA2B29">
      <w:pPr>
        <w:ind w:firstLine="720"/>
        <w:jc w:val="both"/>
        <w:rPr>
          <w:lang w:val="sr-Cyrl-CS"/>
        </w:rPr>
      </w:pPr>
      <w:r w:rsidRPr="007F2674">
        <w:rPr>
          <w:lang w:val="sr-Cyrl-CS"/>
        </w:rPr>
        <w:t>(</w:t>
      </w:r>
      <w:r w:rsidR="00AA2B29" w:rsidRPr="007F2674">
        <w:rPr>
          <w:lang w:val="sr-Cyrl-CS"/>
        </w:rPr>
        <w:t>2) облигационо право;</w:t>
      </w:r>
    </w:p>
    <w:p w:rsidR="00AA2B29" w:rsidRPr="007F2674" w:rsidRDefault="008E7450" w:rsidP="00AA2B29">
      <w:pPr>
        <w:ind w:firstLine="720"/>
        <w:jc w:val="both"/>
        <w:rPr>
          <w:lang w:val="sr-Cyrl-CS"/>
        </w:rPr>
      </w:pPr>
      <w:r w:rsidRPr="007F2674">
        <w:rPr>
          <w:lang w:val="sr-Cyrl-CS"/>
        </w:rPr>
        <w:t>(</w:t>
      </w:r>
      <w:r w:rsidR="00CD2375" w:rsidRPr="007F2674">
        <w:rPr>
          <w:lang w:val="sr-Cyrl-CS"/>
        </w:rPr>
        <w:t xml:space="preserve">3) </w:t>
      </w:r>
      <w:r w:rsidR="00AA2B29" w:rsidRPr="007F2674">
        <w:rPr>
          <w:lang w:val="sr-Cyrl-CS"/>
        </w:rPr>
        <w:t>прописи који регулишу вршење домаћег и међународног платног промета и преноса капитала;</w:t>
      </w:r>
    </w:p>
    <w:p w:rsidR="00AA2B29" w:rsidRPr="007F2674" w:rsidRDefault="008E7450" w:rsidP="00AA2B29">
      <w:pPr>
        <w:ind w:firstLine="720"/>
        <w:jc w:val="both"/>
        <w:rPr>
          <w:lang w:val="sr-Cyrl-CS"/>
        </w:rPr>
      </w:pPr>
      <w:r w:rsidRPr="007F2674">
        <w:rPr>
          <w:lang w:val="sr-Cyrl-CS"/>
        </w:rPr>
        <w:t>(</w:t>
      </w:r>
      <w:r w:rsidR="00AA2B29" w:rsidRPr="007F2674">
        <w:rPr>
          <w:lang w:val="sr-Cyrl-CS"/>
        </w:rPr>
        <w:t>4) прописи који уређују тржиште капитала и хартија од вредности;</w:t>
      </w:r>
    </w:p>
    <w:p w:rsidR="00AA2B29" w:rsidRPr="007F2674" w:rsidRDefault="008E7450" w:rsidP="00AA2B29">
      <w:pPr>
        <w:ind w:firstLine="720"/>
        <w:jc w:val="both"/>
        <w:rPr>
          <w:lang w:val="sr-Cyrl-CS"/>
        </w:rPr>
      </w:pPr>
      <w:r w:rsidRPr="007F2674">
        <w:rPr>
          <w:lang w:val="sr-Cyrl-CS"/>
        </w:rPr>
        <w:t>(</w:t>
      </w:r>
      <w:r w:rsidR="00AA2B29" w:rsidRPr="007F2674">
        <w:rPr>
          <w:lang w:val="sr-Cyrl-CS"/>
        </w:rPr>
        <w:t>5) стечај и ликвидација;</w:t>
      </w:r>
    </w:p>
    <w:p w:rsidR="00AA2B29" w:rsidRPr="007F2674" w:rsidRDefault="008E7450" w:rsidP="00AA2B29">
      <w:pPr>
        <w:ind w:firstLine="720"/>
        <w:jc w:val="both"/>
        <w:rPr>
          <w:lang w:val="sr-Cyrl-CS"/>
        </w:rPr>
      </w:pPr>
      <w:r w:rsidRPr="007F2674">
        <w:rPr>
          <w:lang w:val="sr-Cyrl-CS"/>
        </w:rPr>
        <w:t>(</w:t>
      </w:r>
      <w:r w:rsidR="00AA2B29" w:rsidRPr="007F2674">
        <w:rPr>
          <w:lang w:val="sr-Cyrl-CS"/>
        </w:rPr>
        <w:t>6) порески систем;</w:t>
      </w:r>
    </w:p>
    <w:p w:rsidR="00AA2B29" w:rsidRPr="007F2674" w:rsidRDefault="008E7450" w:rsidP="00AA2B29">
      <w:pPr>
        <w:ind w:firstLine="720"/>
        <w:jc w:val="both"/>
        <w:rPr>
          <w:lang w:val="sr-Cyrl-CS"/>
        </w:rPr>
      </w:pPr>
      <w:r w:rsidRPr="007F2674">
        <w:rPr>
          <w:lang w:val="sr-Cyrl-CS"/>
        </w:rPr>
        <w:lastRenderedPageBreak/>
        <w:t>(</w:t>
      </w:r>
      <w:r w:rsidR="00AA2B29" w:rsidRPr="007F2674">
        <w:rPr>
          <w:lang w:val="sr-Cyrl-CS"/>
        </w:rPr>
        <w:t>7) грађанско и трговинско право, као и прописи који регулишу пословање банака, друштава за осигурање и осталих финансијских институција;</w:t>
      </w:r>
    </w:p>
    <w:p w:rsidR="00AA2B29" w:rsidRPr="007F2674" w:rsidRDefault="008E7450" w:rsidP="00AA2B29">
      <w:pPr>
        <w:ind w:firstLine="720"/>
        <w:jc w:val="both"/>
        <w:rPr>
          <w:lang w:val="sr-Cyrl-CS"/>
        </w:rPr>
      </w:pPr>
      <w:r w:rsidRPr="007F2674">
        <w:rPr>
          <w:lang w:val="sr-Cyrl-CS"/>
        </w:rPr>
        <w:t>(</w:t>
      </w:r>
      <w:r w:rsidR="00AA2B29" w:rsidRPr="007F2674">
        <w:rPr>
          <w:lang w:val="sr-Cyrl-CS"/>
        </w:rPr>
        <w:t>8) радно право;</w:t>
      </w:r>
    </w:p>
    <w:p w:rsidR="00AA2B29" w:rsidRPr="007F2674" w:rsidRDefault="008E7450" w:rsidP="00AA2B29">
      <w:pPr>
        <w:ind w:firstLine="720"/>
        <w:jc w:val="both"/>
        <w:rPr>
          <w:lang w:val="sr-Cyrl-CS"/>
        </w:rPr>
      </w:pPr>
      <w:r w:rsidRPr="007F2674">
        <w:rPr>
          <w:lang w:val="sr-Cyrl-CS"/>
        </w:rPr>
        <w:t>2</w:t>
      </w:r>
      <w:r w:rsidR="00AA2B29" w:rsidRPr="007F2674">
        <w:rPr>
          <w:lang w:val="sr-Cyrl-CS"/>
        </w:rPr>
        <w:t>) информационе технологије и рачунарски системи;</w:t>
      </w:r>
    </w:p>
    <w:p w:rsidR="00AA2B29" w:rsidRPr="007F2674" w:rsidRDefault="008E7450" w:rsidP="00AA2B29">
      <w:pPr>
        <w:ind w:firstLine="720"/>
        <w:jc w:val="both"/>
        <w:rPr>
          <w:lang w:val="sr-Cyrl-CS"/>
        </w:rPr>
      </w:pPr>
      <w:r w:rsidRPr="007F2674">
        <w:rPr>
          <w:lang w:val="sr-Cyrl-CS"/>
        </w:rPr>
        <w:t>3</w:t>
      </w:r>
      <w:r w:rsidR="00AA2B29" w:rsidRPr="007F2674">
        <w:rPr>
          <w:lang w:val="sr-Cyrl-CS"/>
        </w:rPr>
        <w:t>) микроекономија, општа и финансијска економија;</w:t>
      </w:r>
    </w:p>
    <w:p w:rsidR="00AA2B29" w:rsidRPr="007F2674" w:rsidRDefault="008E7450" w:rsidP="00AA2B29">
      <w:pPr>
        <w:ind w:firstLine="720"/>
        <w:jc w:val="both"/>
        <w:rPr>
          <w:lang w:val="sr-Cyrl-CS"/>
        </w:rPr>
      </w:pPr>
      <w:r w:rsidRPr="007F2674">
        <w:rPr>
          <w:lang w:val="sr-Cyrl-CS"/>
        </w:rPr>
        <w:t>4</w:t>
      </w:r>
      <w:r w:rsidR="00AA2B29" w:rsidRPr="007F2674">
        <w:rPr>
          <w:lang w:val="sr-Cyrl-CS"/>
        </w:rPr>
        <w:t xml:space="preserve">) </w:t>
      </w:r>
      <w:r w:rsidR="00BE34B4" w:rsidRPr="007F2674">
        <w:rPr>
          <w:lang w:val="sr-Cyrl-CS"/>
        </w:rPr>
        <w:t>финансијска математика и статистика;</w:t>
      </w:r>
    </w:p>
    <w:p w:rsidR="00AA2B29" w:rsidRPr="007F2674" w:rsidRDefault="008E7450" w:rsidP="00AA2B29">
      <w:pPr>
        <w:ind w:left="720"/>
        <w:rPr>
          <w:lang w:val="sr-Cyrl-CS"/>
        </w:rPr>
      </w:pPr>
      <w:r w:rsidRPr="007F2674">
        <w:rPr>
          <w:lang w:val="sr-Cyrl-CS"/>
        </w:rPr>
        <w:t>5</w:t>
      </w:r>
      <w:r w:rsidR="00AA2B29" w:rsidRPr="007F2674">
        <w:rPr>
          <w:lang w:val="sr-Cyrl-CS"/>
        </w:rPr>
        <w:t>) основни принципи финансијског менаџмента привредних друштава.</w:t>
      </w:r>
    </w:p>
    <w:p w:rsidR="00264DEF" w:rsidRPr="007F2674" w:rsidRDefault="00BD4A36" w:rsidP="00BB11DB">
      <w:pPr>
        <w:jc w:val="both"/>
        <w:rPr>
          <w:lang w:val="sr-Cyrl-CS"/>
        </w:rPr>
      </w:pPr>
      <w:r w:rsidRPr="007F2674">
        <w:rPr>
          <w:lang w:val="sr-Cyrl-CS"/>
        </w:rPr>
        <w:tab/>
        <w:t xml:space="preserve">Испит за стицање звања овлашћени ревизор полаже се према програму који доноси Комора у складу са овим законом, а који обухвата области из ст. </w:t>
      </w:r>
      <w:r w:rsidR="00E05C0C" w:rsidRPr="007F2674">
        <w:rPr>
          <w:lang w:val="sr-Cyrl-CS"/>
        </w:rPr>
        <w:t xml:space="preserve">3. и 4. овог члана, </w:t>
      </w:r>
      <w:r w:rsidR="00BA2096" w:rsidRPr="007F2674">
        <w:rPr>
          <w:lang w:val="sr-Cyrl-CS"/>
        </w:rPr>
        <w:t xml:space="preserve">уз претходно прибављено мишљење </w:t>
      </w:r>
      <w:r w:rsidR="006B6A3F" w:rsidRPr="007F2674">
        <w:rPr>
          <w:lang w:val="sr-Cyrl-CS"/>
        </w:rPr>
        <w:t xml:space="preserve">Комисије </w:t>
      </w:r>
      <w:r w:rsidR="00BA2096" w:rsidRPr="007F2674">
        <w:rPr>
          <w:lang w:val="sr-Cyrl-CS"/>
        </w:rPr>
        <w:t>и сагласност Министарства</w:t>
      </w:r>
      <w:r w:rsidR="00E05C0C" w:rsidRPr="007F2674">
        <w:rPr>
          <w:lang w:val="sr-Cyrl-CS"/>
        </w:rPr>
        <w:t>.</w:t>
      </w:r>
    </w:p>
    <w:p w:rsidR="00436B45" w:rsidRPr="007F2674" w:rsidRDefault="00436B45" w:rsidP="00BB11DB">
      <w:pPr>
        <w:jc w:val="both"/>
        <w:rPr>
          <w:lang w:val="sr-Cyrl-CS"/>
        </w:rPr>
      </w:pPr>
    </w:p>
    <w:p w:rsidR="00AA2B29" w:rsidRPr="007F2674" w:rsidRDefault="00AA2B29" w:rsidP="00CE79B8">
      <w:pPr>
        <w:jc w:val="center"/>
        <w:outlineLvl w:val="0"/>
        <w:rPr>
          <w:lang w:val="sr-Cyrl-CS"/>
        </w:rPr>
      </w:pPr>
      <w:r w:rsidRPr="007F2674">
        <w:rPr>
          <w:lang w:val="sr-Cyrl-CS"/>
        </w:rPr>
        <w:t>Ослобођење од теоријског дела испита</w:t>
      </w:r>
      <w:r w:rsidR="00425553" w:rsidRPr="007F2674">
        <w:rPr>
          <w:lang w:val="sr-Cyrl-CS"/>
        </w:rPr>
        <w:t xml:space="preserve"> - изузеци</w:t>
      </w:r>
    </w:p>
    <w:p w:rsidR="00AA2B29" w:rsidRPr="007F2674" w:rsidRDefault="00AA2B29" w:rsidP="00452091">
      <w:pPr>
        <w:jc w:val="both"/>
        <w:rPr>
          <w:lang w:val="sr-Cyrl-CS"/>
        </w:rPr>
      </w:pPr>
    </w:p>
    <w:p w:rsidR="00AA2B29" w:rsidRPr="007F2674" w:rsidRDefault="00AA2B29" w:rsidP="007A162A">
      <w:pPr>
        <w:jc w:val="center"/>
        <w:outlineLvl w:val="0"/>
        <w:rPr>
          <w:lang w:val="sr-Cyrl-CS"/>
        </w:rPr>
      </w:pPr>
      <w:r w:rsidRPr="007F2674">
        <w:rPr>
          <w:lang w:val="sr-Cyrl-CS"/>
        </w:rPr>
        <w:t xml:space="preserve">Члан </w:t>
      </w:r>
      <w:r w:rsidR="001E1E51" w:rsidRPr="007F2674">
        <w:rPr>
          <w:lang w:val="sr-Cyrl-CS"/>
        </w:rPr>
        <w:t>10.</w:t>
      </w:r>
    </w:p>
    <w:p w:rsidR="00AA2B29" w:rsidRPr="007F2674" w:rsidRDefault="00AA2B29" w:rsidP="00AA2B29">
      <w:pPr>
        <w:jc w:val="both"/>
        <w:rPr>
          <w:lang w:val="sr-Cyrl-CS"/>
        </w:rPr>
      </w:pPr>
      <w:r w:rsidRPr="007F2674">
        <w:rPr>
          <w:lang w:val="sr-Cyrl-CS"/>
        </w:rPr>
        <w:tab/>
        <w:t>Лице</w:t>
      </w:r>
      <w:r w:rsidR="00E04542" w:rsidRPr="007F2674">
        <w:rPr>
          <w:lang w:val="sr-Cyrl-CS"/>
        </w:rPr>
        <w:t>,</w:t>
      </w:r>
      <w:r w:rsidRPr="007F2674">
        <w:rPr>
          <w:lang w:val="sr-Cyrl-CS"/>
        </w:rPr>
        <w:t xml:space="preserve"> које има </w:t>
      </w:r>
      <w:r w:rsidR="00B77830" w:rsidRPr="007F2674">
        <w:rPr>
          <w:lang w:val="sr-Cyrl-CS"/>
        </w:rPr>
        <w:t>диплому универзитета</w:t>
      </w:r>
      <w:r w:rsidR="00436F45" w:rsidRPr="007F2674">
        <w:rPr>
          <w:lang w:val="sr-Cyrl-CS"/>
        </w:rPr>
        <w:t xml:space="preserve"> у складу са чланом </w:t>
      </w:r>
      <w:r w:rsidR="009368C5" w:rsidRPr="007F2674">
        <w:rPr>
          <w:lang w:val="sr-Cyrl-CS"/>
        </w:rPr>
        <w:t>6</w:t>
      </w:r>
      <w:r w:rsidR="00436F45" w:rsidRPr="007F2674">
        <w:rPr>
          <w:lang w:val="sr-Cyrl-CS"/>
        </w:rPr>
        <w:t>. став 2</w:t>
      </w:r>
      <w:r w:rsidR="00D65E42" w:rsidRPr="007F2674">
        <w:rPr>
          <w:lang w:val="sr-Cyrl-CS"/>
        </w:rPr>
        <w:t>.</w:t>
      </w:r>
      <w:r w:rsidR="00436F45" w:rsidRPr="007F2674">
        <w:rPr>
          <w:lang w:val="sr-Cyrl-CS"/>
        </w:rPr>
        <w:t xml:space="preserve"> тачка 2) овог закона</w:t>
      </w:r>
      <w:r w:rsidR="00B77830" w:rsidRPr="007F2674">
        <w:rPr>
          <w:lang w:val="sr-Cyrl-CS"/>
        </w:rPr>
        <w:t xml:space="preserve">, односно </w:t>
      </w:r>
      <w:r w:rsidRPr="007F2674">
        <w:rPr>
          <w:lang w:val="sr-Cyrl-CS"/>
        </w:rPr>
        <w:t xml:space="preserve">сертификат професионалног тела које је члан </w:t>
      </w:r>
      <w:r w:rsidR="000D54DC" w:rsidRPr="007F2674">
        <w:rPr>
          <w:lang w:val="sr-Cyrl-CS"/>
        </w:rPr>
        <w:t>М</w:t>
      </w:r>
      <w:r w:rsidRPr="007F2674">
        <w:rPr>
          <w:lang w:val="sr-Cyrl-CS"/>
        </w:rPr>
        <w:t>еђународне  федерације рачуновођа, кој</w:t>
      </w:r>
      <w:r w:rsidR="00E04542" w:rsidRPr="007F2674">
        <w:rPr>
          <w:lang w:val="sr-Cyrl-CS"/>
        </w:rPr>
        <w:t>и</w:t>
      </w:r>
      <w:r w:rsidRPr="007F2674">
        <w:rPr>
          <w:lang w:val="sr-Cyrl-CS"/>
        </w:rPr>
        <w:t xml:space="preserve">м доказује да је положило један или више предмета утврђених у </w:t>
      </w:r>
      <w:r w:rsidR="00E05C0C" w:rsidRPr="007F2674">
        <w:rPr>
          <w:lang w:val="sr-Cyrl-CS"/>
        </w:rPr>
        <w:t xml:space="preserve">програму из члана </w:t>
      </w:r>
      <w:r w:rsidR="009368C5" w:rsidRPr="007F2674">
        <w:rPr>
          <w:lang w:val="sr-Cyrl-CS"/>
        </w:rPr>
        <w:t>9</w:t>
      </w:r>
      <w:r w:rsidR="00E05C0C" w:rsidRPr="007F2674">
        <w:rPr>
          <w:lang w:val="sr-Cyrl-CS"/>
        </w:rPr>
        <w:t xml:space="preserve">. став 5. </w:t>
      </w:r>
      <w:r w:rsidRPr="007F2674">
        <w:rPr>
          <w:lang w:val="sr-Cyrl-CS"/>
        </w:rPr>
        <w:t>овог закона, може да буде ослобођено полагања теоријског испита</w:t>
      </w:r>
      <w:r w:rsidR="006C20D7" w:rsidRPr="007F2674">
        <w:rPr>
          <w:lang w:val="sr-Cyrl-CS"/>
        </w:rPr>
        <w:t>,</w:t>
      </w:r>
      <w:r w:rsidRPr="007F2674">
        <w:rPr>
          <w:lang w:val="sr-Cyrl-CS"/>
        </w:rPr>
        <w:t xml:space="preserve"> </w:t>
      </w:r>
      <w:r w:rsidR="006C20D7" w:rsidRPr="007F2674">
        <w:rPr>
          <w:lang w:val="sr-Cyrl-CS"/>
        </w:rPr>
        <w:t>односно дела испита</w:t>
      </w:r>
      <w:r w:rsidRPr="007F2674">
        <w:rPr>
          <w:lang w:val="sr-Cyrl-CS"/>
        </w:rPr>
        <w:t xml:space="preserve">. </w:t>
      </w:r>
    </w:p>
    <w:p w:rsidR="00AA2B29" w:rsidRPr="007F2674" w:rsidRDefault="00AA2B29" w:rsidP="00AA2B29">
      <w:pPr>
        <w:jc w:val="both"/>
        <w:rPr>
          <w:rFonts w:eastAsia="TimesNewRoman"/>
          <w:lang w:val="sr-Cyrl-CS"/>
        </w:rPr>
      </w:pPr>
      <w:r w:rsidRPr="007F2674">
        <w:rPr>
          <w:rFonts w:eastAsia="TimesNewRoman"/>
          <w:lang w:val="sr-Cyrl-CS"/>
        </w:rPr>
        <w:tab/>
        <w:t>Ближе услове и поступак за ослобађање полагања испита, односно дела испита из става 1. овог члана прописује Комора</w:t>
      </w:r>
      <w:r w:rsidR="00CC0C76" w:rsidRPr="007F2674">
        <w:rPr>
          <w:rFonts w:eastAsia="TimesNewRoman"/>
          <w:lang w:val="sr-Cyrl-CS"/>
        </w:rPr>
        <w:t xml:space="preserve">, </w:t>
      </w:r>
      <w:r w:rsidR="00BA2096" w:rsidRPr="007F2674">
        <w:rPr>
          <w:rFonts w:eastAsia="TimesNewRoman"/>
          <w:lang w:val="sr-Cyrl-CS"/>
        </w:rPr>
        <w:t>уз претходно прибављен</w:t>
      </w:r>
      <w:r w:rsidR="004842A4" w:rsidRPr="007F2674">
        <w:rPr>
          <w:rFonts w:eastAsia="TimesNewRoman"/>
          <w:lang w:val="sr-Cyrl-CS"/>
        </w:rPr>
        <w:t>о</w:t>
      </w:r>
      <w:r w:rsidR="00BA2096" w:rsidRPr="007F2674">
        <w:rPr>
          <w:rFonts w:eastAsia="TimesNewRoman"/>
          <w:lang w:val="sr-Cyrl-CS"/>
        </w:rPr>
        <w:t xml:space="preserve"> мишљење </w:t>
      </w:r>
      <w:r w:rsidR="000E5DD8" w:rsidRPr="007F2674">
        <w:rPr>
          <w:rFonts w:eastAsia="TimesNewRoman"/>
          <w:lang w:val="sr-Cyrl-CS"/>
        </w:rPr>
        <w:t xml:space="preserve">Комисије </w:t>
      </w:r>
      <w:r w:rsidR="00BA2096" w:rsidRPr="007F2674">
        <w:rPr>
          <w:rFonts w:eastAsia="TimesNewRoman"/>
          <w:lang w:val="sr-Cyrl-CS"/>
        </w:rPr>
        <w:t>и сагласност Министарства</w:t>
      </w:r>
      <w:r w:rsidRPr="007F2674">
        <w:rPr>
          <w:rFonts w:eastAsia="TimesNewRoman"/>
          <w:lang w:val="sr-Cyrl-CS"/>
        </w:rPr>
        <w:t>.</w:t>
      </w:r>
    </w:p>
    <w:p w:rsidR="00453039" w:rsidRPr="007F2674" w:rsidRDefault="00453039" w:rsidP="00AA2B29">
      <w:pPr>
        <w:jc w:val="both"/>
        <w:rPr>
          <w:rFonts w:eastAsia="TimesNewRoman"/>
          <w:lang w:val="sr-Cyrl-CS"/>
        </w:rPr>
      </w:pPr>
    </w:p>
    <w:p w:rsidR="00AA2B29" w:rsidRPr="007F2674" w:rsidRDefault="00D1076D" w:rsidP="00CE79B8">
      <w:pPr>
        <w:jc w:val="center"/>
        <w:outlineLvl w:val="0"/>
        <w:rPr>
          <w:rFonts w:eastAsia="TimesNewRoman"/>
          <w:lang w:val="sr-Cyrl-CS"/>
        </w:rPr>
      </w:pPr>
      <w:r w:rsidRPr="007F2674">
        <w:rPr>
          <w:rFonts w:eastAsia="TimesNewRoman"/>
          <w:lang w:val="sr-Cyrl-CS"/>
        </w:rPr>
        <w:t>Континуирано</w:t>
      </w:r>
      <w:r w:rsidR="00AA2B29" w:rsidRPr="007F2674">
        <w:rPr>
          <w:rFonts w:eastAsia="TimesNewRoman"/>
          <w:lang w:val="sr-Cyrl-CS"/>
        </w:rPr>
        <w:t xml:space="preserve"> професионално усавршавање</w:t>
      </w:r>
    </w:p>
    <w:p w:rsidR="00AA2B29" w:rsidRPr="007F2674" w:rsidRDefault="00AA2B29" w:rsidP="00AA2B29">
      <w:pPr>
        <w:autoSpaceDE w:val="0"/>
        <w:autoSpaceDN w:val="0"/>
        <w:adjustRightInd w:val="0"/>
        <w:jc w:val="both"/>
        <w:rPr>
          <w:rFonts w:eastAsia="TimesNewRoman"/>
          <w:lang w:val="sr-Cyrl-CS"/>
        </w:rPr>
      </w:pPr>
    </w:p>
    <w:p w:rsidR="00AA2B29" w:rsidRPr="007F2674" w:rsidRDefault="00AA2B29" w:rsidP="007A162A">
      <w:pPr>
        <w:autoSpaceDE w:val="0"/>
        <w:autoSpaceDN w:val="0"/>
        <w:adjustRightInd w:val="0"/>
        <w:jc w:val="center"/>
        <w:outlineLvl w:val="0"/>
        <w:rPr>
          <w:rFonts w:eastAsia="TimesNewRoman"/>
          <w:lang w:val="sr-Cyrl-CS"/>
        </w:rPr>
      </w:pPr>
      <w:r w:rsidRPr="007F2674">
        <w:rPr>
          <w:rFonts w:eastAsia="TimesNewRoman"/>
          <w:lang w:val="sr-Cyrl-CS"/>
        </w:rPr>
        <w:t>Члан</w:t>
      </w:r>
      <w:r w:rsidR="00C71D28" w:rsidRPr="007F2674">
        <w:rPr>
          <w:rFonts w:eastAsia="TimesNewRoman"/>
          <w:lang w:val="sr-Cyrl-CS"/>
        </w:rPr>
        <w:t xml:space="preserve"> </w:t>
      </w:r>
      <w:r w:rsidR="001E1E51" w:rsidRPr="007F2674">
        <w:rPr>
          <w:rFonts w:eastAsia="TimesNewRoman"/>
          <w:lang w:val="sr-Cyrl-CS"/>
        </w:rPr>
        <w:t>11.</w:t>
      </w:r>
    </w:p>
    <w:p w:rsidR="00AA2B29" w:rsidRPr="007F2674" w:rsidRDefault="00AA2B29" w:rsidP="00AA2B29">
      <w:pPr>
        <w:autoSpaceDE w:val="0"/>
        <w:autoSpaceDN w:val="0"/>
        <w:adjustRightInd w:val="0"/>
        <w:ind w:firstLine="720"/>
        <w:jc w:val="both"/>
        <w:rPr>
          <w:rFonts w:eastAsia="TimesNewRoman"/>
          <w:lang w:val="sr-Cyrl-CS"/>
        </w:rPr>
      </w:pPr>
      <w:r w:rsidRPr="007F2674">
        <w:rPr>
          <w:rFonts w:eastAsia="TimesNewRoman"/>
          <w:lang w:val="sr-Cyrl-CS"/>
        </w:rPr>
        <w:t>Лиценцирани овлашћени ревизор је дужан да обавља континуирано професионално усавршавање у циљу одржавања и унапређења теоријског знања, професионалних вештина и професионалних вредности</w:t>
      </w:r>
      <w:r w:rsidR="00A51554" w:rsidRPr="007F2674">
        <w:rPr>
          <w:rFonts w:eastAsia="TimesNewRoman"/>
          <w:lang w:val="sr-Cyrl-CS"/>
        </w:rPr>
        <w:t xml:space="preserve"> у складу са захтевима </w:t>
      </w:r>
      <w:r w:rsidR="00031CD3" w:rsidRPr="007F2674">
        <w:rPr>
          <w:rFonts w:eastAsia="TimesNewRoman"/>
          <w:lang w:val="sr-Cyrl-CS"/>
        </w:rPr>
        <w:t>М</w:t>
      </w:r>
      <w:r w:rsidR="00A51554" w:rsidRPr="007F2674">
        <w:rPr>
          <w:rFonts w:eastAsia="TimesNewRoman"/>
          <w:lang w:val="sr-Cyrl-CS"/>
        </w:rPr>
        <w:t>еђународних стандарда едукације</w:t>
      </w:r>
      <w:r w:rsidRPr="007F2674">
        <w:rPr>
          <w:rFonts w:eastAsia="TimesNewRoman"/>
          <w:lang w:val="sr-Cyrl-CS"/>
        </w:rPr>
        <w:t xml:space="preserve">.  </w:t>
      </w:r>
    </w:p>
    <w:p w:rsidR="00AA2B29" w:rsidRPr="007F2674" w:rsidRDefault="00AA2B29" w:rsidP="00AA2B29">
      <w:pPr>
        <w:autoSpaceDE w:val="0"/>
        <w:autoSpaceDN w:val="0"/>
        <w:adjustRightInd w:val="0"/>
        <w:ind w:firstLine="720"/>
        <w:jc w:val="both"/>
        <w:rPr>
          <w:rFonts w:eastAsia="TimesNewRoman"/>
          <w:lang w:val="sr-Cyrl-CS"/>
        </w:rPr>
      </w:pPr>
      <w:r w:rsidRPr="007F2674">
        <w:rPr>
          <w:rFonts w:eastAsia="TimesNewRoman"/>
          <w:lang w:val="sr-Cyrl-CS"/>
        </w:rPr>
        <w:t>Програм континуираног професионалног усавршавања из става 1. овог члана доноси Комора</w:t>
      </w:r>
      <w:r w:rsidR="00A06DEC" w:rsidRPr="007F2674">
        <w:rPr>
          <w:rFonts w:eastAsia="TimesNewRoman"/>
          <w:lang w:val="sr-Cyrl-CS"/>
        </w:rPr>
        <w:t>, у складу са овим законом</w:t>
      </w:r>
      <w:r w:rsidRPr="007F2674">
        <w:rPr>
          <w:rFonts w:eastAsia="TimesNewRoman"/>
          <w:lang w:val="sr-Cyrl-CS"/>
        </w:rPr>
        <w:t>.</w:t>
      </w:r>
    </w:p>
    <w:p w:rsidR="00AA2B29" w:rsidRPr="007F2674" w:rsidRDefault="00AA2B29" w:rsidP="00E27559">
      <w:pPr>
        <w:autoSpaceDE w:val="0"/>
        <w:autoSpaceDN w:val="0"/>
        <w:adjustRightInd w:val="0"/>
        <w:ind w:firstLine="720"/>
        <w:jc w:val="both"/>
        <w:rPr>
          <w:rFonts w:eastAsia="TimesNewRoman"/>
          <w:lang w:val="sr-Cyrl-CS"/>
        </w:rPr>
      </w:pPr>
      <w:r w:rsidRPr="007F2674">
        <w:rPr>
          <w:rFonts w:eastAsia="TimesNewRoman"/>
          <w:lang w:val="sr-Cyrl-CS"/>
        </w:rPr>
        <w:t>Обуку у циљу спровођења континуираног професионалног усавршавања</w:t>
      </w:r>
      <w:r w:rsidR="00CA0DBC" w:rsidRPr="007F2674">
        <w:rPr>
          <w:rFonts w:eastAsia="TimesNewRoman"/>
          <w:lang w:val="sr-Cyrl-CS"/>
        </w:rPr>
        <w:t>,</w:t>
      </w:r>
      <w:r w:rsidRPr="007F2674">
        <w:rPr>
          <w:rFonts w:eastAsia="TimesNewRoman"/>
          <w:lang w:val="sr-Cyrl-CS"/>
        </w:rPr>
        <w:t xml:space="preserve"> поред Коморе</w:t>
      </w:r>
      <w:r w:rsidR="00CA0DBC" w:rsidRPr="007F2674">
        <w:rPr>
          <w:rFonts w:eastAsia="TimesNewRoman"/>
          <w:lang w:val="sr-Cyrl-CS"/>
        </w:rPr>
        <w:t>,</w:t>
      </w:r>
      <w:r w:rsidRPr="007F2674">
        <w:rPr>
          <w:rFonts w:eastAsia="TimesNewRoman"/>
          <w:lang w:val="sr-Cyrl-CS"/>
        </w:rPr>
        <w:t xml:space="preserve"> могу</w:t>
      </w:r>
      <w:r w:rsidR="00AB55A7" w:rsidRPr="007F2674">
        <w:rPr>
          <w:rFonts w:eastAsia="TimesNewRoman"/>
          <w:lang w:val="sr-Cyrl-CS"/>
        </w:rPr>
        <w:t>,</w:t>
      </w:r>
      <w:r w:rsidR="00436F45" w:rsidRPr="007F2674">
        <w:rPr>
          <w:rFonts w:eastAsia="TimesNewRoman"/>
          <w:lang w:val="sr-Cyrl-CS"/>
        </w:rPr>
        <w:t xml:space="preserve"> уз претходно прибављен</w:t>
      </w:r>
      <w:r w:rsidR="00AF73AF" w:rsidRPr="007F2674">
        <w:rPr>
          <w:rFonts w:eastAsia="TimesNewRoman"/>
          <w:lang w:val="sr-Cyrl-CS"/>
        </w:rPr>
        <w:t>у</w:t>
      </w:r>
      <w:r w:rsidR="004869B6" w:rsidRPr="007F2674">
        <w:rPr>
          <w:rFonts w:eastAsia="TimesNewRoman"/>
          <w:lang w:val="sr-Cyrl-CS"/>
        </w:rPr>
        <w:t xml:space="preserve"> </w:t>
      </w:r>
      <w:r w:rsidR="00436F45" w:rsidRPr="007F2674">
        <w:rPr>
          <w:rFonts w:eastAsia="TimesNewRoman"/>
          <w:lang w:val="sr-Cyrl-CS"/>
        </w:rPr>
        <w:t xml:space="preserve">сагласност </w:t>
      </w:r>
      <w:r w:rsidR="00DE31F3" w:rsidRPr="007F2674">
        <w:rPr>
          <w:rFonts w:eastAsia="TimesNewRoman"/>
          <w:lang w:val="sr-Cyrl-CS"/>
        </w:rPr>
        <w:t xml:space="preserve"> Комисијe</w:t>
      </w:r>
      <w:r w:rsidR="00436F45" w:rsidRPr="007F2674">
        <w:rPr>
          <w:rFonts w:eastAsia="TimesNewRoman"/>
          <w:lang w:val="sr-Cyrl-CS" w:bidi="en-US"/>
        </w:rPr>
        <w:t>, да организују</w:t>
      </w:r>
      <w:r w:rsidR="00436F45" w:rsidRPr="007F2674">
        <w:rPr>
          <w:rFonts w:eastAsia="TimesNewRoman"/>
          <w:lang w:val="sr-Cyrl-CS"/>
        </w:rPr>
        <w:t xml:space="preserve"> и</w:t>
      </w:r>
      <w:r w:rsidRPr="007F2674">
        <w:rPr>
          <w:rFonts w:eastAsia="TimesNewRoman"/>
          <w:lang w:val="sr-Cyrl-CS"/>
        </w:rPr>
        <w:t>:</w:t>
      </w:r>
    </w:p>
    <w:p w:rsidR="00AA2B29" w:rsidRPr="007F2674" w:rsidRDefault="00AA2B29" w:rsidP="00E27559">
      <w:pPr>
        <w:autoSpaceDE w:val="0"/>
        <w:autoSpaceDN w:val="0"/>
        <w:adjustRightInd w:val="0"/>
        <w:ind w:firstLine="720"/>
        <w:jc w:val="both"/>
        <w:rPr>
          <w:rFonts w:eastAsia="TimesNewRoman"/>
          <w:lang w:val="sr-Cyrl-CS"/>
        </w:rPr>
      </w:pPr>
      <w:r w:rsidRPr="007F2674">
        <w:rPr>
          <w:rFonts w:eastAsia="TimesNewRoman"/>
          <w:lang w:val="sr-Cyrl-CS"/>
        </w:rPr>
        <w:t>1) високошколске установе;</w:t>
      </w:r>
    </w:p>
    <w:p w:rsidR="00AA2B29" w:rsidRPr="007F2674" w:rsidRDefault="00AA2B29" w:rsidP="00E27559">
      <w:pPr>
        <w:autoSpaceDE w:val="0"/>
        <w:autoSpaceDN w:val="0"/>
        <w:adjustRightInd w:val="0"/>
        <w:ind w:firstLine="720"/>
        <w:jc w:val="both"/>
        <w:rPr>
          <w:rFonts w:eastAsia="TimesNewRoman"/>
          <w:lang w:val="sr-Cyrl-CS"/>
        </w:rPr>
      </w:pPr>
      <w:r w:rsidRPr="007F2674">
        <w:rPr>
          <w:rFonts w:eastAsia="TimesNewRoman"/>
          <w:lang w:val="sr-Cyrl-CS"/>
        </w:rPr>
        <w:t>2) професионална тела, односно организације, као и друга правна лица, која поседују одговарајуће техничке, организационе и административне капацитете, тако да обезбеђују квалитет обуке који је у складу са програмом континуираног професионалног усавршавања из става 2. овог члана;</w:t>
      </w:r>
    </w:p>
    <w:p w:rsidR="00AA2B29" w:rsidRPr="007F2674" w:rsidRDefault="00AA2B29" w:rsidP="00AA2B29">
      <w:pPr>
        <w:autoSpaceDE w:val="0"/>
        <w:autoSpaceDN w:val="0"/>
        <w:adjustRightInd w:val="0"/>
        <w:ind w:firstLine="720"/>
        <w:jc w:val="both"/>
        <w:rPr>
          <w:rFonts w:eastAsia="TimesNewRoman"/>
          <w:lang w:val="sr-Cyrl-CS"/>
        </w:rPr>
      </w:pPr>
      <w:r w:rsidRPr="007F2674">
        <w:rPr>
          <w:rFonts w:eastAsia="TimesNewRoman"/>
          <w:lang w:val="sr-Cyrl-CS"/>
        </w:rPr>
        <w:t>3) друштва за ревизију, која поседују одговарајуће техничке, организационе и административне капацитете за организацију обуке.</w:t>
      </w:r>
    </w:p>
    <w:p w:rsidR="00AA2B29" w:rsidRPr="007F2674" w:rsidRDefault="00AA2B29" w:rsidP="00AA2B29">
      <w:pPr>
        <w:autoSpaceDE w:val="0"/>
        <w:autoSpaceDN w:val="0"/>
        <w:adjustRightInd w:val="0"/>
        <w:ind w:firstLine="720"/>
        <w:jc w:val="both"/>
        <w:rPr>
          <w:rFonts w:eastAsia="TimesNewRoman"/>
          <w:lang w:val="sr-Cyrl-CS"/>
        </w:rPr>
      </w:pPr>
      <w:r w:rsidRPr="007F2674">
        <w:rPr>
          <w:rFonts w:eastAsia="TimesNewRoman"/>
          <w:lang w:val="sr-Cyrl-CS"/>
        </w:rPr>
        <w:t>По завршетку сваке појединачне обуке у вези с</w:t>
      </w:r>
      <w:r w:rsidR="00754E14" w:rsidRPr="007F2674">
        <w:rPr>
          <w:rFonts w:eastAsia="TimesNewRoman"/>
          <w:lang w:val="sr-Cyrl-CS"/>
        </w:rPr>
        <w:t xml:space="preserve">а континуираним професионалним </w:t>
      </w:r>
      <w:r w:rsidRPr="007F2674">
        <w:rPr>
          <w:rFonts w:eastAsia="TimesNewRoman"/>
          <w:lang w:val="sr-Cyrl-CS"/>
        </w:rPr>
        <w:t xml:space="preserve">усавршавањем, лиценцираном овлашћеном ревизору се издаје потврда. </w:t>
      </w:r>
      <w:r w:rsidR="000C7AA5" w:rsidRPr="007F2674">
        <w:rPr>
          <w:rFonts w:eastAsia="TimesNewRoman"/>
          <w:lang w:val="sr-Cyrl-CS"/>
        </w:rPr>
        <w:t xml:space="preserve">Лиценцирани овлашћени ревизор је дужан да потврде чува најмање </w:t>
      </w:r>
      <w:r w:rsidR="009243CF">
        <w:rPr>
          <w:rFonts w:eastAsia="TimesNewRoman"/>
          <w:lang w:val="sr-Cyrl-RS"/>
        </w:rPr>
        <w:t>три</w:t>
      </w:r>
      <w:r w:rsidR="000C7AA5" w:rsidRPr="007F2674">
        <w:rPr>
          <w:rFonts w:eastAsia="TimesNewRoman"/>
          <w:lang w:val="sr-Cyrl-CS"/>
        </w:rPr>
        <w:t xml:space="preserve"> године.</w:t>
      </w:r>
    </w:p>
    <w:p w:rsidR="007C57F1" w:rsidRPr="007F2674" w:rsidRDefault="00AA2B29" w:rsidP="00A240DD">
      <w:pPr>
        <w:autoSpaceDE w:val="0"/>
        <w:autoSpaceDN w:val="0"/>
        <w:adjustRightInd w:val="0"/>
        <w:ind w:firstLine="720"/>
        <w:jc w:val="both"/>
        <w:rPr>
          <w:rFonts w:eastAsia="TimesNewRoman"/>
          <w:lang w:val="sr-Cyrl-CS"/>
        </w:rPr>
      </w:pPr>
      <w:r w:rsidRPr="007F2674">
        <w:rPr>
          <w:rFonts w:eastAsia="TimesNewRoman"/>
          <w:lang w:val="sr-Cyrl-CS"/>
        </w:rPr>
        <w:t>Потврда</w:t>
      </w:r>
      <w:r w:rsidR="000C7AA5" w:rsidRPr="007F2674">
        <w:rPr>
          <w:rFonts w:eastAsia="TimesNewRoman"/>
          <w:lang w:val="sr-Cyrl-CS"/>
        </w:rPr>
        <w:t xml:space="preserve"> из става 4. овог члана</w:t>
      </w:r>
      <w:r w:rsidRPr="007F2674">
        <w:rPr>
          <w:rFonts w:eastAsia="TimesNewRoman"/>
          <w:lang w:val="sr-Cyrl-CS"/>
        </w:rPr>
        <w:t xml:space="preserve"> садржи назив области које су биле предмет обуке, као и број часова трајања обуке.</w:t>
      </w:r>
    </w:p>
    <w:p w:rsidR="00AA2B29" w:rsidRPr="007F2674" w:rsidRDefault="00AB55A7" w:rsidP="00CD2375">
      <w:pPr>
        <w:autoSpaceDE w:val="0"/>
        <w:autoSpaceDN w:val="0"/>
        <w:adjustRightInd w:val="0"/>
        <w:jc w:val="center"/>
        <w:rPr>
          <w:rFonts w:eastAsia="TimesNewRoman"/>
          <w:iCs/>
          <w:lang w:val="sr-Cyrl-CS"/>
        </w:rPr>
      </w:pPr>
      <w:r w:rsidRPr="007F2674">
        <w:rPr>
          <w:rFonts w:eastAsia="TimesNewRoman"/>
          <w:lang w:val="sr-Cyrl-CS"/>
        </w:rPr>
        <w:lastRenderedPageBreak/>
        <w:t xml:space="preserve">II. </w:t>
      </w:r>
      <w:r w:rsidR="00AA2B29" w:rsidRPr="007F2674">
        <w:rPr>
          <w:rFonts w:eastAsia="TimesNewRoman"/>
          <w:lang w:val="sr-Cyrl-CS"/>
        </w:rPr>
        <w:t>ДРУШТВО ЗА РЕВИЗИЈУ И САМОСТАЛНИ РЕВИЗОР</w:t>
      </w:r>
    </w:p>
    <w:p w:rsidR="00AA2B29" w:rsidRPr="007F2674" w:rsidRDefault="00AA2B29" w:rsidP="00AA2B29">
      <w:pPr>
        <w:autoSpaceDE w:val="0"/>
        <w:autoSpaceDN w:val="0"/>
        <w:adjustRightInd w:val="0"/>
        <w:rPr>
          <w:rFonts w:eastAsia="TimesNewRoman"/>
          <w:iCs/>
          <w:lang w:val="sr-Cyrl-CS"/>
        </w:rPr>
      </w:pPr>
    </w:p>
    <w:p w:rsidR="000C54BB" w:rsidRPr="007F2674" w:rsidRDefault="00683A83" w:rsidP="00CE79B8">
      <w:pPr>
        <w:autoSpaceDE w:val="0"/>
        <w:autoSpaceDN w:val="0"/>
        <w:adjustRightInd w:val="0"/>
        <w:jc w:val="center"/>
        <w:outlineLvl w:val="0"/>
        <w:rPr>
          <w:rFonts w:eastAsia="TimesNewRoman"/>
          <w:iCs/>
          <w:lang w:val="sr-Cyrl-CS"/>
        </w:rPr>
      </w:pPr>
      <w:r w:rsidRPr="007F2674">
        <w:rPr>
          <w:rFonts w:eastAsia="TimesNewRoman"/>
          <w:iCs/>
          <w:lang w:val="sr-Cyrl-CS"/>
        </w:rPr>
        <w:t xml:space="preserve">Услови у погледу </w:t>
      </w:r>
      <w:r w:rsidR="00BC7FB9" w:rsidRPr="007F2674">
        <w:rPr>
          <w:rFonts w:eastAsia="TimesNewRoman"/>
          <w:iCs/>
          <w:lang w:val="sr-Cyrl-CS"/>
        </w:rPr>
        <w:t>учешћа</w:t>
      </w:r>
      <w:r w:rsidR="006F52FF" w:rsidRPr="007F2674">
        <w:rPr>
          <w:rFonts w:eastAsia="TimesNewRoman"/>
          <w:iCs/>
          <w:lang w:val="sr-Cyrl-CS"/>
        </w:rPr>
        <w:t xml:space="preserve"> у капиталу</w:t>
      </w:r>
      <w:r w:rsidR="00516489" w:rsidRPr="007F2674">
        <w:rPr>
          <w:rFonts w:eastAsia="TimesNewRoman"/>
          <w:iCs/>
          <w:lang w:val="sr-Cyrl-CS"/>
        </w:rPr>
        <w:t xml:space="preserve"> </w:t>
      </w:r>
      <w:r w:rsidRPr="007F2674">
        <w:rPr>
          <w:rFonts w:eastAsia="TimesNewRoman"/>
          <w:iCs/>
          <w:lang w:val="sr-Cyrl-CS"/>
        </w:rPr>
        <w:t xml:space="preserve">и </w:t>
      </w:r>
      <w:r w:rsidR="00FF5052" w:rsidRPr="007F2674">
        <w:rPr>
          <w:rFonts w:eastAsia="TimesNewRoman"/>
          <w:iCs/>
          <w:lang w:val="sr-Cyrl-CS"/>
        </w:rPr>
        <w:t>састав органа</w:t>
      </w:r>
      <w:r w:rsidRPr="007F2674">
        <w:rPr>
          <w:rFonts w:eastAsia="TimesNewRoman"/>
          <w:iCs/>
          <w:lang w:val="sr-Cyrl-CS"/>
        </w:rPr>
        <w:t xml:space="preserve"> управљања</w:t>
      </w:r>
    </w:p>
    <w:p w:rsidR="008E7A82" w:rsidRPr="007F2674" w:rsidRDefault="008E7A82" w:rsidP="00650F53">
      <w:pPr>
        <w:autoSpaceDE w:val="0"/>
        <w:autoSpaceDN w:val="0"/>
        <w:adjustRightInd w:val="0"/>
        <w:jc w:val="both"/>
        <w:rPr>
          <w:rFonts w:eastAsia="TimesNewRoman"/>
          <w:lang w:val="sr-Cyrl-CS"/>
        </w:rPr>
      </w:pPr>
    </w:p>
    <w:p w:rsidR="00E86D59" w:rsidRPr="007F2674" w:rsidRDefault="000F6A38" w:rsidP="007A162A">
      <w:pPr>
        <w:autoSpaceDE w:val="0"/>
        <w:autoSpaceDN w:val="0"/>
        <w:adjustRightInd w:val="0"/>
        <w:jc w:val="center"/>
        <w:outlineLvl w:val="0"/>
        <w:rPr>
          <w:rFonts w:eastAsia="TimesNewRoman"/>
          <w:lang w:val="sr-Cyrl-CS"/>
        </w:rPr>
      </w:pPr>
      <w:r w:rsidRPr="007F2674">
        <w:rPr>
          <w:rFonts w:eastAsia="TimesNewRoman"/>
          <w:lang w:val="sr-Cyrl-CS"/>
        </w:rPr>
        <w:t>Ч</w:t>
      </w:r>
      <w:r w:rsidR="00E40A68" w:rsidRPr="007F2674">
        <w:rPr>
          <w:rFonts w:eastAsia="TimesNewRoman"/>
          <w:lang w:val="sr-Cyrl-CS"/>
        </w:rPr>
        <w:t xml:space="preserve">лан </w:t>
      </w:r>
      <w:r w:rsidR="001E1E51" w:rsidRPr="007F2674">
        <w:rPr>
          <w:rFonts w:eastAsia="TimesNewRoman"/>
          <w:lang w:val="sr-Cyrl-CS"/>
        </w:rPr>
        <w:t>12.</w:t>
      </w:r>
    </w:p>
    <w:p w:rsidR="00E40A68" w:rsidRPr="007F2674" w:rsidRDefault="00E40A68" w:rsidP="00156E51">
      <w:pPr>
        <w:autoSpaceDE w:val="0"/>
        <w:autoSpaceDN w:val="0"/>
        <w:adjustRightInd w:val="0"/>
        <w:ind w:firstLine="720"/>
        <w:rPr>
          <w:rFonts w:eastAsia="TimesNewRoman"/>
          <w:lang w:val="sr-Cyrl-CS"/>
        </w:rPr>
      </w:pPr>
      <w:r w:rsidRPr="007F2674">
        <w:rPr>
          <w:rFonts w:eastAsia="TimesNewRoman"/>
          <w:lang w:val="sr-Cyrl-CS"/>
        </w:rPr>
        <w:t xml:space="preserve">Ревизију </w:t>
      </w:r>
      <w:r w:rsidR="00683A83" w:rsidRPr="007F2674">
        <w:rPr>
          <w:rFonts w:eastAsia="TimesNewRoman"/>
          <w:lang w:val="sr-Cyrl-CS"/>
        </w:rPr>
        <w:t xml:space="preserve">могу да </w:t>
      </w:r>
      <w:r w:rsidRPr="007F2674">
        <w:rPr>
          <w:rFonts w:eastAsia="TimesNewRoman"/>
          <w:lang w:val="sr-Cyrl-CS"/>
        </w:rPr>
        <w:t>обављају</w:t>
      </w:r>
      <w:r w:rsidR="00156E51" w:rsidRPr="007F2674">
        <w:rPr>
          <w:rFonts w:eastAsia="TimesNewRoman"/>
          <w:lang w:val="sr-Cyrl-CS"/>
        </w:rPr>
        <w:t xml:space="preserve"> </w:t>
      </w:r>
      <w:r w:rsidR="00E40E21" w:rsidRPr="007F2674">
        <w:rPr>
          <w:rFonts w:eastAsia="TimesNewRoman"/>
          <w:lang w:val="sr-Cyrl-CS"/>
        </w:rPr>
        <w:t xml:space="preserve">друштва за ревизију </w:t>
      </w:r>
      <w:r w:rsidRPr="007F2674">
        <w:rPr>
          <w:rFonts w:eastAsia="TimesNewRoman"/>
          <w:lang w:val="sr-Cyrl-CS"/>
        </w:rPr>
        <w:t>у којима:</w:t>
      </w:r>
    </w:p>
    <w:p w:rsidR="00E40A68" w:rsidRPr="007F2674" w:rsidRDefault="00467953" w:rsidP="00E40A68">
      <w:pPr>
        <w:autoSpaceDE w:val="0"/>
        <w:autoSpaceDN w:val="0"/>
        <w:adjustRightInd w:val="0"/>
        <w:ind w:firstLine="720"/>
        <w:jc w:val="both"/>
        <w:rPr>
          <w:rFonts w:eastAsia="TimesNewRoman"/>
          <w:lang w:val="sr-Cyrl-CS"/>
        </w:rPr>
      </w:pPr>
      <w:r w:rsidRPr="007F2674">
        <w:rPr>
          <w:rFonts w:eastAsia="TimesNewRoman"/>
          <w:lang w:val="sr-Cyrl-CS"/>
        </w:rPr>
        <w:t>1)</w:t>
      </w:r>
      <w:r w:rsidR="005C0336" w:rsidRPr="007F2674">
        <w:rPr>
          <w:rFonts w:eastAsia="TimesNewRoman"/>
          <w:lang w:val="sr-Cyrl-CS"/>
        </w:rPr>
        <w:t xml:space="preserve"> </w:t>
      </w:r>
      <w:r w:rsidR="00F91DC6" w:rsidRPr="007F2674">
        <w:rPr>
          <w:rFonts w:eastAsia="TimesNewRoman"/>
          <w:lang w:val="sr-Cyrl-CS"/>
        </w:rPr>
        <w:t>већину</w:t>
      </w:r>
      <w:r w:rsidR="00E40A68" w:rsidRPr="007F2674">
        <w:rPr>
          <w:rFonts w:eastAsia="TimesNewRoman"/>
          <w:lang w:val="sr-Cyrl-CS"/>
        </w:rPr>
        <w:t xml:space="preserve"> </w:t>
      </w:r>
      <w:r w:rsidR="00A36E9D" w:rsidRPr="007F2674">
        <w:rPr>
          <w:rFonts w:eastAsia="TimesNewRoman"/>
          <w:lang w:val="sr-Cyrl-CS"/>
        </w:rPr>
        <w:t xml:space="preserve">гласачких права </w:t>
      </w:r>
      <w:r w:rsidR="00CD2375" w:rsidRPr="007F2674">
        <w:rPr>
          <w:rFonts w:eastAsia="TimesNewRoman"/>
          <w:lang w:val="sr-Cyrl-CS"/>
        </w:rPr>
        <w:t xml:space="preserve">имају </w:t>
      </w:r>
      <w:r w:rsidR="00E40A68" w:rsidRPr="007F2674">
        <w:rPr>
          <w:rFonts w:eastAsia="TimesNewRoman"/>
          <w:lang w:val="sr-Cyrl-CS"/>
        </w:rPr>
        <w:t>друштва</w:t>
      </w:r>
      <w:r w:rsidR="0036077E" w:rsidRPr="007F2674">
        <w:rPr>
          <w:rFonts w:eastAsia="TimesNewRoman"/>
          <w:lang w:val="sr-Cyrl-CS"/>
        </w:rPr>
        <w:t xml:space="preserve"> за ревизију</w:t>
      </w:r>
      <w:r w:rsidR="00E40A68" w:rsidRPr="007F2674">
        <w:rPr>
          <w:rFonts w:eastAsia="TimesNewRoman"/>
          <w:lang w:val="sr-Cyrl-CS"/>
        </w:rPr>
        <w:t xml:space="preserve">, односно </w:t>
      </w:r>
      <w:r w:rsidR="00E40E21" w:rsidRPr="007F2674">
        <w:rPr>
          <w:rFonts w:eastAsia="TimesNewRoman"/>
          <w:lang w:val="sr-Cyrl-CS"/>
        </w:rPr>
        <w:t xml:space="preserve"> </w:t>
      </w:r>
      <w:r w:rsidRPr="007F2674">
        <w:rPr>
          <w:rFonts w:eastAsia="TimesNewRoman"/>
          <w:lang w:val="sr-Cyrl-CS"/>
        </w:rPr>
        <w:t xml:space="preserve">лиценцирани </w:t>
      </w:r>
      <w:r w:rsidR="00E40A68" w:rsidRPr="007F2674">
        <w:rPr>
          <w:rFonts w:eastAsia="TimesNewRoman"/>
          <w:lang w:val="sr-Cyrl-CS"/>
        </w:rPr>
        <w:t xml:space="preserve">овлашћени ревизори или </w:t>
      </w:r>
      <w:r w:rsidR="00B30297" w:rsidRPr="007F2674">
        <w:rPr>
          <w:rFonts w:eastAsia="TimesNewRoman"/>
          <w:lang w:val="sr-Cyrl-CS"/>
        </w:rPr>
        <w:t>друштва</w:t>
      </w:r>
      <w:r w:rsidR="000C7AA5" w:rsidRPr="007F2674">
        <w:rPr>
          <w:rFonts w:eastAsia="TimesNewRoman"/>
          <w:lang w:val="sr-Cyrl-CS"/>
        </w:rPr>
        <w:t xml:space="preserve"> за ревизију</w:t>
      </w:r>
      <w:r w:rsidR="00C91F27" w:rsidRPr="007F2674">
        <w:rPr>
          <w:rFonts w:eastAsia="TimesNewRoman"/>
          <w:lang w:val="sr-Cyrl-CS"/>
        </w:rPr>
        <w:t xml:space="preserve"> држава чланица</w:t>
      </w:r>
      <w:r w:rsidR="00E40A68" w:rsidRPr="007F2674">
        <w:rPr>
          <w:rFonts w:eastAsia="TimesNewRoman"/>
          <w:lang w:val="sr-Cyrl-CS"/>
        </w:rPr>
        <w:t xml:space="preserve">, односно </w:t>
      </w:r>
      <w:r w:rsidR="009809FA" w:rsidRPr="007F2674">
        <w:rPr>
          <w:rFonts w:eastAsia="TimesNewRoman"/>
          <w:lang w:val="sr-Cyrl-CS"/>
        </w:rPr>
        <w:t xml:space="preserve">ревизори </w:t>
      </w:r>
      <w:r w:rsidR="0082363C" w:rsidRPr="007F2674">
        <w:rPr>
          <w:rFonts w:eastAsia="TimesNewRoman"/>
          <w:lang w:val="sr-Cyrl-CS"/>
        </w:rPr>
        <w:t xml:space="preserve">држава чланица; </w:t>
      </w:r>
    </w:p>
    <w:p w:rsidR="00F16748" w:rsidRPr="007F2674" w:rsidRDefault="00467953" w:rsidP="008D27C6">
      <w:pPr>
        <w:autoSpaceDE w:val="0"/>
        <w:autoSpaceDN w:val="0"/>
        <w:adjustRightInd w:val="0"/>
        <w:ind w:firstLine="720"/>
        <w:jc w:val="both"/>
        <w:rPr>
          <w:rFonts w:eastAsia="TimesNewRoman"/>
          <w:lang w:val="sr-Cyrl-CS"/>
        </w:rPr>
      </w:pPr>
      <w:r w:rsidRPr="007F2674">
        <w:rPr>
          <w:rFonts w:eastAsia="TimesNewRoman"/>
          <w:lang w:val="sr-Cyrl-CS"/>
        </w:rPr>
        <w:t>2)</w:t>
      </w:r>
      <w:r w:rsidR="00E40A68" w:rsidRPr="007F2674">
        <w:rPr>
          <w:rFonts w:eastAsia="TimesNewRoman"/>
          <w:lang w:val="sr-Cyrl-CS"/>
        </w:rPr>
        <w:t xml:space="preserve"> </w:t>
      </w:r>
      <w:r w:rsidR="00355C66" w:rsidRPr="007F2674">
        <w:rPr>
          <w:rFonts w:eastAsia="TimesNewRoman"/>
          <w:lang w:val="sr-Cyrl-CS"/>
        </w:rPr>
        <w:t xml:space="preserve">већина, а највише до три четвртине чланова </w:t>
      </w:r>
      <w:r w:rsidR="00156E51" w:rsidRPr="007F2674">
        <w:rPr>
          <w:rFonts w:eastAsia="TimesNewRoman"/>
          <w:lang w:val="sr-Cyrl-CS"/>
        </w:rPr>
        <w:t xml:space="preserve">органа </w:t>
      </w:r>
      <w:r w:rsidR="00892E73" w:rsidRPr="007F2674">
        <w:rPr>
          <w:rFonts w:eastAsia="TimesNewRoman"/>
          <w:lang w:val="sr-Cyrl-CS"/>
        </w:rPr>
        <w:t>управљања</w:t>
      </w:r>
      <w:r w:rsidR="00E40A68" w:rsidRPr="007F2674">
        <w:rPr>
          <w:rFonts w:eastAsia="TimesNewRoman"/>
          <w:lang w:val="sr-Cyrl-CS"/>
        </w:rPr>
        <w:t xml:space="preserve"> морају да буду </w:t>
      </w:r>
      <w:r w:rsidRPr="007F2674">
        <w:rPr>
          <w:rFonts w:eastAsia="TimesNewRoman"/>
          <w:lang w:val="sr-Cyrl-CS"/>
        </w:rPr>
        <w:t xml:space="preserve">лиценцирани </w:t>
      </w:r>
      <w:r w:rsidR="00E40A68" w:rsidRPr="007F2674">
        <w:rPr>
          <w:rFonts w:eastAsia="TimesNewRoman"/>
          <w:lang w:val="sr-Cyrl-CS"/>
        </w:rPr>
        <w:t>овлашћени ревизори</w:t>
      </w:r>
      <w:r w:rsidR="00156E51" w:rsidRPr="007F2674">
        <w:rPr>
          <w:rFonts w:eastAsia="TimesNewRoman"/>
          <w:lang w:val="sr-Cyrl-CS"/>
        </w:rPr>
        <w:t xml:space="preserve"> или</w:t>
      </w:r>
      <w:r w:rsidR="00E12DB7" w:rsidRPr="007F2674">
        <w:rPr>
          <w:rFonts w:eastAsia="TimesNewRoman"/>
          <w:lang w:val="sr-Cyrl-CS"/>
        </w:rPr>
        <w:t xml:space="preserve"> друштва за ревизију</w:t>
      </w:r>
      <w:r w:rsidR="00156E51" w:rsidRPr="007F2674">
        <w:rPr>
          <w:rFonts w:eastAsia="TimesNewRoman"/>
          <w:lang w:val="sr-Cyrl-CS"/>
        </w:rPr>
        <w:t xml:space="preserve">, односно </w:t>
      </w:r>
      <w:r w:rsidR="009809FA" w:rsidRPr="007F2674">
        <w:rPr>
          <w:rFonts w:eastAsia="TimesNewRoman"/>
          <w:lang w:val="sr-Cyrl-CS"/>
        </w:rPr>
        <w:t>ревизори</w:t>
      </w:r>
      <w:r w:rsidR="00856F78" w:rsidRPr="007F2674">
        <w:rPr>
          <w:rFonts w:eastAsia="TimesNewRoman"/>
          <w:lang w:val="sr-Cyrl-CS"/>
        </w:rPr>
        <w:t xml:space="preserve"> или друштва</w:t>
      </w:r>
      <w:r w:rsidR="005B14BA" w:rsidRPr="007F2674">
        <w:rPr>
          <w:rFonts w:eastAsia="TimesNewRoman"/>
          <w:lang w:val="sr-Cyrl-CS"/>
        </w:rPr>
        <w:t xml:space="preserve"> за ревизију</w:t>
      </w:r>
      <w:r w:rsidR="00856F78" w:rsidRPr="007F2674">
        <w:rPr>
          <w:rFonts w:eastAsia="TimesNewRoman"/>
          <w:lang w:val="sr-Cyrl-CS"/>
        </w:rPr>
        <w:t xml:space="preserve"> </w:t>
      </w:r>
      <w:r w:rsidR="009809FA" w:rsidRPr="007F2674">
        <w:rPr>
          <w:rFonts w:eastAsia="TimesNewRoman"/>
          <w:lang w:val="sr-Cyrl-CS"/>
        </w:rPr>
        <w:t>држава чланица</w:t>
      </w:r>
      <w:r w:rsidR="004F6BC9" w:rsidRPr="007F2674">
        <w:rPr>
          <w:rFonts w:eastAsia="TimesNewRoman"/>
          <w:lang w:val="sr-Cyrl-CS"/>
        </w:rPr>
        <w:t xml:space="preserve">. </w:t>
      </w:r>
    </w:p>
    <w:p w:rsidR="003D5F69" w:rsidRPr="007F2674" w:rsidRDefault="003D5F69" w:rsidP="008D27C6">
      <w:pPr>
        <w:autoSpaceDE w:val="0"/>
        <w:autoSpaceDN w:val="0"/>
        <w:adjustRightInd w:val="0"/>
        <w:ind w:firstLine="720"/>
        <w:jc w:val="both"/>
        <w:rPr>
          <w:rFonts w:eastAsia="TimesNewRoman"/>
          <w:lang w:val="sr-Cyrl-CS"/>
        </w:rPr>
      </w:pPr>
      <w:r w:rsidRPr="007F2674">
        <w:rPr>
          <w:rFonts w:eastAsia="TimesNewRoman"/>
          <w:lang w:val="sr-Cyrl-CS"/>
        </w:rPr>
        <w:t xml:space="preserve">Ако се орган управљања из става 1. тачка 2) овог члана састоји од два члана, један од њих мора да буде лиценцирани овлашћени ревизор или друштво за ревизију, односно ревизор </w:t>
      </w:r>
      <w:r w:rsidR="00856F78" w:rsidRPr="007F2674">
        <w:rPr>
          <w:rFonts w:eastAsia="TimesNewRoman"/>
          <w:lang w:val="sr-Cyrl-CS"/>
        </w:rPr>
        <w:t>или друштво</w:t>
      </w:r>
      <w:r w:rsidR="005B14BA" w:rsidRPr="007F2674">
        <w:rPr>
          <w:rFonts w:eastAsia="TimesNewRoman"/>
          <w:lang w:val="sr-Cyrl-CS"/>
        </w:rPr>
        <w:t xml:space="preserve"> за ревизију</w:t>
      </w:r>
      <w:r w:rsidR="00856F78" w:rsidRPr="007F2674">
        <w:rPr>
          <w:rFonts w:eastAsia="TimesNewRoman"/>
          <w:lang w:val="sr-Cyrl-CS"/>
        </w:rPr>
        <w:t xml:space="preserve"> </w:t>
      </w:r>
      <w:r w:rsidRPr="007F2674">
        <w:rPr>
          <w:rFonts w:eastAsia="TimesNewRoman"/>
          <w:lang w:val="sr-Cyrl-CS"/>
        </w:rPr>
        <w:t>државе чланице</w:t>
      </w:r>
      <w:r w:rsidR="00856F78" w:rsidRPr="007F2674">
        <w:rPr>
          <w:rFonts w:eastAsia="TimesNewRoman"/>
          <w:lang w:val="sr-Cyrl-CS"/>
        </w:rPr>
        <w:t>.</w:t>
      </w:r>
    </w:p>
    <w:p w:rsidR="003D5F69" w:rsidRPr="007F2674" w:rsidRDefault="003D5F69" w:rsidP="003D5F69">
      <w:pPr>
        <w:autoSpaceDE w:val="0"/>
        <w:autoSpaceDN w:val="0"/>
        <w:adjustRightInd w:val="0"/>
        <w:ind w:firstLine="720"/>
        <w:jc w:val="both"/>
        <w:rPr>
          <w:rFonts w:eastAsia="TimesNewRoman"/>
          <w:lang w:val="sr-Cyrl-CS"/>
        </w:rPr>
      </w:pPr>
      <w:r w:rsidRPr="007F2674">
        <w:rPr>
          <w:rFonts w:eastAsia="TimesNewRoman"/>
          <w:lang w:val="sr-Cyrl-CS"/>
        </w:rPr>
        <w:t xml:space="preserve">Ако орган управљања из става 1. тачка 2) овог члана чини један члан, он мора да буде лиценцирани овлашћени ревизор или друштво за ревизију, односно </w:t>
      </w:r>
      <w:r w:rsidR="00856F78" w:rsidRPr="007F2674">
        <w:rPr>
          <w:rFonts w:eastAsia="TimesNewRoman"/>
          <w:lang w:val="sr-Cyrl-CS"/>
        </w:rPr>
        <w:t>ревизор или друштво</w:t>
      </w:r>
      <w:r w:rsidR="005B14BA" w:rsidRPr="007F2674">
        <w:rPr>
          <w:rFonts w:eastAsia="TimesNewRoman"/>
          <w:lang w:val="sr-Cyrl-CS"/>
        </w:rPr>
        <w:t xml:space="preserve"> за ревизију</w:t>
      </w:r>
      <w:r w:rsidR="00856F78" w:rsidRPr="007F2674">
        <w:rPr>
          <w:rFonts w:eastAsia="TimesNewRoman"/>
          <w:lang w:val="sr-Cyrl-CS"/>
        </w:rPr>
        <w:t xml:space="preserve"> државе чланице</w:t>
      </w:r>
      <w:r w:rsidRPr="007F2674">
        <w:rPr>
          <w:rFonts w:eastAsia="TimesNewRoman"/>
          <w:lang w:val="sr-Cyrl-CS"/>
        </w:rPr>
        <w:t xml:space="preserve">. </w:t>
      </w:r>
    </w:p>
    <w:p w:rsidR="00E86F2F" w:rsidRPr="007F2674" w:rsidRDefault="00E86F2F" w:rsidP="00837BEC">
      <w:pPr>
        <w:autoSpaceDE w:val="0"/>
        <w:autoSpaceDN w:val="0"/>
        <w:adjustRightInd w:val="0"/>
        <w:rPr>
          <w:rFonts w:eastAsia="TimesNewRoman"/>
          <w:lang w:val="sr-Cyrl-CS"/>
        </w:rPr>
      </w:pPr>
    </w:p>
    <w:p w:rsidR="00683A83" w:rsidRPr="007F2674" w:rsidRDefault="00EC31C0" w:rsidP="00CD2375">
      <w:pPr>
        <w:autoSpaceDE w:val="0"/>
        <w:autoSpaceDN w:val="0"/>
        <w:adjustRightInd w:val="0"/>
        <w:jc w:val="center"/>
        <w:outlineLvl w:val="0"/>
        <w:rPr>
          <w:rFonts w:eastAsia="TimesNewRoman"/>
          <w:lang w:val="sr-Cyrl-CS"/>
        </w:rPr>
      </w:pPr>
      <w:r w:rsidRPr="007F2674">
        <w:rPr>
          <w:rFonts w:eastAsia="TimesNewRoman"/>
          <w:lang w:val="sr-Cyrl-CS"/>
        </w:rPr>
        <w:t>Оснивање и орган</w:t>
      </w:r>
      <w:r w:rsidR="00683A83" w:rsidRPr="007F2674">
        <w:rPr>
          <w:rFonts w:eastAsia="TimesNewRoman"/>
          <w:lang w:val="sr-Cyrl-CS"/>
        </w:rPr>
        <w:t xml:space="preserve"> управљања друштва</w:t>
      </w:r>
    </w:p>
    <w:p w:rsidR="00683A83" w:rsidRPr="007F2674" w:rsidRDefault="00683A83" w:rsidP="00DF6616">
      <w:pPr>
        <w:autoSpaceDE w:val="0"/>
        <w:autoSpaceDN w:val="0"/>
        <w:adjustRightInd w:val="0"/>
        <w:jc w:val="both"/>
        <w:rPr>
          <w:rFonts w:eastAsia="TimesNewRoman"/>
          <w:lang w:val="sr-Cyrl-CS"/>
        </w:rPr>
      </w:pPr>
    </w:p>
    <w:p w:rsidR="00D246EE" w:rsidRPr="007F2674" w:rsidRDefault="005A40AA"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1E1E51" w:rsidRPr="007F2674">
        <w:rPr>
          <w:rFonts w:eastAsia="TimesNewRoman"/>
          <w:lang w:val="sr-Cyrl-CS"/>
        </w:rPr>
        <w:t>13.</w:t>
      </w:r>
    </w:p>
    <w:p w:rsidR="00192809" w:rsidRPr="007F2674" w:rsidRDefault="00F670C8" w:rsidP="005A40AA">
      <w:pPr>
        <w:autoSpaceDE w:val="0"/>
        <w:autoSpaceDN w:val="0"/>
        <w:adjustRightInd w:val="0"/>
        <w:ind w:firstLine="720"/>
        <w:jc w:val="both"/>
        <w:rPr>
          <w:rFonts w:eastAsia="TimesNewRoman"/>
          <w:lang w:val="sr-Cyrl-CS"/>
        </w:rPr>
      </w:pPr>
      <w:r w:rsidRPr="007F2674">
        <w:rPr>
          <w:rFonts w:eastAsia="TimesNewRoman"/>
          <w:lang w:val="sr-Cyrl-CS"/>
        </w:rPr>
        <w:t xml:space="preserve">Друштво за ревизију оснива </w:t>
      </w:r>
      <w:r w:rsidR="00192809" w:rsidRPr="007F2674">
        <w:rPr>
          <w:rFonts w:eastAsia="TimesNewRoman"/>
          <w:lang w:val="sr-Cyrl-CS"/>
        </w:rPr>
        <w:t xml:space="preserve">се </w:t>
      </w:r>
      <w:r w:rsidR="00192809" w:rsidRPr="007F2674">
        <w:rPr>
          <w:lang w:val="sr-Cyrl-CS" w:eastAsia="sr-Latn-CS"/>
        </w:rPr>
        <w:t xml:space="preserve">у складу са законом којим се уређују привредна друштва, </w:t>
      </w:r>
      <w:r w:rsidR="00A37A0F" w:rsidRPr="007F2674">
        <w:rPr>
          <w:lang w:val="sr-Cyrl-CS" w:eastAsia="sr-Latn-CS"/>
        </w:rPr>
        <w:t xml:space="preserve">осим </w:t>
      </w:r>
      <w:r w:rsidR="00192809" w:rsidRPr="007F2674">
        <w:rPr>
          <w:lang w:val="sr-Cyrl-CS" w:eastAsia="sr-Latn-CS"/>
        </w:rPr>
        <w:t xml:space="preserve">ако овим законом није друкчије </w:t>
      </w:r>
      <w:r w:rsidR="00E746C0" w:rsidRPr="007F2674">
        <w:rPr>
          <w:lang w:val="sr-Cyrl-CS" w:eastAsia="sr-Latn-CS"/>
        </w:rPr>
        <w:t>уређено.</w:t>
      </w:r>
      <w:r w:rsidR="00192809" w:rsidRPr="007F2674">
        <w:rPr>
          <w:rFonts w:eastAsia="TimesNewRoman"/>
          <w:lang w:val="sr-Cyrl-CS"/>
        </w:rPr>
        <w:t xml:space="preserve"> </w:t>
      </w:r>
    </w:p>
    <w:p w:rsidR="00A240DD" w:rsidRPr="007F2674" w:rsidRDefault="006439CD" w:rsidP="005A40AA">
      <w:pPr>
        <w:autoSpaceDE w:val="0"/>
        <w:autoSpaceDN w:val="0"/>
        <w:adjustRightInd w:val="0"/>
        <w:ind w:firstLine="720"/>
        <w:jc w:val="both"/>
        <w:rPr>
          <w:lang w:val="sr-Cyrl-CS" w:eastAsia="sr-Latn-CS"/>
        </w:rPr>
      </w:pPr>
      <w:r w:rsidRPr="007F2674">
        <w:rPr>
          <w:lang w:val="sr-Cyrl-CS"/>
        </w:rPr>
        <w:t xml:space="preserve">Оснивач, односно </w:t>
      </w:r>
      <w:r w:rsidR="000467DB" w:rsidRPr="007F2674">
        <w:rPr>
          <w:lang w:val="sr-Cyrl-CS"/>
        </w:rPr>
        <w:t xml:space="preserve">стварни </w:t>
      </w:r>
      <w:r w:rsidRPr="007F2674">
        <w:rPr>
          <w:lang w:val="sr-Cyrl-CS"/>
        </w:rPr>
        <w:t>власник друштва за ревизију</w:t>
      </w:r>
      <w:r w:rsidR="00AF73AF" w:rsidRPr="007F2674">
        <w:rPr>
          <w:lang w:val="sr-Cyrl-CS"/>
        </w:rPr>
        <w:t>,</w:t>
      </w:r>
      <w:r w:rsidRPr="007F2674">
        <w:rPr>
          <w:lang w:val="sr-Cyrl-CS"/>
        </w:rPr>
        <w:t xml:space="preserve"> не може бити правно лице које је осуђивано прав</w:t>
      </w:r>
      <w:r w:rsidR="00D1076D" w:rsidRPr="007F2674">
        <w:rPr>
          <w:lang w:val="sr-Cyrl-CS"/>
        </w:rPr>
        <w:t>н</w:t>
      </w:r>
      <w:r w:rsidRPr="007F2674">
        <w:rPr>
          <w:lang w:val="sr-Cyrl-CS"/>
        </w:rPr>
        <w:t>оснажном пресудом за кривична дела у смислу закона којим се уређује одговорност правних лица за кривична</w:t>
      </w:r>
      <w:r w:rsidR="002B52CA" w:rsidRPr="007F2674">
        <w:rPr>
          <w:lang w:val="sr-Cyrl-CS"/>
        </w:rPr>
        <w:t xml:space="preserve"> </w:t>
      </w:r>
      <w:r w:rsidRPr="007F2674">
        <w:rPr>
          <w:lang w:val="sr-Cyrl-CS"/>
        </w:rPr>
        <w:t>дела</w:t>
      </w:r>
      <w:r w:rsidR="002B52CA" w:rsidRPr="007F2674">
        <w:rPr>
          <w:lang w:val="sr-Cyrl-CS"/>
        </w:rPr>
        <w:t>,</w:t>
      </w:r>
      <w:r w:rsidRPr="007F2674">
        <w:rPr>
          <w:lang w:val="sr-Cyrl-CS"/>
        </w:rPr>
        <w:t xml:space="preserve"> </w:t>
      </w:r>
      <w:r w:rsidR="00014CB3" w:rsidRPr="007F2674">
        <w:rPr>
          <w:lang w:val="sr-Cyrl-CS"/>
        </w:rPr>
        <w:t xml:space="preserve">нити </w:t>
      </w:r>
      <w:r w:rsidRPr="007F2674">
        <w:rPr>
          <w:lang w:val="sr-Cyrl-CS"/>
        </w:rPr>
        <w:t>физичко лице које је</w:t>
      </w:r>
      <w:r w:rsidRPr="007F2674">
        <w:rPr>
          <w:lang w:val="sr-Cyrl-CS" w:eastAsia="sr-Latn-CS"/>
        </w:rPr>
        <w:t xml:space="preserve"> прав</w:t>
      </w:r>
      <w:r w:rsidR="00DB31E7" w:rsidRPr="007F2674">
        <w:rPr>
          <w:lang w:val="sr-Cyrl-CS" w:eastAsia="sr-Latn-CS"/>
        </w:rPr>
        <w:t>н</w:t>
      </w:r>
      <w:r w:rsidRPr="007F2674">
        <w:rPr>
          <w:lang w:val="sr-Cyrl-CS" w:eastAsia="sr-Latn-CS"/>
        </w:rPr>
        <w:t xml:space="preserve">оснажно осуђивано </w:t>
      </w:r>
      <w:r w:rsidR="00522CB3" w:rsidRPr="007F2674">
        <w:rPr>
          <w:lang w:val="sr-Cyrl-CS" w:eastAsia="sr-Latn-CS"/>
        </w:rPr>
        <w:t xml:space="preserve">у смислу </w:t>
      </w:r>
      <w:r w:rsidRPr="007F2674">
        <w:rPr>
          <w:lang w:val="sr-Cyrl-CS" w:eastAsia="sr-Latn-CS"/>
        </w:rPr>
        <w:t xml:space="preserve">члана 5. овог закона. </w:t>
      </w:r>
    </w:p>
    <w:p w:rsidR="00DD00D7" w:rsidRPr="007F2674" w:rsidRDefault="004E6DE2" w:rsidP="005A40AA">
      <w:pPr>
        <w:autoSpaceDE w:val="0"/>
        <w:autoSpaceDN w:val="0"/>
        <w:adjustRightInd w:val="0"/>
        <w:ind w:firstLine="720"/>
        <w:jc w:val="both"/>
        <w:rPr>
          <w:rFonts w:eastAsia="TimesNewRoman"/>
          <w:lang w:val="sr-Cyrl-CS"/>
        </w:rPr>
      </w:pPr>
      <w:r w:rsidRPr="007F2674">
        <w:rPr>
          <w:rFonts w:eastAsia="TimesNewRoman"/>
          <w:lang w:val="sr-Cyrl-CS"/>
        </w:rPr>
        <w:t>Д</w:t>
      </w:r>
      <w:r w:rsidR="005A40AA" w:rsidRPr="007F2674">
        <w:rPr>
          <w:rFonts w:eastAsia="TimesNewRoman"/>
          <w:lang w:val="sr-Cyrl-CS"/>
        </w:rPr>
        <w:t>руштв</w:t>
      </w:r>
      <w:r w:rsidR="00EF6898" w:rsidRPr="007F2674">
        <w:rPr>
          <w:rFonts w:eastAsia="TimesNewRoman"/>
          <w:lang w:val="sr-Cyrl-CS"/>
        </w:rPr>
        <w:t xml:space="preserve">о </w:t>
      </w:r>
      <w:r w:rsidRPr="007F2674">
        <w:rPr>
          <w:rFonts w:eastAsia="TimesNewRoman"/>
          <w:lang w:val="sr-Cyrl-CS"/>
        </w:rPr>
        <w:t>за ревизију</w:t>
      </w:r>
      <w:r w:rsidR="005A40AA" w:rsidRPr="007F2674">
        <w:rPr>
          <w:rFonts w:eastAsia="TimesNewRoman"/>
          <w:lang w:val="sr-Cyrl-CS"/>
        </w:rPr>
        <w:t xml:space="preserve"> може имати једног или више </w:t>
      </w:r>
      <w:r w:rsidR="00FD0A1A" w:rsidRPr="007F2674">
        <w:rPr>
          <w:rFonts w:eastAsia="TimesNewRoman"/>
          <w:lang w:val="sr-Cyrl-CS"/>
        </w:rPr>
        <w:t xml:space="preserve">чланова </w:t>
      </w:r>
      <w:r w:rsidR="00682725" w:rsidRPr="007F2674">
        <w:rPr>
          <w:rFonts w:eastAsia="TimesNewRoman"/>
          <w:lang w:val="sr-Cyrl-CS"/>
        </w:rPr>
        <w:t>органа управљања</w:t>
      </w:r>
      <w:r w:rsidR="005A40AA" w:rsidRPr="007F2674">
        <w:rPr>
          <w:rFonts w:eastAsia="TimesNewRoman"/>
          <w:lang w:val="sr-Cyrl-CS"/>
        </w:rPr>
        <w:t xml:space="preserve">. </w:t>
      </w:r>
    </w:p>
    <w:p w:rsidR="005A40AA" w:rsidRPr="007F2674" w:rsidRDefault="003D35A7" w:rsidP="003D35A7">
      <w:pPr>
        <w:autoSpaceDE w:val="0"/>
        <w:autoSpaceDN w:val="0"/>
        <w:adjustRightInd w:val="0"/>
        <w:ind w:firstLine="720"/>
        <w:jc w:val="both"/>
        <w:rPr>
          <w:rFonts w:eastAsia="TimesNewRoman"/>
          <w:lang w:val="sr-Cyrl-CS"/>
        </w:rPr>
      </w:pPr>
      <w:r w:rsidRPr="007F2674">
        <w:rPr>
          <w:rFonts w:eastAsia="TimesNewRoman"/>
          <w:lang w:val="sr-Cyrl-CS"/>
        </w:rPr>
        <w:t>Најмање један члан органа управљања друштва за ревизију мора</w:t>
      </w:r>
      <w:r w:rsidR="00D1099F" w:rsidRPr="007F2674">
        <w:rPr>
          <w:rFonts w:eastAsia="TimesNewRoman"/>
          <w:lang w:val="sr-Cyrl-CS"/>
        </w:rPr>
        <w:t xml:space="preserve"> активно да говори српски језик</w:t>
      </w:r>
      <w:r w:rsidRPr="007F2674">
        <w:rPr>
          <w:rFonts w:eastAsia="TimesNewRoman"/>
          <w:lang w:val="sr-Cyrl-CS"/>
        </w:rPr>
        <w:t>.</w:t>
      </w:r>
    </w:p>
    <w:p w:rsidR="0060045A" w:rsidRPr="007F2674" w:rsidRDefault="0060045A" w:rsidP="004641B2">
      <w:pPr>
        <w:autoSpaceDE w:val="0"/>
        <w:autoSpaceDN w:val="0"/>
        <w:adjustRightInd w:val="0"/>
        <w:ind w:firstLine="720"/>
        <w:jc w:val="both"/>
        <w:rPr>
          <w:u w:val="single"/>
          <w:lang w:val="sr-Cyrl-CS"/>
        </w:rPr>
      </w:pPr>
      <w:r w:rsidRPr="007F2674">
        <w:rPr>
          <w:lang w:val="sr-Cyrl-CS"/>
        </w:rPr>
        <w:t xml:space="preserve">За члана органа управљања друштва за ревизију не може бити именовано лице које </w:t>
      </w:r>
      <w:r w:rsidR="004641B2" w:rsidRPr="007F2674">
        <w:rPr>
          <w:lang w:val="sr-Cyrl-CS"/>
        </w:rPr>
        <w:t>је</w:t>
      </w:r>
      <w:r w:rsidR="004641B2" w:rsidRPr="007F2674">
        <w:rPr>
          <w:lang w:val="sr-Cyrl-CS" w:eastAsia="sr-Latn-CS"/>
        </w:rPr>
        <w:t xml:space="preserve"> правоснажно осуђивано за кривична дела </w:t>
      </w:r>
      <w:r w:rsidR="00FF5052" w:rsidRPr="007F2674">
        <w:rPr>
          <w:lang w:val="sr-Cyrl-CS" w:eastAsia="sr-Latn-CS"/>
        </w:rPr>
        <w:t>у смислу члана 5. овог закона</w:t>
      </w:r>
      <w:r w:rsidR="004641B2" w:rsidRPr="007F2674">
        <w:rPr>
          <w:lang w:val="sr-Cyrl-CS" w:eastAsia="sr-Latn-CS"/>
        </w:rPr>
        <w:t>.</w:t>
      </w:r>
    </w:p>
    <w:p w:rsidR="0085104A" w:rsidRPr="007F2674" w:rsidRDefault="00272C73" w:rsidP="00AF39A2">
      <w:pPr>
        <w:autoSpaceDE w:val="0"/>
        <w:autoSpaceDN w:val="0"/>
        <w:adjustRightInd w:val="0"/>
        <w:ind w:firstLine="720"/>
        <w:jc w:val="both"/>
        <w:rPr>
          <w:lang w:val="sr-Cyrl-CS"/>
        </w:rPr>
      </w:pPr>
      <w:r w:rsidRPr="007F2674">
        <w:rPr>
          <w:lang w:val="sr-Cyrl-CS"/>
        </w:rPr>
        <w:t xml:space="preserve">Лиценцирани овлашћени ревизори који су чланови органа </w:t>
      </w:r>
      <w:r w:rsidR="00682725" w:rsidRPr="007F2674">
        <w:rPr>
          <w:rFonts w:eastAsia="TimesNewRoman"/>
          <w:lang w:val="sr-Cyrl-CS"/>
        </w:rPr>
        <w:t>управљања</w:t>
      </w:r>
      <w:r w:rsidR="00682725" w:rsidRPr="007F2674">
        <w:rPr>
          <w:lang w:val="sr-Cyrl-CS"/>
        </w:rPr>
        <w:t xml:space="preserve"> </w:t>
      </w:r>
      <w:r w:rsidRPr="007F2674">
        <w:rPr>
          <w:lang w:val="sr-Cyrl-CS"/>
        </w:rPr>
        <w:t xml:space="preserve">друштва за ревизију морају да буду запослени у </w:t>
      </w:r>
      <w:r w:rsidR="00AC0932" w:rsidRPr="007F2674">
        <w:rPr>
          <w:lang w:val="sr-Cyrl-CS"/>
        </w:rPr>
        <w:t>друштву</w:t>
      </w:r>
      <w:r w:rsidRPr="007F2674">
        <w:rPr>
          <w:lang w:val="sr-Cyrl-CS"/>
        </w:rPr>
        <w:t xml:space="preserve"> за ревизију </w:t>
      </w:r>
      <w:r w:rsidR="0096435C" w:rsidRPr="007F2674">
        <w:rPr>
          <w:lang w:val="sr-Cyrl-CS"/>
        </w:rPr>
        <w:t>са пуним рад</w:t>
      </w:r>
      <w:r w:rsidR="00AC0932" w:rsidRPr="007F2674">
        <w:rPr>
          <w:lang w:val="sr-Cyrl-CS"/>
        </w:rPr>
        <w:t>ним временом и да заступају друштво за ревизију без ограничења.</w:t>
      </w:r>
    </w:p>
    <w:p w:rsidR="00D001A3" w:rsidRPr="007F2674" w:rsidRDefault="00AC0932" w:rsidP="00857EE3">
      <w:pPr>
        <w:pStyle w:val="StyleesegmentpAuto1"/>
        <w:spacing w:after="0"/>
        <w:ind w:firstLine="720"/>
        <w:rPr>
          <w:sz w:val="24"/>
          <w:lang w:val="sr-Cyrl-CS"/>
        </w:rPr>
      </w:pPr>
      <w:r w:rsidRPr="007F2674">
        <w:rPr>
          <w:sz w:val="24"/>
          <w:lang w:val="sr-Cyrl-CS"/>
        </w:rPr>
        <w:t xml:space="preserve">Лица која нису чланови органа </w:t>
      </w:r>
      <w:r w:rsidR="00682725" w:rsidRPr="007F2674">
        <w:rPr>
          <w:rFonts w:eastAsia="TimesNewRoman"/>
          <w:sz w:val="24"/>
          <w:lang w:val="sr-Cyrl-CS"/>
        </w:rPr>
        <w:t>управљања</w:t>
      </w:r>
      <w:r w:rsidR="00682725" w:rsidRPr="007F2674">
        <w:rPr>
          <w:sz w:val="24"/>
          <w:lang w:val="sr-Cyrl-CS"/>
        </w:rPr>
        <w:t xml:space="preserve"> </w:t>
      </w:r>
      <w:r w:rsidRPr="007F2674">
        <w:rPr>
          <w:sz w:val="24"/>
          <w:lang w:val="sr-Cyrl-CS"/>
        </w:rPr>
        <w:t>друштва за ревизију</w:t>
      </w:r>
      <w:r w:rsidR="00474432" w:rsidRPr="007F2674">
        <w:rPr>
          <w:sz w:val="24"/>
          <w:lang w:val="sr-Cyrl-CS"/>
        </w:rPr>
        <w:t>,</w:t>
      </w:r>
      <w:r w:rsidRPr="007F2674">
        <w:rPr>
          <w:sz w:val="24"/>
          <w:lang w:val="sr-Cyrl-CS"/>
        </w:rPr>
        <w:t xml:space="preserve"> а овлашћена су за заступање друштва за ревизију морају да буду лиценцирани овлашћени ревизори.</w:t>
      </w:r>
    </w:p>
    <w:p w:rsidR="00927A99" w:rsidRPr="007F2674" w:rsidRDefault="00927A99" w:rsidP="009105C3">
      <w:pPr>
        <w:autoSpaceDE w:val="0"/>
        <w:autoSpaceDN w:val="0"/>
        <w:adjustRightInd w:val="0"/>
        <w:jc w:val="center"/>
        <w:outlineLvl w:val="0"/>
        <w:rPr>
          <w:rFonts w:eastAsia="TimesNewRoman"/>
          <w:lang w:val="sr-Cyrl-CS"/>
        </w:rPr>
      </w:pPr>
      <w:r w:rsidRPr="007F2674">
        <w:rPr>
          <w:rFonts w:eastAsia="TimesNewRoman"/>
          <w:lang w:val="sr-Cyrl-CS"/>
        </w:rPr>
        <w:t>Дозвола за обављање ревизије</w:t>
      </w:r>
    </w:p>
    <w:p w:rsidR="009105C3" w:rsidRPr="007F2674" w:rsidRDefault="009105C3" w:rsidP="00831201">
      <w:pPr>
        <w:autoSpaceDE w:val="0"/>
        <w:autoSpaceDN w:val="0"/>
        <w:adjustRightInd w:val="0"/>
        <w:jc w:val="both"/>
        <w:outlineLvl w:val="0"/>
        <w:rPr>
          <w:rFonts w:eastAsia="TimesNewRoman"/>
          <w:lang w:val="sr-Cyrl-CS"/>
        </w:rPr>
      </w:pPr>
    </w:p>
    <w:p w:rsidR="00927A99" w:rsidRPr="007F2674" w:rsidRDefault="00927A99"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1E1E51" w:rsidRPr="007F2674">
        <w:rPr>
          <w:rFonts w:eastAsia="TimesNewRoman"/>
          <w:lang w:val="sr-Cyrl-CS"/>
        </w:rPr>
        <w:t>14.</w:t>
      </w:r>
    </w:p>
    <w:p w:rsidR="00D56343" w:rsidRPr="007F2674" w:rsidRDefault="00927A99" w:rsidP="00927A99">
      <w:pPr>
        <w:autoSpaceDE w:val="0"/>
        <w:autoSpaceDN w:val="0"/>
        <w:adjustRightInd w:val="0"/>
        <w:ind w:firstLine="708"/>
        <w:jc w:val="both"/>
        <w:rPr>
          <w:lang w:val="sr-Cyrl-CS" w:eastAsia="sr-Latn-CS"/>
        </w:rPr>
      </w:pPr>
      <w:r w:rsidRPr="007F2674">
        <w:rPr>
          <w:lang w:val="sr-Cyrl-CS" w:eastAsia="sr-Latn-CS"/>
        </w:rPr>
        <w:t>Дозволу за обављање ревизије на основу које се друштво за ревизију, односно самостални ревизор региструје за обављање ревизије</w:t>
      </w:r>
      <w:r w:rsidR="00837BEC" w:rsidRPr="007F2674">
        <w:rPr>
          <w:lang w:val="sr-Cyrl-CS" w:eastAsia="sr-Latn-CS"/>
        </w:rPr>
        <w:t xml:space="preserve">, </w:t>
      </w:r>
      <w:r w:rsidRPr="007F2674">
        <w:rPr>
          <w:lang w:val="sr-Cyrl-CS" w:eastAsia="sr-Latn-CS"/>
        </w:rPr>
        <w:t xml:space="preserve">решењем издаје </w:t>
      </w:r>
      <w:r w:rsidR="00D95D2B" w:rsidRPr="007F2674">
        <w:rPr>
          <w:rFonts w:eastAsia="TimesNewRoman"/>
          <w:lang w:val="sr-Cyrl-CS"/>
        </w:rPr>
        <w:t>Министарство</w:t>
      </w:r>
      <w:r w:rsidR="00A70EBF" w:rsidRPr="007F2674">
        <w:rPr>
          <w:rFonts w:eastAsia="TimesNewRoman"/>
          <w:lang w:val="sr-Cyrl-CS"/>
        </w:rPr>
        <w:t>.</w:t>
      </w:r>
      <w:r w:rsidR="00EC5860" w:rsidRPr="007F2674">
        <w:rPr>
          <w:rFonts w:eastAsia="TimesNewRoman"/>
          <w:lang w:val="sr-Cyrl-CS"/>
        </w:rPr>
        <w:t xml:space="preserve"> </w:t>
      </w:r>
    </w:p>
    <w:p w:rsidR="00927A99" w:rsidRPr="007F2674" w:rsidRDefault="001A30D0" w:rsidP="007B1CD4">
      <w:pPr>
        <w:autoSpaceDE w:val="0"/>
        <w:autoSpaceDN w:val="0"/>
        <w:adjustRightInd w:val="0"/>
        <w:jc w:val="both"/>
        <w:rPr>
          <w:lang w:val="sr-Cyrl-CS"/>
        </w:rPr>
      </w:pPr>
      <w:r w:rsidRPr="007F2674">
        <w:rPr>
          <w:lang w:val="sr-Cyrl-CS" w:eastAsia="sr-Latn-CS"/>
        </w:rPr>
        <w:tab/>
      </w:r>
      <w:r w:rsidRPr="007F2674">
        <w:rPr>
          <w:lang w:val="sr-Cyrl-CS"/>
        </w:rPr>
        <w:t>Министарство је дужн</w:t>
      </w:r>
      <w:r w:rsidR="009656A7" w:rsidRPr="007F2674">
        <w:rPr>
          <w:lang w:val="sr-Cyrl-CS"/>
        </w:rPr>
        <w:t>о</w:t>
      </w:r>
      <w:r w:rsidRPr="007F2674">
        <w:rPr>
          <w:lang w:val="sr-Cyrl-CS"/>
        </w:rPr>
        <w:t xml:space="preserve"> да по службеној дужности, без одлагања достави Комори примерак решења из става 1. овог члана</w:t>
      </w:r>
      <w:r w:rsidR="004D3A06" w:rsidRPr="007F2674">
        <w:rPr>
          <w:lang w:val="sr-Cyrl-CS"/>
        </w:rPr>
        <w:t xml:space="preserve"> ради уписа у </w:t>
      </w:r>
      <w:r w:rsidR="00687431" w:rsidRPr="007F2674">
        <w:rPr>
          <w:lang w:val="sr-Cyrl-CS"/>
        </w:rPr>
        <w:t xml:space="preserve">одговарајући </w:t>
      </w:r>
      <w:r w:rsidR="004D3A06" w:rsidRPr="007F2674">
        <w:rPr>
          <w:lang w:val="sr-Cyrl-CS"/>
        </w:rPr>
        <w:t>регистар</w:t>
      </w:r>
      <w:r w:rsidRPr="007F2674">
        <w:rPr>
          <w:lang w:val="sr-Cyrl-CS"/>
        </w:rPr>
        <w:t>.</w:t>
      </w:r>
    </w:p>
    <w:p w:rsidR="00A16AA4" w:rsidRPr="007F2674" w:rsidRDefault="00927A99" w:rsidP="00F011B9">
      <w:pPr>
        <w:autoSpaceDE w:val="0"/>
        <w:autoSpaceDN w:val="0"/>
        <w:adjustRightInd w:val="0"/>
        <w:ind w:firstLine="708"/>
        <w:jc w:val="both"/>
        <w:rPr>
          <w:lang w:val="sr-Cyrl-CS"/>
        </w:rPr>
      </w:pPr>
      <w:r w:rsidRPr="007F2674">
        <w:rPr>
          <w:bCs/>
          <w:lang w:val="sr-Cyrl-CS"/>
        </w:rPr>
        <w:lastRenderedPageBreak/>
        <w:t>Правно лице, које нема дозволу за обављање послова ревизије</w:t>
      </w:r>
      <w:r w:rsidR="004B1011" w:rsidRPr="007F2674">
        <w:rPr>
          <w:bCs/>
          <w:lang w:val="sr-Cyrl-CS"/>
        </w:rPr>
        <w:t>,</w:t>
      </w:r>
      <w:r w:rsidRPr="007F2674">
        <w:rPr>
          <w:bCs/>
          <w:lang w:val="sr-Cyrl-CS"/>
        </w:rPr>
        <w:t xml:space="preserve"> у складу са овим законом, не може </w:t>
      </w:r>
      <w:r w:rsidR="0009554F" w:rsidRPr="007F2674">
        <w:rPr>
          <w:bCs/>
          <w:lang w:val="sr-Cyrl-CS"/>
        </w:rPr>
        <w:t xml:space="preserve">у обављању делатности </w:t>
      </w:r>
      <w:r w:rsidRPr="007F2674">
        <w:rPr>
          <w:bCs/>
          <w:lang w:val="sr-Cyrl-CS"/>
        </w:rPr>
        <w:t xml:space="preserve">користити назив </w:t>
      </w:r>
      <w:r w:rsidRPr="007F2674">
        <w:rPr>
          <w:lang w:val="sr-Cyrl-CS"/>
        </w:rPr>
        <w:t>„</w:t>
      </w:r>
      <w:r w:rsidRPr="007F2674">
        <w:rPr>
          <w:bCs/>
          <w:lang w:val="sr-Cyrl-CS"/>
        </w:rPr>
        <w:t>ревизија</w:t>
      </w:r>
      <w:r w:rsidRPr="007F2674">
        <w:rPr>
          <w:lang w:val="sr-Cyrl-CS"/>
        </w:rPr>
        <w:t>”</w:t>
      </w:r>
      <w:r w:rsidR="00DD1968" w:rsidRPr="007F2674">
        <w:rPr>
          <w:lang w:val="sr-Cyrl-CS"/>
        </w:rPr>
        <w:t xml:space="preserve"> или „</w:t>
      </w:r>
      <w:r w:rsidR="000355B4" w:rsidRPr="007F2674">
        <w:rPr>
          <w:lang w:val="sr-Cyrl-CS"/>
        </w:rPr>
        <w:t>Auditˮ</w:t>
      </w:r>
      <w:r w:rsidR="002B035A" w:rsidRPr="007F2674">
        <w:rPr>
          <w:lang w:val="sr-Cyrl-CS"/>
        </w:rPr>
        <w:t xml:space="preserve"> или изведенице из ових речи</w:t>
      </w:r>
      <w:r w:rsidRPr="007F2674">
        <w:rPr>
          <w:lang w:val="sr-Cyrl-CS"/>
        </w:rPr>
        <w:t>.</w:t>
      </w:r>
    </w:p>
    <w:p w:rsidR="00E8264E" w:rsidRPr="007F2674" w:rsidRDefault="00B00A71" w:rsidP="004552E6">
      <w:pPr>
        <w:autoSpaceDE w:val="0"/>
        <w:autoSpaceDN w:val="0"/>
        <w:adjustRightInd w:val="0"/>
        <w:jc w:val="both"/>
        <w:rPr>
          <w:lang w:val="sr-Cyrl-CS"/>
        </w:rPr>
      </w:pPr>
      <w:r w:rsidRPr="007F2674">
        <w:rPr>
          <w:lang w:val="sr-Cyrl-CS"/>
        </w:rPr>
        <w:tab/>
        <w:t>Дозвола за обављање ревизије може се</w:t>
      </w:r>
      <w:r w:rsidR="0009554F" w:rsidRPr="007F2674">
        <w:rPr>
          <w:lang w:val="sr-Cyrl-CS"/>
        </w:rPr>
        <w:t xml:space="preserve"> одузети, у складу са овим законом.</w:t>
      </w:r>
      <w:r w:rsidRPr="007F2674">
        <w:rPr>
          <w:lang w:val="sr-Cyrl-CS"/>
        </w:rPr>
        <w:t xml:space="preserve"> </w:t>
      </w:r>
    </w:p>
    <w:p w:rsidR="00BB11DB" w:rsidRPr="007F2674" w:rsidRDefault="0009554F" w:rsidP="004552E6">
      <w:pPr>
        <w:autoSpaceDE w:val="0"/>
        <w:autoSpaceDN w:val="0"/>
        <w:adjustRightInd w:val="0"/>
        <w:jc w:val="both"/>
        <w:rPr>
          <w:rFonts w:eastAsia="TimesNewRoman"/>
          <w:lang w:val="sr-Cyrl-CS"/>
        </w:rPr>
      </w:pPr>
      <w:r w:rsidRPr="007F2674">
        <w:rPr>
          <w:lang w:val="sr-Cyrl-CS"/>
        </w:rPr>
        <w:tab/>
      </w:r>
      <w:r w:rsidRPr="007F2674">
        <w:rPr>
          <w:rFonts w:eastAsia="TimesNewRoman"/>
          <w:lang w:val="sr-Cyrl-CS"/>
        </w:rPr>
        <w:t>Решењем о одузимању дозволе утврђује се и период у коме се друштву за ревизију коме се одузима дозвола не може издати нова дозвола, а који не може бити дужи од пет година од дана доношења тог решења.</w:t>
      </w:r>
    </w:p>
    <w:p w:rsidR="00E25A47" w:rsidRPr="007F2674" w:rsidRDefault="00E25A47" w:rsidP="00E25A47">
      <w:pPr>
        <w:autoSpaceDE w:val="0"/>
        <w:autoSpaceDN w:val="0"/>
        <w:adjustRightInd w:val="0"/>
        <w:jc w:val="both"/>
        <w:rPr>
          <w:rFonts w:eastAsia="TimesNewRoman"/>
          <w:lang w:val="sr-Cyrl-CS"/>
        </w:rPr>
      </w:pPr>
      <w:r w:rsidRPr="007F2674">
        <w:rPr>
          <w:rFonts w:eastAsia="TimesNewRoman"/>
          <w:lang w:val="sr-Cyrl-CS"/>
        </w:rPr>
        <w:tab/>
        <w:t>У случају одузимања дозволе за рад друштву за ревизију државе чланице, Комисија је дужна да по службеној дужности и без одлагања, саопшти ту чињеницу и разлоге за одузимање дозволе релевантним надлежним органима матичне државе чланице у којој је то друштво за ревизију регистровано.</w:t>
      </w:r>
      <w:r w:rsidR="00471534" w:rsidRPr="007F2674">
        <w:rPr>
          <w:rFonts w:eastAsia="TimesNewRoman"/>
          <w:lang w:val="sr-Cyrl-CS"/>
        </w:rPr>
        <w:t xml:space="preserve"> </w:t>
      </w:r>
    </w:p>
    <w:p w:rsidR="006E0EA4" w:rsidRPr="007F2674" w:rsidRDefault="006E0EA4" w:rsidP="004552E6">
      <w:pPr>
        <w:autoSpaceDE w:val="0"/>
        <w:autoSpaceDN w:val="0"/>
        <w:adjustRightInd w:val="0"/>
        <w:jc w:val="both"/>
        <w:rPr>
          <w:lang w:val="sr-Cyrl-CS"/>
        </w:rPr>
      </w:pPr>
    </w:p>
    <w:p w:rsidR="00927A99" w:rsidRPr="007F2674" w:rsidRDefault="00927A99" w:rsidP="00CE79B8">
      <w:pPr>
        <w:autoSpaceDE w:val="0"/>
        <w:autoSpaceDN w:val="0"/>
        <w:adjustRightInd w:val="0"/>
        <w:jc w:val="center"/>
        <w:outlineLvl w:val="0"/>
        <w:rPr>
          <w:rFonts w:eastAsia="TimesNewRoman"/>
          <w:iCs/>
          <w:lang w:val="sr-Cyrl-CS"/>
        </w:rPr>
      </w:pPr>
      <w:r w:rsidRPr="007F2674">
        <w:rPr>
          <w:rFonts w:eastAsia="TimesNewRoman"/>
          <w:iCs/>
          <w:lang w:val="sr-Cyrl-CS"/>
        </w:rPr>
        <w:t>Захтев за издавање дозволе за обављање ревизије</w:t>
      </w:r>
    </w:p>
    <w:p w:rsidR="00927A99" w:rsidRPr="007F2674" w:rsidRDefault="00927A99" w:rsidP="00927A99">
      <w:pPr>
        <w:autoSpaceDE w:val="0"/>
        <w:autoSpaceDN w:val="0"/>
        <w:adjustRightInd w:val="0"/>
        <w:rPr>
          <w:lang w:val="sr-Cyrl-CS" w:eastAsia="sr-Latn-CS"/>
        </w:rPr>
      </w:pPr>
    </w:p>
    <w:p w:rsidR="00927A99" w:rsidRPr="007F2674" w:rsidRDefault="00927A99" w:rsidP="00CE79B8">
      <w:pPr>
        <w:autoSpaceDE w:val="0"/>
        <w:autoSpaceDN w:val="0"/>
        <w:adjustRightInd w:val="0"/>
        <w:jc w:val="center"/>
        <w:outlineLvl w:val="0"/>
        <w:rPr>
          <w:bCs/>
          <w:iCs/>
          <w:lang w:val="sr-Cyrl-CS" w:eastAsia="sr-Latn-CS"/>
        </w:rPr>
      </w:pPr>
      <w:r w:rsidRPr="007F2674">
        <w:rPr>
          <w:bCs/>
          <w:iCs/>
          <w:lang w:val="sr-Cyrl-CS" w:eastAsia="sr-Latn-CS"/>
        </w:rPr>
        <w:t xml:space="preserve">Члан </w:t>
      </w:r>
      <w:r w:rsidR="001E1E51" w:rsidRPr="007F2674">
        <w:rPr>
          <w:bCs/>
          <w:iCs/>
          <w:lang w:val="sr-Cyrl-CS" w:eastAsia="sr-Latn-CS"/>
        </w:rPr>
        <w:t>15.</w:t>
      </w:r>
    </w:p>
    <w:p w:rsidR="00927A99" w:rsidRPr="007F2674" w:rsidRDefault="00927A99" w:rsidP="00927A99">
      <w:pPr>
        <w:autoSpaceDE w:val="0"/>
        <w:autoSpaceDN w:val="0"/>
        <w:adjustRightInd w:val="0"/>
        <w:ind w:firstLine="708"/>
        <w:jc w:val="both"/>
        <w:rPr>
          <w:lang w:val="sr-Cyrl-CS" w:eastAsia="sr-Latn-CS"/>
        </w:rPr>
      </w:pPr>
      <w:r w:rsidRPr="007F2674">
        <w:rPr>
          <w:lang w:val="sr-Cyrl-CS" w:eastAsia="sr-Latn-CS"/>
        </w:rPr>
        <w:t>Захтев за издавање дозволе за обављање ревизије</w:t>
      </w:r>
      <w:r w:rsidR="00986778" w:rsidRPr="007F2674">
        <w:rPr>
          <w:lang w:val="sr-Cyrl-CS" w:eastAsia="sr-Latn-CS"/>
        </w:rPr>
        <w:t>,</w:t>
      </w:r>
      <w:r w:rsidRPr="007F2674">
        <w:rPr>
          <w:lang w:val="sr-Cyrl-CS" w:eastAsia="sr-Latn-CS"/>
        </w:rPr>
        <w:t xml:space="preserve"> оснивач друштва за ревизију, односно самостални ревизор подноси </w:t>
      </w:r>
      <w:r w:rsidR="003004AC" w:rsidRPr="007F2674">
        <w:rPr>
          <w:lang w:val="sr-Cyrl-CS" w:eastAsia="sr-Latn-CS"/>
        </w:rPr>
        <w:t>Министарству</w:t>
      </w:r>
      <w:r w:rsidR="00986778" w:rsidRPr="007F2674">
        <w:rPr>
          <w:lang w:val="sr-Cyrl-CS" w:eastAsia="sr-Latn-CS"/>
        </w:rPr>
        <w:t>, после оснивања и уписа у одговарајући регистар који се води код Агенције за привредне регистре.</w:t>
      </w:r>
      <w:r w:rsidRPr="007F2674">
        <w:rPr>
          <w:lang w:val="sr-Cyrl-CS" w:eastAsia="sr-Latn-CS"/>
        </w:rPr>
        <w:t xml:space="preserve"> </w:t>
      </w:r>
    </w:p>
    <w:p w:rsidR="00927A99" w:rsidRPr="007F2674" w:rsidRDefault="00927A99" w:rsidP="00927A99">
      <w:pPr>
        <w:autoSpaceDE w:val="0"/>
        <w:autoSpaceDN w:val="0"/>
        <w:adjustRightInd w:val="0"/>
        <w:ind w:firstLine="708"/>
        <w:jc w:val="both"/>
        <w:rPr>
          <w:lang w:val="sr-Cyrl-CS" w:eastAsia="sr-Latn-CS"/>
        </w:rPr>
      </w:pPr>
      <w:r w:rsidRPr="007F2674">
        <w:rPr>
          <w:lang w:val="sr-Cyrl-CS" w:eastAsia="sr-Latn-CS"/>
        </w:rPr>
        <w:t>Уз захтев из става 1. овог члана подноси се:</w:t>
      </w:r>
    </w:p>
    <w:p w:rsidR="00927A99" w:rsidRPr="007F2674" w:rsidRDefault="00927A99" w:rsidP="00927A99">
      <w:pPr>
        <w:autoSpaceDE w:val="0"/>
        <w:autoSpaceDN w:val="0"/>
        <w:adjustRightInd w:val="0"/>
        <w:ind w:firstLine="708"/>
        <w:jc w:val="both"/>
        <w:rPr>
          <w:lang w:val="sr-Cyrl-CS" w:eastAsia="sr-Latn-CS"/>
        </w:rPr>
      </w:pPr>
      <w:r w:rsidRPr="007F2674">
        <w:rPr>
          <w:lang w:val="sr-Cyrl-CS" w:eastAsia="sr-Latn-CS"/>
        </w:rPr>
        <w:t>1) статут или оснивачки акт друштва за ревизију, односно самосталног ревизора у складу са законом којим се уређују привредна друштва;</w:t>
      </w:r>
    </w:p>
    <w:p w:rsidR="00927A99" w:rsidRPr="007F2674" w:rsidRDefault="00986778" w:rsidP="00927A99">
      <w:pPr>
        <w:autoSpaceDE w:val="0"/>
        <w:autoSpaceDN w:val="0"/>
        <w:adjustRightInd w:val="0"/>
        <w:ind w:firstLine="720"/>
        <w:jc w:val="both"/>
        <w:rPr>
          <w:rFonts w:eastAsia="TimesNewRoman"/>
          <w:lang w:val="sr-Cyrl-CS"/>
        </w:rPr>
      </w:pPr>
      <w:r w:rsidRPr="007F2674">
        <w:rPr>
          <w:rFonts w:eastAsia="TimesNewRoman"/>
          <w:lang w:val="sr-Cyrl-CS"/>
        </w:rPr>
        <w:t>2</w:t>
      </w:r>
      <w:r w:rsidR="00927A99" w:rsidRPr="007F2674">
        <w:rPr>
          <w:rFonts w:eastAsia="TimesNewRoman"/>
          <w:lang w:val="sr-Cyrl-CS"/>
        </w:rPr>
        <w:t xml:space="preserve">) </w:t>
      </w:r>
      <w:r w:rsidR="000253AA" w:rsidRPr="007F2674">
        <w:rPr>
          <w:rFonts w:eastAsia="TimesNewRoman"/>
          <w:lang w:val="sr-Cyrl-CS"/>
        </w:rPr>
        <w:t>доказ о испуњавању услова из чл</w:t>
      </w:r>
      <w:r w:rsidR="00E679C5">
        <w:rPr>
          <w:rFonts w:eastAsia="TimesNewRoman"/>
          <w:lang w:val="sr-Cyrl-CS"/>
        </w:rPr>
        <w:t>.</w:t>
      </w:r>
      <w:r w:rsidR="00927A99" w:rsidRPr="007F2674">
        <w:rPr>
          <w:rFonts w:eastAsia="TimesNewRoman"/>
          <w:lang w:val="sr-Cyrl-CS"/>
        </w:rPr>
        <w:t xml:space="preserve"> </w:t>
      </w:r>
      <w:r w:rsidR="003004AC" w:rsidRPr="007F2674">
        <w:rPr>
          <w:rFonts w:eastAsia="TimesNewRoman"/>
          <w:lang w:val="sr-Cyrl-CS"/>
        </w:rPr>
        <w:t>6</w:t>
      </w:r>
      <w:r w:rsidR="00E679C5">
        <w:rPr>
          <w:rFonts w:eastAsia="TimesNewRoman"/>
          <w:lang w:val="sr-Cyrl-CS"/>
        </w:rPr>
        <w:t>,</w:t>
      </w:r>
      <w:r w:rsidR="003004AC" w:rsidRPr="007F2674">
        <w:rPr>
          <w:rFonts w:eastAsia="TimesNewRoman"/>
          <w:lang w:val="sr-Cyrl-CS"/>
        </w:rPr>
        <w:t xml:space="preserve"> </w:t>
      </w:r>
      <w:r w:rsidR="00ED3CDC" w:rsidRPr="007F2674">
        <w:rPr>
          <w:rFonts w:eastAsia="TimesNewRoman"/>
          <w:lang w:val="sr-Cyrl-CS"/>
        </w:rPr>
        <w:t>12</w:t>
      </w:r>
      <w:r w:rsidR="003B6D73" w:rsidRPr="007F2674">
        <w:rPr>
          <w:rFonts w:eastAsia="TimesNewRoman"/>
          <w:lang w:val="sr-Cyrl-CS"/>
        </w:rPr>
        <w:t>. и 13.</w:t>
      </w:r>
      <w:r w:rsidR="003004AC" w:rsidRPr="007F2674">
        <w:rPr>
          <w:rFonts w:eastAsia="TimesNewRoman"/>
          <w:lang w:val="sr-Cyrl-CS"/>
        </w:rPr>
        <w:t xml:space="preserve"> </w:t>
      </w:r>
      <w:r w:rsidR="00927A99" w:rsidRPr="007F2674">
        <w:rPr>
          <w:rFonts w:eastAsia="TimesNewRoman"/>
          <w:lang w:val="sr-Cyrl-CS"/>
        </w:rPr>
        <w:t>овог закона</w:t>
      </w:r>
      <w:r w:rsidR="00BF052E" w:rsidRPr="007F2674">
        <w:rPr>
          <w:rFonts w:eastAsia="TimesNewRoman"/>
          <w:lang w:val="sr-Cyrl-CS"/>
        </w:rPr>
        <w:t xml:space="preserve">, као и става </w:t>
      </w:r>
      <w:r w:rsidR="006E34A0" w:rsidRPr="007F2674">
        <w:rPr>
          <w:rFonts w:eastAsia="TimesNewRoman"/>
          <w:lang w:val="sr-Cyrl-CS"/>
        </w:rPr>
        <w:t>6</w:t>
      </w:r>
      <w:r w:rsidR="00BF052E" w:rsidRPr="007F2674">
        <w:rPr>
          <w:rFonts w:eastAsia="TimesNewRoman"/>
          <w:lang w:val="sr-Cyrl-CS"/>
        </w:rPr>
        <w:t>. овог члана</w:t>
      </w:r>
      <w:r w:rsidR="00927A99" w:rsidRPr="007F2674">
        <w:rPr>
          <w:rFonts w:eastAsia="TimesNewRoman"/>
          <w:lang w:val="sr-Cyrl-CS"/>
        </w:rPr>
        <w:t>;</w:t>
      </w:r>
    </w:p>
    <w:p w:rsidR="00927A99" w:rsidRPr="007F2674" w:rsidRDefault="00986778" w:rsidP="00927A99">
      <w:pPr>
        <w:autoSpaceDE w:val="0"/>
        <w:autoSpaceDN w:val="0"/>
        <w:adjustRightInd w:val="0"/>
        <w:ind w:firstLine="720"/>
        <w:jc w:val="both"/>
        <w:rPr>
          <w:rFonts w:eastAsia="TimesNewRoman"/>
          <w:lang w:val="sr-Cyrl-CS"/>
        </w:rPr>
      </w:pPr>
      <w:r w:rsidRPr="007F2674">
        <w:rPr>
          <w:lang w:val="sr-Cyrl-CS" w:eastAsia="sr-Latn-CS"/>
        </w:rPr>
        <w:t>3</w:t>
      </w:r>
      <w:r w:rsidR="00927A99" w:rsidRPr="007F2674">
        <w:rPr>
          <w:lang w:val="sr-Cyrl-CS" w:eastAsia="sr-Latn-CS"/>
        </w:rPr>
        <w:t xml:space="preserve">) </w:t>
      </w:r>
      <w:r w:rsidR="00927A99" w:rsidRPr="007F2674">
        <w:rPr>
          <w:lang w:val="sr-Cyrl-CS"/>
        </w:rPr>
        <w:t xml:space="preserve">копија </w:t>
      </w:r>
      <w:r w:rsidR="00927A99" w:rsidRPr="007F2674">
        <w:rPr>
          <w:lang w:val="sr-Cyrl-CS" w:eastAsia="sr-Latn-CS"/>
        </w:rPr>
        <w:t>личне карте, односно пасоша, ако је оснивач физичко лице, односно извод из одговарајућег регистра, ако је оснивач правно лице;</w:t>
      </w:r>
    </w:p>
    <w:p w:rsidR="00927A99" w:rsidRPr="007F2674" w:rsidRDefault="00986778" w:rsidP="00927A99">
      <w:pPr>
        <w:autoSpaceDE w:val="0"/>
        <w:autoSpaceDN w:val="0"/>
        <w:adjustRightInd w:val="0"/>
        <w:ind w:firstLine="720"/>
        <w:jc w:val="both"/>
        <w:rPr>
          <w:rFonts w:eastAsia="TimesNewRoman"/>
          <w:lang w:val="sr-Cyrl-CS"/>
        </w:rPr>
      </w:pPr>
      <w:r w:rsidRPr="007F2674">
        <w:rPr>
          <w:rFonts w:eastAsia="TimesNewRoman"/>
          <w:lang w:val="sr-Cyrl-CS"/>
        </w:rPr>
        <w:t>4</w:t>
      </w:r>
      <w:r w:rsidR="00927A99" w:rsidRPr="007F2674">
        <w:rPr>
          <w:rFonts w:eastAsia="TimesNewRoman"/>
          <w:lang w:val="sr-Cyrl-CS"/>
        </w:rPr>
        <w:t>) за осниваче који су ревизорска друштва држава чланица, односно за ревизорска друштва трећих земаља, мишљење надлежног органа (института, коморе, удружења и сл.), које обухвата:</w:t>
      </w:r>
    </w:p>
    <w:p w:rsidR="00927A99" w:rsidRPr="007F2674" w:rsidRDefault="00927A99" w:rsidP="00927A99">
      <w:pPr>
        <w:autoSpaceDE w:val="0"/>
        <w:autoSpaceDN w:val="0"/>
        <w:adjustRightInd w:val="0"/>
        <w:ind w:firstLine="720"/>
        <w:jc w:val="both"/>
        <w:rPr>
          <w:rFonts w:eastAsia="TimesNewRoman"/>
          <w:lang w:val="sr-Cyrl-CS"/>
        </w:rPr>
      </w:pPr>
      <w:r w:rsidRPr="007F2674">
        <w:rPr>
          <w:rFonts w:eastAsia="TimesNewRoman"/>
          <w:lang w:val="sr-Cyrl-CS"/>
        </w:rPr>
        <w:t>(1) садржај прописа државе чланице, односно треће земље који уређују услове за обављање ревизије и проверу квалитета обављања ревизије;</w:t>
      </w:r>
    </w:p>
    <w:p w:rsidR="00927A99" w:rsidRPr="007F2674" w:rsidRDefault="00927A99" w:rsidP="00927A99">
      <w:pPr>
        <w:autoSpaceDE w:val="0"/>
        <w:autoSpaceDN w:val="0"/>
        <w:adjustRightInd w:val="0"/>
        <w:ind w:firstLine="720"/>
        <w:jc w:val="both"/>
        <w:rPr>
          <w:rFonts w:eastAsia="TimesNewRoman"/>
          <w:lang w:val="sr-Cyrl-CS"/>
        </w:rPr>
      </w:pPr>
      <w:r w:rsidRPr="007F2674">
        <w:rPr>
          <w:rFonts w:eastAsia="TimesNewRoman"/>
          <w:lang w:val="sr-Cyrl-CS"/>
        </w:rPr>
        <w:t>(2) изјаву надлежног органа да ревизорско друштво државе чланице, односно ревизорско друштво треће земље, има право да обавља ревизије или да постоје могућа ограничења у обављању ревизије;</w:t>
      </w:r>
    </w:p>
    <w:p w:rsidR="00927A99" w:rsidRPr="007F2674" w:rsidRDefault="00927A99" w:rsidP="00927A99">
      <w:pPr>
        <w:autoSpaceDE w:val="0"/>
        <w:autoSpaceDN w:val="0"/>
        <w:adjustRightInd w:val="0"/>
        <w:ind w:firstLine="720"/>
        <w:jc w:val="both"/>
        <w:rPr>
          <w:rFonts w:eastAsia="TimesNewRoman"/>
          <w:lang w:val="sr-Cyrl-CS"/>
        </w:rPr>
      </w:pPr>
      <w:r w:rsidRPr="007F2674">
        <w:rPr>
          <w:rFonts w:eastAsia="TimesNewRoman"/>
          <w:lang w:val="sr-Cyrl-CS"/>
        </w:rPr>
        <w:t xml:space="preserve">(3) изјаву надлежног органа да ће </w:t>
      </w:r>
      <w:r w:rsidR="003004AC" w:rsidRPr="007F2674">
        <w:rPr>
          <w:rFonts w:eastAsia="TimesNewRoman"/>
          <w:lang w:val="sr-Cyrl-CS"/>
        </w:rPr>
        <w:t xml:space="preserve">Министарство </w:t>
      </w:r>
      <w:r w:rsidRPr="007F2674">
        <w:rPr>
          <w:rFonts w:eastAsia="TimesNewRoman"/>
          <w:lang w:val="sr-Cyrl-CS"/>
        </w:rPr>
        <w:t>обавештавати о свим мерама провере квалитета рада изреченим ревизорском друштву државе чланице, односно ревизорском друштву треће земље;</w:t>
      </w:r>
    </w:p>
    <w:p w:rsidR="00927A99" w:rsidRPr="007F2674" w:rsidRDefault="00986778" w:rsidP="00927A99">
      <w:pPr>
        <w:ind w:firstLine="720"/>
        <w:jc w:val="both"/>
        <w:rPr>
          <w:lang w:val="sr-Cyrl-CS"/>
        </w:rPr>
      </w:pPr>
      <w:r w:rsidRPr="007F2674">
        <w:rPr>
          <w:lang w:val="sr-Cyrl-CS"/>
        </w:rPr>
        <w:t>5</w:t>
      </w:r>
      <w:r w:rsidR="00927A99" w:rsidRPr="007F2674">
        <w:rPr>
          <w:lang w:val="sr-Cyrl-CS"/>
        </w:rPr>
        <w:t xml:space="preserve">) списак лица која су повезана са оснивачима са описом начина повезаности; </w:t>
      </w:r>
    </w:p>
    <w:p w:rsidR="00927A99" w:rsidRPr="007F2674" w:rsidRDefault="00986778" w:rsidP="00927A99">
      <w:pPr>
        <w:autoSpaceDE w:val="0"/>
        <w:autoSpaceDN w:val="0"/>
        <w:adjustRightInd w:val="0"/>
        <w:ind w:firstLine="708"/>
        <w:jc w:val="both"/>
        <w:rPr>
          <w:lang w:val="sr-Cyrl-CS" w:eastAsia="sr-Latn-CS"/>
        </w:rPr>
      </w:pPr>
      <w:r w:rsidRPr="007F2674">
        <w:rPr>
          <w:lang w:val="sr-Cyrl-CS" w:eastAsia="sr-Latn-CS"/>
        </w:rPr>
        <w:t>6</w:t>
      </w:r>
      <w:r w:rsidR="00927A99" w:rsidRPr="007F2674">
        <w:rPr>
          <w:lang w:val="sr-Cyrl-CS" w:eastAsia="sr-Latn-CS"/>
        </w:rPr>
        <w:t>) податке о лиценцираним овлашћеним ревизорима који ће обављати ревизију са доказима о раду на неодређено радно време са пуним радним временом;</w:t>
      </w:r>
    </w:p>
    <w:p w:rsidR="00927A99" w:rsidRPr="007F2674" w:rsidRDefault="00986778" w:rsidP="00927A99">
      <w:pPr>
        <w:ind w:firstLine="720"/>
        <w:jc w:val="both"/>
        <w:rPr>
          <w:lang w:val="sr-Cyrl-CS"/>
        </w:rPr>
      </w:pPr>
      <w:r w:rsidRPr="007F2674">
        <w:rPr>
          <w:lang w:val="sr-Cyrl-CS"/>
        </w:rPr>
        <w:t>7</w:t>
      </w:r>
      <w:r w:rsidR="00927A99" w:rsidRPr="007F2674">
        <w:rPr>
          <w:lang w:val="sr-Cyrl-CS"/>
        </w:rPr>
        <w:t xml:space="preserve">) доказе о осигурању од одговорности и плаћању премије осигурања; </w:t>
      </w:r>
    </w:p>
    <w:p w:rsidR="009C3A25" w:rsidRPr="007F2674" w:rsidRDefault="009C3A25" w:rsidP="00927A99">
      <w:pPr>
        <w:ind w:firstLine="720"/>
        <w:jc w:val="both"/>
        <w:rPr>
          <w:lang w:val="sr-Cyrl-CS"/>
        </w:rPr>
      </w:pPr>
      <w:r w:rsidRPr="007F2674">
        <w:rPr>
          <w:lang w:val="sr-Cyrl-CS"/>
        </w:rPr>
        <w:t>8) општи акт којим се уређује методологија обављања ревизије</w:t>
      </w:r>
      <w:r w:rsidR="003004AC" w:rsidRPr="007F2674">
        <w:rPr>
          <w:lang w:val="sr-Cyrl-CS"/>
        </w:rPr>
        <w:t xml:space="preserve">, </w:t>
      </w:r>
      <w:r w:rsidR="00D83D88" w:rsidRPr="007F2674">
        <w:rPr>
          <w:lang w:val="sr-Cyrl-CS"/>
        </w:rPr>
        <w:t>по</w:t>
      </w:r>
      <w:r w:rsidR="003004AC" w:rsidRPr="007F2674">
        <w:rPr>
          <w:lang w:val="sr-Cyrl-CS"/>
        </w:rPr>
        <w:t xml:space="preserve"> претходно прибављено</w:t>
      </w:r>
      <w:r w:rsidR="00D83D88" w:rsidRPr="007F2674">
        <w:rPr>
          <w:lang w:val="sr-Cyrl-CS"/>
        </w:rPr>
        <w:t>м мишљењу</w:t>
      </w:r>
      <w:r w:rsidR="003004AC" w:rsidRPr="007F2674">
        <w:rPr>
          <w:lang w:val="sr-Cyrl-CS"/>
        </w:rPr>
        <w:t xml:space="preserve"> Коморе</w:t>
      </w:r>
      <w:r w:rsidRPr="007F2674">
        <w:rPr>
          <w:lang w:val="sr-Cyrl-CS"/>
        </w:rPr>
        <w:t>;</w:t>
      </w:r>
    </w:p>
    <w:p w:rsidR="00927A99" w:rsidRPr="007F2674" w:rsidRDefault="009C3A25" w:rsidP="00927A99">
      <w:pPr>
        <w:ind w:firstLine="720"/>
        <w:jc w:val="both"/>
        <w:rPr>
          <w:lang w:val="sr-Cyrl-CS"/>
        </w:rPr>
      </w:pPr>
      <w:r w:rsidRPr="007F2674">
        <w:rPr>
          <w:lang w:val="sr-Cyrl-CS"/>
        </w:rPr>
        <w:t xml:space="preserve">9) </w:t>
      </w:r>
      <w:r w:rsidR="00927A99" w:rsidRPr="007F2674">
        <w:rPr>
          <w:lang w:val="sr-Cyrl-CS"/>
        </w:rPr>
        <w:t xml:space="preserve">општи акт о чувању документације о ревизији; </w:t>
      </w:r>
    </w:p>
    <w:p w:rsidR="00986778" w:rsidRPr="007F2674" w:rsidRDefault="009C3A25" w:rsidP="00927A99">
      <w:pPr>
        <w:ind w:firstLine="720"/>
        <w:jc w:val="both"/>
        <w:rPr>
          <w:lang w:val="sr-Cyrl-CS"/>
        </w:rPr>
      </w:pPr>
      <w:r w:rsidRPr="007F2674">
        <w:rPr>
          <w:lang w:val="sr-Cyrl-CS"/>
        </w:rPr>
        <w:t xml:space="preserve">10) </w:t>
      </w:r>
      <w:r w:rsidR="00927A99" w:rsidRPr="007F2674">
        <w:rPr>
          <w:lang w:val="sr-Cyrl-CS"/>
        </w:rPr>
        <w:t>општи акт о чувању пословне тајне</w:t>
      </w:r>
      <w:r w:rsidR="00A47ADD">
        <w:rPr>
          <w:lang w:val="sr-Cyrl-CS"/>
        </w:rPr>
        <w:t>.</w:t>
      </w:r>
    </w:p>
    <w:p w:rsidR="002B52CA" w:rsidRPr="007F2674" w:rsidRDefault="00B00A71" w:rsidP="006C6E68">
      <w:pPr>
        <w:autoSpaceDE w:val="0"/>
        <w:autoSpaceDN w:val="0"/>
        <w:adjustRightInd w:val="0"/>
        <w:jc w:val="both"/>
        <w:rPr>
          <w:bCs/>
          <w:iCs/>
          <w:lang w:val="sr-Cyrl-CS" w:eastAsia="sr-Latn-CS"/>
        </w:rPr>
      </w:pPr>
      <w:r w:rsidRPr="007F2674">
        <w:rPr>
          <w:bCs/>
          <w:iCs/>
          <w:lang w:val="sr-Cyrl-CS" w:eastAsia="sr-Latn-CS"/>
        </w:rPr>
        <w:tab/>
        <w:t>Дозвола за обављање ревизије не може се издати привредном друштву коме је безусловно</w:t>
      </w:r>
      <w:r w:rsidR="006C6E68" w:rsidRPr="007F2674">
        <w:rPr>
          <w:bCs/>
          <w:iCs/>
          <w:lang w:val="sr-Cyrl-CS" w:eastAsia="sr-Latn-CS"/>
        </w:rPr>
        <w:t xml:space="preserve"> била одузета дозвола</w:t>
      </w:r>
      <w:r w:rsidR="004B1011" w:rsidRPr="007F2674">
        <w:rPr>
          <w:bCs/>
          <w:iCs/>
          <w:lang w:val="sr-Cyrl-CS" w:eastAsia="sr-Latn-CS"/>
        </w:rPr>
        <w:t>,</w:t>
      </w:r>
      <w:r w:rsidR="006C6E68" w:rsidRPr="007F2674">
        <w:rPr>
          <w:bCs/>
          <w:iCs/>
          <w:lang w:val="sr-Cyrl-CS" w:eastAsia="sr-Latn-CS"/>
        </w:rPr>
        <w:t xml:space="preserve"> </w:t>
      </w:r>
      <w:r w:rsidR="004B1011" w:rsidRPr="007F2674">
        <w:rPr>
          <w:bCs/>
          <w:iCs/>
          <w:lang w:val="sr-Cyrl-CS" w:eastAsia="sr-Latn-CS"/>
        </w:rPr>
        <w:t>за време трајања забране из члана 1</w:t>
      </w:r>
      <w:r w:rsidR="00ED3CDC" w:rsidRPr="007F2674">
        <w:rPr>
          <w:bCs/>
          <w:iCs/>
          <w:lang w:val="sr-Cyrl-CS" w:eastAsia="sr-Latn-CS"/>
        </w:rPr>
        <w:t>4</w:t>
      </w:r>
      <w:r w:rsidR="004B1011" w:rsidRPr="007F2674">
        <w:rPr>
          <w:bCs/>
          <w:iCs/>
          <w:lang w:val="sr-Cyrl-CS" w:eastAsia="sr-Latn-CS"/>
        </w:rPr>
        <w:t>. став 5. овог закона</w:t>
      </w:r>
      <w:r w:rsidR="006C6E68" w:rsidRPr="007F2674">
        <w:rPr>
          <w:bCs/>
          <w:iCs/>
          <w:lang w:val="sr-Cyrl-CS" w:eastAsia="sr-Latn-CS"/>
        </w:rPr>
        <w:t>.</w:t>
      </w:r>
      <w:r w:rsidR="002B52CA" w:rsidRPr="007F2674">
        <w:rPr>
          <w:bCs/>
          <w:iCs/>
          <w:lang w:val="sr-Cyrl-CS" w:eastAsia="sr-Latn-CS"/>
        </w:rPr>
        <w:t xml:space="preserve"> </w:t>
      </w:r>
    </w:p>
    <w:p w:rsidR="006E34A0" w:rsidRPr="007F2674" w:rsidRDefault="006C6E68" w:rsidP="001C65B1">
      <w:pPr>
        <w:autoSpaceDE w:val="0"/>
        <w:autoSpaceDN w:val="0"/>
        <w:adjustRightInd w:val="0"/>
        <w:jc w:val="both"/>
        <w:rPr>
          <w:bCs/>
          <w:iCs/>
          <w:lang w:val="sr-Cyrl-CS" w:eastAsia="sr-Latn-CS"/>
        </w:rPr>
      </w:pPr>
      <w:r w:rsidRPr="007F2674">
        <w:rPr>
          <w:bCs/>
          <w:iCs/>
          <w:lang w:val="sr-Cyrl-CS" w:eastAsia="sr-Latn-CS"/>
        </w:rPr>
        <w:lastRenderedPageBreak/>
        <w:tab/>
      </w:r>
      <w:r w:rsidR="004B1011" w:rsidRPr="007F2674">
        <w:rPr>
          <w:bCs/>
          <w:iCs/>
          <w:lang w:val="sr-Cyrl-CS" w:eastAsia="sr-Latn-CS"/>
        </w:rPr>
        <w:t xml:space="preserve">У периоду важења забране </w:t>
      </w:r>
      <w:r w:rsidR="00AD3AE1" w:rsidRPr="007F2674">
        <w:rPr>
          <w:bCs/>
          <w:iCs/>
          <w:lang w:val="sr-Cyrl-CS" w:eastAsia="sr-Latn-CS"/>
        </w:rPr>
        <w:t>из става 3. овог члана</w:t>
      </w:r>
      <w:r w:rsidR="00F30F1B" w:rsidRPr="007F2674">
        <w:rPr>
          <w:bCs/>
          <w:iCs/>
          <w:lang w:val="sr-Cyrl-CS" w:eastAsia="sr-Latn-CS"/>
        </w:rPr>
        <w:t>,</w:t>
      </w:r>
      <w:r w:rsidR="00AD3AE1" w:rsidRPr="007F2674">
        <w:rPr>
          <w:bCs/>
          <w:iCs/>
          <w:lang w:val="sr-Cyrl-CS" w:eastAsia="sr-Latn-CS"/>
        </w:rPr>
        <w:t xml:space="preserve"> дозвола </w:t>
      </w:r>
      <w:r w:rsidR="009A0572" w:rsidRPr="007F2674">
        <w:rPr>
          <w:bCs/>
          <w:iCs/>
          <w:lang w:val="sr-Cyrl-CS" w:eastAsia="sr-Latn-CS"/>
        </w:rPr>
        <w:t xml:space="preserve">за обављање ревизије </w:t>
      </w:r>
      <w:r w:rsidRPr="007F2674">
        <w:rPr>
          <w:bCs/>
          <w:iCs/>
          <w:lang w:val="sr-Cyrl-CS" w:eastAsia="sr-Latn-CS"/>
        </w:rPr>
        <w:t xml:space="preserve">се неће издати ни друштву за ревизију чији је оснивач био </w:t>
      </w:r>
      <w:r w:rsidR="00AD3AE1" w:rsidRPr="007F2674">
        <w:rPr>
          <w:bCs/>
          <w:iCs/>
          <w:lang w:val="sr-Cyrl-CS" w:eastAsia="sr-Latn-CS"/>
        </w:rPr>
        <w:t xml:space="preserve">и </w:t>
      </w:r>
      <w:r w:rsidRPr="007F2674">
        <w:rPr>
          <w:bCs/>
          <w:iCs/>
          <w:lang w:val="sr-Cyrl-CS" w:eastAsia="sr-Latn-CS"/>
        </w:rPr>
        <w:t>оснивач друштва за ревизију коме је била одузета дозвола у смислу члана</w:t>
      </w:r>
      <w:r w:rsidR="00AD3AE1" w:rsidRPr="007F2674">
        <w:rPr>
          <w:bCs/>
          <w:iCs/>
          <w:lang w:val="sr-Cyrl-CS" w:eastAsia="sr-Latn-CS"/>
        </w:rPr>
        <w:t xml:space="preserve"> 1</w:t>
      </w:r>
      <w:r w:rsidR="00ED3CDC" w:rsidRPr="007F2674">
        <w:rPr>
          <w:bCs/>
          <w:iCs/>
          <w:lang w:val="sr-Cyrl-CS" w:eastAsia="sr-Latn-CS"/>
        </w:rPr>
        <w:t>4</w:t>
      </w:r>
      <w:r w:rsidR="00AD3AE1" w:rsidRPr="007F2674">
        <w:rPr>
          <w:bCs/>
          <w:iCs/>
          <w:lang w:val="sr-Cyrl-CS" w:eastAsia="sr-Latn-CS"/>
        </w:rPr>
        <w:t>. став 5. овог закона</w:t>
      </w:r>
      <w:r w:rsidR="00241AFC" w:rsidRPr="007F2674">
        <w:rPr>
          <w:bCs/>
          <w:iCs/>
          <w:lang w:val="sr-Cyrl-CS" w:eastAsia="sr-Latn-CS"/>
        </w:rPr>
        <w:t xml:space="preserve">. </w:t>
      </w:r>
    </w:p>
    <w:p w:rsidR="003D4F86" w:rsidRPr="007F2674" w:rsidRDefault="00241AFC" w:rsidP="006E34A0">
      <w:pPr>
        <w:autoSpaceDE w:val="0"/>
        <w:autoSpaceDN w:val="0"/>
        <w:adjustRightInd w:val="0"/>
        <w:ind w:firstLine="720"/>
        <w:jc w:val="both"/>
        <w:rPr>
          <w:bCs/>
          <w:iCs/>
          <w:lang w:val="sr-Cyrl-CS" w:eastAsia="sr-Latn-CS"/>
        </w:rPr>
      </w:pPr>
      <w:r w:rsidRPr="007F2674">
        <w:rPr>
          <w:bCs/>
          <w:iCs/>
          <w:lang w:val="sr-Cyrl-CS" w:eastAsia="sr-Latn-CS"/>
        </w:rPr>
        <w:t>Дозвола за обављање ревизије неће се издати ни друштву за ревизију чији је оснивач или лице повезано са оснивачем било оснивач или лице повезано са оснивачем друштва за ревизију коме је била одузета дозвола</w:t>
      </w:r>
      <w:r w:rsidR="00925D97" w:rsidRPr="007F2674">
        <w:rPr>
          <w:bCs/>
          <w:iCs/>
          <w:lang w:val="sr-Cyrl-CS" w:eastAsia="sr-Latn-CS"/>
        </w:rPr>
        <w:t>, у периоду важења забране из става 3. овог члана</w:t>
      </w:r>
      <w:r w:rsidR="006C6E68" w:rsidRPr="007F2674">
        <w:rPr>
          <w:bCs/>
          <w:iCs/>
          <w:lang w:val="sr-Cyrl-CS" w:eastAsia="sr-Latn-CS"/>
        </w:rPr>
        <w:t>.</w:t>
      </w:r>
    </w:p>
    <w:p w:rsidR="00F42AE9" w:rsidRPr="007F2674" w:rsidRDefault="002B52CA" w:rsidP="00F42AE9">
      <w:pPr>
        <w:autoSpaceDE w:val="0"/>
        <w:autoSpaceDN w:val="0"/>
        <w:adjustRightInd w:val="0"/>
        <w:jc w:val="both"/>
        <w:rPr>
          <w:bCs/>
          <w:iCs/>
          <w:lang w:val="sr-Cyrl-CS" w:eastAsia="sr-Latn-CS"/>
        </w:rPr>
      </w:pPr>
      <w:r w:rsidRPr="007F2674">
        <w:rPr>
          <w:bCs/>
          <w:iCs/>
          <w:lang w:val="sr-Cyrl-CS" w:eastAsia="sr-Latn-CS"/>
        </w:rPr>
        <w:tab/>
      </w:r>
      <w:r w:rsidR="00F42AE9" w:rsidRPr="007F2674">
        <w:rPr>
          <w:bCs/>
          <w:iCs/>
          <w:lang w:val="sr-Cyrl-CS" w:eastAsia="sr-Latn-CS"/>
        </w:rPr>
        <w:t xml:space="preserve">Министарство може одбити захтев из става 1. овог члана ако утврди да сарадници подносица захтева из овог члана, односно </w:t>
      </w:r>
      <w:r w:rsidR="000D54DC" w:rsidRPr="007F2674">
        <w:rPr>
          <w:bCs/>
          <w:iCs/>
          <w:lang w:val="sr-Cyrl-CS" w:eastAsia="sr-Latn-CS"/>
        </w:rPr>
        <w:t xml:space="preserve">стварног </w:t>
      </w:r>
      <w:r w:rsidR="00F42AE9" w:rsidRPr="007F2674">
        <w:rPr>
          <w:bCs/>
          <w:iCs/>
          <w:lang w:val="sr-Cyrl-CS" w:eastAsia="sr-Latn-CS"/>
        </w:rPr>
        <w:t>власника или члана органа управљања субјекта из члана 4. овог закона прав</w:t>
      </w:r>
      <w:r w:rsidR="00AC2278" w:rsidRPr="007F2674">
        <w:rPr>
          <w:bCs/>
          <w:iCs/>
          <w:lang w:val="sr-Cyrl-CS" w:eastAsia="sr-Latn-CS"/>
        </w:rPr>
        <w:t>н</w:t>
      </w:r>
      <w:r w:rsidR="00F42AE9" w:rsidRPr="007F2674">
        <w:rPr>
          <w:bCs/>
          <w:iCs/>
          <w:lang w:val="sr-Cyrl-CS" w:eastAsia="sr-Latn-CS"/>
        </w:rPr>
        <w:t xml:space="preserve">оснажно осуђена </w:t>
      </w:r>
      <w:r w:rsidR="004C04FD" w:rsidRPr="007F2674">
        <w:rPr>
          <w:bCs/>
          <w:iCs/>
          <w:lang w:val="sr-Cyrl-CS" w:eastAsia="sr-Latn-CS"/>
        </w:rPr>
        <w:t xml:space="preserve">за кривична дела </w:t>
      </w:r>
      <w:r w:rsidR="00053B08" w:rsidRPr="007F2674">
        <w:rPr>
          <w:shd w:val="clear" w:color="auto" w:fill="FFFFFF"/>
          <w:lang w:val="sr-Cyrl-CS"/>
        </w:rPr>
        <w:t xml:space="preserve">у смислу </w:t>
      </w:r>
      <w:r w:rsidR="00F42AE9" w:rsidRPr="007F2674">
        <w:rPr>
          <w:bCs/>
          <w:iCs/>
          <w:lang w:val="sr-Cyrl-CS" w:eastAsia="sr-Latn-CS"/>
        </w:rPr>
        <w:t>члана 5. овог закона.</w:t>
      </w:r>
    </w:p>
    <w:p w:rsidR="00F42AE9" w:rsidRPr="007F2674" w:rsidRDefault="00F42AE9" w:rsidP="00F42AE9">
      <w:pPr>
        <w:autoSpaceDE w:val="0"/>
        <w:autoSpaceDN w:val="0"/>
        <w:adjustRightInd w:val="0"/>
        <w:jc w:val="both"/>
        <w:rPr>
          <w:bCs/>
          <w:iCs/>
          <w:lang w:val="sr-Cyrl-CS" w:eastAsia="sr-Latn-CS"/>
        </w:rPr>
      </w:pPr>
      <w:r w:rsidRPr="007F2674">
        <w:rPr>
          <w:bCs/>
          <w:iCs/>
          <w:lang w:val="sr-Cyrl-CS" w:eastAsia="sr-Latn-CS"/>
        </w:rPr>
        <w:tab/>
        <w:t>Под сарадником из става 6. овог члана сматра се:</w:t>
      </w:r>
    </w:p>
    <w:p w:rsidR="00F42AE9" w:rsidRPr="007F2674" w:rsidRDefault="00F42AE9" w:rsidP="00F42AE9">
      <w:pPr>
        <w:autoSpaceDE w:val="0"/>
        <w:autoSpaceDN w:val="0"/>
        <w:adjustRightInd w:val="0"/>
        <w:jc w:val="both"/>
        <w:rPr>
          <w:bCs/>
          <w:iCs/>
          <w:lang w:val="sr-Cyrl-CS" w:eastAsia="sr-Latn-CS"/>
        </w:rPr>
      </w:pPr>
      <w:r w:rsidRPr="007F2674">
        <w:rPr>
          <w:bCs/>
          <w:iCs/>
          <w:lang w:val="sr-Cyrl-CS" w:eastAsia="sr-Latn-CS"/>
        </w:rPr>
        <w:tab/>
        <w:t>1) свако физичко лице које је на руководећем положају код привредног друштва у којем је оснивач, власник или члан органа управљања у субјекту из члана 4. овог закона на руководећем положају или је стварни власник тог субјекта;</w:t>
      </w:r>
    </w:p>
    <w:p w:rsidR="00F42AE9" w:rsidRPr="007F2674" w:rsidRDefault="00F42AE9" w:rsidP="00F42AE9">
      <w:pPr>
        <w:autoSpaceDE w:val="0"/>
        <w:autoSpaceDN w:val="0"/>
        <w:adjustRightInd w:val="0"/>
        <w:jc w:val="both"/>
        <w:rPr>
          <w:bCs/>
          <w:iCs/>
          <w:lang w:val="sr-Cyrl-CS" w:eastAsia="sr-Latn-CS"/>
        </w:rPr>
      </w:pPr>
      <w:r w:rsidRPr="007F2674">
        <w:rPr>
          <w:bCs/>
          <w:iCs/>
          <w:lang w:val="sr-Cyrl-CS" w:eastAsia="sr-Latn-CS"/>
        </w:rPr>
        <w:tab/>
        <w:t>2) свако физичко лице које је стварни власник привредног друштва у којем је оснивач, власник или члан органа управљања у субјекту из члана 4. овог закона на руководећем положају;</w:t>
      </w:r>
    </w:p>
    <w:p w:rsidR="00CD73D3" w:rsidRPr="007F2674" w:rsidRDefault="00F42AE9" w:rsidP="001C65B1">
      <w:pPr>
        <w:autoSpaceDE w:val="0"/>
        <w:autoSpaceDN w:val="0"/>
        <w:adjustRightInd w:val="0"/>
        <w:jc w:val="both"/>
        <w:rPr>
          <w:bCs/>
          <w:iCs/>
          <w:lang w:val="sr-Cyrl-CS" w:eastAsia="sr-Latn-CS"/>
        </w:rPr>
      </w:pPr>
      <w:r w:rsidRPr="007F2674">
        <w:rPr>
          <w:bCs/>
          <w:iCs/>
          <w:lang w:val="sr-Cyrl-CS" w:eastAsia="sr-Latn-CS"/>
        </w:rPr>
        <w:tab/>
        <w:t>3) свако физичко лице које са оснивачем, власником и члан</w:t>
      </w:r>
      <w:r w:rsidR="00C30EAD" w:rsidRPr="007F2674">
        <w:rPr>
          <w:bCs/>
          <w:iCs/>
          <w:lang w:val="sr-Cyrl-CS" w:eastAsia="sr-Latn-CS"/>
        </w:rPr>
        <w:t>ом</w:t>
      </w:r>
      <w:r w:rsidRPr="007F2674">
        <w:rPr>
          <w:bCs/>
          <w:iCs/>
          <w:lang w:val="sr-Cyrl-CS" w:eastAsia="sr-Latn-CS"/>
        </w:rPr>
        <w:t xml:space="preserve"> органа управљања субјекта из члана 4. овог закона има стварно власништво над истим правним субјектом.</w:t>
      </w:r>
    </w:p>
    <w:p w:rsidR="00053B08" w:rsidRPr="007F2674" w:rsidRDefault="00053B08" w:rsidP="000467DB">
      <w:pPr>
        <w:ind w:firstLine="720"/>
        <w:jc w:val="both"/>
        <w:rPr>
          <w:strike/>
          <w:lang w:val="sr-Cyrl-CS"/>
        </w:rPr>
      </w:pPr>
      <w:r w:rsidRPr="007F2674">
        <w:rPr>
          <w:shd w:val="clear" w:color="auto" w:fill="FFFFFF"/>
          <w:lang w:val="sr-Cyrl-CS"/>
        </w:rPr>
        <w:t>Физичко лице не може бити оснивач, односно стварни власник или члан органа управљања друштва за ревизију, ако је теже повредило или по</w:t>
      </w:r>
      <w:r w:rsidR="008B1FC8" w:rsidRPr="007F2674">
        <w:rPr>
          <w:shd w:val="clear" w:color="auto" w:fill="FFFFFF"/>
          <w:lang w:val="sr-Cyrl-CS"/>
        </w:rPr>
        <w:t xml:space="preserve">новило повреду прописа којим се </w:t>
      </w:r>
      <w:r w:rsidRPr="007F2674">
        <w:rPr>
          <w:shd w:val="clear" w:color="auto" w:fill="FFFFFF"/>
          <w:lang w:val="sr-Cyrl-CS"/>
        </w:rPr>
        <w:t>уређује спречавање прања новца и финансирања тероризма у периоду трајања изречене заштитне мере забране вршења одређених делатности које представљају претежну делатност друштва за ревизију или трајања заштитне мере забране одговорном лицу да врши одређене послове који представљају претежну делатност друштва за ревизију, односно у периоду трајања изречене заштитне мере забране одговорном лицу да врши одређене дужности, које представљају претежне дужности друштва за ревизију.</w:t>
      </w:r>
    </w:p>
    <w:p w:rsidR="000467DB" w:rsidRPr="007F2674" w:rsidRDefault="000467DB" w:rsidP="000467DB">
      <w:pPr>
        <w:ind w:firstLine="720"/>
        <w:jc w:val="both"/>
        <w:rPr>
          <w:lang w:val="sr-Cyrl-CS"/>
        </w:rPr>
      </w:pPr>
      <w:r w:rsidRPr="007F2674">
        <w:rPr>
          <w:lang w:val="sr-Cyrl-CS"/>
        </w:rPr>
        <w:t>Члан органа управљања из члана 13. става 3. овог закона означава директора, извршног директора</w:t>
      </w:r>
      <w:r w:rsidR="006557F7" w:rsidRPr="007F2674">
        <w:rPr>
          <w:lang w:val="sr-Cyrl-CS"/>
        </w:rPr>
        <w:t>, односно члана управног или надзорног одбора</w:t>
      </w:r>
      <w:r w:rsidRPr="007F2674">
        <w:rPr>
          <w:lang w:val="sr-Cyrl-CS"/>
        </w:rPr>
        <w:t xml:space="preserve"> у смислу закона којим се уређују привредна друштва. </w:t>
      </w:r>
    </w:p>
    <w:p w:rsidR="005F252B" w:rsidRPr="007F2674" w:rsidRDefault="000467DB" w:rsidP="005312F4">
      <w:pPr>
        <w:autoSpaceDE w:val="0"/>
        <w:autoSpaceDN w:val="0"/>
        <w:adjustRightInd w:val="0"/>
        <w:ind w:firstLine="720"/>
        <w:jc w:val="both"/>
        <w:rPr>
          <w:bCs/>
          <w:iCs/>
          <w:lang w:val="sr-Cyrl-CS" w:eastAsia="sr-Latn-CS"/>
        </w:rPr>
      </w:pPr>
      <w:r w:rsidRPr="007F2674">
        <w:rPr>
          <w:lang w:val="sr-Cyrl-CS"/>
        </w:rPr>
        <w:t>Правно лице које подноси захтев за издавање дозволе дужно је да докаже идентитет стварног власника тог правног лица, на начин и у смислу закона којим се уређује централна евиденција стварних власника.</w:t>
      </w:r>
      <w:r w:rsidRPr="007F2674">
        <w:rPr>
          <w:bCs/>
          <w:iCs/>
          <w:lang w:val="sr-Cyrl-CS" w:eastAsia="sr-Latn-CS"/>
        </w:rPr>
        <w:t xml:space="preserve"> </w:t>
      </w:r>
    </w:p>
    <w:p w:rsidR="007D35C3" w:rsidRPr="007F2674" w:rsidRDefault="007D35C3" w:rsidP="007D35C3">
      <w:pPr>
        <w:tabs>
          <w:tab w:val="left" w:pos="0"/>
        </w:tabs>
        <w:jc w:val="both"/>
        <w:rPr>
          <w:lang w:val="sr-Cyrl-CS"/>
        </w:rPr>
      </w:pPr>
      <w:r w:rsidRPr="007F2674">
        <w:rPr>
          <w:lang w:val="sr-Cyrl-CS"/>
        </w:rPr>
        <w:tab/>
        <w:t>Ако се из оправданих разлога не може прибавити доказ о неосуђиваности из ст</w:t>
      </w:r>
      <w:r w:rsidR="00E679C5">
        <w:rPr>
          <w:lang w:val="sr-Cyrl-CS"/>
        </w:rPr>
        <w:t>ава 6. овог члана, лицa из ст.</w:t>
      </w:r>
      <w:r w:rsidRPr="007F2674">
        <w:rPr>
          <w:lang w:val="sr-Cyrl-CS"/>
        </w:rPr>
        <w:t xml:space="preserve"> 1. </w:t>
      </w:r>
      <w:r w:rsidR="00E679C5">
        <w:rPr>
          <w:lang w:val="sr-Cyrl-CS"/>
        </w:rPr>
        <w:t xml:space="preserve">и </w:t>
      </w:r>
      <w:r w:rsidRPr="007F2674">
        <w:rPr>
          <w:lang w:val="sr-Cyrl-CS"/>
        </w:rPr>
        <w:t xml:space="preserve">7. овог члана могу доставити и изјаву дату под материјалном </w:t>
      </w:r>
      <w:r w:rsidR="00C6302A" w:rsidRPr="007F2674">
        <w:rPr>
          <w:lang w:val="sr-Cyrl-CS"/>
        </w:rPr>
        <w:t>и кривичном одговорношћу да нису осуђивана</w:t>
      </w:r>
      <w:r w:rsidRPr="007F2674">
        <w:rPr>
          <w:lang w:val="sr-Cyrl-CS"/>
        </w:rPr>
        <w:t>. Министарство може у било ком тре</w:t>
      </w:r>
      <w:r w:rsidR="00DB5185" w:rsidRPr="007F2674">
        <w:rPr>
          <w:lang w:val="sr-Cyrl-CS"/>
        </w:rPr>
        <w:t>нутку зат</w:t>
      </w:r>
      <w:r w:rsidR="00E679C5">
        <w:rPr>
          <w:lang w:val="sr-Cyrl-CS"/>
        </w:rPr>
        <w:t>ражити од лица из ст.</w:t>
      </w:r>
      <w:r w:rsidRPr="007F2674">
        <w:rPr>
          <w:lang w:val="sr-Cyrl-CS"/>
        </w:rPr>
        <w:t xml:space="preserve"> 1. и</w:t>
      </w:r>
      <w:r w:rsidR="00C6302A" w:rsidRPr="007F2674">
        <w:rPr>
          <w:lang w:val="sr-Cyrl-CS"/>
        </w:rPr>
        <w:t xml:space="preserve"> </w:t>
      </w:r>
      <w:r w:rsidRPr="007F2674">
        <w:rPr>
          <w:lang w:val="sr-Cyrl-CS"/>
        </w:rPr>
        <w:t xml:space="preserve">7. овог члана да </w:t>
      </w:r>
      <w:r w:rsidR="002B6525" w:rsidRPr="007F2674">
        <w:rPr>
          <w:lang w:val="sr-Cyrl-CS"/>
        </w:rPr>
        <w:t>доставе</w:t>
      </w:r>
      <w:r w:rsidRPr="007F2674">
        <w:rPr>
          <w:lang w:val="sr-Cyrl-CS"/>
        </w:rPr>
        <w:t xml:space="preserve"> доказе о неосуђиваности или непосредно од надлежног органа затражи</w:t>
      </w:r>
      <w:r w:rsidR="00C6302A" w:rsidRPr="007F2674">
        <w:rPr>
          <w:lang w:val="sr-Cyrl-CS"/>
        </w:rPr>
        <w:t>ти</w:t>
      </w:r>
      <w:r w:rsidRPr="007F2674">
        <w:rPr>
          <w:lang w:val="sr-Cyrl-CS"/>
        </w:rPr>
        <w:t xml:space="preserve"> те доказе.</w:t>
      </w:r>
    </w:p>
    <w:p w:rsidR="007D35C3" w:rsidRPr="007F2674" w:rsidRDefault="007D35C3" w:rsidP="007D35C3">
      <w:pPr>
        <w:autoSpaceDE w:val="0"/>
        <w:autoSpaceDN w:val="0"/>
        <w:adjustRightInd w:val="0"/>
        <w:ind w:firstLine="720"/>
        <w:jc w:val="both"/>
        <w:rPr>
          <w:rFonts w:eastAsia="Calibri"/>
          <w:lang w:val="sr-Cyrl-CS"/>
        </w:rPr>
      </w:pPr>
      <w:r w:rsidRPr="007F2674">
        <w:rPr>
          <w:rFonts w:eastAsia="Calibri"/>
          <w:lang w:val="sr-Cyrl-CS"/>
        </w:rPr>
        <w:t>Министарство, ради провере испуњености прописаних условa за давање дозволе за обављање ревизије, може да у сваком тренутку прибави податке о осуђиваности, односно неосуђиваности лица из ст</w:t>
      </w:r>
      <w:r w:rsidR="00E679C5">
        <w:rPr>
          <w:rFonts w:eastAsia="Calibri"/>
          <w:lang w:val="sr-Cyrl-CS"/>
        </w:rPr>
        <w:t>.</w:t>
      </w:r>
      <w:r w:rsidRPr="007F2674">
        <w:rPr>
          <w:rFonts w:eastAsia="Calibri"/>
          <w:lang w:val="sr-Cyrl-CS"/>
        </w:rPr>
        <w:t xml:space="preserve"> 1.</w:t>
      </w:r>
      <w:r w:rsidR="00265ECA" w:rsidRPr="007F2674">
        <w:rPr>
          <w:rFonts w:eastAsia="Calibri"/>
          <w:lang w:val="sr-Cyrl-CS"/>
        </w:rPr>
        <w:t xml:space="preserve"> и 7.</w:t>
      </w:r>
      <w:r w:rsidRPr="007F2674">
        <w:rPr>
          <w:rFonts w:eastAsia="Calibri"/>
          <w:lang w:val="sr-Cyrl-CS"/>
        </w:rPr>
        <w:t xml:space="preserve"> овог члана у вези с којима се проверава испуњеност тих услова и њихових сарадника из казнене евиденције која се води у складу са законом.</w:t>
      </w:r>
    </w:p>
    <w:p w:rsidR="00ED69E0" w:rsidRPr="007F2674" w:rsidRDefault="00191B34" w:rsidP="007D35C3">
      <w:pPr>
        <w:autoSpaceDE w:val="0"/>
        <w:autoSpaceDN w:val="0"/>
        <w:adjustRightInd w:val="0"/>
        <w:ind w:firstLine="720"/>
        <w:jc w:val="both"/>
        <w:rPr>
          <w:rFonts w:eastAsia="Calibri"/>
          <w:lang w:val="sr-Cyrl-CS"/>
        </w:rPr>
      </w:pPr>
      <w:r w:rsidRPr="007F2674">
        <w:rPr>
          <w:rFonts w:eastAsia="TimesNewRoman"/>
          <w:lang w:val="sr-Cyrl-CS"/>
        </w:rPr>
        <w:lastRenderedPageBreak/>
        <w:t>Министарство по служ</w:t>
      </w:r>
      <w:r w:rsidR="00ED69E0" w:rsidRPr="007F2674">
        <w:rPr>
          <w:rFonts w:eastAsia="TimesNewRoman"/>
          <w:lang w:val="sr-Cyrl-CS"/>
        </w:rPr>
        <w:t xml:space="preserve">беној дужности, у складу са законом, прибавља доказе из става 2. </w:t>
      </w:r>
      <w:r w:rsidR="00F0684A" w:rsidRPr="007F2674">
        <w:rPr>
          <w:rFonts w:eastAsia="TimesNewRoman"/>
          <w:lang w:val="sr-Cyrl-CS"/>
        </w:rPr>
        <w:t>тач.</w:t>
      </w:r>
      <w:r w:rsidR="00ED69E0" w:rsidRPr="007F2674">
        <w:rPr>
          <w:rFonts w:eastAsia="TimesNewRoman"/>
          <w:lang w:val="sr-Cyrl-CS"/>
        </w:rPr>
        <w:t xml:space="preserve"> 1)</w:t>
      </w:r>
      <w:r w:rsidR="00F0684A" w:rsidRPr="007F2674">
        <w:rPr>
          <w:rFonts w:eastAsia="TimesNewRoman"/>
          <w:lang w:val="sr-Cyrl-CS"/>
        </w:rPr>
        <w:t xml:space="preserve"> </w:t>
      </w:r>
      <w:r w:rsidR="009243CF">
        <w:rPr>
          <w:rFonts w:eastAsia="TimesNewRoman"/>
          <w:lang w:val="sr-Cyrl-CS"/>
        </w:rPr>
        <w:t xml:space="preserve">- </w:t>
      </w:r>
      <w:r w:rsidR="00ED69E0" w:rsidRPr="007F2674">
        <w:rPr>
          <w:rFonts w:eastAsia="TimesNewRoman"/>
          <w:lang w:val="sr-Cyrl-CS"/>
        </w:rPr>
        <w:t>3) уколико је осни</w:t>
      </w:r>
      <w:r w:rsidRPr="007F2674">
        <w:rPr>
          <w:rFonts w:eastAsia="TimesNewRoman"/>
          <w:lang w:val="sr-Cyrl-CS"/>
        </w:rPr>
        <w:t>вач правно лице које је регистр</w:t>
      </w:r>
      <w:r w:rsidR="00ED69E0" w:rsidRPr="007F2674">
        <w:rPr>
          <w:rFonts w:eastAsia="TimesNewRoman"/>
          <w:lang w:val="sr-Cyrl-CS"/>
        </w:rPr>
        <w:t>овано у складу са законом којим се уређују привредна друштва</w:t>
      </w:r>
      <w:r w:rsidR="00F0684A" w:rsidRPr="007F2674">
        <w:rPr>
          <w:rFonts w:eastAsia="TimesNewRoman"/>
          <w:lang w:val="sr-Cyrl-CS"/>
        </w:rPr>
        <w:t xml:space="preserve"> и</w:t>
      </w:r>
      <w:r w:rsidR="00ED69E0" w:rsidRPr="007F2674">
        <w:rPr>
          <w:rFonts w:eastAsia="TimesNewRoman"/>
          <w:lang w:val="sr-Cyrl-CS"/>
        </w:rPr>
        <w:t xml:space="preserve"> тачка 6)</w:t>
      </w:r>
      <w:r w:rsidR="00F0684A" w:rsidRPr="007F2674">
        <w:rPr>
          <w:rFonts w:eastAsia="TimesNewRoman"/>
          <w:lang w:val="sr-Cyrl-CS"/>
        </w:rPr>
        <w:t xml:space="preserve"> овог члана</w:t>
      </w:r>
      <w:r w:rsidR="00735F6F" w:rsidRPr="007F2674">
        <w:rPr>
          <w:rFonts w:eastAsia="TimesNewRoman"/>
          <w:lang w:val="sr-Cyrl-CS"/>
        </w:rPr>
        <w:t xml:space="preserve">, осим </w:t>
      </w:r>
      <w:r w:rsidR="00A937C2" w:rsidRPr="007F2674">
        <w:rPr>
          <w:rFonts w:eastAsia="TimesNewRoman"/>
          <w:lang w:val="sr-Cyrl-CS"/>
        </w:rPr>
        <w:t>ако</w:t>
      </w:r>
      <w:r w:rsidR="00735F6F" w:rsidRPr="007F2674">
        <w:rPr>
          <w:rFonts w:eastAsia="TimesNewRoman"/>
          <w:lang w:val="sr-Cyrl-CS"/>
        </w:rPr>
        <w:t xml:space="preserve"> </w:t>
      </w:r>
      <w:r w:rsidR="00165587" w:rsidRPr="007F2674">
        <w:rPr>
          <w:rFonts w:eastAsia="TimesNewRoman"/>
          <w:lang w:val="sr-Cyrl-CS"/>
        </w:rPr>
        <w:t xml:space="preserve">се </w:t>
      </w:r>
      <w:r w:rsidR="00735F6F" w:rsidRPr="007F2674">
        <w:rPr>
          <w:rFonts w:eastAsia="TimesNewRoman"/>
          <w:lang w:val="sr-Cyrl-CS"/>
        </w:rPr>
        <w:t xml:space="preserve">подносилац захтева изричито </w:t>
      </w:r>
      <w:r w:rsidR="00165587" w:rsidRPr="007F2674">
        <w:rPr>
          <w:rFonts w:eastAsia="TimesNewRoman"/>
          <w:lang w:val="sr-Cyrl-CS"/>
        </w:rPr>
        <w:t>изјасни</w:t>
      </w:r>
      <w:r w:rsidR="00735F6F" w:rsidRPr="007F2674">
        <w:rPr>
          <w:rFonts w:eastAsia="TimesNewRoman"/>
          <w:lang w:val="sr-Cyrl-CS"/>
        </w:rPr>
        <w:t xml:space="preserve"> да </w:t>
      </w:r>
      <w:r w:rsidR="00165587" w:rsidRPr="007F2674">
        <w:rPr>
          <w:rFonts w:eastAsia="TimesNewRoman"/>
          <w:lang w:val="sr-Cyrl-CS"/>
        </w:rPr>
        <w:t xml:space="preserve">ће </w:t>
      </w:r>
      <w:r w:rsidR="00735F6F" w:rsidRPr="007F2674">
        <w:rPr>
          <w:rFonts w:eastAsia="TimesNewRoman"/>
          <w:lang w:val="sr-Cyrl-CS"/>
        </w:rPr>
        <w:t>сам подне</w:t>
      </w:r>
      <w:r w:rsidR="00165587" w:rsidRPr="007F2674">
        <w:rPr>
          <w:rFonts w:eastAsia="TimesNewRoman"/>
          <w:lang w:val="sr-Cyrl-CS"/>
        </w:rPr>
        <w:t>ти</w:t>
      </w:r>
      <w:r w:rsidR="00735F6F" w:rsidRPr="007F2674">
        <w:rPr>
          <w:rFonts w:eastAsia="TimesNewRoman"/>
          <w:lang w:val="sr-Cyrl-CS"/>
        </w:rPr>
        <w:t xml:space="preserve"> те доказе</w:t>
      </w:r>
      <w:r w:rsidR="00ED69E0" w:rsidRPr="007F2674">
        <w:rPr>
          <w:rFonts w:eastAsia="TimesNewRoman"/>
          <w:lang w:val="sr-Cyrl-CS"/>
        </w:rPr>
        <w:t>.</w:t>
      </w:r>
    </w:p>
    <w:p w:rsidR="007D35C3" w:rsidRPr="007F2674" w:rsidRDefault="007D35C3" w:rsidP="007D35C3">
      <w:pPr>
        <w:autoSpaceDE w:val="0"/>
        <w:autoSpaceDN w:val="0"/>
        <w:adjustRightInd w:val="0"/>
        <w:ind w:firstLine="720"/>
        <w:jc w:val="both"/>
        <w:rPr>
          <w:bCs/>
          <w:iCs/>
          <w:lang w:val="sr-Cyrl-CS" w:eastAsia="sr-Latn-CS"/>
        </w:rPr>
      </w:pPr>
    </w:p>
    <w:p w:rsidR="00927A99" w:rsidRPr="007F2674" w:rsidRDefault="00927A99" w:rsidP="00CE79B8">
      <w:pPr>
        <w:autoSpaceDE w:val="0"/>
        <w:autoSpaceDN w:val="0"/>
        <w:adjustRightInd w:val="0"/>
        <w:jc w:val="center"/>
        <w:outlineLvl w:val="0"/>
        <w:rPr>
          <w:bCs/>
          <w:iCs/>
          <w:lang w:val="sr-Cyrl-CS" w:eastAsia="sr-Latn-CS"/>
        </w:rPr>
      </w:pPr>
      <w:r w:rsidRPr="007F2674">
        <w:rPr>
          <w:bCs/>
          <w:iCs/>
          <w:lang w:val="sr-Cyrl-CS" w:eastAsia="sr-Latn-CS"/>
        </w:rPr>
        <w:t>Одлучивање о захтеву</w:t>
      </w:r>
    </w:p>
    <w:p w:rsidR="00927A99" w:rsidRPr="007F2674" w:rsidRDefault="00927A99" w:rsidP="00162231">
      <w:pPr>
        <w:autoSpaceDE w:val="0"/>
        <w:autoSpaceDN w:val="0"/>
        <w:adjustRightInd w:val="0"/>
        <w:jc w:val="both"/>
        <w:rPr>
          <w:bCs/>
          <w:iCs/>
          <w:lang w:val="sr-Cyrl-CS" w:eastAsia="sr-Latn-CS"/>
        </w:rPr>
      </w:pPr>
    </w:p>
    <w:p w:rsidR="00927A99" w:rsidRPr="007F2674" w:rsidRDefault="00927A99" w:rsidP="00CE79B8">
      <w:pPr>
        <w:autoSpaceDE w:val="0"/>
        <w:autoSpaceDN w:val="0"/>
        <w:adjustRightInd w:val="0"/>
        <w:jc w:val="center"/>
        <w:outlineLvl w:val="0"/>
        <w:rPr>
          <w:bCs/>
          <w:iCs/>
          <w:lang w:val="sr-Cyrl-CS" w:eastAsia="sr-Latn-CS"/>
        </w:rPr>
      </w:pPr>
      <w:r w:rsidRPr="007F2674">
        <w:rPr>
          <w:bCs/>
          <w:iCs/>
          <w:lang w:val="sr-Cyrl-CS" w:eastAsia="sr-Latn-CS"/>
        </w:rPr>
        <w:t xml:space="preserve">Члан </w:t>
      </w:r>
      <w:r w:rsidR="001E1E51" w:rsidRPr="007F2674">
        <w:rPr>
          <w:bCs/>
          <w:iCs/>
          <w:lang w:val="sr-Cyrl-CS" w:eastAsia="sr-Latn-CS"/>
        </w:rPr>
        <w:t>16.</w:t>
      </w:r>
    </w:p>
    <w:p w:rsidR="001939A6" w:rsidRPr="007F2674" w:rsidRDefault="00E8264E" w:rsidP="001939A6">
      <w:pPr>
        <w:autoSpaceDE w:val="0"/>
        <w:autoSpaceDN w:val="0"/>
        <w:adjustRightInd w:val="0"/>
        <w:jc w:val="both"/>
        <w:rPr>
          <w:rFonts w:eastAsia="TimesNewRoman"/>
          <w:lang w:val="sr-Cyrl-CS"/>
        </w:rPr>
      </w:pPr>
      <w:r w:rsidRPr="007F2674">
        <w:rPr>
          <w:lang w:val="sr-Cyrl-CS" w:eastAsia="sr-Latn-CS"/>
        </w:rPr>
        <w:tab/>
      </w:r>
      <w:r w:rsidR="001939A6" w:rsidRPr="007F2674">
        <w:rPr>
          <w:rFonts w:eastAsia="TimesNewRoman"/>
          <w:lang w:val="sr-Cyrl-CS"/>
        </w:rPr>
        <w:t>По захтеву за издавање дозволе из члана 1</w:t>
      </w:r>
      <w:r w:rsidR="0033265E" w:rsidRPr="007F2674">
        <w:rPr>
          <w:rFonts w:eastAsia="TimesNewRoman"/>
          <w:lang w:val="sr-Cyrl-CS"/>
        </w:rPr>
        <w:t>5</w:t>
      </w:r>
      <w:r w:rsidR="001939A6" w:rsidRPr="007F2674">
        <w:rPr>
          <w:rFonts w:eastAsia="TimesNewRoman"/>
          <w:lang w:val="sr-Cyrl-CS"/>
        </w:rPr>
        <w:t>. овог закона Министарство доноси решење, којим се издаје дозвола или се захтев за издавање дозволе одбија.</w:t>
      </w:r>
      <w:r w:rsidR="00A873E2" w:rsidRPr="007F2674">
        <w:rPr>
          <w:rFonts w:eastAsia="TimesNewRoman"/>
          <w:lang w:val="sr-Cyrl-CS"/>
        </w:rPr>
        <w:tab/>
      </w:r>
    </w:p>
    <w:p w:rsidR="006E16D3" w:rsidRPr="007F2674" w:rsidRDefault="006E16D3" w:rsidP="001939A6">
      <w:pPr>
        <w:autoSpaceDE w:val="0"/>
        <w:autoSpaceDN w:val="0"/>
        <w:adjustRightInd w:val="0"/>
        <w:jc w:val="both"/>
        <w:rPr>
          <w:rFonts w:eastAsia="TimesNewRoman"/>
          <w:lang w:val="sr-Cyrl-CS"/>
        </w:rPr>
      </w:pPr>
      <w:r w:rsidRPr="007F2674">
        <w:rPr>
          <w:rFonts w:eastAsia="TimesNewRoman"/>
          <w:lang w:val="sr-Cyrl-CS"/>
        </w:rPr>
        <w:tab/>
        <w:t>Решење из става 1. овог члана је коначно. Против решења може се покренути управни спор.</w:t>
      </w:r>
    </w:p>
    <w:p w:rsidR="00690DF3" w:rsidRPr="007F2674" w:rsidRDefault="00690DF3" w:rsidP="001939A6">
      <w:pPr>
        <w:autoSpaceDE w:val="0"/>
        <w:autoSpaceDN w:val="0"/>
        <w:adjustRightInd w:val="0"/>
        <w:jc w:val="both"/>
        <w:rPr>
          <w:rFonts w:eastAsia="TimesNewRoman"/>
          <w:lang w:val="sr-Cyrl-CS"/>
        </w:rPr>
      </w:pPr>
      <w:r w:rsidRPr="007F2674">
        <w:rPr>
          <w:rFonts w:eastAsia="TimesNewRoman"/>
          <w:lang w:val="sr-Cyrl-CS"/>
        </w:rPr>
        <w:tab/>
      </w:r>
      <w:r w:rsidR="00FE6348" w:rsidRPr="007F2674">
        <w:rPr>
          <w:rFonts w:eastAsia="TimesNewRoman"/>
          <w:lang w:val="sr-Cyrl-CS"/>
        </w:rPr>
        <w:t>У поступку одлучивања примењују се одредбе закона којима се уређује општ</w:t>
      </w:r>
      <w:r w:rsidR="000253AA" w:rsidRPr="007F2674">
        <w:rPr>
          <w:rFonts w:eastAsia="TimesNewRoman"/>
          <w:lang w:val="sr-Cyrl-CS"/>
        </w:rPr>
        <w:t>и управни поступак, осим ако</w:t>
      </w:r>
      <w:r w:rsidR="00FE6348" w:rsidRPr="007F2674">
        <w:rPr>
          <w:rFonts w:eastAsia="TimesNewRoman"/>
          <w:lang w:val="sr-Cyrl-CS"/>
        </w:rPr>
        <w:t xml:space="preserve"> овим законом није друкчије уређено.</w:t>
      </w:r>
    </w:p>
    <w:p w:rsidR="00FE6348" w:rsidRPr="007F2674" w:rsidRDefault="00FE6348" w:rsidP="001939A6">
      <w:pPr>
        <w:autoSpaceDE w:val="0"/>
        <w:autoSpaceDN w:val="0"/>
        <w:adjustRightInd w:val="0"/>
        <w:jc w:val="both"/>
        <w:rPr>
          <w:rFonts w:eastAsia="TimesNewRoman"/>
          <w:lang w:val="sr-Cyrl-CS"/>
        </w:rPr>
      </w:pPr>
    </w:p>
    <w:p w:rsidR="00927A99" w:rsidRPr="007F2674" w:rsidRDefault="00927A99" w:rsidP="00CE79B8">
      <w:pPr>
        <w:autoSpaceDE w:val="0"/>
        <w:autoSpaceDN w:val="0"/>
        <w:adjustRightInd w:val="0"/>
        <w:jc w:val="center"/>
        <w:outlineLvl w:val="0"/>
        <w:rPr>
          <w:rFonts w:eastAsia="TimesNewRoman"/>
          <w:iCs/>
          <w:lang w:val="sr-Cyrl-CS"/>
        </w:rPr>
      </w:pPr>
      <w:r w:rsidRPr="007F2674">
        <w:rPr>
          <w:rFonts w:eastAsia="TimesNewRoman"/>
          <w:iCs/>
          <w:lang w:val="sr-Cyrl-CS"/>
        </w:rPr>
        <w:t>Самостални ревизор</w:t>
      </w:r>
    </w:p>
    <w:p w:rsidR="00927A99" w:rsidRPr="007F2674" w:rsidRDefault="00927A99" w:rsidP="00927A99">
      <w:pPr>
        <w:autoSpaceDE w:val="0"/>
        <w:autoSpaceDN w:val="0"/>
        <w:adjustRightInd w:val="0"/>
        <w:rPr>
          <w:rFonts w:eastAsia="TimesNewRoman"/>
          <w:iCs/>
          <w:lang w:val="sr-Cyrl-CS"/>
        </w:rPr>
      </w:pPr>
    </w:p>
    <w:p w:rsidR="00927A99" w:rsidRPr="007F2674" w:rsidRDefault="00927A99"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1E1E51" w:rsidRPr="007F2674">
        <w:rPr>
          <w:rFonts w:eastAsia="TimesNewRoman"/>
          <w:lang w:val="sr-Cyrl-CS"/>
        </w:rPr>
        <w:t>17.</w:t>
      </w:r>
    </w:p>
    <w:p w:rsidR="00927A99" w:rsidRPr="007F2674" w:rsidRDefault="00927A99" w:rsidP="00927A99">
      <w:pPr>
        <w:autoSpaceDE w:val="0"/>
        <w:autoSpaceDN w:val="0"/>
        <w:adjustRightInd w:val="0"/>
        <w:ind w:firstLine="720"/>
        <w:jc w:val="both"/>
        <w:rPr>
          <w:rFonts w:eastAsia="TimesNewRoman"/>
          <w:lang w:val="sr-Cyrl-CS"/>
        </w:rPr>
      </w:pPr>
      <w:r w:rsidRPr="007F2674">
        <w:rPr>
          <w:rFonts w:eastAsia="TimesNewRoman"/>
          <w:lang w:val="sr-Cyrl-CS"/>
        </w:rPr>
        <w:t xml:space="preserve">Самостални ревизор </w:t>
      </w:r>
      <w:r w:rsidR="00496B19" w:rsidRPr="007F2674">
        <w:rPr>
          <w:rFonts w:eastAsia="TimesNewRoman"/>
          <w:lang w:val="sr-Cyrl-CS"/>
        </w:rPr>
        <w:t>као предузетник може</w:t>
      </w:r>
      <w:r w:rsidR="0035246F" w:rsidRPr="007F2674">
        <w:rPr>
          <w:rFonts w:eastAsia="TimesNewRoman"/>
          <w:lang w:val="sr-Cyrl-CS"/>
        </w:rPr>
        <w:t xml:space="preserve"> </w:t>
      </w:r>
      <w:r w:rsidRPr="007F2674">
        <w:rPr>
          <w:rFonts w:eastAsia="TimesNewRoman"/>
          <w:lang w:val="sr-Cyrl-CS"/>
        </w:rPr>
        <w:t xml:space="preserve">истовремено </w:t>
      </w:r>
      <w:r w:rsidR="00496B19" w:rsidRPr="007F2674">
        <w:rPr>
          <w:rFonts w:eastAsia="TimesNewRoman"/>
          <w:lang w:val="sr-Cyrl-CS"/>
        </w:rPr>
        <w:t>да има само једну дозволу за обављање ревизије.</w:t>
      </w:r>
    </w:p>
    <w:p w:rsidR="00AB3B50" w:rsidRPr="007F2674" w:rsidRDefault="00AB3B50" w:rsidP="00927A99">
      <w:pPr>
        <w:autoSpaceDE w:val="0"/>
        <w:autoSpaceDN w:val="0"/>
        <w:adjustRightInd w:val="0"/>
        <w:ind w:firstLine="720"/>
        <w:jc w:val="both"/>
        <w:rPr>
          <w:rFonts w:eastAsia="TimesNewRoman"/>
          <w:lang w:val="sr-Cyrl-CS"/>
        </w:rPr>
      </w:pPr>
      <w:r w:rsidRPr="007F2674">
        <w:rPr>
          <w:rFonts w:eastAsia="TimesNewRoman"/>
          <w:lang w:val="sr-Cyrl-CS"/>
        </w:rPr>
        <w:t xml:space="preserve">Самостални ревизор из става 1. овог члана не може обављати друге делатности осим ревизије и послове из члана </w:t>
      </w:r>
      <w:r w:rsidR="00844A78" w:rsidRPr="007F2674">
        <w:rPr>
          <w:rFonts w:eastAsia="TimesNewRoman"/>
          <w:lang w:val="sr-Cyrl-CS"/>
        </w:rPr>
        <w:t>43</w:t>
      </w:r>
      <w:r w:rsidRPr="007F2674">
        <w:rPr>
          <w:rFonts w:eastAsia="TimesNewRoman"/>
          <w:lang w:val="sr-Cyrl-CS"/>
        </w:rPr>
        <w:t>.</w:t>
      </w:r>
      <w:r w:rsidR="008C02E8" w:rsidRPr="007F2674">
        <w:rPr>
          <w:rFonts w:eastAsia="TimesNewRoman"/>
          <w:lang w:val="sr-Cyrl-CS"/>
        </w:rPr>
        <w:t xml:space="preserve"> </w:t>
      </w:r>
      <w:r w:rsidRPr="007F2674">
        <w:rPr>
          <w:rFonts w:eastAsia="TimesNewRoman"/>
          <w:lang w:val="sr-Cyrl-CS"/>
        </w:rPr>
        <w:t>овог закона, нити може бити оснивач друштва за ревизију или другог привредног друштва.</w:t>
      </w:r>
    </w:p>
    <w:p w:rsidR="00927A99" w:rsidRPr="007F2674" w:rsidRDefault="00927A99" w:rsidP="00927A99">
      <w:pPr>
        <w:pStyle w:val="rvps1"/>
        <w:shd w:val="clear" w:color="auto" w:fill="FFFFFF"/>
        <w:ind w:firstLine="720"/>
        <w:jc w:val="both"/>
        <w:rPr>
          <w:b/>
          <w:bCs/>
          <w:lang w:val="sr-Cyrl-CS"/>
        </w:rPr>
      </w:pPr>
      <w:r w:rsidRPr="007F2674">
        <w:rPr>
          <w:rFonts w:eastAsia="TimesNewRoman"/>
          <w:lang w:val="sr-Cyrl-CS"/>
        </w:rPr>
        <w:t>Самостални ревизор</w:t>
      </w:r>
      <w:r w:rsidRPr="007F2674">
        <w:rPr>
          <w:lang w:val="sr-Cyrl-CS"/>
        </w:rPr>
        <w:t xml:space="preserve"> не може бити у радном односу код другог послодавца, не може имати друге регистроване самосталне делатности или статус законског заступника, директора, члана или председника надзорног одбора и извршног одбора у правном лицу, односно  повезаном  правном лицу са правним лицем код кога се обавља ревизија, члан или председник управног и извршног одбора банке, заступник државног капитала, стечајни управник, прокуриста и лице које уговором о раду има утврђену забрану конкуренције.  </w:t>
      </w:r>
    </w:p>
    <w:p w:rsidR="00927A99" w:rsidRPr="007F2674" w:rsidRDefault="00927A99" w:rsidP="00927A99">
      <w:pPr>
        <w:autoSpaceDE w:val="0"/>
        <w:autoSpaceDN w:val="0"/>
        <w:adjustRightInd w:val="0"/>
        <w:ind w:firstLine="720"/>
        <w:jc w:val="both"/>
        <w:rPr>
          <w:rFonts w:eastAsia="TimesNewRoman"/>
          <w:lang w:val="sr-Cyrl-CS"/>
        </w:rPr>
      </w:pPr>
      <w:r w:rsidRPr="007F2674">
        <w:rPr>
          <w:rFonts w:eastAsia="TimesNewRoman"/>
          <w:lang w:val="sr-Cyrl-CS"/>
        </w:rPr>
        <w:t xml:space="preserve">Самостални ревизор не може да обавља законску ревизију друштава од јавног интереса.  </w:t>
      </w:r>
    </w:p>
    <w:p w:rsidR="00857EE3" w:rsidRPr="007F2674" w:rsidRDefault="00446940" w:rsidP="00625370">
      <w:pPr>
        <w:autoSpaceDE w:val="0"/>
        <w:autoSpaceDN w:val="0"/>
        <w:adjustRightInd w:val="0"/>
        <w:ind w:firstLine="720"/>
        <w:jc w:val="both"/>
        <w:rPr>
          <w:rFonts w:eastAsia="TimesNewRoman"/>
          <w:lang w:val="sr-Cyrl-CS"/>
        </w:rPr>
      </w:pPr>
      <w:r w:rsidRPr="007F2674">
        <w:rPr>
          <w:rFonts w:eastAsia="TimesNewRoman"/>
          <w:lang w:val="sr-Cyrl-CS"/>
        </w:rPr>
        <w:t>Самостални ревизор не може да обавља ревизију консолидованих финансијских извештаја.</w:t>
      </w:r>
    </w:p>
    <w:p w:rsidR="00857EE3" w:rsidRPr="007F2674" w:rsidRDefault="00857EE3" w:rsidP="00927A99">
      <w:pPr>
        <w:autoSpaceDE w:val="0"/>
        <w:autoSpaceDN w:val="0"/>
        <w:adjustRightInd w:val="0"/>
        <w:rPr>
          <w:rFonts w:eastAsia="TimesNewRoman"/>
          <w:lang w:val="sr-Cyrl-CS"/>
        </w:rPr>
      </w:pPr>
    </w:p>
    <w:p w:rsidR="00927A99" w:rsidRPr="007F2674" w:rsidRDefault="00927A99" w:rsidP="00CE79B8">
      <w:pPr>
        <w:autoSpaceDE w:val="0"/>
        <w:autoSpaceDN w:val="0"/>
        <w:adjustRightInd w:val="0"/>
        <w:jc w:val="center"/>
        <w:outlineLvl w:val="0"/>
        <w:rPr>
          <w:rFonts w:eastAsia="TimesNewRoman"/>
          <w:lang w:val="sr-Cyrl-CS"/>
        </w:rPr>
      </w:pPr>
      <w:r w:rsidRPr="007F2674">
        <w:rPr>
          <w:rFonts w:eastAsia="TimesNewRoman"/>
          <w:lang w:val="sr-Cyrl-CS"/>
        </w:rPr>
        <w:t>Сходна примена закона на самосталне ревизоре</w:t>
      </w:r>
    </w:p>
    <w:p w:rsidR="00927A99" w:rsidRPr="007F2674" w:rsidRDefault="00927A99" w:rsidP="003B6F80">
      <w:pPr>
        <w:autoSpaceDE w:val="0"/>
        <w:autoSpaceDN w:val="0"/>
        <w:adjustRightInd w:val="0"/>
        <w:jc w:val="both"/>
        <w:rPr>
          <w:rFonts w:eastAsia="TimesNewRoman"/>
          <w:lang w:val="sr-Cyrl-CS"/>
        </w:rPr>
      </w:pPr>
    </w:p>
    <w:p w:rsidR="00927A99" w:rsidRPr="007F2674" w:rsidRDefault="00927A99"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1E1E51" w:rsidRPr="007F2674">
        <w:rPr>
          <w:rFonts w:eastAsia="TimesNewRoman"/>
          <w:lang w:val="sr-Cyrl-CS"/>
        </w:rPr>
        <w:t>18.</w:t>
      </w:r>
    </w:p>
    <w:p w:rsidR="00927A99" w:rsidRPr="007F2674" w:rsidRDefault="00927A99" w:rsidP="00927A99">
      <w:pPr>
        <w:autoSpaceDE w:val="0"/>
        <w:autoSpaceDN w:val="0"/>
        <w:adjustRightInd w:val="0"/>
        <w:jc w:val="both"/>
        <w:rPr>
          <w:rFonts w:eastAsia="TimesNewRoman"/>
          <w:lang w:val="sr-Cyrl-CS"/>
        </w:rPr>
      </w:pPr>
      <w:r w:rsidRPr="007F2674">
        <w:rPr>
          <w:rFonts w:eastAsia="TimesNewRoman"/>
          <w:lang w:val="sr-Cyrl-CS"/>
        </w:rPr>
        <w:tab/>
        <w:t>Одредбе овог закона које се односе на друштва за ревизију примењују се и на самосталног ревизора, осим ако овим законом није друкчије уређено.</w:t>
      </w:r>
    </w:p>
    <w:p w:rsidR="00625370" w:rsidRPr="007F2674" w:rsidRDefault="00625370" w:rsidP="00927A99">
      <w:pPr>
        <w:autoSpaceDE w:val="0"/>
        <w:autoSpaceDN w:val="0"/>
        <w:adjustRightInd w:val="0"/>
        <w:jc w:val="both"/>
        <w:rPr>
          <w:rFonts w:eastAsia="TimesNewRoman"/>
          <w:lang w:val="sr-Cyrl-CS"/>
        </w:rPr>
      </w:pPr>
    </w:p>
    <w:p w:rsidR="004E3151" w:rsidRPr="007F2674" w:rsidRDefault="004E3151" w:rsidP="00927A99">
      <w:pPr>
        <w:autoSpaceDE w:val="0"/>
        <w:autoSpaceDN w:val="0"/>
        <w:adjustRightInd w:val="0"/>
        <w:jc w:val="both"/>
        <w:rPr>
          <w:rFonts w:eastAsia="TimesNewRoman"/>
          <w:lang w:val="sr-Cyrl-CS"/>
        </w:rPr>
      </w:pPr>
    </w:p>
    <w:p w:rsidR="002433C6" w:rsidRPr="007F2674" w:rsidRDefault="002433C6" w:rsidP="002433C6">
      <w:pPr>
        <w:autoSpaceDE w:val="0"/>
        <w:autoSpaceDN w:val="0"/>
        <w:adjustRightInd w:val="0"/>
        <w:jc w:val="center"/>
        <w:rPr>
          <w:rFonts w:eastAsia="TimesNewRoman"/>
          <w:lang w:val="sr-Cyrl-CS"/>
        </w:rPr>
      </w:pPr>
      <w:r w:rsidRPr="007F2674">
        <w:rPr>
          <w:rFonts w:eastAsia="TimesNewRoman"/>
          <w:lang w:val="sr-Cyrl-CS"/>
        </w:rPr>
        <w:t>Стављање дозволе ван снаге</w:t>
      </w:r>
    </w:p>
    <w:p w:rsidR="002433C6" w:rsidRPr="007F2674" w:rsidRDefault="002433C6" w:rsidP="00471534">
      <w:pPr>
        <w:autoSpaceDE w:val="0"/>
        <w:autoSpaceDN w:val="0"/>
        <w:adjustRightInd w:val="0"/>
        <w:jc w:val="both"/>
        <w:rPr>
          <w:rFonts w:eastAsia="TimesNewRoman"/>
          <w:b/>
          <w:lang w:val="sr-Cyrl-CS"/>
        </w:rPr>
      </w:pPr>
    </w:p>
    <w:p w:rsidR="002433C6" w:rsidRPr="007F2674" w:rsidRDefault="002433C6" w:rsidP="002433C6">
      <w:pPr>
        <w:autoSpaceDE w:val="0"/>
        <w:autoSpaceDN w:val="0"/>
        <w:adjustRightInd w:val="0"/>
        <w:jc w:val="center"/>
        <w:rPr>
          <w:rFonts w:eastAsia="TimesNewRoman"/>
          <w:lang w:val="sr-Cyrl-CS"/>
        </w:rPr>
      </w:pPr>
      <w:r w:rsidRPr="007F2674">
        <w:rPr>
          <w:rFonts w:eastAsia="TimesNewRoman"/>
          <w:lang w:val="sr-Cyrl-CS"/>
        </w:rPr>
        <w:t>Члан 19.</w:t>
      </w:r>
    </w:p>
    <w:p w:rsidR="002433C6" w:rsidRPr="007F2674" w:rsidRDefault="002433C6" w:rsidP="002433C6">
      <w:pPr>
        <w:autoSpaceDE w:val="0"/>
        <w:autoSpaceDN w:val="0"/>
        <w:adjustRightInd w:val="0"/>
        <w:ind w:firstLine="720"/>
        <w:jc w:val="both"/>
        <w:rPr>
          <w:rFonts w:eastAsia="TimesNewRoman"/>
          <w:lang w:val="sr-Cyrl-CS"/>
        </w:rPr>
      </w:pPr>
      <w:r w:rsidRPr="007F2674">
        <w:rPr>
          <w:rFonts w:eastAsia="TimesNewRoman"/>
          <w:lang w:val="sr-Cyrl-CS"/>
        </w:rPr>
        <w:t>Министарство ће ставити ван снаге решење о издавању дозволе ако</w:t>
      </w:r>
      <w:r w:rsidRPr="007F2674">
        <w:rPr>
          <w:lang w:val="sr-Cyrl-CS"/>
        </w:rPr>
        <w:t xml:space="preserve"> оснивач донесе одлуку о престанку обављања делатности ревизије финансијских извештаја, </w:t>
      </w:r>
      <w:r w:rsidRPr="007F2674">
        <w:rPr>
          <w:lang w:val="sr-Cyrl-CS"/>
        </w:rPr>
        <w:lastRenderedPageBreak/>
        <w:t>као и у случајевима престанка привредног друштва, односно предузетника у складу са законом којим се уређују привредна друштва</w:t>
      </w:r>
      <w:r w:rsidRPr="007F2674">
        <w:rPr>
          <w:rFonts w:eastAsia="TimesNewRoman"/>
          <w:lang w:val="sr-Cyrl-CS"/>
        </w:rPr>
        <w:t>.</w:t>
      </w:r>
    </w:p>
    <w:p w:rsidR="002433C6" w:rsidRPr="007F2674" w:rsidRDefault="002433C6" w:rsidP="002433C6">
      <w:pPr>
        <w:autoSpaceDE w:val="0"/>
        <w:autoSpaceDN w:val="0"/>
        <w:adjustRightInd w:val="0"/>
        <w:ind w:firstLine="720"/>
        <w:jc w:val="both"/>
        <w:rPr>
          <w:rFonts w:eastAsia="TimesNewRoman"/>
          <w:lang w:val="sr-Cyrl-CS"/>
        </w:rPr>
      </w:pPr>
      <w:r w:rsidRPr="007F2674">
        <w:rPr>
          <w:rFonts w:eastAsia="TimesNewRoman"/>
          <w:lang w:val="sr-Cyrl-CS"/>
        </w:rPr>
        <w:t>Решење о издавању дозволе не може бити стављено ван снаге у сми</w:t>
      </w:r>
      <w:r w:rsidR="003B614A" w:rsidRPr="007F2674">
        <w:rPr>
          <w:rFonts w:eastAsia="TimesNewRoman"/>
          <w:lang w:val="sr-Cyrl-CS"/>
        </w:rPr>
        <w:t>слу става 1. овог члана, ако</w:t>
      </w:r>
      <w:r w:rsidRPr="007F2674">
        <w:rPr>
          <w:rFonts w:eastAsia="TimesNewRoman"/>
          <w:lang w:val="sr-Cyrl-CS"/>
        </w:rPr>
        <w:t xml:space="preserve"> је започет поступак контроле над тим друштвом за ревизију, односно самосталним ревизором, до окончања истог.</w:t>
      </w:r>
    </w:p>
    <w:p w:rsidR="006E16D3" w:rsidRPr="007F2674" w:rsidRDefault="006E16D3" w:rsidP="002433C6">
      <w:pPr>
        <w:autoSpaceDE w:val="0"/>
        <w:autoSpaceDN w:val="0"/>
        <w:adjustRightInd w:val="0"/>
        <w:ind w:firstLine="720"/>
        <w:jc w:val="both"/>
        <w:rPr>
          <w:rFonts w:eastAsia="TimesNewRoman"/>
          <w:lang w:val="sr-Cyrl-CS"/>
        </w:rPr>
      </w:pPr>
      <w:r w:rsidRPr="007F2674">
        <w:rPr>
          <w:rFonts w:eastAsia="TimesNewRoman"/>
          <w:lang w:val="sr-Cyrl-CS"/>
        </w:rPr>
        <w:t>Решење из става 1. овог члана је коначно. Против решења може се покренути управни спор.</w:t>
      </w:r>
    </w:p>
    <w:p w:rsidR="002433C6" w:rsidRPr="007F2674" w:rsidRDefault="002433C6" w:rsidP="002433C6">
      <w:pPr>
        <w:autoSpaceDE w:val="0"/>
        <w:autoSpaceDN w:val="0"/>
        <w:adjustRightInd w:val="0"/>
        <w:ind w:firstLine="720"/>
        <w:jc w:val="both"/>
        <w:rPr>
          <w:rFonts w:eastAsia="TimesNewRoman"/>
          <w:lang w:val="sr-Cyrl-CS"/>
        </w:rPr>
      </w:pPr>
      <w:r w:rsidRPr="007F2674">
        <w:rPr>
          <w:lang w:val="sr-Cyrl-CS" w:eastAsia="sr-Latn-CS"/>
        </w:rPr>
        <w:t>Кад решење о стављању дозволе ван снаге постане извршно, Министарство доставља примерак решења</w:t>
      </w:r>
      <w:r w:rsidR="005F252B" w:rsidRPr="007F2674">
        <w:rPr>
          <w:lang w:val="sr-Cyrl-CS" w:eastAsia="sr-Latn-CS"/>
        </w:rPr>
        <w:t xml:space="preserve"> друштву за ревизију, односно самосталном ревизору,</w:t>
      </w:r>
      <w:r w:rsidRPr="007F2674">
        <w:rPr>
          <w:lang w:val="sr-Cyrl-CS" w:eastAsia="sr-Latn-CS"/>
        </w:rPr>
        <w:t xml:space="preserve"> </w:t>
      </w:r>
      <w:r w:rsidR="004866B4" w:rsidRPr="007F2674">
        <w:rPr>
          <w:rFonts w:eastAsia="TimesNewRoman"/>
          <w:lang w:val="sr-Cyrl-CS"/>
        </w:rPr>
        <w:t xml:space="preserve">Комисији, </w:t>
      </w:r>
      <w:r w:rsidRPr="007F2674">
        <w:rPr>
          <w:lang w:val="sr-Cyrl-CS" w:eastAsia="sr-Latn-CS"/>
        </w:rPr>
        <w:t>Комори и Агенцији за привредне регистре.</w:t>
      </w:r>
    </w:p>
    <w:p w:rsidR="007C3B89" w:rsidRPr="007F2674" w:rsidRDefault="007C3B89" w:rsidP="007C3B89">
      <w:pPr>
        <w:autoSpaceDE w:val="0"/>
        <w:autoSpaceDN w:val="0"/>
        <w:adjustRightInd w:val="0"/>
        <w:ind w:firstLine="720"/>
        <w:jc w:val="both"/>
        <w:rPr>
          <w:rFonts w:eastAsia="TimesNewRoman"/>
          <w:lang w:val="sr-Cyrl-CS"/>
        </w:rPr>
      </w:pPr>
      <w:r w:rsidRPr="007F2674">
        <w:rPr>
          <w:rFonts w:eastAsia="TimesNewRoman"/>
          <w:lang w:val="sr-Cyrl-CS"/>
        </w:rPr>
        <w:t>У поступку одлучивања примењују се одредбе закона којима се уређује општ</w:t>
      </w:r>
      <w:r w:rsidR="00D1076D" w:rsidRPr="007F2674">
        <w:rPr>
          <w:rFonts w:eastAsia="TimesNewRoman"/>
          <w:lang w:val="sr-Cyrl-CS"/>
        </w:rPr>
        <w:t>и управни поступак, осим ако</w:t>
      </w:r>
      <w:r w:rsidRPr="007F2674">
        <w:rPr>
          <w:rFonts w:eastAsia="TimesNewRoman"/>
          <w:lang w:val="sr-Cyrl-CS"/>
        </w:rPr>
        <w:t xml:space="preserve"> овим законом није друкчије уређено.</w:t>
      </w:r>
    </w:p>
    <w:p w:rsidR="002433C6" w:rsidRPr="007F2674" w:rsidRDefault="002433C6" w:rsidP="008E10E1">
      <w:pPr>
        <w:autoSpaceDE w:val="0"/>
        <w:autoSpaceDN w:val="0"/>
        <w:adjustRightInd w:val="0"/>
        <w:rPr>
          <w:rFonts w:eastAsia="TimesNewRoman"/>
          <w:lang w:val="sr-Cyrl-CS"/>
        </w:rPr>
      </w:pPr>
    </w:p>
    <w:p w:rsidR="002433C6" w:rsidRPr="007F2674" w:rsidRDefault="002433C6" w:rsidP="002433C6">
      <w:pPr>
        <w:jc w:val="center"/>
        <w:rPr>
          <w:noProof/>
          <w:lang w:val="sr-Cyrl-CS"/>
        </w:rPr>
      </w:pPr>
      <w:r w:rsidRPr="007F2674">
        <w:rPr>
          <w:noProof/>
          <w:lang w:val="sr-Cyrl-CS"/>
        </w:rPr>
        <w:t xml:space="preserve">Унутрашња организација друштава за ревизију </w:t>
      </w:r>
    </w:p>
    <w:p w:rsidR="002433C6" w:rsidRPr="007F2674" w:rsidRDefault="002433C6" w:rsidP="00471534">
      <w:pPr>
        <w:jc w:val="both"/>
        <w:rPr>
          <w:b/>
          <w:iCs/>
          <w:noProof/>
          <w:sz w:val="22"/>
          <w:szCs w:val="22"/>
          <w:lang w:val="sr-Cyrl-CS"/>
        </w:rPr>
      </w:pPr>
    </w:p>
    <w:p w:rsidR="002433C6" w:rsidRPr="007F2674" w:rsidRDefault="002433C6" w:rsidP="002433C6">
      <w:pPr>
        <w:jc w:val="center"/>
        <w:rPr>
          <w:b/>
          <w:iCs/>
          <w:noProof/>
          <w:lang w:val="sr-Cyrl-CS"/>
        </w:rPr>
      </w:pPr>
      <w:r w:rsidRPr="007F2674">
        <w:rPr>
          <w:iCs/>
          <w:noProof/>
          <w:lang w:val="sr-Cyrl-CS"/>
        </w:rPr>
        <w:t>Члан 20.</w:t>
      </w:r>
      <w:r w:rsidRPr="007F2674">
        <w:rPr>
          <w:b/>
          <w:iCs/>
          <w:noProof/>
          <w:lang w:val="sr-Cyrl-CS"/>
        </w:rPr>
        <w:t xml:space="preserve"> </w:t>
      </w:r>
    </w:p>
    <w:p w:rsidR="002433C6" w:rsidRPr="007F2674" w:rsidRDefault="002433C6" w:rsidP="002433C6">
      <w:pPr>
        <w:ind w:firstLine="720"/>
        <w:jc w:val="both"/>
        <w:rPr>
          <w:bCs/>
          <w:noProof/>
          <w:lang w:val="sr-Cyrl-CS"/>
        </w:rPr>
      </w:pPr>
      <w:r w:rsidRPr="007F2674">
        <w:rPr>
          <w:bCs/>
          <w:noProof/>
          <w:lang w:val="sr-Cyrl-CS"/>
        </w:rPr>
        <w:t>Друштво за ревизију дужно је да испуни следеће захтеве у погледу организације:</w:t>
      </w:r>
    </w:p>
    <w:p w:rsidR="002433C6" w:rsidRPr="007F2674" w:rsidRDefault="002433C6" w:rsidP="002433C6">
      <w:pPr>
        <w:ind w:firstLine="720"/>
        <w:jc w:val="both"/>
        <w:rPr>
          <w:bCs/>
          <w:noProof/>
          <w:lang w:val="sr-Cyrl-CS"/>
        </w:rPr>
      </w:pPr>
      <w:r w:rsidRPr="007F2674">
        <w:rPr>
          <w:bCs/>
          <w:noProof/>
          <w:lang w:val="sr-Cyrl-CS"/>
        </w:rPr>
        <w:t xml:space="preserve">1) утврди одговарајуће политике и процедуре да би се обезбедило да се власници или акционари друштва за ревизију, као и директор, односно органи управљања и надзора тог друштва, не мешају у обављање законске ревизије на било који начин којим се угрожава независност и објективност </w:t>
      </w:r>
      <w:r w:rsidR="00517155" w:rsidRPr="007F2674">
        <w:rPr>
          <w:bCs/>
          <w:noProof/>
          <w:lang w:val="sr-Cyrl-CS"/>
        </w:rPr>
        <w:t xml:space="preserve">лиценцираног </w:t>
      </w:r>
      <w:r w:rsidRPr="007F2674">
        <w:rPr>
          <w:bCs/>
          <w:noProof/>
          <w:lang w:val="sr-Cyrl-CS"/>
        </w:rPr>
        <w:t>овлашћеног ревизора</w:t>
      </w:r>
      <w:r w:rsidR="00A70EBF" w:rsidRPr="007F2674">
        <w:rPr>
          <w:bCs/>
          <w:noProof/>
          <w:lang w:val="sr-Cyrl-CS"/>
        </w:rPr>
        <w:t>,</w:t>
      </w:r>
      <w:r w:rsidRPr="007F2674">
        <w:rPr>
          <w:bCs/>
          <w:noProof/>
          <w:lang w:val="sr-Cyrl-CS"/>
        </w:rPr>
        <w:t xml:space="preserve"> који обавља законску ревизију у име друштва за ревизију;</w:t>
      </w:r>
    </w:p>
    <w:p w:rsidR="002433C6" w:rsidRPr="007F2674" w:rsidRDefault="002433C6" w:rsidP="002433C6">
      <w:pPr>
        <w:ind w:firstLine="720"/>
        <w:jc w:val="both"/>
        <w:rPr>
          <w:bCs/>
          <w:noProof/>
          <w:lang w:val="sr-Cyrl-CS"/>
        </w:rPr>
      </w:pPr>
      <w:r w:rsidRPr="007F2674">
        <w:rPr>
          <w:bCs/>
          <w:noProof/>
          <w:lang w:val="sr-Cyrl-CS"/>
        </w:rPr>
        <w:t xml:space="preserve">2) има поуздане административне и рачуноводствене процедуре, механизме интерне контроле квалитета, делотворне процедуре за процену ризика и делотворне контролне и заштитне механизме који се односе на системе за обраду информација. </w:t>
      </w:r>
      <w:r w:rsidR="00F270B3" w:rsidRPr="007F2674">
        <w:rPr>
          <w:bCs/>
          <w:noProof/>
          <w:lang w:val="sr-Cyrl-CS"/>
        </w:rPr>
        <w:t>М</w:t>
      </w:r>
      <w:r w:rsidRPr="007F2674">
        <w:rPr>
          <w:bCs/>
          <w:noProof/>
          <w:lang w:val="sr-Cyrl-CS"/>
        </w:rPr>
        <w:t>еханизми интерне контроле квалитета морају бити осмишљени тако да обезбеде усклађеност са одлукама и процедурама на свим нивоима тог друштва за ревизију;</w:t>
      </w:r>
    </w:p>
    <w:p w:rsidR="002433C6" w:rsidRPr="007F2674" w:rsidRDefault="002433C6" w:rsidP="002433C6">
      <w:pPr>
        <w:ind w:firstLine="720"/>
        <w:jc w:val="both"/>
        <w:rPr>
          <w:bCs/>
          <w:noProof/>
          <w:lang w:val="sr-Cyrl-CS"/>
        </w:rPr>
      </w:pPr>
      <w:r w:rsidRPr="007F2674">
        <w:rPr>
          <w:bCs/>
          <w:noProof/>
          <w:lang w:val="sr-Cyrl-CS"/>
        </w:rPr>
        <w:t>3) успостави одговарајуће политике и процедуре којим ће се обезбедити да њихови запослени и сва друга физичка лица чије се услуге стављају на њихово располагање или под њихову контролу и који су директно укључени у активности законске ревизије, имају одговарајуће знање и искуство за обављање дужности које су им поверене;</w:t>
      </w:r>
    </w:p>
    <w:p w:rsidR="002433C6" w:rsidRPr="007F2674" w:rsidRDefault="002433C6" w:rsidP="002433C6">
      <w:pPr>
        <w:ind w:firstLine="720"/>
        <w:jc w:val="both"/>
        <w:rPr>
          <w:bCs/>
          <w:noProof/>
          <w:lang w:val="sr-Cyrl-CS"/>
        </w:rPr>
      </w:pPr>
      <w:r w:rsidRPr="007F2674">
        <w:rPr>
          <w:bCs/>
          <w:noProof/>
          <w:lang w:val="sr-Cyrl-CS"/>
        </w:rPr>
        <w:t xml:space="preserve">4) успостави одговарајуће политике и процедуре којим ће се обезбедити да се </w:t>
      </w:r>
      <w:r w:rsidR="009768D8" w:rsidRPr="007F2674">
        <w:rPr>
          <w:bCs/>
          <w:noProof/>
          <w:lang w:val="sr-Cyrl-CS"/>
        </w:rPr>
        <w:t xml:space="preserve">ангажовање стручних лица </w:t>
      </w:r>
      <w:r w:rsidRPr="007F2674">
        <w:rPr>
          <w:bCs/>
          <w:noProof/>
          <w:lang w:val="sr-Cyrl-CS"/>
        </w:rPr>
        <w:t>из специфичних области у смислу члана 35. овог закона, не врши на начин којим ће се нарушити квалитет интерне контроле квалитета код друштва за ревизију и способност надлежних органа да обављају надзор над радом друштва за ревизију у погледу испуњавања обавеза прописаних овим законом;</w:t>
      </w:r>
    </w:p>
    <w:p w:rsidR="002433C6" w:rsidRPr="007F2674" w:rsidRDefault="002433C6" w:rsidP="002433C6">
      <w:pPr>
        <w:ind w:firstLine="720"/>
        <w:jc w:val="both"/>
        <w:rPr>
          <w:bCs/>
          <w:noProof/>
          <w:lang w:val="sr-Cyrl-CS"/>
        </w:rPr>
      </w:pPr>
      <w:r w:rsidRPr="007F2674">
        <w:rPr>
          <w:bCs/>
          <w:noProof/>
          <w:lang w:val="sr-Cyrl-CS"/>
        </w:rPr>
        <w:t>5) успостави одговарајуће и делотворне организационе и пословне процедуре ради спречавања, утврђивања, отклањања или управљања и обелодањивања евентуалних претњи по њихову независност као што је наведено у чл. 4</w:t>
      </w:r>
      <w:r w:rsidR="005A20F5" w:rsidRPr="007F2674">
        <w:rPr>
          <w:bCs/>
          <w:noProof/>
          <w:lang w:val="sr-Cyrl-CS"/>
        </w:rPr>
        <w:t>4</w:t>
      </w:r>
      <w:bookmarkStart w:id="0" w:name="_GoBack"/>
      <w:bookmarkEnd w:id="0"/>
      <w:r w:rsidRPr="007F2674">
        <w:rPr>
          <w:bCs/>
          <w:noProof/>
          <w:lang w:val="sr-Cyrl-CS"/>
        </w:rPr>
        <w:t xml:space="preserve"> </w:t>
      </w:r>
      <w:r w:rsidR="009243CF">
        <w:rPr>
          <w:bCs/>
          <w:noProof/>
          <w:lang w:val="sr-Cyrl-CS"/>
        </w:rPr>
        <w:t>-</w:t>
      </w:r>
      <w:r w:rsidRPr="007F2674">
        <w:rPr>
          <w:bCs/>
          <w:noProof/>
          <w:lang w:val="sr-Cyrl-CS"/>
        </w:rPr>
        <w:t xml:space="preserve"> </w:t>
      </w:r>
      <w:r w:rsidR="00844A78" w:rsidRPr="007F2674">
        <w:rPr>
          <w:bCs/>
          <w:noProof/>
          <w:lang w:val="sr-Cyrl-CS"/>
        </w:rPr>
        <w:t>48</w:t>
      </w:r>
      <w:r w:rsidRPr="007F2674">
        <w:rPr>
          <w:bCs/>
          <w:noProof/>
          <w:lang w:val="sr-Cyrl-CS"/>
        </w:rPr>
        <w:t xml:space="preserve">. и чл. </w:t>
      </w:r>
      <w:r w:rsidR="00844A78" w:rsidRPr="007F2674">
        <w:rPr>
          <w:bCs/>
          <w:noProof/>
          <w:lang w:val="sr-Cyrl-CS"/>
        </w:rPr>
        <w:t>50</w:t>
      </w:r>
      <w:r w:rsidR="005A20F5" w:rsidRPr="007F2674">
        <w:rPr>
          <w:bCs/>
          <w:noProof/>
          <w:lang w:val="sr-Cyrl-CS"/>
        </w:rPr>
        <w:t xml:space="preserve"> </w:t>
      </w:r>
      <w:r w:rsidR="009243CF">
        <w:rPr>
          <w:bCs/>
          <w:noProof/>
          <w:lang w:val="sr-Cyrl-CS"/>
        </w:rPr>
        <w:t>-</w:t>
      </w:r>
      <w:r w:rsidRPr="007F2674">
        <w:rPr>
          <w:bCs/>
          <w:noProof/>
          <w:lang w:val="sr-Cyrl-CS"/>
        </w:rPr>
        <w:t xml:space="preserve"> </w:t>
      </w:r>
      <w:r w:rsidR="00844A78" w:rsidRPr="007F2674">
        <w:rPr>
          <w:bCs/>
          <w:noProof/>
          <w:lang w:val="sr-Cyrl-CS"/>
        </w:rPr>
        <w:t>52</w:t>
      </w:r>
      <w:r w:rsidRPr="007F2674">
        <w:rPr>
          <w:bCs/>
          <w:noProof/>
          <w:lang w:val="sr-Cyrl-CS"/>
        </w:rPr>
        <w:t>. овог закона;</w:t>
      </w:r>
    </w:p>
    <w:p w:rsidR="002433C6" w:rsidRPr="007F2674" w:rsidRDefault="002433C6" w:rsidP="002433C6">
      <w:pPr>
        <w:ind w:firstLine="720"/>
        <w:jc w:val="both"/>
        <w:rPr>
          <w:bCs/>
          <w:noProof/>
          <w:lang w:val="sr-Cyrl-CS"/>
        </w:rPr>
      </w:pPr>
      <w:r w:rsidRPr="007F2674">
        <w:rPr>
          <w:bCs/>
          <w:noProof/>
          <w:lang w:val="sr-Cyrl-CS"/>
        </w:rPr>
        <w:t>6) успостави одговарајуће политике и процедуре за обављање законских ревизија, обуку запослених, надзор и контролу њихових активности и организацију структуре радне документације како је наведено у члану 37. овог закона;</w:t>
      </w:r>
    </w:p>
    <w:p w:rsidR="002433C6" w:rsidRPr="007F2674" w:rsidRDefault="002433C6" w:rsidP="002433C6">
      <w:pPr>
        <w:ind w:firstLine="720"/>
        <w:jc w:val="both"/>
        <w:rPr>
          <w:bCs/>
          <w:noProof/>
          <w:lang w:val="sr-Cyrl-CS"/>
        </w:rPr>
      </w:pPr>
      <w:r w:rsidRPr="007F2674">
        <w:rPr>
          <w:bCs/>
          <w:noProof/>
          <w:lang w:val="sr-Cyrl-CS"/>
        </w:rPr>
        <w:t>7) успостави интерни систем контроле квалитета да би се обезбедио квалитет законске ревиз</w:t>
      </w:r>
      <w:r w:rsidR="00471534" w:rsidRPr="007F2674">
        <w:rPr>
          <w:bCs/>
          <w:noProof/>
          <w:lang w:val="sr-Cyrl-CS"/>
        </w:rPr>
        <w:t xml:space="preserve">ије. </w:t>
      </w:r>
      <w:r w:rsidRPr="007F2674">
        <w:rPr>
          <w:bCs/>
          <w:noProof/>
          <w:lang w:val="sr-Cyrl-CS"/>
        </w:rPr>
        <w:t xml:space="preserve">Систем контроле квалитета мора да обухвати, као минимум, политике и процедуре описане у тачки 6) овог члана. У случају друштва за ревизију, </w:t>
      </w:r>
      <w:r w:rsidRPr="007F2674">
        <w:rPr>
          <w:bCs/>
          <w:noProof/>
          <w:lang w:val="sr-Cyrl-CS"/>
        </w:rPr>
        <w:lastRenderedPageBreak/>
        <w:t>одговорност за интерни систем контроле квалитета је на лицу које је квалификовано као лиценцирани овлашћени ревизор;</w:t>
      </w:r>
    </w:p>
    <w:p w:rsidR="002433C6" w:rsidRPr="007F2674" w:rsidRDefault="002433C6" w:rsidP="002433C6">
      <w:pPr>
        <w:ind w:firstLine="720"/>
        <w:jc w:val="both"/>
        <w:rPr>
          <w:bCs/>
          <w:noProof/>
          <w:lang w:val="sr-Cyrl-CS"/>
        </w:rPr>
      </w:pPr>
      <w:r w:rsidRPr="007F2674">
        <w:rPr>
          <w:bCs/>
          <w:noProof/>
          <w:lang w:val="sr-Cyrl-CS"/>
        </w:rPr>
        <w:t>8) користи одговарајуће системе, ресурсе и процедуре да би се обезбедио континуитет и редовност у обављању њихових активности у законској ревизији;</w:t>
      </w:r>
    </w:p>
    <w:p w:rsidR="002433C6" w:rsidRPr="007F2674" w:rsidRDefault="002433C6" w:rsidP="002433C6">
      <w:pPr>
        <w:ind w:firstLine="720"/>
        <w:jc w:val="both"/>
        <w:rPr>
          <w:bCs/>
          <w:noProof/>
          <w:lang w:val="sr-Cyrl-CS"/>
        </w:rPr>
      </w:pPr>
      <w:r w:rsidRPr="007F2674">
        <w:rPr>
          <w:bCs/>
          <w:noProof/>
          <w:lang w:val="sr-Cyrl-CS"/>
        </w:rPr>
        <w:t>9) успостави одговарајуће и делотворне организационе процедуре за решавање и евидентирање инцидената који имају или могу имати озбиљне последице по интегритет активности друштва у обављању законске ревизије;</w:t>
      </w:r>
    </w:p>
    <w:p w:rsidR="002433C6" w:rsidRPr="007F2674" w:rsidRDefault="002433C6" w:rsidP="002433C6">
      <w:pPr>
        <w:ind w:firstLine="720"/>
        <w:jc w:val="both"/>
        <w:rPr>
          <w:bCs/>
          <w:noProof/>
          <w:lang w:val="sr-Cyrl-CS"/>
        </w:rPr>
      </w:pPr>
      <w:r w:rsidRPr="007F2674">
        <w:rPr>
          <w:bCs/>
          <w:noProof/>
          <w:lang w:val="sr-Cyrl-CS"/>
        </w:rPr>
        <w:t>10) донесе одговарајуће политике у области накнада за рад, укључујући политике за расподелу добити, којима се предвиђају довољни радни подстицаји запосленима да би се обезбедио квалитет ревизије. Износ прихода који друштво за ревизију оствари из пружања неревизорских услуга субјекту ревизије не представља саставни део провере рада и накнаде за рад лица које у њој учествује или је у могућности да утиче на обављање ревизије;</w:t>
      </w:r>
    </w:p>
    <w:p w:rsidR="002433C6" w:rsidRPr="007F2674" w:rsidRDefault="002433C6" w:rsidP="002433C6">
      <w:pPr>
        <w:ind w:firstLine="720"/>
        <w:jc w:val="both"/>
        <w:rPr>
          <w:bCs/>
          <w:noProof/>
          <w:lang w:val="sr-Cyrl-CS"/>
        </w:rPr>
      </w:pPr>
      <w:r w:rsidRPr="007F2674">
        <w:rPr>
          <w:bCs/>
          <w:noProof/>
          <w:lang w:val="sr-Cyrl-CS"/>
        </w:rPr>
        <w:t xml:space="preserve">11) прати и проверава адекватност и делотворност својих интерних система контроле квалитета и аранжмана успостављених у складу са овом законом и да предузима одговарајуће мере ради отклањања евентуалних недостатака. Поред тога, </w:t>
      </w:r>
      <w:r w:rsidRPr="007F2674">
        <w:rPr>
          <w:bCs/>
          <w:noProof/>
          <w:vanish/>
          <w:lang w:val="sr-Cyrl-CS"/>
        </w:rPr>
        <w:t>дужно</w:t>
      </w:r>
      <w:r w:rsidRPr="007F2674">
        <w:rPr>
          <w:bCs/>
          <w:noProof/>
          <w:lang w:val="sr-Cyrl-CS"/>
        </w:rPr>
        <w:t xml:space="preserve"> дужно је да обавља годишњу проверу интерних система контроле квалитета из тачке 7) овог члана и да води евиденцију о резултатима те провере и о предложеним мерама за измену интерног система контроле квалитета;</w:t>
      </w:r>
    </w:p>
    <w:p w:rsidR="00B03838" w:rsidRPr="007F2674" w:rsidRDefault="00B03838" w:rsidP="002433C6">
      <w:pPr>
        <w:ind w:firstLine="720"/>
        <w:jc w:val="both"/>
        <w:rPr>
          <w:bCs/>
          <w:noProof/>
          <w:lang w:val="sr-Cyrl-CS"/>
        </w:rPr>
      </w:pPr>
      <w:r w:rsidRPr="007F2674">
        <w:rPr>
          <w:bCs/>
          <w:noProof/>
          <w:lang w:val="sr-Cyrl-CS"/>
        </w:rPr>
        <w:t>12) успостави одговарајуће и делотворне организационе и пословне процедуре за пријављивање евентуалних повреда одредаба овог закона и МСР, од стране запослених у друштву за ревизију;</w:t>
      </w:r>
    </w:p>
    <w:p w:rsidR="002433C6" w:rsidRPr="007F2674" w:rsidRDefault="00B03838" w:rsidP="002433C6">
      <w:pPr>
        <w:ind w:firstLine="720"/>
        <w:jc w:val="both"/>
        <w:rPr>
          <w:bCs/>
          <w:noProof/>
          <w:vertAlign w:val="subscript"/>
          <w:lang w:val="sr-Cyrl-CS"/>
        </w:rPr>
      </w:pPr>
      <w:r w:rsidRPr="007F2674">
        <w:rPr>
          <w:bCs/>
          <w:noProof/>
          <w:lang w:val="sr-Cyrl-CS"/>
        </w:rPr>
        <w:t>13</w:t>
      </w:r>
      <w:r w:rsidR="002433C6" w:rsidRPr="007F2674">
        <w:rPr>
          <w:bCs/>
          <w:noProof/>
          <w:lang w:val="sr-Cyrl-CS"/>
        </w:rPr>
        <w:t>) успостави политике, контроле и поступке за спречавање прања новца и финансирање тероризма</w:t>
      </w:r>
      <w:r w:rsidR="008B70EA" w:rsidRPr="008B70EA">
        <w:rPr>
          <w:bCs/>
          <w:noProof/>
          <w:lang w:val="sr-Cyrl-CS"/>
        </w:rPr>
        <w:t>.</w:t>
      </w:r>
    </w:p>
    <w:p w:rsidR="002433C6" w:rsidRPr="007F2674" w:rsidRDefault="002433C6" w:rsidP="002433C6">
      <w:pPr>
        <w:ind w:firstLine="720"/>
        <w:jc w:val="both"/>
        <w:rPr>
          <w:bCs/>
          <w:noProof/>
          <w:lang w:val="sr-Cyrl-CS"/>
        </w:rPr>
      </w:pPr>
      <w:r w:rsidRPr="007F2674">
        <w:rPr>
          <w:bCs/>
          <w:noProof/>
          <w:lang w:val="sr-Cyrl-CS"/>
        </w:rPr>
        <w:t xml:space="preserve">Ангажовање спољних сарадника за функције ревизије из </w:t>
      </w:r>
      <w:r w:rsidR="00730429" w:rsidRPr="007F2674">
        <w:rPr>
          <w:bCs/>
          <w:noProof/>
          <w:lang w:val="sr-Cyrl-CS"/>
        </w:rPr>
        <w:t xml:space="preserve">става 1. </w:t>
      </w:r>
      <w:r w:rsidRPr="007F2674">
        <w:rPr>
          <w:bCs/>
          <w:noProof/>
          <w:lang w:val="sr-Cyrl-CS"/>
        </w:rPr>
        <w:t>тачк</w:t>
      </w:r>
      <w:r w:rsidR="00730429" w:rsidRPr="007F2674">
        <w:rPr>
          <w:bCs/>
          <w:noProof/>
          <w:lang w:val="sr-Cyrl-CS"/>
        </w:rPr>
        <w:t>а</w:t>
      </w:r>
      <w:r w:rsidRPr="007F2674">
        <w:rPr>
          <w:bCs/>
          <w:noProof/>
          <w:lang w:val="sr-Cyrl-CS"/>
        </w:rPr>
        <w:t xml:space="preserve"> 4) овог </w:t>
      </w:r>
      <w:r w:rsidR="00730429" w:rsidRPr="007F2674">
        <w:rPr>
          <w:bCs/>
          <w:noProof/>
          <w:lang w:val="sr-Cyrl-CS"/>
        </w:rPr>
        <w:t xml:space="preserve">члана </w:t>
      </w:r>
      <w:r w:rsidRPr="007F2674">
        <w:rPr>
          <w:bCs/>
          <w:noProof/>
          <w:lang w:val="sr-Cyrl-CS"/>
        </w:rPr>
        <w:t>не утиче на одговорност друштва за ревизију према субјекту ревизије.</w:t>
      </w:r>
    </w:p>
    <w:p w:rsidR="002433C6" w:rsidRPr="007F2674" w:rsidRDefault="002433C6" w:rsidP="002433C6">
      <w:pPr>
        <w:ind w:firstLine="720"/>
        <w:jc w:val="both"/>
        <w:rPr>
          <w:bCs/>
          <w:noProof/>
          <w:lang w:val="sr-Cyrl-CS"/>
        </w:rPr>
      </w:pPr>
      <w:r w:rsidRPr="007F2674">
        <w:rPr>
          <w:bCs/>
          <w:noProof/>
          <w:lang w:val="sr-Cyrl-CS"/>
        </w:rPr>
        <w:t>Друштво за ревизију је дужно да узме у разматрање обим и сложеност сопствених активности у испуњавању захтева прописаних ставом 1. овог члана.</w:t>
      </w:r>
    </w:p>
    <w:p w:rsidR="002433C6" w:rsidRPr="007F2674" w:rsidRDefault="002433C6" w:rsidP="002433C6">
      <w:pPr>
        <w:ind w:firstLine="720"/>
        <w:jc w:val="both"/>
        <w:rPr>
          <w:bCs/>
          <w:noProof/>
          <w:lang w:val="sr-Cyrl-CS"/>
        </w:rPr>
      </w:pPr>
      <w:r w:rsidRPr="007F2674">
        <w:rPr>
          <w:bCs/>
          <w:noProof/>
          <w:lang w:val="sr-Cyrl-CS"/>
        </w:rPr>
        <w:t xml:space="preserve">Друштво за ревизију мора бити у стању да докаже надлежном органу да су политике и процедуре утврђене ради испуњавања захтева, примерене обиму и сложености активности </w:t>
      </w:r>
      <w:r w:rsidR="00CF39AE" w:rsidRPr="007F2674">
        <w:rPr>
          <w:bCs/>
          <w:noProof/>
          <w:lang w:val="sr-Cyrl-CS"/>
        </w:rPr>
        <w:t>тог</w:t>
      </w:r>
      <w:r w:rsidRPr="007F2674">
        <w:rPr>
          <w:bCs/>
          <w:noProof/>
          <w:lang w:val="sr-Cyrl-CS"/>
        </w:rPr>
        <w:t xml:space="preserve"> друштва.</w:t>
      </w:r>
    </w:p>
    <w:p w:rsidR="002433C6" w:rsidRPr="007F2674" w:rsidRDefault="002433C6" w:rsidP="007A400F">
      <w:pPr>
        <w:jc w:val="both"/>
        <w:rPr>
          <w:b/>
          <w:noProof/>
          <w:lang w:val="sr-Cyrl-CS"/>
        </w:rPr>
      </w:pPr>
    </w:p>
    <w:p w:rsidR="002433C6" w:rsidRPr="007F2674" w:rsidRDefault="002433C6" w:rsidP="002433C6">
      <w:pPr>
        <w:jc w:val="center"/>
        <w:rPr>
          <w:bCs/>
          <w:noProof/>
          <w:lang w:val="sr-Cyrl-CS"/>
        </w:rPr>
      </w:pPr>
      <w:r w:rsidRPr="007F2674">
        <w:rPr>
          <w:noProof/>
          <w:lang w:val="sr-Cyrl-CS"/>
        </w:rPr>
        <w:t>Организација рада на законској ревизији</w:t>
      </w:r>
    </w:p>
    <w:p w:rsidR="002433C6" w:rsidRPr="007F2674" w:rsidRDefault="002433C6" w:rsidP="007A400F">
      <w:pPr>
        <w:jc w:val="both"/>
        <w:rPr>
          <w:noProof/>
          <w:lang w:val="sr-Cyrl-CS"/>
        </w:rPr>
      </w:pPr>
    </w:p>
    <w:p w:rsidR="002433C6" w:rsidRPr="007F2674" w:rsidRDefault="002433C6" w:rsidP="002433C6">
      <w:pPr>
        <w:jc w:val="center"/>
        <w:rPr>
          <w:i/>
          <w:iCs/>
          <w:noProof/>
          <w:u w:val="single"/>
          <w:lang w:val="sr-Cyrl-CS"/>
        </w:rPr>
      </w:pPr>
      <w:r w:rsidRPr="007F2674">
        <w:rPr>
          <w:iCs/>
          <w:noProof/>
          <w:lang w:val="sr-Cyrl-CS"/>
        </w:rPr>
        <w:t>Члан 21.</w:t>
      </w:r>
    </w:p>
    <w:p w:rsidR="00C1343D" w:rsidRPr="007F2674" w:rsidRDefault="002433C6" w:rsidP="002433C6">
      <w:pPr>
        <w:tabs>
          <w:tab w:val="left" w:pos="772"/>
        </w:tabs>
        <w:jc w:val="both"/>
        <w:rPr>
          <w:bCs/>
          <w:noProof/>
          <w:lang w:val="sr-Cyrl-CS"/>
        </w:rPr>
      </w:pPr>
      <w:r w:rsidRPr="007F2674">
        <w:rPr>
          <w:bCs/>
          <w:noProof/>
          <w:lang w:val="sr-Cyrl-CS"/>
        </w:rPr>
        <w:tab/>
        <w:t xml:space="preserve">Законску ревизију обавља друштво за ревизију. </w:t>
      </w:r>
    </w:p>
    <w:p w:rsidR="002433C6" w:rsidRPr="007F2674" w:rsidRDefault="00C1343D" w:rsidP="002433C6">
      <w:pPr>
        <w:tabs>
          <w:tab w:val="left" w:pos="772"/>
        </w:tabs>
        <w:jc w:val="both"/>
        <w:rPr>
          <w:bCs/>
          <w:noProof/>
          <w:lang w:val="sr-Cyrl-CS"/>
        </w:rPr>
      </w:pPr>
      <w:r w:rsidRPr="007F2674">
        <w:rPr>
          <w:bCs/>
          <w:noProof/>
          <w:lang w:val="sr-Cyrl-CS"/>
        </w:rPr>
        <w:tab/>
      </w:r>
      <w:r w:rsidR="003566B9" w:rsidRPr="007F2674">
        <w:rPr>
          <w:bCs/>
          <w:noProof/>
          <w:lang w:val="sr-Cyrl-CS"/>
        </w:rPr>
        <w:t>Д</w:t>
      </w:r>
      <w:r w:rsidR="002433C6" w:rsidRPr="007F2674">
        <w:rPr>
          <w:bCs/>
          <w:noProof/>
          <w:lang w:val="sr-Cyrl-CS"/>
        </w:rPr>
        <w:t>руштво за ревизију именује најмање једног кључног ревизорског партнера.</w:t>
      </w:r>
    </w:p>
    <w:p w:rsidR="002433C6" w:rsidRPr="007F2674" w:rsidRDefault="002433C6" w:rsidP="002433C6">
      <w:pPr>
        <w:tabs>
          <w:tab w:val="left" w:pos="772"/>
        </w:tabs>
        <w:jc w:val="both"/>
        <w:rPr>
          <w:bCs/>
          <w:noProof/>
          <w:lang w:val="sr-Cyrl-CS"/>
        </w:rPr>
      </w:pPr>
      <w:r w:rsidRPr="007F2674">
        <w:rPr>
          <w:bCs/>
          <w:noProof/>
          <w:lang w:val="sr-Cyrl-CS"/>
        </w:rPr>
        <w:tab/>
        <w:t>Друштво за ревизију је дужно да обезбеди кључном ревизорском партнеру довољно ресурса и особље које има неопходне компетенције и способност за адекватно обављање њихових дужности.</w:t>
      </w:r>
    </w:p>
    <w:p w:rsidR="002433C6" w:rsidRPr="007F2674" w:rsidRDefault="002433C6" w:rsidP="002433C6">
      <w:pPr>
        <w:tabs>
          <w:tab w:val="left" w:pos="772"/>
        </w:tabs>
        <w:jc w:val="both"/>
        <w:rPr>
          <w:bCs/>
          <w:noProof/>
          <w:lang w:val="sr-Cyrl-CS"/>
        </w:rPr>
      </w:pPr>
      <w:r w:rsidRPr="007F2674">
        <w:rPr>
          <w:bCs/>
          <w:noProof/>
          <w:lang w:val="sr-Cyrl-CS"/>
        </w:rPr>
        <w:tab/>
        <w:t>Када друштво за ревизију бира кључног ревизорског партнера или партнере у сврху именовања, главни критеријуми за избор морају бити потреба обезбеђења квалитета ревизије, независност и компетентност.</w:t>
      </w:r>
    </w:p>
    <w:p w:rsidR="002433C6" w:rsidRPr="007F2674" w:rsidRDefault="002433C6" w:rsidP="002433C6">
      <w:pPr>
        <w:tabs>
          <w:tab w:val="left" w:pos="772"/>
        </w:tabs>
        <w:jc w:val="both"/>
        <w:rPr>
          <w:bCs/>
          <w:noProof/>
          <w:lang w:val="sr-Cyrl-CS"/>
        </w:rPr>
      </w:pPr>
      <w:r w:rsidRPr="007F2674">
        <w:rPr>
          <w:bCs/>
          <w:noProof/>
          <w:lang w:val="sr-Cyrl-CS"/>
        </w:rPr>
        <w:tab/>
        <w:t>Кључни ревизорски партнер активно учествује у обављању законске ревизије.</w:t>
      </w:r>
    </w:p>
    <w:p w:rsidR="002433C6" w:rsidRPr="007F2674" w:rsidRDefault="002433C6" w:rsidP="002433C6">
      <w:pPr>
        <w:tabs>
          <w:tab w:val="left" w:pos="772"/>
        </w:tabs>
        <w:jc w:val="both"/>
        <w:rPr>
          <w:bCs/>
          <w:noProof/>
          <w:lang w:val="sr-Cyrl-CS"/>
        </w:rPr>
      </w:pPr>
      <w:r w:rsidRPr="007F2674">
        <w:rPr>
          <w:bCs/>
          <w:noProof/>
          <w:lang w:val="sr-Cyrl-CS"/>
        </w:rPr>
        <w:tab/>
        <w:t xml:space="preserve">Приликом обављања законске ревизије, кључни ревизорски партнер дужан је да посвети довољно времена законској ревизији и дужан је да определи довољно ресурса који ће му омогућити да своје послове обавља у складу са овим законом. </w:t>
      </w:r>
    </w:p>
    <w:p w:rsidR="00A70EBF" w:rsidRPr="007F2674" w:rsidRDefault="002433C6" w:rsidP="002433C6">
      <w:pPr>
        <w:tabs>
          <w:tab w:val="left" w:pos="772"/>
        </w:tabs>
        <w:jc w:val="both"/>
        <w:rPr>
          <w:bCs/>
          <w:noProof/>
          <w:lang w:val="sr-Cyrl-CS"/>
        </w:rPr>
      </w:pPr>
      <w:r w:rsidRPr="007F2674">
        <w:rPr>
          <w:bCs/>
          <w:noProof/>
          <w:lang w:val="sr-Cyrl-CS"/>
        </w:rPr>
        <w:lastRenderedPageBreak/>
        <w:tab/>
        <w:t xml:space="preserve">Друштво за ревизију дужно је да води евиденције о свакој повреди одредаба овог закона о евентуално насталим последицама таквог понашања и мерама које су предузете ради отклањања тих последица и исправљања интерног система контроле квалитета. </w:t>
      </w:r>
      <w:r w:rsidRPr="007F2674">
        <w:rPr>
          <w:bCs/>
          <w:noProof/>
          <w:lang w:val="sr-Cyrl-CS"/>
        </w:rPr>
        <w:tab/>
      </w:r>
    </w:p>
    <w:p w:rsidR="00C1343D" w:rsidRPr="007F2674" w:rsidRDefault="00A70EBF" w:rsidP="002433C6">
      <w:pPr>
        <w:tabs>
          <w:tab w:val="left" w:pos="772"/>
        </w:tabs>
        <w:jc w:val="both"/>
        <w:rPr>
          <w:bCs/>
          <w:noProof/>
          <w:lang w:val="sr-Cyrl-CS"/>
        </w:rPr>
      </w:pPr>
      <w:r w:rsidRPr="007F2674">
        <w:rPr>
          <w:bCs/>
          <w:noProof/>
          <w:lang w:val="sr-Cyrl-CS"/>
        </w:rPr>
        <w:tab/>
      </w:r>
      <w:r w:rsidR="002433C6" w:rsidRPr="007F2674">
        <w:rPr>
          <w:bCs/>
          <w:noProof/>
          <w:lang w:val="sr-Cyrl-CS"/>
        </w:rPr>
        <w:t xml:space="preserve">Друштво за ревизију је дужно да припреми годишњи извештај који садржи преглед предузетих мера и да тај извештај проследи запосленима. </w:t>
      </w:r>
    </w:p>
    <w:p w:rsidR="002433C6" w:rsidRPr="007F2674" w:rsidRDefault="00C1343D" w:rsidP="002433C6">
      <w:pPr>
        <w:tabs>
          <w:tab w:val="left" w:pos="772"/>
        </w:tabs>
        <w:jc w:val="both"/>
        <w:rPr>
          <w:bCs/>
          <w:noProof/>
          <w:lang w:val="sr-Cyrl-CS"/>
        </w:rPr>
      </w:pPr>
      <w:r w:rsidRPr="007F2674">
        <w:rPr>
          <w:bCs/>
          <w:noProof/>
          <w:lang w:val="sr-Cyrl-CS"/>
        </w:rPr>
        <w:tab/>
      </w:r>
      <w:r w:rsidR="002433C6" w:rsidRPr="007F2674">
        <w:rPr>
          <w:bCs/>
          <w:noProof/>
          <w:lang w:val="sr-Cyrl-CS"/>
        </w:rPr>
        <w:t>Када друштво за ревизију тражи савете од спољних експерата, дужно је да документује упућене захтеве и добијене савете.</w:t>
      </w:r>
    </w:p>
    <w:p w:rsidR="002433C6" w:rsidRPr="007F2674" w:rsidRDefault="002433C6" w:rsidP="002433C6">
      <w:pPr>
        <w:tabs>
          <w:tab w:val="left" w:pos="772"/>
        </w:tabs>
        <w:jc w:val="both"/>
        <w:rPr>
          <w:bCs/>
          <w:noProof/>
          <w:lang w:val="sr-Cyrl-CS"/>
        </w:rPr>
      </w:pPr>
      <w:r w:rsidRPr="007F2674">
        <w:rPr>
          <w:bCs/>
          <w:noProof/>
          <w:lang w:val="sr-Cyrl-CS"/>
        </w:rPr>
        <w:tab/>
        <w:t xml:space="preserve">Друштво за ревизију дужно је да води евиденцију о сваком клијенту </w:t>
      </w:r>
      <w:r w:rsidR="00C22067" w:rsidRPr="007F2674">
        <w:rPr>
          <w:bCs/>
          <w:noProof/>
          <w:lang w:val="sr-Cyrl-CS"/>
        </w:rPr>
        <w:t xml:space="preserve">која обухвата </w:t>
      </w:r>
      <w:r w:rsidRPr="007F2674">
        <w:rPr>
          <w:bCs/>
          <w:noProof/>
          <w:lang w:val="sr-Cyrl-CS"/>
        </w:rPr>
        <w:t>следеће податке:</w:t>
      </w:r>
    </w:p>
    <w:p w:rsidR="002433C6" w:rsidRPr="007F2674" w:rsidRDefault="00DD3CBB" w:rsidP="00DD3CBB">
      <w:pPr>
        <w:tabs>
          <w:tab w:val="left" w:pos="772"/>
        </w:tabs>
        <w:jc w:val="both"/>
        <w:rPr>
          <w:bCs/>
          <w:noProof/>
          <w:lang w:val="sr-Cyrl-CS"/>
        </w:rPr>
      </w:pPr>
      <w:r w:rsidRPr="007F2674">
        <w:rPr>
          <w:bCs/>
          <w:noProof/>
          <w:lang w:val="sr-Cyrl-CS"/>
        </w:rPr>
        <w:tab/>
        <w:t xml:space="preserve">1) </w:t>
      </w:r>
      <w:r w:rsidR="002433C6" w:rsidRPr="007F2674">
        <w:rPr>
          <w:bCs/>
          <w:noProof/>
          <w:lang w:val="sr-Cyrl-CS"/>
        </w:rPr>
        <w:t>назив, адресу и место пословања;</w:t>
      </w:r>
    </w:p>
    <w:p w:rsidR="002433C6" w:rsidRPr="007F2674" w:rsidRDefault="00DD3CBB" w:rsidP="00DD3CBB">
      <w:pPr>
        <w:tabs>
          <w:tab w:val="left" w:pos="772"/>
        </w:tabs>
        <w:jc w:val="both"/>
        <w:rPr>
          <w:bCs/>
          <w:noProof/>
          <w:lang w:val="sr-Cyrl-CS"/>
        </w:rPr>
      </w:pPr>
      <w:r w:rsidRPr="007F2674">
        <w:rPr>
          <w:bCs/>
          <w:noProof/>
          <w:lang w:val="sr-Cyrl-CS"/>
        </w:rPr>
        <w:tab/>
        <w:t xml:space="preserve">2) </w:t>
      </w:r>
      <w:r w:rsidR="002433C6" w:rsidRPr="007F2674">
        <w:rPr>
          <w:bCs/>
          <w:noProof/>
          <w:lang w:val="sr-Cyrl-CS"/>
        </w:rPr>
        <w:t>назив кључних ревизорских партнера;</w:t>
      </w:r>
    </w:p>
    <w:p w:rsidR="002433C6" w:rsidRPr="007F2674" w:rsidRDefault="00DD3CBB" w:rsidP="00DD3CBB">
      <w:pPr>
        <w:tabs>
          <w:tab w:val="left" w:pos="772"/>
        </w:tabs>
        <w:jc w:val="both"/>
        <w:rPr>
          <w:bCs/>
          <w:noProof/>
          <w:lang w:val="sr-Cyrl-CS"/>
        </w:rPr>
      </w:pPr>
      <w:r w:rsidRPr="007F2674">
        <w:rPr>
          <w:bCs/>
          <w:noProof/>
          <w:lang w:val="sr-Cyrl-CS"/>
        </w:rPr>
        <w:tab/>
        <w:t xml:space="preserve">3) </w:t>
      </w:r>
      <w:r w:rsidR="002433C6" w:rsidRPr="007F2674">
        <w:rPr>
          <w:bCs/>
          <w:noProof/>
          <w:lang w:val="sr-Cyrl-CS"/>
        </w:rPr>
        <w:t>накнаде наплаћене за законску ревизију</w:t>
      </w:r>
      <w:r w:rsidRPr="007F2674">
        <w:rPr>
          <w:bCs/>
          <w:noProof/>
          <w:lang w:val="sr-Cyrl-CS"/>
        </w:rPr>
        <w:t>;</w:t>
      </w:r>
      <w:r w:rsidR="002433C6" w:rsidRPr="007F2674">
        <w:rPr>
          <w:bCs/>
          <w:noProof/>
          <w:lang w:val="sr-Cyrl-CS"/>
        </w:rPr>
        <w:t xml:space="preserve"> </w:t>
      </w:r>
    </w:p>
    <w:p w:rsidR="002433C6" w:rsidRPr="007F2674" w:rsidRDefault="00DD3CBB" w:rsidP="00DD3CBB">
      <w:pPr>
        <w:tabs>
          <w:tab w:val="left" w:pos="772"/>
        </w:tabs>
        <w:jc w:val="both"/>
        <w:rPr>
          <w:bCs/>
          <w:noProof/>
          <w:lang w:val="sr-Cyrl-CS"/>
        </w:rPr>
      </w:pPr>
      <w:r w:rsidRPr="007F2674">
        <w:rPr>
          <w:bCs/>
          <w:noProof/>
          <w:lang w:val="sr-Cyrl-CS"/>
        </w:rPr>
        <w:tab/>
        <w:t xml:space="preserve">4) </w:t>
      </w:r>
      <w:r w:rsidR="002433C6" w:rsidRPr="007F2674">
        <w:rPr>
          <w:bCs/>
          <w:noProof/>
          <w:lang w:val="sr-Cyrl-CS"/>
        </w:rPr>
        <w:t>накнаде наплаћене за друге услуге у свакој финансијској години.</w:t>
      </w:r>
    </w:p>
    <w:p w:rsidR="002433C6" w:rsidRPr="007F2674" w:rsidRDefault="002433C6" w:rsidP="002433C6">
      <w:pPr>
        <w:tabs>
          <w:tab w:val="left" w:pos="772"/>
        </w:tabs>
        <w:jc w:val="both"/>
        <w:rPr>
          <w:bCs/>
          <w:noProof/>
          <w:lang w:val="sr-Cyrl-CS"/>
        </w:rPr>
      </w:pPr>
      <w:r w:rsidRPr="007F2674">
        <w:rPr>
          <w:bCs/>
          <w:noProof/>
          <w:lang w:val="sr-Cyrl-CS"/>
        </w:rPr>
        <w:tab/>
        <w:t xml:space="preserve">Друштво за ревизију дужно је да отвори ревизорски досије за сваку законску ревизију, који обухвата радну документацију у смислу </w:t>
      </w:r>
      <w:r w:rsidR="00CF1493" w:rsidRPr="007F2674">
        <w:rPr>
          <w:bCs/>
          <w:noProof/>
          <w:lang w:val="sr-Cyrl-CS"/>
        </w:rPr>
        <w:t>члана 37. овог закона и</w:t>
      </w:r>
      <w:r w:rsidRPr="007F2674">
        <w:rPr>
          <w:bCs/>
          <w:noProof/>
          <w:lang w:val="sr-Cyrl-CS"/>
        </w:rPr>
        <w:t xml:space="preserve"> као минимум обезбеди, податке сагласно члану </w:t>
      </w:r>
      <w:r w:rsidR="00844A78" w:rsidRPr="007F2674">
        <w:rPr>
          <w:bCs/>
          <w:noProof/>
          <w:lang w:val="sr-Cyrl-CS"/>
        </w:rPr>
        <w:t>52</w:t>
      </w:r>
      <w:r w:rsidRPr="007F2674">
        <w:rPr>
          <w:bCs/>
          <w:noProof/>
          <w:lang w:val="sr-Cyrl-CS"/>
        </w:rPr>
        <w:t>. овог закона.</w:t>
      </w:r>
    </w:p>
    <w:p w:rsidR="002433C6" w:rsidRPr="007F2674" w:rsidRDefault="002433C6" w:rsidP="002433C6">
      <w:pPr>
        <w:tabs>
          <w:tab w:val="left" w:pos="772"/>
        </w:tabs>
        <w:jc w:val="both"/>
        <w:rPr>
          <w:bCs/>
          <w:noProof/>
          <w:lang w:val="sr-Cyrl-CS"/>
        </w:rPr>
      </w:pPr>
      <w:r w:rsidRPr="007F2674">
        <w:rPr>
          <w:bCs/>
          <w:noProof/>
          <w:lang w:val="sr-Cyrl-CS"/>
        </w:rPr>
        <w:tab/>
        <w:t>Ревизорски досије се затвара у року од 60 дана од дана потписивања ревизорског извештаја из члана 39. овог закона.</w:t>
      </w:r>
    </w:p>
    <w:p w:rsidR="002433C6" w:rsidRPr="007F2674" w:rsidRDefault="002433C6" w:rsidP="002433C6">
      <w:pPr>
        <w:tabs>
          <w:tab w:val="left" w:pos="772"/>
        </w:tabs>
        <w:jc w:val="both"/>
        <w:rPr>
          <w:bCs/>
          <w:noProof/>
          <w:lang w:val="sr-Cyrl-CS"/>
        </w:rPr>
      </w:pPr>
      <w:r w:rsidRPr="007F2674">
        <w:rPr>
          <w:bCs/>
          <w:noProof/>
          <w:lang w:val="sr-Cyrl-CS"/>
        </w:rPr>
        <w:tab/>
        <w:t>Друштво за ревизију дужно је да води евиденције о евентуалним писаним жалбама о обављању законских ревизија.</w:t>
      </w:r>
    </w:p>
    <w:p w:rsidR="002433C6" w:rsidRPr="007F2674" w:rsidRDefault="002433C6" w:rsidP="002433C6">
      <w:pPr>
        <w:tabs>
          <w:tab w:val="left" w:pos="772"/>
        </w:tabs>
        <w:jc w:val="both"/>
        <w:rPr>
          <w:bCs/>
          <w:noProof/>
          <w:lang w:val="sr-Cyrl-CS"/>
        </w:rPr>
      </w:pPr>
    </w:p>
    <w:p w:rsidR="00927A99" w:rsidRPr="007F2674" w:rsidRDefault="00927A99" w:rsidP="00CE79B8">
      <w:pPr>
        <w:autoSpaceDE w:val="0"/>
        <w:autoSpaceDN w:val="0"/>
        <w:adjustRightInd w:val="0"/>
        <w:jc w:val="center"/>
        <w:outlineLvl w:val="0"/>
        <w:rPr>
          <w:rFonts w:eastAsia="TimesNewRoman"/>
          <w:iCs/>
          <w:lang w:val="sr-Cyrl-CS"/>
        </w:rPr>
      </w:pPr>
      <w:r w:rsidRPr="007F2674">
        <w:rPr>
          <w:rFonts w:eastAsia="TimesNewRoman"/>
          <w:iCs/>
          <w:lang w:val="sr-Cyrl-CS"/>
        </w:rPr>
        <w:t>Осигурање од одговорности</w:t>
      </w:r>
    </w:p>
    <w:p w:rsidR="00927A99" w:rsidRPr="007F2674" w:rsidRDefault="00927A99" w:rsidP="00927A99">
      <w:pPr>
        <w:autoSpaceDE w:val="0"/>
        <w:autoSpaceDN w:val="0"/>
        <w:adjustRightInd w:val="0"/>
        <w:jc w:val="both"/>
        <w:rPr>
          <w:rFonts w:eastAsia="TimesNewRoman"/>
          <w:iCs/>
          <w:lang w:val="sr-Cyrl-CS"/>
        </w:rPr>
      </w:pPr>
    </w:p>
    <w:p w:rsidR="00927A99" w:rsidRPr="007F2674" w:rsidRDefault="00927A99"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1E1E51" w:rsidRPr="007F2674">
        <w:rPr>
          <w:rFonts w:eastAsia="TimesNewRoman"/>
          <w:lang w:val="sr-Cyrl-CS"/>
        </w:rPr>
        <w:t>22.</w:t>
      </w:r>
    </w:p>
    <w:p w:rsidR="008628AF" w:rsidRPr="007F2674" w:rsidRDefault="008628AF" w:rsidP="008628AF">
      <w:pPr>
        <w:ind w:firstLine="720"/>
        <w:jc w:val="both"/>
        <w:rPr>
          <w:lang w:val="sr-Cyrl-CS"/>
        </w:rPr>
      </w:pPr>
      <w:r w:rsidRPr="007F2674">
        <w:rPr>
          <w:lang w:val="sr-Cyrl-CS"/>
        </w:rPr>
        <w:t>Друштво за ревизију је дужно да закључи уговор о осигурању од одговорно</w:t>
      </w:r>
      <w:r w:rsidR="00857EE3" w:rsidRPr="007F2674">
        <w:rPr>
          <w:lang w:val="sr-Cyrl-CS"/>
        </w:rPr>
        <w:t>сти за штете</w:t>
      </w:r>
      <w:r w:rsidRPr="007F2674">
        <w:rPr>
          <w:lang w:val="sr-Cyrl-CS"/>
        </w:rPr>
        <w:t xml:space="preserve"> </w:t>
      </w:r>
      <w:r w:rsidR="00053B08" w:rsidRPr="007F2674">
        <w:rPr>
          <w:lang w:val="sr-Cyrl-CS"/>
        </w:rPr>
        <w:t xml:space="preserve">проузроковане </w:t>
      </w:r>
      <w:r w:rsidRPr="007F2674">
        <w:rPr>
          <w:lang w:val="sr-Cyrl-CS"/>
        </w:rPr>
        <w:t>корисницима извештаја о ревизији услед грешака или пропуста у вршењу професионалне делатности ревизора.</w:t>
      </w:r>
    </w:p>
    <w:p w:rsidR="008628AF" w:rsidRPr="007F2674" w:rsidRDefault="008628AF" w:rsidP="008628AF">
      <w:pPr>
        <w:ind w:firstLine="720"/>
        <w:jc w:val="both"/>
        <w:rPr>
          <w:lang w:val="sr-Cyrl-CS"/>
        </w:rPr>
      </w:pPr>
      <w:r w:rsidRPr="007F2674">
        <w:rPr>
          <w:lang w:val="sr-Cyrl-CS"/>
        </w:rPr>
        <w:t xml:space="preserve">Обавеза закључења уговора о осигурању од одговорности из става 1. овог члана, мора да буде испуњена најкасније дан пре почетка обављања ревизије финансијских извештаја. </w:t>
      </w:r>
    </w:p>
    <w:p w:rsidR="008628AF" w:rsidRPr="007F2674" w:rsidRDefault="008628AF" w:rsidP="008628AF">
      <w:pPr>
        <w:ind w:firstLine="720"/>
        <w:jc w:val="both"/>
        <w:rPr>
          <w:lang w:val="sr-Cyrl-CS"/>
        </w:rPr>
      </w:pPr>
      <w:r w:rsidRPr="007F2674">
        <w:rPr>
          <w:lang w:val="sr-Cyrl-CS"/>
        </w:rPr>
        <w:t>Износ најниже суме осигурања на основу које се плаћа премија осигурања за појединачни осигурани случај за сваку пословну годину утврђује се као већи износ од следећих износа:</w:t>
      </w:r>
    </w:p>
    <w:p w:rsidR="008628AF" w:rsidRPr="007F2674" w:rsidRDefault="008628AF" w:rsidP="008628AF">
      <w:pPr>
        <w:ind w:firstLine="720"/>
        <w:jc w:val="both"/>
        <w:rPr>
          <w:lang w:val="sr-Cyrl-CS"/>
        </w:rPr>
      </w:pPr>
      <w:r w:rsidRPr="007F2674">
        <w:rPr>
          <w:lang w:val="sr-Cyrl-CS"/>
        </w:rPr>
        <w:t xml:space="preserve">1) од највише цене за услуге ревизије на основу појединачног уговора о ревизији </w:t>
      </w:r>
      <w:r w:rsidR="005D6D8D" w:rsidRPr="007F2674">
        <w:rPr>
          <w:lang w:val="sr-Cyrl-CS"/>
        </w:rPr>
        <w:t xml:space="preserve">закљученог </w:t>
      </w:r>
      <w:r w:rsidRPr="007F2674">
        <w:rPr>
          <w:lang w:val="sr-Cyrl-CS"/>
        </w:rPr>
        <w:t>у претходној години помножено са 15;</w:t>
      </w:r>
    </w:p>
    <w:p w:rsidR="008628AF" w:rsidRPr="007F2674" w:rsidRDefault="008628AF" w:rsidP="008628AF">
      <w:pPr>
        <w:ind w:firstLine="720"/>
        <w:jc w:val="both"/>
        <w:rPr>
          <w:lang w:val="sr-Cyrl-CS"/>
        </w:rPr>
      </w:pPr>
      <w:r w:rsidRPr="007F2674">
        <w:rPr>
          <w:lang w:val="sr-Cyrl-CS"/>
        </w:rPr>
        <w:t xml:space="preserve">2) од збира цена за услуге ревизије на основу свих уговора о ревизији </w:t>
      </w:r>
      <w:r w:rsidR="005D6D8D" w:rsidRPr="007F2674">
        <w:rPr>
          <w:lang w:val="sr-Cyrl-CS"/>
        </w:rPr>
        <w:t xml:space="preserve">закључених </w:t>
      </w:r>
      <w:r w:rsidRPr="007F2674">
        <w:rPr>
          <w:lang w:val="sr-Cyrl-CS"/>
        </w:rPr>
        <w:t>у претходној години, помножено са 2,5.</w:t>
      </w:r>
    </w:p>
    <w:p w:rsidR="008628AF" w:rsidRPr="007F2674" w:rsidRDefault="008628AF" w:rsidP="008628AF">
      <w:pPr>
        <w:ind w:firstLine="720"/>
        <w:jc w:val="both"/>
        <w:rPr>
          <w:lang w:val="sr-Cyrl-CS"/>
        </w:rPr>
      </w:pPr>
      <w:r w:rsidRPr="007F2674">
        <w:rPr>
          <w:lang w:val="sr-Cyrl-CS"/>
        </w:rPr>
        <w:t>Појединачни осигурани случај из става 3. овог члана је штета настала у вези са издатим ревизорским извештајем.</w:t>
      </w:r>
    </w:p>
    <w:p w:rsidR="00BA56EF" w:rsidRPr="007F2674" w:rsidRDefault="00BA56EF" w:rsidP="008628AF">
      <w:pPr>
        <w:ind w:firstLine="720"/>
        <w:rPr>
          <w:rFonts w:eastAsia="TimesNewRoman"/>
          <w:iCs/>
          <w:lang w:val="sr-Cyrl-CS"/>
        </w:rPr>
      </w:pPr>
    </w:p>
    <w:p w:rsidR="00927A99" w:rsidRPr="007F2674" w:rsidRDefault="00927A99" w:rsidP="00CE79B8">
      <w:pPr>
        <w:pStyle w:val="esegmenth4"/>
        <w:spacing w:after="0"/>
        <w:outlineLvl w:val="0"/>
        <w:rPr>
          <w:b w:val="0"/>
          <w:color w:val="auto"/>
          <w:lang w:val="sr-Cyrl-CS"/>
        </w:rPr>
      </w:pPr>
      <w:r w:rsidRPr="007F2674">
        <w:rPr>
          <w:b w:val="0"/>
          <w:color w:val="auto"/>
          <w:lang w:val="sr-Cyrl-CS"/>
        </w:rPr>
        <w:t>Уговор о сарадњи</w:t>
      </w:r>
    </w:p>
    <w:p w:rsidR="00927A99" w:rsidRPr="007F2674" w:rsidRDefault="00927A99" w:rsidP="003B6F80">
      <w:pPr>
        <w:pStyle w:val="esegmenth4"/>
        <w:spacing w:after="0"/>
        <w:jc w:val="both"/>
        <w:rPr>
          <w:b w:val="0"/>
          <w:color w:val="auto"/>
          <w:lang w:val="sr-Cyrl-CS"/>
        </w:rPr>
      </w:pPr>
    </w:p>
    <w:p w:rsidR="00927A99" w:rsidRPr="007F2674" w:rsidRDefault="00927A99" w:rsidP="00CE79B8">
      <w:pPr>
        <w:jc w:val="center"/>
        <w:outlineLvl w:val="0"/>
        <w:rPr>
          <w:lang w:val="sr-Cyrl-CS"/>
        </w:rPr>
      </w:pPr>
      <w:r w:rsidRPr="007F2674">
        <w:rPr>
          <w:lang w:val="sr-Cyrl-CS"/>
        </w:rPr>
        <w:t xml:space="preserve">Члан </w:t>
      </w:r>
      <w:r w:rsidR="001E1E51" w:rsidRPr="007F2674">
        <w:rPr>
          <w:lang w:val="sr-Cyrl-CS"/>
        </w:rPr>
        <w:t>23.</w:t>
      </w:r>
    </w:p>
    <w:p w:rsidR="00927A99" w:rsidRPr="007F2674" w:rsidRDefault="00927A99" w:rsidP="00927A99">
      <w:pPr>
        <w:autoSpaceDE w:val="0"/>
        <w:autoSpaceDN w:val="0"/>
        <w:adjustRightInd w:val="0"/>
        <w:ind w:firstLine="720"/>
        <w:jc w:val="both"/>
        <w:rPr>
          <w:lang w:val="sr-Cyrl-CS"/>
        </w:rPr>
      </w:pPr>
      <w:r w:rsidRPr="007F2674">
        <w:rPr>
          <w:lang w:val="sr-Cyrl-CS"/>
        </w:rPr>
        <w:t xml:space="preserve">Друштво за ревизију са запосленим само једним лиценцираним овлашћеним ревизором, односно самостални ревизор дужни су да закључе уговор о сарадњи у којем са другим друштвом за ревизију или самосталним ревизором уговарају да ће у случају ако лиценцирани овлашћени ревизор запослен у друштву за ревизију, </w:t>
      </w:r>
      <w:r w:rsidRPr="007F2674">
        <w:rPr>
          <w:lang w:val="sr-Cyrl-CS"/>
        </w:rPr>
        <w:lastRenderedPageBreak/>
        <w:t>односно самостални ревизор не буду могли због неспособности за рад да испуне своје обавезе из уговора о ревизији, то урадити друго друштво за ревизију или самостални ревизор у складу са овим законом.</w:t>
      </w:r>
    </w:p>
    <w:p w:rsidR="007A17C8" w:rsidRPr="007F2674" w:rsidRDefault="007A17C8" w:rsidP="00927A99">
      <w:pPr>
        <w:autoSpaceDE w:val="0"/>
        <w:autoSpaceDN w:val="0"/>
        <w:adjustRightInd w:val="0"/>
        <w:ind w:firstLine="720"/>
        <w:jc w:val="both"/>
        <w:rPr>
          <w:lang w:val="sr-Cyrl-CS"/>
        </w:rPr>
      </w:pPr>
      <w:r w:rsidRPr="007F2674">
        <w:rPr>
          <w:lang w:val="sr-Cyrl-CS"/>
        </w:rPr>
        <w:t>Примерак уговора о сарадњи, друштво за ревизију је обавезно да достави Комисији.</w:t>
      </w:r>
    </w:p>
    <w:p w:rsidR="00927A99" w:rsidRPr="007F2674" w:rsidRDefault="00927A99" w:rsidP="00927A99">
      <w:pPr>
        <w:autoSpaceDE w:val="0"/>
        <w:autoSpaceDN w:val="0"/>
        <w:adjustRightInd w:val="0"/>
        <w:ind w:firstLine="720"/>
        <w:jc w:val="both"/>
        <w:rPr>
          <w:rFonts w:eastAsia="TimesNewRoman"/>
          <w:iCs/>
          <w:lang w:val="sr-Cyrl-CS"/>
        </w:rPr>
      </w:pPr>
      <w:r w:rsidRPr="007F2674">
        <w:rPr>
          <w:lang w:val="sr-Cyrl-CS"/>
        </w:rPr>
        <w:t xml:space="preserve">Друштво за ревизију, односно самостални ревизор дужни су да у уговору о ревизији који се закључује са </w:t>
      </w:r>
      <w:r w:rsidR="00D859A5" w:rsidRPr="007F2674">
        <w:rPr>
          <w:lang w:val="sr-Cyrl-CS"/>
        </w:rPr>
        <w:t xml:space="preserve">субјектом ревизије </w:t>
      </w:r>
      <w:r w:rsidRPr="007F2674">
        <w:rPr>
          <w:lang w:val="sr-Cyrl-CS"/>
        </w:rPr>
        <w:t>код којег се обавља ревизија предвиде и ближе уреде могућност испуњења обавезе из уговора о ревизији у складу са ставом 1. овог члана.</w:t>
      </w:r>
    </w:p>
    <w:p w:rsidR="006C6E68" w:rsidRPr="007F2674" w:rsidRDefault="006C6E68" w:rsidP="005B0517">
      <w:pPr>
        <w:pStyle w:val="StyleesegmentpAuto1"/>
        <w:spacing w:after="0"/>
        <w:ind w:firstLine="0"/>
        <w:rPr>
          <w:sz w:val="24"/>
          <w:lang w:val="sr-Cyrl-CS"/>
        </w:rPr>
      </w:pPr>
    </w:p>
    <w:p w:rsidR="005A40AA" w:rsidRPr="007F2674" w:rsidRDefault="005A40AA" w:rsidP="00CE79B8">
      <w:pPr>
        <w:autoSpaceDE w:val="0"/>
        <w:autoSpaceDN w:val="0"/>
        <w:adjustRightInd w:val="0"/>
        <w:jc w:val="center"/>
        <w:outlineLvl w:val="0"/>
        <w:rPr>
          <w:rFonts w:eastAsia="TimesNewRoman"/>
          <w:iCs/>
          <w:lang w:val="sr-Cyrl-CS"/>
        </w:rPr>
      </w:pPr>
      <w:r w:rsidRPr="007F2674">
        <w:rPr>
          <w:rFonts w:eastAsia="TimesNewRoman"/>
          <w:iCs/>
          <w:lang w:val="sr-Cyrl-CS"/>
        </w:rPr>
        <w:t>Извештај о транспарентности</w:t>
      </w:r>
      <w:r w:rsidR="00133C3D" w:rsidRPr="007F2674">
        <w:rPr>
          <w:rFonts w:eastAsia="TimesNewRoman"/>
          <w:iCs/>
          <w:lang w:val="sr-Cyrl-CS"/>
        </w:rPr>
        <w:t xml:space="preserve"> </w:t>
      </w:r>
    </w:p>
    <w:p w:rsidR="00BA56EF" w:rsidRPr="007F2674" w:rsidRDefault="00BA56EF" w:rsidP="00CE79B8">
      <w:pPr>
        <w:autoSpaceDE w:val="0"/>
        <w:autoSpaceDN w:val="0"/>
        <w:adjustRightInd w:val="0"/>
        <w:jc w:val="center"/>
        <w:outlineLvl w:val="0"/>
        <w:rPr>
          <w:rFonts w:eastAsia="TimesNewRoman"/>
          <w:iCs/>
          <w:lang w:val="sr-Cyrl-CS"/>
        </w:rPr>
      </w:pPr>
    </w:p>
    <w:p w:rsidR="00CD55C1" w:rsidRPr="007F2674" w:rsidRDefault="005A40AA"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1E1E51" w:rsidRPr="007F2674">
        <w:rPr>
          <w:rFonts w:eastAsia="TimesNewRoman"/>
          <w:lang w:val="sr-Cyrl-CS"/>
        </w:rPr>
        <w:t xml:space="preserve"> 24.</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Друштво за ревизију које обавља ревизију друштава од јавног интереса у смислу овог закона дужно је да у року од четири месеца од истека календарске године објави на својој интернет страници </w:t>
      </w:r>
      <w:r w:rsidR="00731945" w:rsidRPr="007F2674">
        <w:rPr>
          <w:rFonts w:eastAsia="TimesNewRoman"/>
          <w:lang w:val="sr-Cyrl-CS"/>
        </w:rPr>
        <w:t xml:space="preserve">и интернет страници Коморе </w:t>
      </w:r>
      <w:r w:rsidRPr="007F2674">
        <w:rPr>
          <w:rFonts w:eastAsia="TimesNewRoman"/>
          <w:lang w:val="sr-Cyrl-CS"/>
        </w:rPr>
        <w:t>годишњи извештај о транспарентности, који мора бити доступан на интернет станици на</w:t>
      </w:r>
      <w:r w:rsidR="00790794" w:rsidRPr="007F2674">
        <w:rPr>
          <w:rFonts w:eastAsia="TimesNewRoman"/>
          <w:lang w:val="sr-Cyrl-CS"/>
        </w:rPr>
        <w:t>ј</w:t>
      </w:r>
      <w:r w:rsidRPr="007F2674">
        <w:rPr>
          <w:rFonts w:eastAsia="TimesNewRoman"/>
          <w:lang w:val="sr-Cyrl-CS"/>
        </w:rPr>
        <w:t xml:space="preserve">мање пет година од дана објављивања. </w:t>
      </w:r>
    </w:p>
    <w:p w:rsidR="00D0520F" w:rsidRPr="007F2674" w:rsidRDefault="007A17C8" w:rsidP="00133C3D">
      <w:pPr>
        <w:autoSpaceDE w:val="0"/>
        <w:autoSpaceDN w:val="0"/>
        <w:adjustRightInd w:val="0"/>
        <w:ind w:firstLine="720"/>
        <w:jc w:val="both"/>
        <w:rPr>
          <w:rFonts w:eastAsia="TimesNewRoman"/>
          <w:lang w:val="sr-Cyrl-CS"/>
        </w:rPr>
      </w:pPr>
      <w:r w:rsidRPr="007F2674">
        <w:rPr>
          <w:rFonts w:eastAsia="TimesNewRoman"/>
          <w:lang w:val="sr-Cyrl-CS"/>
        </w:rPr>
        <w:t xml:space="preserve">Друштво за ревизију може изменити годишњи извештај о транспарентности и исти објавити уз извештај који се мења, уз навођење да се ради о измени тог извештаја и дужно је да о томе обавести Комисију и Комору.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Годишњи извештај о транспарентности садржи најмање следеће: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1) опис правне форме и структуре власништва друштва за ревизију;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2) када је друштво за ревизију члан мреже: </w:t>
      </w:r>
    </w:p>
    <w:p w:rsidR="007A17C8" w:rsidRPr="007F2674" w:rsidRDefault="007A17C8" w:rsidP="00284CBB">
      <w:pPr>
        <w:autoSpaceDE w:val="0"/>
        <w:autoSpaceDN w:val="0"/>
        <w:adjustRightInd w:val="0"/>
        <w:ind w:firstLine="720"/>
        <w:jc w:val="both"/>
        <w:rPr>
          <w:rFonts w:eastAsia="TimesNewRoman"/>
          <w:lang w:val="sr-Cyrl-CS"/>
        </w:rPr>
      </w:pPr>
      <w:r w:rsidRPr="007F2674">
        <w:rPr>
          <w:rFonts w:eastAsia="TimesNewRoman"/>
          <w:lang w:val="sr-Cyrl-CS"/>
        </w:rPr>
        <w:t xml:space="preserve">(1) опис мреже, као и њено правно и структурно уређење;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(2) назив сваког друштва за ревизију који је члан мреже; </w:t>
      </w:r>
    </w:p>
    <w:p w:rsidR="007A17C8" w:rsidRPr="007F2674" w:rsidRDefault="007A17C8" w:rsidP="00284CBB">
      <w:pPr>
        <w:autoSpaceDE w:val="0"/>
        <w:autoSpaceDN w:val="0"/>
        <w:adjustRightInd w:val="0"/>
        <w:ind w:firstLine="720"/>
        <w:jc w:val="both"/>
        <w:rPr>
          <w:rFonts w:eastAsia="TimesNewRoman"/>
          <w:lang w:val="sr-Cyrl-CS"/>
        </w:rPr>
      </w:pPr>
      <w:r w:rsidRPr="007F2674">
        <w:rPr>
          <w:rFonts w:eastAsia="TimesNewRoman"/>
          <w:lang w:val="sr-Cyrl-CS"/>
        </w:rPr>
        <w:t xml:space="preserve">(3) називе држава у којима је друштво за ревизију које је члан мреже има дозволу или је регистровано за обављање ревизије или има регистровано седиште, главну управу или главно место пословања; </w:t>
      </w:r>
    </w:p>
    <w:p w:rsidR="007A17C8" w:rsidRPr="007F2674" w:rsidRDefault="007A17C8" w:rsidP="00284CBB">
      <w:pPr>
        <w:autoSpaceDE w:val="0"/>
        <w:autoSpaceDN w:val="0"/>
        <w:adjustRightInd w:val="0"/>
        <w:ind w:firstLine="720"/>
        <w:jc w:val="both"/>
        <w:rPr>
          <w:rFonts w:eastAsia="TimesNewRoman"/>
          <w:lang w:val="sr-Cyrl-CS"/>
        </w:rPr>
      </w:pPr>
      <w:r w:rsidRPr="007F2674">
        <w:rPr>
          <w:rFonts w:eastAsia="TimesNewRoman"/>
          <w:lang w:val="sr-Cyrl-CS"/>
        </w:rPr>
        <w:t xml:space="preserve">(4) укупан приход који остваре друштва за ревизију који су чланови мреже а који је резултат законске ревизије годишњих и консолидованих финансијских извештаја;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3) опис управљачке структуре друштва за ревизију;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4) опис интерног система контроле квалитета друштва за ревизију, као и изјаву управе о његовој ефикасности;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5) датум када је извршена последња провера квалитета рада друштва за ревизију;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6) списак друштава од јавног интереса код којих је то друштво за ревизију током претходне пословне године извршило законску ревизију;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7) изјаву која се односи на процедуре и независност рада друштва за ревизију, којом се потврђује да је обављен интерни преглед поштовања захтева независности;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8) изјаву о политици друштва за ревизију у вези са континуираним професионалним усавршавањем лиценцираних овлашћених ревизора;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9) информације о параметрима за утврђивање зарада кључних ревизорских партнера;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10) опис политике друштва за ревизију о ротацији кључних ревизорских партнера; </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rPr>
        <w:t xml:space="preserve">11) финансијске информације и податке о укупном приходу од обављања: </w:t>
      </w:r>
    </w:p>
    <w:p w:rsidR="007A17C8" w:rsidRPr="007F2674" w:rsidRDefault="007A17C8" w:rsidP="00284CBB">
      <w:pPr>
        <w:autoSpaceDE w:val="0"/>
        <w:autoSpaceDN w:val="0"/>
        <w:adjustRightInd w:val="0"/>
        <w:ind w:firstLine="720"/>
        <w:jc w:val="both"/>
        <w:rPr>
          <w:rFonts w:eastAsia="TimesNewRoman"/>
          <w:lang w:val="sr-Cyrl-CS"/>
        </w:rPr>
      </w:pPr>
      <w:r w:rsidRPr="007F2674">
        <w:rPr>
          <w:rFonts w:eastAsia="TimesNewRoman"/>
          <w:lang w:val="sr-Cyrl-CS"/>
        </w:rPr>
        <w:lastRenderedPageBreak/>
        <w:t>(1) законске ревизије друштава од јавног интереса и друштава која припадају групи друштава чије је матично друштво од јавног интереса</w:t>
      </w:r>
      <w:r w:rsidR="00A70EBF" w:rsidRPr="007F2674">
        <w:rPr>
          <w:rFonts w:eastAsia="TimesNewRoman"/>
          <w:lang w:val="sr-Cyrl-CS"/>
        </w:rPr>
        <w:t>;</w:t>
      </w:r>
      <w:r w:rsidRPr="007F2674">
        <w:rPr>
          <w:rFonts w:eastAsia="TimesNewRoman"/>
          <w:lang w:val="sr-Cyrl-CS"/>
        </w:rPr>
        <w:t xml:space="preserve"> </w:t>
      </w:r>
    </w:p>
    <w:p w:rsidR="007A17C8" w:rsidRPr="007F2674" w:rsidRDefault="007A17C8" w:rsidP="00284CBB">
      <w:pPr>
        <w:autoSpaceDE w:val="0"/>
        <w:autoSpaceDN w:val="0"/>
        <w:adjustRightInd w:val="0"/>
        <w:ind w:firstLine="720"/>
        <w:jc w:val="both"/>
        <w:rPr>
          <w:rFonts w:eastAsia="TimesNewRoman"/>
          <w:lang w:val="sr-Cyrl-CS"/>
        </w:rPr>
      </w:pPr>
      <w:r w:rsidRPr="007F2674">
        <w:rPr>
          <w:rFonts w:eastAsia="TimesNewRoman"/>
          <w:lang w:val="sr-Cyrl-CS"/>
        </w:rPr>
        <w:t xml:space="preserve">(2) законске ревизије код субјеката ревизије који нису друштва од јавног интереса; </w:t>
      </w:r>
    </w:p>
    <w:p w:rsidR="007A17C8" w:rsidRPr="007F2674" w:rsidRDefault="007A17C8" w:rsidP="00284CBB">
      <w:pPr>
        <w:autoSpaceDE w:val="0"/>
        <w:autoSpaceDN w:val="0"/>
        <w:adjustRightInd w:val="0"/>
        <w:ind w:firstLine="720"/>
        <w:jc w:val="both"/>
        <w:rPr>
          <w:rFonts w:eastAsia="TimesNewRoman"/>
          <w:lang w:val="sr-Cyrl-CS"/>
        </w:rPr>
      </w:pPr>
      <w:r w:rsidRPr="007F2674">
        <w:rPr>
          <w:rFonts w:eastAsia="TimesNewRoman"/>
          <w:lang w:val="sr-Cyrl-CS"/>
        </w:rPr>
        <w:t>(3) додатних услуга из члана 4</w:t>
      </w:r>
      <w:r w:rsidR="00A31467" w:rsidRPr="007F2674">
        <w:rPr>
          <w:rFonts w:eastAsia="TimesNewRoman"/>
          <w:lang w:val="sr-Cyrl-CS"/>
        </w:rPr>
        <w:t>3</w:t>
      </w:r>
      <w:r w:rsidR="00AD004F" w:rsidRPr="007F2674">
        <w:rPr>
          <w:rFonts w:eastAsia="TimesNewRoman"/>
          <w:lang w:val="sr-Cyrl-CS"/>
        </w:rPr>
        <w:t>.</w:t>
      </w:r>
      <w:r w:rsidRPr="007F2674">
        <w:rPr>
          <w:rFonts w:eastAsia="TimesNewRoman"/>
          <w:lang w:val="sr-Cyrl-CS"/>
        </w:rPr>
        <w:t xml:space="preserve"> овог закона код субјеката ревизије који су били предмет ревизије</w:t>
      </w:r>
      <w:r w:rsidR="00731945" w:rsidRPr="007F2674">
        <w:rPr>
          <w:rFonts w:eastAsia="TimesNewRoman"/>
          <w:lang w:val="sr-Cyrl-CS"/>
        </w:rPr>
        <w:t xml:space="preserve"> која је обавезна у складу са овим законом</w:t>
      </w:r>
      <w:r w:rsidRPr="007F2674">
        <w:rPr>
          <w:rFonts w:eastAsia="TimesNewRoman"/>
          <w:lang w:val="sr-Cyrl-CS"/>
        </w:rPr>
        <w:t xml:space="preserve">; </w:t>
      </w:r>
    </w:p>
    <w:p w:rsidR="007A17C8" w:rsidRPr="007F2674" w:rsidRDefault="007A17C8" w:rsidP="00284CBB">
      <w:pPr>
        <w:autoSpaceDE w:val="0"/>
        <w:autoSpaceDN w:val="0"/>
        <w:adjustRightInd w:val="0"/>
        <w:ind w:firstLine="720"/>
        <w:jc w:val="both"/>
        <w:rPr>
          <w:rFonts w:eastAsia="TimesNewRoman"/>
          <w:lang w:val="sr-Cyrl-CS"/>
        </w:rPr>
      </w:pPr>
      <w:r w:rsidRPr="007F2674">
        <w:rPr>
          <w:rFonts w:eastAsia="TimesNewRoman"/>
          <w:lang w:val="sr-Cyrl-CS"/>
        </w:rPr>
        <w:t>(4) додатних услуга из члана 4</w:t>
      </w:r>
      <w:r w:rsidR="00A31467" w:rsidRPr="007F2674">
        <w:rPr>
          <w:rFonts w:eastAsia="TimesNewRoman"/>
          <w:lang w:val="sr-Cyrl-CS"/>
        </w:rPr>
        <w:t>3</w:t>
      </w:r>
      <w:r w:rsidRPr="007F2674">
        <w:rPr>
          <w:rFonts w:eastAsia="TimesNewRoman"/>
          <w:lang w:val="sr-Cyrl-CS"/>
        </w:rPr>
        <w:t xml:space="preserve">. овог закона </w:t>
      </w:r>
      <w:r w:rsidR="00662091" w:rsidRPr="007F2674">
        <w:rPr>
          <w:rFonts w:eastAsia="TimesNewRoman"/>
          <w:lang w:val="sr-Cyrl-CS"/>
        </w:rPr>
        <w:t>код осталих субјеката ревизије;</w:t>
      </w:r>
    </w:p>
    <w:p w:rsidR="007A17C8" w:rsidRPr="007F2674" w:rsidRDefault="007A17C8" w:rsidP="007A17C8">
      <w:pPr>
        <w:autoSpaceDE w:val="0"/>
        <w:autoSpaceDN w:val="0"/>
        <w:adjustRightInd w:val="0"/>
        <w:ind w:firstLine="720"/>
        <w:jc w:val="both"/>
        <w:rPr>
          <w:rFonts w:eastAsia="TimesNewRoman"/>
          <w:lang w:val="sr-Cyrl-CS"/>
        </w:rPr>
      </w:pPr>
      <w:r w:rsidRPr="007F2674">
        <w:rPr>
          <w:rFonts w:eastAsia="TimesNewRoman"/>
          <w:lang w:val="sr-Cyrl-CS" w:bidi="en-US"/>
        </w:rPr>
        <w:t>Лице овлашћено за заступање друштва за ревизију потписује извештај о транспарентности.</w:t>
      </w:r>
      <w:r w:rsidR="00B83333" w:rsidRPr="007F2674">
        <w:rPr>
          <w:rFonts w:eastAsia="TimesNewRoman"/>
          <w:lang w:val="sr-Cyrl-CS" w:bidi="en-US"/>
        </w:rPr>
        <w:t xml:space="preserve"> </w:t>
      </w:r>
    </w:p>
    <w:p w:rsidR="00133C3D" w:rsidRPr="007F2674" w:rsidRDefault="0070099B" w:rsidP="00890CE1">
      <w:pPr>
        <w:autoSpaceDE w:val="0"/>
        <w:autoSpaceDN w:val="0"/>
        <w:adjustRightInd w:val="0"/>
        <w:jc w:val="both"/>
        <w:rPr>
          <w:rFonts w:eastAsia="TimesNewRoman"/>
          <w:lang w:val="sr-Cyrl-CS"/>
        </w:rPr>
      </w:pPr>
      <w:r w:rsidRPr="007F2674">
        <w:rPr>
          <w:rFonts w:eastAsia="TimesNewRoman"/>
          <w:lang w:val="sr-Cyrl-CS"/>
        </w:rPr>
        <w:tab/>
        <w:t>Подаци из става 3. тачка 2)</w:t>
      </w:r>
      <w:r w:rsidR="00F46FEF" w:rsidRPr="007F2674">
        <w:rPr>
          <w:rFonts w:eastAsia="TimesNewRoman"/>
          <w:lang w:val="sr-Cyrl-CS"/>
        </w:rPr>
        <w:t xml:space="preserve"> овог члана</w:t>
      </w:r>
      <w:r w:rsidRPr="007F2674">
        <w:rPr>
          <w:rFonts w:eastAsia="TimesNewRoman"/>
          <w:lang w:val="sr-Cyrl-CS"/>
        </w:rPr>
        <w:t xml:space="preserve"> односе се на чланице мреже из држава чланица.</w:t>
      </w:r>
    </w:p>
    <w:p w:rsidR="00E60E01" w:rsidRPr="007F2674" w:rsidRDefault="00E60E01" w:rsidP="00890CE1">
      <w:pPr>
        <w:autoSpaceDE w:val="0"/>
        <w:autoSpaceDN w:val="0"/>
        <w:adjustRightInd w:val="0"/>
        <w:jc w:val="both"/>
        <w:rPr>
          <w:rFonts w:eastAsia="TimesNewRoman"/>
          <w:lang w:val="sr-Cyrl-CS"/>
        </w:rPr>
      </w:pPr>
    </w:p>
    <w:p w:rsidR="001009B9" w:rsidRPr="007F2674" w:rsidRDefault="001009B9" w:rsidP="001009B9">
      <w:pPr>
        <w:autoSpaceDE w:val="0"/>
        <w:autoSpaceDN w:val="0"/>
        <w:adjustRightInd w:val="0"/>
        <w:jc w:val="center"/>
        <w:outlineLvl w:val="0"/>
        <w:rPr>
          <w:rFonts w:eastAsia="TimesNewRoman"/>
          <w:lang w:val="sr-Cyrl-CS"/>
        </w:rPr>
      </w:pPr>
      <w:r w:rsidRPr="007F2674">
        <w:rPr>
          <w:rFonts w:eastAsia="TimesNewRoman"/>
          <w:lang w:val="sr-Cyrl-CS"/>
        </w:rPr>
        <w:t>Садржина извештаја који се доставља Комори</w:t>
      </w:r>
      <w:r w:rsidR="00AA3705" w:rsidRPr="007F2674">
        <w:rPr>
          <w:rFonts w:eastAsia="TimesNewRoman"/>
          <w:lang w:val="sr-Cyrl-CS"/>
        </w:rPr>
        <w:t xml:space="preserve"> и</w:t>
      </w:r>
      <w:r w:rsidRPr="007F2674">
        <w:rPr>
          <w:rFonts w:eastAsia="TimesNewRoman"/>
          <w:lang w:val="sr-Cyrl-CS"/>
        </w:rPr>
        <w:t xml:space="preserve"> </w:t>
      </w:r>
      <w:r w:rsidR="00866489" w:rsidRPr="007F2674">
        <w:rPr>
          <w:rFonts w:eastAsia="TimesNewRoman"/>
          <w:lang w:val="sr-Cyrl-CS"/>
        </w:rPr>
        <w:t xml:space="preserve">Комисији </w:t>
      </w:r>
    </w:p>
    <w:p w:rsidR="001009B9" w:rsidRPr="007F2674" w:rsidRDefault="001009B9" w:rsidP="001009B9">
      <w:pPr>
        <w:autoSpaceDE w:val="0"/>
        <w:autoSpaceDN w:val="0"/>
        <w:adjustRightInd w:val="0"/>
        <w:jc w:val="center"/>
        <w:rPr>
          <w:rFonts w:eastAsia="TimesNewRoman"/>
          <w:lang w:val="sr-Cyrl-CS"/>
        </w:rPr>
      </w:pPr>
    </w:p>
    <w:p w:rsidR="001009B9" w:rsidRPr="007F2674" w:rsidRDefault="001009B9" w:rsidP="001009B9">
      <w:pPr>
        <w:jc w:val="center"/>
        <w:outlineLvl w:val="0"/>
        <w:rPr>
          <w:lang w:val="sr-Cyrl-CS"/>
        </w:rPr>
      </w:pPr>
      <w:r w:rsidRPr="007F2674">
        <w:rPr>
          <w:lang w:val="sr-Cyrl-CS"/>
        </w:rPr>
        <w:t xml:space="preserve">Члан </w:t>
      </w:r>
      <w:r w:rsidR="001E1E51" w:rsidRPr="007F2674">
        <w:rPr>
          <w:lang w:val="sr-Cyrl-CS"/>
        </w:rPr>
        <w:t>25.</w:t>
      </w:r>
    </w:p>
    <w:p w:rsidR="00AA3705" w:rsidRPr="007F2674" w:rsidRDefault="001009B9" w:rsidP="008E10E1">
      <w:pPr>
        <w:ind w:firstLine="720"/>
        <w:jc w:val="both"/>
        <w:rPr>
          <w:lang w:val="sr-Cyrl-CS"/>
        </w:rPr>
      </w:pPr>
      <w:r w:rsidRPr="007F2674">
        <w:rPr>
          <w:lang w:val="sr-Cyrl-CS"/>
        </w:rPr>
        <w:t>Друштва за ревизију, односно самостални ревизори дужни су да Комори</w:t>
      </w:r>
      <w:r w:rsidR="00AA3705" w:rsidRPr="007F2674">
        <w:rPr>
          <w:lang w:val="sr-Cyrl-CS"/>
        </w:rPr>
        <w:t xml:space="preserve"> и</w:t>
      </w:r>
      <w:r w:rsidR="006B1003" w:rsidRPr="007F2674">
        <w:rPr>
          <w:lang w:val="sr-Cyrl-CS"/>
        </w:rPr>
        <w:t xml:space="preserve"> Комисији</w:t>
      </w:r>
      <w:r w:rsidRPr="007F2674">
        <w:rPr>
          <w:lang w:val="sr-Cyrl-CS"/>
        </w:rPr>
        <w:t>, најмање једном годишње</w:t>
      </w:r>
      <w:r w:rsidR="007B68F1" w:rsidRPr="007F2674">
        <w:rPr>
          <w:lang w:val="sr-Cyrl-CS"/>
        </w:rPr>
        <w:t>,</w:t>
      </w:r>
      <w:r w:rsidRPr="007F2674">
        <w:rPr>
          <w:lang w:val="sr-Cyrl-CS"/>
        </w:rPr>
        <w:t xml:space="preserve"> до краја </w:t>
      </w:r>
      <w:r w:rsidR="00082B8A" w:rsidRPr="007F2674">
        <w:rPr>
          <w:lang w:val="sr-Cyrl-CS"/>
        </w:rPr>
        <w:t>новембра</w:t>
      </w:r>
      <w:r w:rsidRPr="007F2674">
        <w:rPr>
          <w:lang w:val="sr-Cyrl-CS"/>
        </w:rPr>
        <w:t xml:space="preserve"> текуће године</w:t>
      </w:r>
      <w:r w:rsidR="00AA3705" w:rsidRPr="007F2674">
        <w:rPr>
          <w:lang w:val="sr-Cyrl-CS"/>
        </w:rPr>
        <w:t xml:space="preserve"> за претходни извештајни период</w:t>
      </w:r>
      <w:r w:rsidRPr="007F2674">
        <w:rPr>
          <w:lang w:val="sr-Cyrl-CS"/>
        </w:rPr>
        <w:t xml:space="preserve">, доставе извештај са подацима о:   </w:t>
      </w:r>
    </w:p>
    <w:p w:rsidR="001009B9" w:rsidRPr="007F2674" w:rsidRDefault="001009B9" w:rsidP="001009B9">
      <w:pPr>
        <w:ind w:firstLine="720"/>
        <w:jc w:val="both"/>
        <w:rPr>
          <w:lang w:val="sr-Cyrl-CS"/>
        </w:rPr>
      </w:pPr>
      <w:r w:rsidRPr="007F2674">
        <w:rPr>
          <w:lang w:val="sr-Cyrl-CS"/>
        </w:rPr>
        <w:t xml:space="preserve">1) имаоцима акција и удела у друштву за ревизију, као и o стицању и промени власника акција, односно удела; </w:t>
      </w:r>
    </w:p>
    <w:p w:rsidR="001009B9" w:rsidRPr="007F2674" w:rsidRDefault="001009B9" w:rsidP="001009B9">
      <w:pPr>
        <w:ind w:firstLine="720"/>
        <w:jc w:val="both"/>
        <w:rPr>
          <w:lang w:val="sr-Cyrl-CS"/>
        </w:rPr>
      </w:pPr>
      <w:r w:rsidRPr="007F2674">
        <w:rPr>
          <w:lang w:val="sr-Cyrl-CS"/>
        </w:rPr>
        <w:t xml:space="preserve">2) улагањима на основу којих су друштва за ревизију, односно самостални ревизори директно или индиректно стекли учешће у другом правном лицу;  </w:t>
      </w:r>
    </w:p>
    <w:p w:rsidR="001009B9" w:rsidRPr="007F2674" w:rsidRDefault="001009B9" w:rsidP="001009B9">
      <w:pPr>
        <w:ind w:firstLine="720"/>
        <w:jc w:val="both"/>
        <w:rPr>
          <w:lang w:val="sr-Cyrl-CS"/>
        </w:rPr>
      </w:pPr>
      <w:r w:rsidRPr="007F2674">
        <w:rPr>
          <w:lang w:val="sr-Cyrl-CS"/>
        </w:rPr>
        <w:t xml:space="preserve">3) променама статута или оснивачког акта; </w:t>
      </w:r>
    </w:p>
    <w:p w:rsidR="001009B9" w:rsidRPr="007F2674" w:rsidRDefault="001009B9" w:rsidP="001009B9">
      <w:pPr>
        <w:ind w:firstLine="720"/>
        <w:jc w:val="both"/>
        <w:rPr>
          <w:lang w:val="sr-Cyrl-CS"/>
        </w:rPr>
      </w:pPr>
      <w:r w:rsidRPr="007F2674">
        <w:rPr>
          <w:lang w:val="sr-Cyrl-CS"/>
        </w:rPr>
        <w:t xml:space="preserve">4) начину израчунавања осигурања из члана </w:t>
      </w:r>
      <w:r w:rsidR="00B4658E" w:rsidRPr="007F2674">
        <w:rPr>
          <w:lang w:val="sr-Cyrl-CS"/>
        </w:rPr>
        <w:t>22.</w:t>
      </w:r>
      <w:r w:rsidRPr="007F2674">
        <w:rPr>
          <w:lang w:val="sr-Cyrl-CS"/>
        </w:rPr>
        <w:t xml:space="preserve"> овог закона и полиси осигурања; </w:t>
      </w:r>
    </w:p>
    <w:p w:rsidR="001009B9" w:rsidRPr="007F2674" w:rsidRDefault="001009B9" w:rsidP="001009B9">
      <w:pPr>
        <w:ind w:firstLine="720"/>
        <w:jc w:val="both"/>
        <w:rPr>
          <w:lang w:val="sr-Cyrl-CS"/>
        </w:rPr>
      </w:pPr>
      <w:r w:rsidRPr="007F2674">
        <w:rPr>
          <w:lang w:val="sr-Cyrl-CS"/>
        </w:rPr>
        <w:t xml:space="preserve">5) запосленима;  </w:t>
      </w:r>
      <w:r w:rsidRPr="007F2674">
        <w:rPr>
          <w:lang w:val="sr-Cyrl-CS"/>
        </w:rPr>
        <w:tab/>
      </w:r>
    </w:p>
    <w:p w:rsidR="001009B9" w:rsidRPr="007F2674" w:rsidRDefault="001009B9" w:rsidP="001009B9">
      <w:pPr>
        <w:ind w:firstLine="720"/>
        <w:jc w:val="both"/>
        <w:rPr>
          <w:lang w:val="sr-Cyrl-CS"/>
        </w:rPr>
      </w:pPr>
      <w:r w:rsidRPr="007F2674">
        <w:rPr>
          <w:lang w:val="sr-Cyrl-CS"/>
        </w:rPr>
        <w:t xml:space="preserve">6) списку свих уговора о ревизији финансијских извештаја, по врстама ревизије, које су друштва за ревизију, односно самостални ревизори закључили са обвезницима ревизије у извештајном периоду, као и списку свих уговора о ревизији финансијских извештаја који су раскинути уз одговарајуће образложење, независно од тога која је страна раскинула уговор;   </w:t>
      </w:r>
    </w:p>
    <w:p w:rsidR="001009B9" w:rsidRPr="007F2674" w:rsidRDefault="001009B9" w:rsidP="001009B9">
      <w:pPr>
        <w:ind w:firstLine="720"/>
        <w:jc w:val="both"/>
        <w:rPr>
          <w:lang w:val="sr-Cyrl-CS"/>
        </w:rPr>
      </w:pPr>
      <w:r w:rsidRPr="007F2674">
        <w:rPr>
          <w:lang w:val="sr-Cyrl-CS"/>
        </w:rPr>
        <w:t>7) броју извештаја о ревизији које је потписао сваки лиценцирани овлашћени ревизор;</w:t>
      </w:r>
    </w:p>
    <w:p w:rsidR="001009B9" w:rsidRPr="007F2674" w:rsidRDefault="001009B9" w:rsidP="001009B9">
      <w:pPr>
        <w:ind w:firstLine="720"/>
        <w:jc w:val="both"/>
        <w:rPr>
          <w:lang w:val="sr-Cyrl-CS"/>
        </w:rPr>
      </w:pPr>
      <w:r w:rsidRPr="007F2674">
        <w:rPr>
          <w:lang w:val="sr-Cyrl-CS"/>
        </w:rPr>
        <w:t>8) другим информацијама које су потребне за планирање и спровођење контроле квалитета и других активности Коморе</w:t>
      </w:r>
      <w:r w:rsidR="00AA3705" w:rsidRPr="007F2674">
        <w:rPr>
          <w:lang w:val="sr-Cyrl-CS"/>
        </w:rPr>
        <w:t xml:space="preserve"> и</w:t>
      </w:r>
      <w:r w:rsidR="00622889" w:rsidRPr="007F2674">
        <w:rPr>
          <w:lang w:val="sr-Cyrl-CS"/>
        </w:rPr>
        <w:t xml:space="preserve"> </w:t>
      </w:r>
      <w:r w:rsidR="009F4602" w:rsidRPr="007F2674">
        <w:rPr>
          <w:lang w:val="sr-Cyrl-CS"/>
        </w:rPr>
        <w:t>Комисије</w:t>
      </w:r>
      <w:r w:rsidRPr="007F2674">
        <w:rPr>
          <w:lang w:val="sr-Cyrl-CS"/>
        </w:rPr>
        <w:t xml:space="preserve">.   </w:t>
      </w:r>
    </w:p>
    <w:p w:rsidR="00890CE1" w:rsidRPr="007F2674" w:rsidRDefault="001009B9" w:rsidP="001009B9">
      <w:pPr>
        <w:autoSpaceDE w:val="0"/>
        <w:autoSpaceDN w:val="0"/>
        <w:adjustRightInd w:val="0"/>
        <w:ind w:firstLine="720"/>
        <w:jc w:val="both"/>
        <w:rPr>
          <w:lang w:val="sr-Cyrl-CS"/>
        </w:rPr>
      </w:pPr>
      <w:r w:rsidRPr="007F2674">
        <w:rPr>
          <w:lang w:val="sr-Cyrl-CS"/>
        </w:rPr>
        <w:t>У годишњи извештај из става 1. ово</w:t>
      </w:r>
      <w:r w:rsidR="00F46FEF" w:rsidRPr="007F2674">
        <w:rPr>
          <w:lang w:val="sr-Cyrl-CS"/>
        </w:rPr>
        <w:t>г члана укључују се сви подаци за период</w:t>
      </w:r>
      <w:r w:rsidRPr="007F2674">
        <w:rPr>
          <w:lang w:val="sr-Cyrl-CS"/>
        </w:rPr>
        <w:t xml:space="preserve"> од</w:t>
      </w:r>
      <w:r w:rsidR="00546044" w:rsidRPr="007F2674">
        <w:rPr>
          <w:lang w:val="sr-Cyrl-CS"/>
        </w:rPr>
        <w:t xml:space="preserve"> </w:t>
      </w:r>
      <w:r w:rsidR="009F4602" w:rsidRPr="007F2674">
        <w:rPr>
          <w:lang w:val="sr-Cyrl-CS"/>
        </w:rPr>
        <w:t>1. новембра претходне године до 3</w:t>
      </w:r>
      <w:r w:rsidR="00731945" w:rsidRPr="007F2674">
        <w:rPr>
          <w:lang w:val="sr-Cyrl-CS"/>
        </w:rPr>
        <w:t>1</w:t>
      </w:r>
      <w:r w:rsidR="009F4602" w:rsidRPr="007F2674">
        <w:rPr>
          <w:lang w:val="sr-Cyrl-CS"/>
        </w:rPr>
        <w:t>. октобра текуће године.</w:t>
      </w:r>
    </w:p>
    <w:p w:rsidR="006F3399" w:rsidRPr="007F2674" w:rsidRDefault="006F3399" w:rsidP="00CE79B8">
      <w:pPr>
        <w:autoSpaceDE w:val="0"/>
        <w:autoSpaceDN w:val="0"/>
        <w:adjustRightInd w:val="0"/>
        <w:jc w:val="center"/>
        <w:outlineLvl w:val="0"/>
        <w:rPr>
          <w:rFonts w:eastAsia="TimesNewRoman"/>
          <w:lang w:val="sr-Cyrl-CS"/>
        </w:rPr>
      </w:pPr>
    </w:p>
    <w:p w:rsidR="00E35AF4" w:rsidRPr="007F2674" w:rsidRDefault="00BE2E5A" w:rsidP="00CE79B8">
      <w:pPr>
        <w:autoSpaceDE w:val="0"/>
        <w:autoSpaceDN w:val="0"/>
        <w:adjustRightInd w:val="0"/>
        <w:jc w:val="center"/>
        <w:outlineLvl w:val="0"/>
        <w:rPr>
          <w:rFonts w:eastAsia="TimesNewRoman"/>
          <w:lang w:val="sr-Cyrl-CS"/>
        </w:rPr>
      </w:pPr>
      <w:r w:rsidRPr="007F2674">
        <w:rPr>
          <w:rFonts w:eastAsia="TimesNewRoman"/>
          <w:lang w:val="sr-Cyrl-CS"/>
        </w:rPr>
        <w:t xml:space="preserve">III. </w:t>
      </w:r>
      <w:r w:rsidR="00370196" w:rsidRPr="007F2674">
        <w:rPr>
          <w:rFonts w:eastAsia="TimesNewRoman"/>
          <w:lang w:val="sr-Cyrl-CS"/>
        </w:rPr>
        <w:t>ОБАВЉАЊЕ</w:t>
      </w:r>
      <w:r w:rsidR="00E35AF4" w:rsidRPr="007F2674">
        <w:rPr>
          <w:rFonts w:eastAsia="TimesNewRoman"/>
          <w:lang w:val="sr-Cyrl-CS"/>
        </w:rPr>
        <w:t xml:space="preserve"> РЕВИЗИЈЕ</w:t>
      </w:r>
    </w:p>
    <w:p w:rsidR="00370196" w:rsidRPr="007F2674" w:rsidRDefault="00370196" w:rsidP="00D61F53">
      <w:pPr>
        <w:autoSpaceDE w:val="0"/>
        <w:autoSpaceDN w:val="0"/>
        <w:adjustRightInd w:val="0"/>
        <w:jc w:val="center"/>
        <w:rPr>
          <w:rFonts w:eastAsia="TimesNewRoman"/>
          <w:lang w:val="sr-Cyrl-CS"/>
        </w:rPr>
      </w:pPr>
    </w:p>
    <w:p w:rsidR="005C3D54" w:rsidRPr="007F2674" w:rsidRDefault="005C3D54" w:rsidP="00CE79B8">
      <w:pPr>
        <w:autoSpaceDE w:val="0"/>
        <w:autoSpaceDN w:val="0"/>
        <w:adjustRightInd w:val="0"/>
        <w:jc w:val="center"/>
        <w:outlineLvl w:val="0"/>
        <w:rPr>
          <w:rFonts w:eastAsia="TimesNewRoman"/>
          <w:lang w:val="sr-Cyrl-CS"/>
        </w:rPr>
      </w:pPr>
      <w:r w:rsidRPr="007F2674">
        <w:rPr>
          <w:rFonts w:eastAsia="TimesNewRoman"/>
          <w:lang w:val="sr-Cyrl-CS"/>
        </w:rPr>
        <w:t xml:space="preserve">Обавезност </w:t>
      </w:r>
      <w:r w:rsidR="006F3399" w:rsidRPr="007F2674">
        <w:rPr>
          <w:rFonts w:eastAsia="TimesNewRoman"/>
          <w:lang w:val="sr-Cyrl-CS"/>
        </w:rPr>
        <w:t xml:space="preserve">законске </w:t>
      </w:r>
      <w:r w:rsidRPr="007F2674">
        <w:rPr>
          <w:rFonts w:eastAsia="TimesNewRoman"/>
          <w:lang w:val="sr-Cyrl-CS"/>
        </w:rPr>
        <w:t>ревизије</w:t>
      </w:r>
    </w:p>
    <w:p w:rsidR="00370196" w:rsidRPr="007F2674" w:rsidRDefault="00370196" w:rsidP="001F4D36">
      <w:pPr>
        <w:autoSpaceDE w:val="0"/>
        <w:autoSpaceDN w:val="0"/>
        <w:adjustRightInd w:val="0"/>
        <w:jc w:val="center"/>
        <w:rPr>
          <w:rFonts w:eastAsia="TimesNewRoman"/>
          <w:lang w:val="sr-Cyrl-CS"/>
        </w:rPr>
      </w:pPr>
    </w:p>
    <w:p w:rsidR="00E25204" w:rsidRPr="007F2674" w:rsidRDefault="00C52D6B" w:rsidP="00CE79B8">
      <w:pPr>
        <w:autoSpaceDE w:val="0"/>
        <w:autoSpaceDN w:val="0"/>
        <w:adjustRightInd w:val="0"/>
        <w:jc w:val="center"/>
        <w:outlineLvl w:val="0"/>
        <w:rPr>
          <w:rFonts w:eastAsia="TimesNewRoman"/>
          <w:lang w:val="sr-Cyrl-CS"/>
        </w:rPr>
      </w:pPr>
      <w:r w:rsidRPr="007F2674">
        <w:rPr>
          <w:rFonts w:eastAsia="TimesNewRoman"/>
          <w:lang w:val="sr-Cyrl-CS"/>
        </w:rPr>
        <w:t>Члан</w:t>
      </w:r>
      <w:bookmarkStart w:id="1" w:name="SADRZAJ_249"/>
      <w:r w:rsidR="001E1E51" w:rsidRPr="007F2674">
        <w:rPr>
          <w:rFonts w:eastAsia="TimesNewRoman"/>
          <w:lang w:val="sr-Cyrl-CS"/>
        </w:rPr>
        <w:t xml:space="preserve"> 26.</w:t>
      </w:r>
    </w:p>
    <w:p w:rsidR="005C3D54" w:rsidRPr="007F2674" w:rsidRDefault="006F3399" w:rsidP="005C3D54">
      <w:pPr>
        <w:autoSpaceDE w:val="0"/>
        <w:autoSpaceDN w:val="0"/>
        <w:adjustRightInd w:val="0"/>
        <w:ind w:firstLine="720"/>
        <w:jc w:val="both"/>
        <w:rPr>
          <w:rFonts w:eastAsia="TimesNewRoman"/>
          <w:iCs/>
          <w:lang w:val="sr-Cyrl-CS"/>
        </w:rPr>
      </w:pPr>
      <w:r w:rsidRPr="007F2674">
        <w:rPr>
          <w:rFonts w:eastAsia="TimesNewRoman"/>
          <w:iCs/>
          <w:lang w:val="sr-Cyrl-CS"/>
        </w:rPr>
        <w:t>Законска р</w:t>
      </w:r>
      <w:r w:rsidR="005C3D54" w:rsidRPr="007F2674">
        <w:rPr>
          <w:rFonts w:eastAsia="TimesNewRoman"/>
          <w:iCs/>
          <w:lang w:val="sr-Cyrl-CS"/>
        </w:rPr>
        <w:t xml:space="preserve">евизија је обавезна за редовне годишње финансијске извештаје великих и средњих правних лица разврстаних у складу са законом којим се уређује рачуноводство, </w:t>
      </w:r>
      <w:r w:rsidR="005C3D54" w:rsidRPr="007F2674">
        <w:rPr>
          <w:lang w:val="sr-Cyrl-CS"/>
        </w:rPr>
        <w:t xml:space="preserve">јавних друштава у складу са законом којим се уређује тржиште капитала независно од њихове величине, као и </w:t>
      </w:r>
      <w:r w:rsidR="005C3D54" w:rsidRPr="007F2674">
        <w:rPr>
          <w:rFonts w:eastAsia="TimesNewRoman"/>
          <w:iCs/>
          <w:lang w:val="sr-Cyrl-CS"/>
        </w:rPr>
        <w:t xml:space="preserve">свих правних лица, односно </w:t>
      </w:r>
      <w:r w:rsidR="005C3D54" w:rsidRPr="007F2674">
        <w:rPr>
          <w:rFonts w:eastAsia="TimesNewRoman"/>
          <w:iCs/>
          <w:lang w:val="sr-Cyrl-CS"/>
        </w:rPr>
        <w:lastRenderedPageBreak/>
        <w:t xml:space="preserve">предузетника чији </w:t>
      </w:r>
      <w:r w:rsidR="000D68CC" w:rsidRPr="007F2674">
        <w:rPr>
          <w:rFonts w:eastAsia="TimesNewRoman"/>
          <w:iCs/>
          <w:lang w:val="sr-Cyrl-CS"/>
        </w:rPr>
        <w:t xml:space="preserve">укупан </w:t>
      </w:r>
      <w:r w:rsidR="005C3D54" w:rsidRPr="007F2674">
        <w:rPr>
          <w:rFonts w:eastAsia="TimesNewRoman"/>
          <w:iCs/>
          <w:lang w:val="sr-Cyrl-CS"/>
        </w:rPr>
        <w:t xml:space="preserve">приход остварен у претходној пословној години прелази </w:t>
      </w:r>
      <w:r w:rsidR="00241746" w:rsidRPr="007F2674">
        <w:rPr>
          <w:rFonts w:eastAsia="TimesNewRoman"/>
          <w:iCs/>
          <w:lang w:val="sr-Cyrl-CS"/>
        </w:rPr>
        <w:t>4</w:t>
      </w:r>
      <w:r w:rsidR="005C3D54" w:rsidRPr="007F2674">
        <w:rPr>
          <w:rFonts w:eastAsia="TimesNewRoman"/>
          <w:iCs/>
          <w:lang w:val="sr-Cyrl-CS"/>
        </w:rPr>
        <w:t>.</w:t>
      </w:r>
      <w:r w:rsidR="00241746" w:rsidRPr="007F2674">
        <w:rPr>
          <w:rFonts w:eastAsia="TimesNewRoman"/>
          <w:iCs/>
          <w:lang w:val="sr-Cyrl-CS"/>
        </w:rPr>
        <w:t>4</w:t>
      </w:r>
      <w:r w:rsidR="00625370" w:rsidRPr="007F2674">
        <w:rPr>
          <w:rFonts w:eastAsia="TimesNewRoman"/>
          <w:iCs/>
          <w:lang w:val="sr-Cyrl-CS"/>
        </w:rPr>
        <w:t>00.000 евра</w:t>
      </w:r>
      <w:r w:rsidR="005C3D54" w:rsidRPr="007F2674">
        <w:rPr>
          <w:rFonts w:eastAsia="TimesNewRoman"/>
          <w:iCs/>
          <w:lang w:val="sr-Cyrl-CS"/>
        </w:rPr>
        <w:t xml:space="preserve"> у динарској противвредности. </w:t>
      </w:r>
    </w:p>
    <w:p w:rsidR="00D6302E" w:rsidRPr="007F2674" w:rsidRDefault="00A70EBF" w:rsidP="005C3D54">
      <w:pPr>
        <w:autoSpaceDE w:val="0"/>
        <w:autoSpaceDN w:val="0"/>
        <w:adjustRightInd w:val="0"/>
        <w:ind w:firstLine="720"/>
        <w:jc w:val="both"/>
        <w:rPr>
          <w:rFonts w:eastAsia="TimesNewRoman"/>
          <w:iCs/>
          <w:lang w:val="sr-Cyrl-CS"/>
        </w:rPr>
      </w:pPr>
      <w:r w:rsidRPr="007F2674">
        <w:rPr>
          <w:rFonts w:eastAsia="TimesNewRoman"/>
          <w:iCs/>
          <w:lang w:val="sr-Cyrl-CS"/>
        </w:rPr>
        <w:t>Законска р</w:t>
      </w:r>
      <w:r w:rsidR="00D6302E" w:rsidRPr="007F2674">
        <w:rPr>
          <w:rFonts w:eastAsia="TimesNewRoman"/>
          <w:iCs/>
          <w:lang w:val="sr-Cyrl-CS"/>
        </w:rPr>
        <w:t>евизија консолидованих финансијских извештаја обавезна је за матична правна лица која састављају консолидоване финансијске извештаје у складу са законом којим се уређује р</w:t>
      </w:r>
      <w:r w:rsidRPr="007F2674">
        <w:rPr>
          <w:rFonts w:eastAsia="TimesNewRoman"/>
          <w:iCs/>
          <w:lang w:val="sr-Cyrl-CS"/>
        </w:rPr>
        <w:t>ачуноводство</w:t>
      </w:r>
      <w:r w:rsidR="00D6302E" w:rsidRPr="007F2674">
        <w:rPr>
          <w:rFonts w:eastAsia="TimesNewRoman"/>
          <w:iCs/>
          <w:lang w:val="sr-Cyrl-CS"/>
        </w:rPr>
        <w:t>.</w:t>
      </w:r>
    </w:p>
    <w:p w:rsidR="00DC0C26" w:rsidRPr="007F2674" w:rsidRDefault="00064D67" w:rsidP="00064D67">
      <w:pPr>
        <w:autoSpaceDE w:val="0"/>
        <w:autoSpaceDN w:val="0"/>
        <w:adjustRightInd w:val="0"/>
        <w:ind w:firstLine="720"/>
        <w:jc w:val="both"/>
        <w:rPr>
          <w:rFonts w:eastAsia="TimesNewRoman"/>
          <w:iCs/>
          <w:lang w:val="sr-Cyrl-CS"/>
        </w:rPr>
      </w:pPr>
      <w:r w:rsidRPr="007F2674">
        <w:rPr>
          <w:rFonts w:eastAsia="TimesNewRoman"/>
          <w:iCs/>
          <w:lang w:val="sr-Cyrl-CS"/>
        </w:rPr>
        <w:t xml:space="preserve">За прерачунавање девизног износа из става 1. овог члана у динарску противвредност примењује се званичан средњи курс динара, </w:t>
      </w:r>
      <w:r w:rsidR="0054317E" w:rsidRPr="007F2674">
        <w:rPr>
          <w:rFonts w:eastAsia="TimesNewRoman"/>
          <w:iCs/>
          <w:lang w:val="sr-Cyrl-CS"/>
        </w:rPr>
        <w:t>који</w:t>
      </w:r>
      <w:r w:rsidRPr="007F2674">
        <w:rPr>
          <w:rFonts w:eastAsia="TimesNewRoman"/>
          <w:iCs/>
          <w:lang w:val="sr-Cyrl-CS"/>
        </w:rPr>
        <w:t xml:space="preserve"> утврђује Народна банка Србије, а који важ</w:t>
      </w:r>
      <w:r w:rsidR="0054317E" w:rsidRPr="007F2674">
        <w:rPr>
          <w:rFonts w:eastAsia="TimesNewRoman"/>
          <w:iCs/>
          <w:lang w:val="sr-Cyrl-CS"/>
        </w:rPr>
        <w:t>и</w:t>
      </w:r>
      <w:r w:rsidRPr="007F2674">
        <w:rPr>
          <w:rFonts w:eastAsia="TimesNewRoman"/>
          <w:iCs/>
          <w:lang w:val="sr-Cyrl-CS"/>
        </w:rPr>
        <w:t xml:space="preserve"> последњег дана пословне године за коју се саставља финансијски извештај.</w:t>
      </w:r>
    </w:p>
    <w:p w:rsidR="005C3D54" w:rsidRPr="007F2674" w:rsidRDefault="00A835DD" w:rsidP="006C6E68">
      <w:pPr>
        <w:autoSpaceDE w:val="0"/>
        <w:autoSpaceDN w:val="0"/>
        <w:adjustRightInd w:val="0"/>
        <w:ind w:firstLine="720"/>
        <w:jc w:val="both"/>
        <w:rPr>
          <w:rFonts w:eastAsia="TimesNewRoman"/>
          <w:iCs/>
          <w:lang w:val="sr-Cyrl-CS"/>
        </w:rPr>
      </w:pPr>
      <w:r w:rsidRPr="007F2674">
        <w:rPr>
          <w:rFonts w:eastAsia="TimesNewRoman"/>
          <w:iCs/>
          <w:lang w:val="sr-Cyrl-CS"/>
        </w:rPr>
        <w:t xml:space="preserve">Ревизија финансијских извештаја правних лица и других субјеката који нису наведени у </w:t>
      </w:r>
      <w:r w:rsidR="00D6302E" w:rsidRPr="007F2674">
        <w:rPr>
          <w:rFonts w:eastAsia="TimesNewRoman"/>
          <w:iCs/>
          <w:lang w:val="sr-Cyrl-CS"/>
        </w:rPr>
        <w:t xml:space="preserve">ст. </w:t>
      </w:r>
      <w:r w:rsidRPr="007F2674">
        <w:rPr>
          <w:rFonts w:eastAsia="TimesNewRoman"/>
          <w:iCs/>
          <w:lang w:val="sr-Cyrl-CS"/>
        </w:rPr>
        <w:t xml:space="preserve">1. </w:t>
      </w:r>
      <w:r w:rsidR="00D6302E" w:rsidRPr="007F2674">
        <w:rPr>
          <w:rFonts w:eastAsia="TimesNewRoman"/>
          <w:iCs/>
          <w:lang w:val="sr-Cyrl-CS"/>
        </w:rPr>
        <w:t xml:space="preserve">и 2. </w:t>
      </w:r>
      <w:r w:rsidRPr="007F2674">
        <w:rPr>
          <w:rFonts w:eastAsia="TimesNewRoman"/>
          <w:iCs/>
          <w:lang w:val="sr-Cyrl-CS"/>
        </w:rPr>
        <w:t>овог члана јесте добровољна ревизија.</w:t>
      </w:r>
      <w:r w:rsidR="005C3D54" w:rsidRPr="007F2674">
        <w:rPr>
          <w:rFonts w:eastAsia="TimesNewRoman"/>
          <w:iCs/>
          <w:lang w:val="sr-Cyrl-CS"/>
        </w:rPr>
        <w:t xml:space="preserve"> </w:t>
      </w:r>
    </w:p>
    <w:p w:rsidR="00E60E01" w:rsidRPr="007F2674" w:rsidRDefault="00E60E01" w:rsidP="0025541B">
      <w:pPr>
        <w:autoSpaceDE w:val="0"/>
        <w:autoSpaceDN w:val="0"/>
        <w:adjustRightInd w:val="0"/>
        <w:jc w:val="both"/>
        <w:rPr>
          <w:rFonts w:eastAsia="TimesNewRoman"/>
          <w:iCs/>
          <w:lang w:val="sr-Cyrl-CS"/>
        </w:rPr>
      </w:pPr>
    </w:p>
    <w:bookmarkEnd w:id="1"/>
    <w:p w:rsidR="00065E72" w:rsidRPr="007F2674" w:rsidRDefault="00925C5C" w:rsidP="00CE79B8">
      <w:pPr>
        <w:pStyle w:val="1tekst"/>
        <w:ind w:left="0" w:right="0" w:firstLine="0"/>
        <w:jc w:val="center"/>
        <w:outlineLvl w:val="0"/>
        <w:rPr>
          <w:rFonts w:ascii="Times New Roman" w:hAnsi="Times New Roman" w:cs="Times New Roman"/>
          <w:sz w:val="24"/>
          <w:szCs w:val="24"/>
          <w:lang w:val="sr-Cyrl-CS"/>
        </w:rPr>
      </w:pPr>
      <w:r w:rsidRPr="007F2674">
        <w:rPr>
          <w:rFonts w:ascii="Times New Roman" w:hAnsi="Times New Roman" w:cs="Times New Roman"/>
          <w:sz w:val="24"/>
          <w:szCs w:val="24"/>
          <w:lang w:val="sr-Cyrl-CS"/>
        </w:rPr>
        <w:t>Начин обављања ревизије</w:t>
      </w:r>
      <w:r w:rsidR="000D68CC" w:rsidRPr="007F2674">
        <w:rPr>
          <w:rFonts w:ascii="Times New Roman" w:hAnsi="Times New Roman" w:cs="Times New Roman"/>
          <w:sz w:val="24"/>
          <w:szCs w:val="24"/>
          <w:lang w:val="sr-Cyrl-CS"/>
        </w:rPr>
        <w:t xml:space="preserve"> и обим законске ревизије</w:t>
      </w:r>
      <w:r w:rsidR="00974732" w:rsidRPr="007F2674">
        <w:rPr>
          <w:rFonts w:ascii="Times New Roman" w:hAnsi="Times New Roman" w:cs="Times New Roman"/>
          <w:sz w:val="24"/>
          <w:szCs w:val="24"/>
          <w:lang w:val="sr-Cyrl-CS"/>
        </w:rPr>
        <w:t xml:space="preserve"> </w:t>
      </w:r>
    </w:p>
    <w:p w:rsidR="004552E6" w:rsidRPr="007F2674" w:rsidRDefault="004552E6" w:rsidP="0076478A">
      <w:pPr>
        <w:autoSpaceDE w:val="0"/>
        <w:autoSpaceDN w:val="0"/>
        <w:adjustRightInd w:val="0"/>
        <w:jc w:val="center"/>
        <w:rPr>
          <w:rFonts w:eastAsia="TimesNewRoman"/>
          <w:lang w:val="sr-Cyrl-CS"/>
        </w:rPr>
      </w:pPr>
    </w:p>
    <w:p w:rsidR="008105AD" w:rsidRPr="007F2674" w:rsidRDefault="00065E72"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1E1E51" w:rsidRPr="007F2674">
        <w:rPr>
          <w:rFonts w:eastAsia="TimesNewRoman"/>
          <w:lang w:val="sr-Cyrl-CS"/>
        </w:rPr>
        <w:t xml:space="preserve"> 27.</w:t>
      </w:r>
    </w:p>
    <w:p w:rsidR="005C3D54" w:rsidRPr="007F2674" w:rsidRDefault="005C3D54" w:rsidP="005C3D54">
      <w:pPr>
        <w:pStyle w:val="1tekst"/>
        <w:ind w:left="0" w:right="0" w:firstLine="720"/>
        <w:rPr>
          <w:rFonts w:ascii="Times New Roman" w:hAnsi="Times New Roman" w:cs="Times New Roman"/>
          <w:sz w:val="24"/>
          <w:szCs w:val="24"/>
          <w:lang w:val="sr-Cyrl-CS"/>
        </w:rPr>
      </w:pPr>
      <w:r w:rsidRPr="007F2674">
        <w:rPr>
          <w:rFonts w:ascii="Times New Roman" w:hAnsi="Times New Roman" w:cs="Times New Roman"/>
          <w:sz w:val="24"/>
          <w:szCs w:val="24"/>
          <w:lang w:val="sr-Cyrl-CS"/>
        </w:rPr>
        <w:t xml:space="preserve">Законска ревизија обавља се у складу са овим законом, другим законима који уређују </w:t>
      </w:r>
      <w:r w:rsidR="00A835DD" w:rsidRPr="007F2674">
        <w:rPr>
          <w:rFonts w:ascii="Times New Roman" w:hAnsi="Times New Roman" w:cs="Times New Roman"/>
          <w:sz w:val="24"/>
          <w:szCs w:val="24"/>
          <w:lang w:val="sr-Cyrl-CS"/>
        </w:rPr>
        <w:t xml:space="preserve">обавезну </w:t>
      </w:r>
      <w:r w:rsidRPr="007F2674">
        <w:rPr>
          <w:rFonts w:ascii="Times New Roman" w:hAnsi="Times New Roman" w:cs="Times New Roman"/>
          <w:sz w:val="24"/>
          <w:szCs w:val="24"/>
          <w:lang w:val="sr-Cyrl-CS"/>
        </w:rPr>
        <w:t>ревизију финансијских извештаја код појединих правних лица, МСР и Кодексом професионалне етике ревизора.</w:t>
      </w:r>
    </w:p>
    <w:p w:rsidR="005C3D54" w:rsidRPr="007F2674" w:rsidRDefault="000D68CC" w:rsidP="00F310BD">
      <w:pPr>
        <w:pStyle w:val="1tekst"/>
        <w:ind w:left="0" w:right="0" w:firstLine="720"/>
        <w:rPr>
          <w:rFonts w:ascii="Times New Roman" w:hAnsi="Times New Roman" w:cs="Times New Roman"/>
          <w:sz w:val="24"/>
          <w:szCs w:val="24"/>
          <w:lang w:val="sr-Cyrl-CS"/>
        </w:rPr>
      </w:pPr>
      <w:r w:rsidRPr="007F2674">
        <w:rPr>
          <w:rFonts w:ascii="Times New Roman" w:hAnsi="Times New Roman" w:cs="Times New Roman"/>
          <w:sz w:val="24"/>
          <w:szCs w:val="24"/>
          <w:lang w:val="sr-Cyrl-CS"/>
        </w:rPr>
        <w:t xml:space="preserve">Законска ревизија у смислу овог закона не обухвата детаљна уверавања у погледу будуће одрживости субјекта ревизије или у погледу ефикасности или делотворности којом органи управљања воде или ће водити послове субјекта ревизије. </w:t>
      </w:r>
    </w:p>
    <w:p w:rsidR="00B83333" w:rsidRPr="007F2674" w:rsidRDefault="00B83333" w:rsidP="00F310BD">
      <w:pPr>
        <w:pStyle w:val="1tekst"/>
        <w:ind w:left="0" w:right="0" w:firstLine="720"/>
        <w:rPr>
          <w:rFonts w:ascii="Times New Roman" w:hAnsi="Times New Roman" w:cs="Times New Roman"/>
          <w:sz w:val="24"/>
          <w:szCs w:val="24"/>
          <w:lang w:val="sr-Cyrl-CS"/>
        </w:rPr>
      </w:pPr>
    </w:p>
    <w:p w:rsidR="000D68CC" w:rsidRPr="007F2674" w:rsidRDefault="000D68CC" w:rsidP="000D68CC">
      <w:pPr>
        <w:autoSpaceDE w:val="0"/>
        <w:autoSpaceDN w:val="0"/>
        <w:adjustRightInd w:val="0"/>
        <w:jc w:val="center"/>
        <w:rPr>
          <w:rFonts w:eastAsia="TimesNewRoman"/>
          <w:lang w:val="sr-Cyrl-CS"/>
        </w:rPr>
      </w:pPr>
      <w:r w:rsidRPr="007F2674">
        <w:rPr>
          <w:rFonts w:eastAsia="TimesNewRoman"/>
          <w:lang w:val="sr-Cyrl-CS"/>
        </w:rPr>
        <w:t>Професионална етика и професионални скептицизам</w:t>
      </w:r>
    </w:p>
    <w:p w:rsidR="000D68CC" w:rsidRPr="007F2674" w:rsidRDefault="000D68CC" w:rsidP="000D68CC">
      <w:pPr>
        <w:autoSpaceDE w:val="0"/>
        <w:autoSpaceDN w:val="0"/>
        <w:adjustRightInd w:val="0"/>
        <w:jc w:val="center"/>
        <w:rPr>
          <w:rFonts w:eastAsia="TimesNewRoman"/>
          <w:lang w:val="sr-Cyrl-CS"/>
        </w:rPr>
      </w:pPr>
    </w:p>
    <w:p w:rsidR="000D68CC" w:rsidRPr="007F2674" w:rsidRDefault="000D68CC" w:rsidP="000D68CC">
      <w:pPr>
        <w:jc w:val="center"/>
        <w:rPr>
          <w:lang w:val="sr-Cyrl-CS"/>
        </w:rPr>
      </w:pPr>
      <w:r w:rsidRPr="007F2674">
        <w:rPr>
          <w:rFonts w:eastAsia="TimesNewRoman"/>
          <w:lang w:val="sr-Cyrl-CS"/>
        </w:rPr>
        <w:t xml:space="preserve">Члан 28. </w:t>
      </w:r>
    </w:p>
    <w:p w:rsidR="009C6943" w:rsidRPr="007F2674" w:rsidRDefault="009C6943" w:rsidP="009C6943">
      <w:pPr>
        <w:ind w:firstLine="720"/>
        <w:jc w:val="both"/>
        <w:rPr>
          <w:bCs/>
          <w:lang w:val="sr-Cyrl-CS"/>
        </w:rPr>
      </w:pPr>
      <w:r w:rsidRPr="007F2674">
        <w:rPr>
          <w:bCs/>
          <w:lang w:val="sr-Cyrl-CS"/>
        </w:rPr>
        <w:t xml:space="preserve">Друштва за ревизију и лиценцирани овлашћени ревизори дужни су да поступају у складу са принципима професионалне етике, који, као минимум, обухватају њихову улогу од јавног интереса, њихов интегритет и објективност, професионалну стручност и дужну пажњу. </w:t>
      </w:r>
    </w:p>
    <w:p w:rsidR="009C6943" w:rsidRPr="007F2674" w:rsidRDefault="009C6943" w:rsidP="009C6943">
      <w:pPr>
        <w:ind w:firstLine="720"/>
        <w:jc w:val="both"/>
        <w:rPr>
          <w:bCs/>
          <w:lang w:val="sr-Cyrl-CS"/>
        </w:rPr>
      </w:pPr>
      <w:r w:rsidRPr="007F2674">
        <w:rPr>
          <w:bCs/>
          <w:lang w:val="sr-Cyrl-CS"/>
        </w:rPr>
        <w:t xml:space="preserve">Друштва за ревизију и лиценцирани овлашћени ревизори треба да обезбеде да када обављају законску ревизију одржавају професионални скептицизам током обављања ревизије, сагледавајући могућности нетачног приказивања материјално значајних ставки због чињеница или понашања које указују на неправилности, укључујући превару или грешку, без обзира на претходно искуство лиценцираног овлашћеног ревизора или друштва за ревизију у погледу искрености и интегритета руководства субјекта ревизије и лица задужених за управљање тим лицем. </w:t>
      </w:r>
    </w:p>
    <w:p w:rsidR="00A70EBF" w:rsidRPr="007F2674" w:rsidRDefault="009C6943" w:rsidP="009C6943">
      <w:pPr>
        <w:ind w:firstLine="720"/>
        <w:jc w:val="both"/>
        <w:rPr>
          <w:bCs/>
          <w:lang w:val="sr-Cyrl-CS"/>
        </w:rPr>
      </w:pPr>
      <w:r w:rsidRPr="007F2674">
        <w:rPr>
          <w:bCs/>
          <w:lang w:val="sr-Cyrl-CS"/>
        </w:rPr>
        <w:t>Друштва за ревизију и лиценцирани овлашћени ревизори треба да одржавају професионални скептицизам нарочито када се испитује процена руководства у погледу фер вредности, обезвређења имовине, резервисања и будућег новчаног тока који је релевантан за оцену способности субјекта ревизије да настави са редовним пословањем.</w:t>
      </w:r>
    </w:p>
    <w:p w:rsidR="003529C2" w:rsidRPr="007F2674" w:rsidRDefault="003529C2" w:rsidP="00AB03FE">
      <w:pPr>
        <w:jc w:val="both"/>
        <w:rPr>
          <w:bCs/>
          <w:lang w:val="sr-Cyrl-CS"/>
        </w:rPr>
      </w:pPr>
    </w:p>
    <w:p w:rsidR="009C6943" w:rsidRPr="007F2674" w:rsidRDefault="009C6943" w:rsidP="00A70EBF">
      <w:pPr>
        <w:ind w:firstLine="720"/>
        <w:jc w:val="center"/>
        <w:rPr>
          <w:bCs/>
          <w:lang w:val="sr-Cyrl-CS"/>
        </w:rPr>
      </w:pPr>
      <w:r w:rsidRPr="007F2674">
        <w:rPr>
          <w:bCs/>
          <w:lang w:val="sr-Cyrl-CS"/>
        </w:rPr>
        <w:t>Независност и објективност</w:t>
      </w:r>
    </w:p>
    <w:p w:rsidR="009C6943" w:rsidRPr="007F2674" w:rsidRDefault="009C6943" w:rsidP="009C6943">
      <w:pPr>
        <w:ind w:firstLine="720"/>
        <w:jc w:val="center"/>
        <w:rPr>
          <w:bCs/>
          <w:lang w:val="sr-Cyrl-CS"/>
        </w:rPr>
      </w:pPr>
    </w:p>
    <w:p w:rsidR="009C6943" w:rsidRPr="007F2674" w:rsidRDefault="009C6943" w:rsidP="009C6943">
      <w:pPr>
        <w:ind w:firstLine="720"/>
        <w:jc w:val="center"/>
        <w:rPr>
          <w:bCs/>
          <w:lang w:val="sr-Cyrl-CS"/>
        </w:rPr>
      </w:pPr>
      <w:r w:rsidRPr="007F2674">
        <w:rPr>
          <w:bCs/>
          <w:lang w:val="sr-Cyrl-CS"/>
        </w:rPr>
        <w:t>Члан 29.</w:t>
      </w:r>
    </w:p>
    <w:p w:rsidR="009C6943" w:rsidRPr="007F2674" w:rsidRDefault="009C6943" w:rsidP="009C6943">
      <w:pPr>
        <w:ind w:firstLine="720"/>
        <w:jc w:val="both"/>
        <w:rPr>
          <w:bCs/>
          <w:lang w:val="sr-Cyrl-CS"/>
        </w:rPr>
      </w:pPr>
      <w:r w:rsidRPr="007F2674">
        <w:rPr>
          <w:bCs/>
          <w:lang w:val="sr-Cyrl-CS"/>
        </w:rPr>
        <w:t xml:space="preserve">Приликом обављања законске ревизије, друштво за ревизију, лиценцирани овлашћени ревизори и свако физичко лице које је у положају да директно или </w:t>
      </w:r>
      <w:r w:rsidRPr="007F2674">
        <w:rPr>
          <w:bCs/>
          <w:lang w:val="sr-Cyrl-CS"/>
        </w:rPr>
        <w:lastRenderedPageBreak/>
        <w:t xml:space="preserve">индиректно утиче на резултат законске ревизије, морају да буду независни од субјекта ревизије и да не учествују у одлучивању код субјекта ревизије. </w:t>
      </w:r>
    </w:p>
    <w:p w:rsidR="009C6943" w:rsidRPr="007F2674" w:rsidRDefault="009C6943" w:rsidP="009C6943">
      <w:pPr>
        <w:ind w:firstLine="720"/>
        <w:jc w:val="both"/>
        <w:rPr>
          <w:bCs/>
          <w:lang w:val="sr-Cyrl-CS"/>
        </w:rPr>
      </w:pPr>
      <w:r w:rsidRPr="007F2674">
        <w:rPr>
          <w:bCs/>
          <w:lang w:val="sr-Cyrl-CS"/>
        </w:rPr>
        <w:t xml:space="preserve">Независност лица из става 1. овог члана је неопходно обезбедити у периоду који обухватају финансијски извештаји који су предмет ревизије и у периоду током којег се обавља законска ревизија до издавања ревизорског извештаја. </w:t>
      </w:r>
    </w:p>
    <w:p w:rsidR="009C6943" w:rsidRPr="007F2674" w:rsidRDefault="009C6943" w:rsidP="009C6943">
      <w:pPr>
        <w:ind w:firstLine="720"/>
        <w:jc w:val="both"/>
        <w:rPr>
          <w:bCs/>
          <w:lang w:val="sr-Cyrl-CS"/>
        </w:rPr>
      </w:pPr>
      <w:r w:rsidRPr="007F2674">
        <w:rPr>
          <w:bCs/>
          <w:lang w:val="sr-Cyrl-CS"/>
        </w:rPr>
        <w:t>Друштва за ревизију и лиценцирани овлашћени ревизори предузимају све разумне кораке како би се обезбедило да, приликом обављања законске ревизије, на њихову независност не утиче било какав постојећи или могући сукоб интереса</w:t>
      </w:r>
      <w:r w:rsidR="00D76035" w:rsidRPr="007F2674">
        <w:rPr>
          <w:bCs/>
          <w:lang w:val="sr-Cyrl-CS"/>
        </w:rPr>
        <w:t>, пословни</w:t>
      </w:r>
      <w:r w:rsidR="00E84E61" w:rsidRPr="007F2674">
        <w:rPr>
          <w:bCs/>
          <w:lang w:val="sr-Cyrl-CS"/>
        </w:rPr>
        <w:t xml:space="preserve"> или други директ</w:t>
      </w:r>
      <w:r w:rsidR="00D76035" w:rsidRPr="007F2674">
        <w:rPr>
          <w:bCs/>
          <w:lang w:val="sr-Cyrl-CS"/>
        </w:rPr>
        <w:t>н</w:t>
      </w:r>
      <w:r w:rsidR="00E84E61" w:rsidRPr="007F2674">
        <w:rPr>
          <w:bCs/>
          <w:lang w:val="sr-Cyrl-CS"/>
        </w:rPr>
        <w:t>и</w:t>
      </w:r>
      <w:r w:rsidR="00D76035" w:rsidRPr="007F2674">
        <w:rPr>
          <w:bCs/>
          <w:lang w:val="sr-Cyrl-CS"/>
        </w:rPr>
        <w:t xml:space="preserve"> или индиректни однос</w:t>
      </w:r>
      <w:r w:rsidRPr="007F2674">
        <w:rPr>
          <w:bCs/>
          <w:lang w:val="sr-Cyrl-CS"/>
        </w:rPr>
        <w:t xml:space="preserve">. То се односи и на њихову мрежу, руководиоце, ревизоре, запослене, друга физичка лица чије се услуге стављају на располагање или под контролу друштву за ревизију или лиценцираном овлашћеном ревизору или другом лицу које је по основу контроле директно или индиректно повезано са лиценцираним овлашћеним ревизором или друштвом за ревизију. </w:t>
      </w:r>
    </w:p>
    <w:p w:rsidR="009C6943" w:rsidRPr="007F2674" w:rsidRDefault="009C6943" w:rsidP="009C6943">
      <w:pPr>
        <w:ind w:firstLine="720"/>
        <w:jc w:val="both"/>
        <w:rPr>
          <w:bCs/>
          <w:lang w:val="sr-Cyrl-CS"/>
        </w:rPr>
      </w:pPr>
      <w:r w:rsidRPr="007F2674">
        <w:rPr>
          <w:bCs/>
          <w:lang w:val="sr-Cyrl-CS"/>
        </w:rPr>
        <w:t>Друштва за ревизију и лиценцирани овлашћени ревизори не могу обављати законску ревизију ако постоји, претња: прегледа сопственог рада, личног интереса, заговарања, блискости или застрашивања које је узроковано финансијским, личним, пословним односима, односима по основу запослења или другим односима између: друштва за ревизију, лиценцираног овлашћеног ревизора, његове мреже и било ког физичког лица које је у положају да утиче на резултат законске ревизије и субјекта ревизије.</w:t>
      </w:r>
    </w:p>
    <w:p w:rsidR="009C6943" w:rsidRPr="007F2674" w:rsidRDefault="009C6943" w:rsidP="009C6943">
      <w:pPr>
        <w:ind w:firstLine="720"/>
        <w:jc w:val="both"/>
        <w:rPr>
          <w:bCs/>
          <w:lang w:val="sr-Cyrl-CS"/>
        </w:rPr>
      </w:pPr>
      <w:r w:rsidRPr="007F2674">
        <w:rPr>
          <w:bCs/>
          <w:lang w:val="sr-Cyrl-CS"/>
        </w:rPr>
        <w:t xml:space="preserve">Друштво за ревизију, лиценцирани овлашћени ревизор, њихови кључни партнери у ревизији, њихови запослени и свако друго физичко лице чије се услуге стављају на располагање или су под контролом тог друштва за ревизију и лиценцираног овлашћеног ревизора, а које је директно укључено у активности законске ревизије, и лица која су блиско повезана с њима не могу да имају удео, нити да имају материјалног интереса или директне користи у било ком субјекту ревизије у оквиру њихових активности у законској ревизији, нити да учествују у евентуалним трансакцијама у било каквом финансијском инструменту који је тај субјект издао, гарантовао или на други начин подржао, осим удела који су у индиректном власништву кроз институције колективног диверсификованог инвестирања, укључујући и фондове којима се управља, као што су пензијски фондови и животно осигурање. </w:t>
      </w:r>
    </w:p>
    <w:p w:rsidR="009C6943" w:rsidRPr="007F2674" w:rsidRDefault="009C6943" w:rsidP="009C6943">
      <w:pPr>
        <w:ind w:firstLine="720"/>
        <w:jc w:val="both"/>
        <w:rPr>
          <w:bCs/>
          <w:lang w:val="sr-Cyrl-CS"/>
        </w:rPr>
      </w:pPr>
      <w:r w:rsidRPr="007F2674">
        <w:rPr>
          <w:bCs/>
          <w:lang w:val="sr-Cyrl-CS"/>
        </w:rPr>
        <w:t xml:space="preserve">Друштва за ревизију и лиценцирани овлашћени ревизори су у обавези да у ревизорским радним папирима документују све значајне претње по независност, као и примењене мере заштите како би се ове претње ублажиле. </w:t>
      </w:r>
    </w:p>
    <w:p w:rsidR="009C6943" w:rsidRPr="007F2674" w:rsidRDefault="009C6943" w:rsidP="009C6943">
      <w:pPr>
        <w:ind w:firstLine="720"/>
        <w:jc w:val="both"/>
        <w:rPr>
          <w:bCs/>
          <w:lang w:val="sr-Cyrl-CS"/>
        </w:rPr>
      </w:pPr>
      <w:r w:rsidRPr="007F2674">
        <w:rPr>
          <w:bCs/>
          <w:lang w:val="sr-Cyrl-CS"/>
        </w:rPr>
        <w:t>Ако за време периода обухваћеног финансијским извештајима субјект ревизије буде стечен или се споји или стекне други субјект, друштво за ревизију треба да утврди идентитет и провери евентуалне постојеће интересе или односе из недавне прошлости, укључујући евентуалне неревизорске услуге пружене том лицу који би, узевши у обзир расположиве заштитне механизме, могли да доведу у питање независност друштва за ревизију и лиценцираног овлашћеног ревизора и његову способност да настави са законском ревизијом после датума ступања на снагу спајања или стицања код субјекта ревизије.</w:t>
      </w:r>
    </w:p>
    <w:p w:rsidR="00E60E01" w:rsidRPr="007F2674" w:rsidRDefault="009C6943" w:rsidP="004B4003">
      <w:pPr>
        <w:ind w:firstLine="720"/>
        <w:jc w:val="both"/>
        <w:rPr>
          <w:bCs/>
          <w:lang w:val="sr-Cyrl-CS"/>
        </w:rPr>
      </w:pPr>
      <w:r w:rsidRPr="007F2674">
        <w:rPr>
          <w:bCs/>
          <w:lang w:val="sr-Cyrl-CS"/>
        </w:rPr>
        <w:t xml:space="preserve">Друштва за ревизију и лиценцирани овлашћени ревизори </w:t>
      </w:r>
      <w:r w:rsidR="000E40C5" w:rsidRPr="007F2674">
        <w:rPr>
          <w:bCs/>
          <w:lang w:val="sr-Cyrl-CS"/>
        </w:rPr>
        <w:t xml:space="preserve">дужни су да </w:t>
      </w:r>
      <w:r w:rsidRPr="007F2674">
        <w:rPr>
          <w:bCs/>
          <w:lang w:val="sr-Cyrl-CS"/>
        </w:rPr>
        <w:t>најкасније у року од три месеца</w:t>
      </w:r>
      <w:r w:rsidR="000E40C5" w:rsidRPr="007F2674">
        <w:rPr>
          <w:bCs/>
          <w:lang w:val="sr-Cyrl-CS"/>
        </w:rPr>
        <w:t xml:space="preserve"> од дана </w:t>
      </w:r>
      <w:r w:rsidR="00284CBB" w:rsidRPr="007F2674">
        <w:rPr>
          <w:bCs/>
          <w:lang w:val="sr-Cyrl-CS"/>
        </w:rPr>
        <w:t>наступања околн</w:t>
      </w:r>
      <w:r w:rsidR="00E679C5">
        <w:rPr>
          <w:bCs/>
          <w:lang w:val="sr-Cyrl-CS"/>
        </w:rPr>
        <w:t>о</w:t>
      </w:r>
      <w:r w:rsidR="00284CBB" w:rsidRPr="007F2674">
        <w:rPr>
          <w:bCs/>
          <w:lang w:val="sr-Cyrl-CS"/>
        </w:rPr>
        <w:t>сти из става 7. овог члана</w:t>
      </w:r>
      <w:r w:rsidRPr="007F2674">
        <w:rPr>
          <w:bCs/>
          <w:lang w:val="sr-Cyrl-CS"/>
        </w:rPr>
        <w:t xml:space="preserve"> предузму све неопходне активности да би се раскинули евентуални интереси или односи који би довели у питање њихову независност и, по потреби, да утврде </w:t>
      </w:r>
      <w:r w:rsidRPr="007F2674">
        <w:rPr>
          <w:bCs/>
          <w:lang w:val="sr-Cyrl-CS"/>
        </w:rPr>
        <w:lastRenderedPageBreak/>
        <w:t>заштитне механизме ради смањивања сваке претње њиховој независности која проистиче из ранијих и постојећих интереса или односа.</w:t>
      </w:r>
    </w:p>
    <w:p w:rsidR="00AE534B" w:rsidRPr="007F2674" w:rsidRDefault="00AE534B" w:rsidP="004B4003">
      <w:pPr>
        <w:ind w:firstLine="720"/>
        <w:jc w:val="both"/>
        <w:rPr>
          <w:bCs/>
          <w:lang w:val="sr-Cyrl-CS"/>
        </w:rPr>
      </w:pPr>
    </w:p>
    <w:p w:rsidR="009C6943" w:rsidRPr="007F2674" w:rsidRDefault="009C6943" w:rsidP="00207953">
      <w:pPr>
        <w:jc w:val="center"/>
        <w:rPr>
          <w:bCs/>
          <w:lang w:val="sr-Cyrl-CS"/>
        </w:rPr>
      </w:pPr>
      <w:r w:rsidRPr="007F2674">
        <w:rPr>
          <w:bCs/>
          <w:lang w:val="sr-Cyrl-CS"/>
        </w:rPr>
        <w:t>Припрема за законску ревизију и процена претњи по независност</w:t>
      </w:r>
    </w:p>
    <w:p w:rsidR="009C6943" w:rsidRPr="007F2674" w:rsidRDefault="009C6943" w:rsidP="009C6943">
      <w:pPr>
        <w:ind w:firstLine="720"/>
        <w:jc w:val="center"/>
        <w:rPr>
          <w:bCs/>
          <w:lang w:val="sr-Cyrl-CS"/>
        </w:rPr>
      </w:pPr>
    </w:p>
    <w:p w:rsidR="009C6943" w:rsidRPr="007F2674" w:rsidRDefault="009C6943" w:rsidP="00CA7C0B">
      <w:pPr>
        <w:jc w:val="center"/>
        <w:rPr>
          <w:bCs/>
          <w:lang w:val="sr-Cyrl-CS"/>
        </w:rPr>
      </w:pPr>
      <w:r w:rsidRPr="007F2674">
        <w:rPr>
          <w:bCs/>
          <w:lang w:val="sr-Cyrl-CS"/>
        </w:rPr>
        <w:t>Члан 30.</w:t>
      </w:r>
    </w:p>
    <w:p w:rsidR="009C6943" w:rsidRPr="007F2674" w:rsidRDefault="009C6943" w:rsidP="009C6943">
      <w:pPr>
        <w:ind w:firstLine="720"/>
        <w:jc w:val="both"/>
        <w:rPr>
          <w:bCs/>
          <w:lang w:val="sr-Cyrl-CS"/>
        </w:rPr>
      </w:pPr>
      <w:r w:rsidRPr="007F2674">
        <w:rPr>
          <w:bCs/>
          <w:lang w:val="sr-Cyrl-CS"/>
        </w:rPr>
        <w:t>Друштва за ревизију и лиценцирани овлашћени ревизори, пре прихватања или настављања ангажмана на законској ревизији, треба да процене и документују следеће:</w:t>
      </w:r>
    </w:p>
    <w:p w:rsidR="009C6943" w:rsidRPr="007F2674" w:rsidRDefault="00EF2D46" w:rsidP="00EF2D46">
      <w:pPr>
        <w:ind w:firstLine="720"/>
        <w:jc w:val="both"/>
        <w:rPr>
          <w:bCs/>
          <w:lang w:val="sr-Cyrl-CS"/>
        </w:rPr>
      </w:pPr>
      <w:r w:rsidRPr="007F2674">
        <w:rPr>
          <w:bCs/>
          <w:lang w:val="sr-Cyrl-CS"/>
        </w:rPr>
        <w:t xml:space="preserve">1) </w:t>
      </w:r>
      <w:r w:rsidR="009C6943" w:rsidRPr="007F2674">
        <w:rPr>
          <w:bCs/>
          <w:lang w:val="sr-Cyrl-CS"/>
        </w:rPr>
        <w:t>да ли то лице испуњава захтеве из члана 29. овог закона;</w:t>
      </w:r>
    </w:p>
    <w:p w:rsidR="009C6943" w:rsidRPr="007F2674" w:rsidRDefault="00EF2D46" w:rsidP="00EF2D46">
      <w:pPr>
        <w:ind w:firstLine="720"/>
        <w:jc w:val="both"/>
        <w:rPr>
          <w:bCs/>
          <w:lang w:val="sr-Cyrl-CS"/>
        </w:rPr>
      </w:pPr>
      <w:r w:rsidRPr="007F2674">
        <w:rPr>
          <w:bCs/>
          <w:lang w:val="sr-Cyrl-CS"/>
        </w:rPr>
        <w:t xml:space="preserve">2) </w:t>
      </w:r>
      <w:r w:rsidR="009C6943" w:rsidRPr="007F2674">
        <w:rPr>
          <w:bCs/>
          <w:lang w:val="sr-Cyrl-CS"/>
        </w:rPr>
        <w:t>да ли постоје претње по независност тог лица</w:t>
      </w:r>
      <w:r w:rsidR="009C6943" w:rsidRPr="007F2674">
        <w:rPr>
          <w:lang w:val="sr-Cyrl-CS"/>
        </w:rPr>
        <w:t xml:space="preserve"> </w:t>
      </w:r>
      <w:r w:rsidR="009C6943" w:rsidRPr="007F2674">
        <w:rPr>
          <w:bCs/>
          <w:lang w:val="sr-Cyrl-CS"/>
        </w:rPr>
        <w:t>у складу са чланом 29. овог закона и заштитни механизми који се користе ради смањења тих претњи;</w:t>
      </w:r>
    </w:p>
    <w:p w:rsidR="009C6943" w:rsidRPr="007F2674" w:rsidRDefault="00EF2D46" w:rsidP="00EF2D46">
      <w:pPr>
        <w:ind w:firstLine="720"/>
        <w:jc w:val="both"/>
        <w:rPr>
          <w:bCs/>
          <w:lang w:val="sr-Cyrl-CS"/>
        </w:rPr>
      </w:pPr>
      <w:r w:rsidRPr="007F2674">
        <w:rPr>
          <w:bCs/>
          <w:lang w:val="sr-Cyrl-CS"/>
        </w:rPr>
        <w:t xml:space="preserve">3) </w:t>
      </w:r>
      <w:r w:rsidR="009C6943" w:rsidRPr="007F2674">
        <w:rPr>
          <w:bCs/>
          <w:lang w:val="sr-Cyrl-CS"/>
        </w:rPr>
        <w:t>да ли то лице има компетентне запослене, време и ресурсе потребне за обављање законске ревизије на одговарајући начин;</w:t>
      </w:r>
    </w:p>
    <w:p w:rsidR="00EF2D46" w:rsidRPr="007F2674" w:rsidRDefault="00EF2D46" w:rsidP="00673503">
      <w:pPr>
        <w:ind w:firstLine="720"/>
        <w:jc w:val="both"/>
        <w:rPr>
          <w:bCs/>
          <w:lang w:val="sr-Cyrl-CS"/>
        </w:rPr>
      </w:pPr>
      <w:r w:rsidRPr="007F2674">
        <w:rPr>
          <w:bCs/>
          <w:lang w:val="sr-Cyrl-CS"/>
        </w:rPr>
        <w:t xml:space="preserve">4) </w:t>
      </w:r>
      <w:r w:rsidR="009C6943" w:rsidRPr="007F2674">
        <w:rPr>
          <w:bCs/>
          <w:lang w:val="sr-Cyrl-CS"/>
        </w:rPr>
        <w:t xml:space="preserve">да ли, у случају друштва за ревизију, кључни партнер у ревизији има </w:t>
      </w:r>
      <w:r w:rsidR="00C614B4" w:rsidRPr="007F2674">
        <w:rPr>
          <w:bCs/>
          <w:lang w:val="sr-Cyrl-CS"/>
        </w:rPr>
        <w:t xml:space="preserve">лиценцу </w:t>
      </w:r>
      <w:r w:rsidR="009C6943" w:rsidRPr="007F2674">
        <w:rPr>
          <w:bCs/>
          <w:lang w:val="sr-Cyrl-CS"/>
        </w:rPr>
        <w:t>за обављање послова законске ревизије.</w:t>
      </w:r>
    </w:p>
    <w:p w:rsidR="00673503" w:rsidRPr="007F2674" w:rsidRDefault="00673503" w:rsidP="00673503">
      <w:pPr>
        <w:ind w:firstLine="720"/>
        <w:jc w:val="both"/>
        <w:rPr>
          <w:bCs/>
          <w:lang w:val="sr-Cyrl-CS"/>
        </w:rPr>
      </w:pPr>
    </w:p>
    <w:p w:rsidR="00704EC8" w:rsidRPr="007F2674" w:rsidRDefault="00704EC8" w:rsidP="00F310BD">
      <w:pPr>
        <w:autoSpaceDE w:val="0"/>
        <w:autoSpaceDN w:val="0"/>
        <w:adjustRightInd w:val="0"/>
        <w:jc w:val="center"/>
        <w:outlineLvl w:val="0"/>
        <w:rPr>
          <w:rFonts w:eastAsia="TimesNewRoman"/>
          <w:iCs/>
          <w:lang w:val="sr-Cyrl-CS"/>
        </w:rPr>
      </w:pPr>
      <w:r w:rsidRPr="007F2674">
        <w:rPr>
          <w:rFonts w:eastAsia="TimesNewRoman"/>
          <w:iCs/>
          <w:lang w:val="sr-Cyrl-CS"/>
        </w:rPr>
        <w:t xml:space="preserve">Лица која </w:t>
      </w:r>
      <w:r w:rsidR="006C6E68" w:rsidRPr="007F2674">
        <w:rPr>
          <w:rFonts w:eastAsia="TimesNewRoman"/>
          <w:iCs/>
          <w:lang w:val="sr-Cyrl-CS"/>
        </w:rPr>
        <w:t xml:space="preserve">непосредно </w:t>
      </w:r>
      <w:r w:rsidRPr="007F2674">
        <w:rPr>
          <w:rFonts w:eastAsia="TimesNewRoman"/>
          <w:iCs/>
          <w:lang w:val="sr-Cyrl-CS"/>
        </w:rPr>
        <w:t>обављају ревизију</w:t>
      </w:r>
    </w:p>
    <w:p w:rsidR="00EA2BE1" w:rsidRPr="007F2674" w:rsidRDefault="00EA2BE1" w:rsidP="00F310BD">
      <w:pPr>
        <w:autoSpaceDE w:val="0"/>
        <w:autoSpaceDN w:val="0"/>
        <w:adjustRightInd w:val="0"/>
        <w:jc w:val="center"/>
        <w:outlineLvl w:val="0"/>
        <w:rPr>
          <w:rFonts w:eastAsia="TimesNewRoman"/>
          <w:iCs/>
          <w:lang w:val="sr-Cyrl-CS"/>
        </w:rPr>
      </w:pPr>
    </w:p>
    <w:p w:rsidR="002204B1" w:rsidRPr="007F2674" w:rsidRDefault="002204B1"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9C6943" w:rsidRPr="007F2674">
        <w:rPr>
          <w:rFonts w:eastAsia="TimesNewRoman"/>
          <w:lang w:val="sr-Cyrl-CS"/>
        </w:rPr>
        <w:t>31</w:t>
      </w:r>
      <w:r w:rsidR="001E1E51" w:rsidRPr="007F2674">
        <w:rPr>
          <w:rFonts w:eastAsia="TimesNewRoman"/>
          <w:lang w:val="sr-Cyrl-CS"/>
        </w:rPr>
        <w:t>.</w:t>
      </w:r>
    </w:p>
    <w:p w:rsidR="002204B1" w:rsidRPr="007F2674" w:rsidRDefault="002204B1" w:rsidP="002204B1">
      <w:pPr>
        <w:pStyle w:val="1tekst"/>
        <w:ind w:left="0" w:right="0" w:firstLine="720"/>
        <w:rPr>
          <w:rFonts w:ascii="Times New Roman" w:hAnsi="Times New Roman" w:cs="Times New Roman"/>
          <w:sz w:val="24"/>
          <w:szCs w:val="24"/>
          <w:lang w:val="sr-Cyrl-CS"/>
        </w:rPr>
      </w:pPr>
      <w:r w:rsidRPr="007F2674">
        <w:rPr>
          <w:rFonts w:ascii="Times New Roman" w:hAnsi="Times New Roman" w:cs="Times New Roman"/>
          <w:sz w:val="24"/>
          <w:szCs w:val="24"/>
          <w:lang w:val="sr-Cyrl-CS"/>
        </w:rPr>
        <w:t>Ревизију обављају лиценцирани овлашћени ревизори, запослени у друштву за ревизију, односно самостални ревизор под условом да су чланови Коморе.</w:t>
      </w:r>
    </w:p>
    <w:p w:rsidR="002204B1" w:rsidRPr="007F2674" w:rsidRDefault="002204B1" w:rsidP="002204B1">
      <w:pPr>
        <w:pStyle w:val="1tekst"/>
        <w:ind w:left="0" w:right="0" w:firstLine="720"/>
        <w:rPr>
          <w:rFonts w:ascii="Times New Roman" w:hAnsi="Times New Roman" w:cs="Times New Roman"/>
          <w:sz w:val="24"/>
          <w:szCs w:val="24"/>
          <w:lang w:val="sr-Cyrl-CS"/>
        </w:rPr>
      </w:pPr>
      <w:r w:rsidRPr="007F2674">
        <w:rPr>
          <w:rFonts w:ascii="Times New Roman" w:hAnsi="Times New Roman" w:cs="Times New Roman"/>
          <w:sz w:val="24"/>
          <w:szCs w:val="24"/>
          <w:lang w:val="sr-Cyrl-CS"/>
        </w:rPr>
        <w:t xml:space="preserve">Друштво за ревизију, односно самостални ревизор могу поједине послове у поступку ревизије да повере и другим лицима која су запослена у друштву за ревизију, односно код предузетника </w:t>
      </w:r>
      <w:r w:rsidRPr="007F2674">
        <w:rPr>
          <w:rFonts w:ascii="Times New Roman" w:hAnsi="Times New Roman" w:cs="Times New Roman"/>
          <w:noProof/>
          <w:sz w:val="24"/>
          <w:szCs w:val="24"/>
          <w:lang w:val="sr-Cyrl-CS"/>
        </w:rPr>
        <w:t>-</w:t>
      </w:r>
      <w:r w:rsidRPr="007F2674">
        <w:rPr>
          <w:rFonts w:ascii="Times New Roman" w:hAnsi="Times New Roman" w:cs="Times New Roman"/>
          <w:sz w:val="24"/>
          <w:szCs w:val="24"/>
          <w:lang w:val="sr-Cyrl-CS"/>
        </w:rPr>
        <w:t xml:space="preserve"> самосталног ревизора, а која немају лиценцу за рад на пословима ревизије, под условом да је њихов рад планиран и надзиран од стране лиценцираног овлашћеног ревизора. </w:t>
      </w:r>
    </w:p>
    <w:p w:rsidR="0023344D" w:rsidRPr="007F2674" w:rsidRDefault="002204B1" w:rsidP="00857EE3">
      <w:pPr>
        <w:autoSpaceDE w:val="0"/>
        <w:autoSpaceDN w:val="0"/>
        <w:adjustRightInd w:val="0"/>
        <w:ind w:firstLine="720"/>
        <w:jc w:val="both"/>
        <w:rPr>
          <w:rFonts w:eastAsia="TimesNewRoman"/>
          <w:iCs/>
          <w:lang w:val="sr-Cyrl-CS"/>
        </w:rPr>
      </w:pPr>
      <w:r w:rsidRPr="007F2674">
        <w:rPr>
          <w:rFonts w:eastAsia="TimesNewRoman"/>
          <w:iCs/>
          <w:lang w:val="sr-Cyrl-CS"/>
        </w:rPr>
        <w:t>Ревизију редовних годишњих</w:t>
      </w:r>
      <w:r w:rsidR="009C6943" w:rsidRPr="007F2674">
        <w:rPr>
          <w:rFonts w:eastAsia="TimesNewRoman"/>
          <w:iCs/>
          <w:lang w:val="sr-Cyrl-CS"/>
        </w:rPr>
        <w:t xml:space="preserve"> финансијских извештаја друшт</w:t>
      </w:r>
      <w:r w:rsidR="00B85914" w:rsidRPr="007F2674">
        <w:rPr>
          <w:rFonts w:eastAsia="TimesNewRoman"/>
          <w:iCs/>
          <w:lang w:val="sr-Cyrl-CS"/>
        </w:rPr>
        <w:t>а</w:t>
      </w:r>
      <w:r w:rsidR="009C6943" w:rsidRPr="007F2674">
        <w:rPr>
          <w:rFonts w:eastAsia="TimesNewRoman"/>
          <w:iCs/>
          <w:lang w:val="sr-Cyrl-CS"/>
        </w:rPr>
        <w:t>ва од јавног интереса</w:t>
      </w:r>
      <w:r w:rsidRPr="007F2674">
        <w:rPr>
          <w:rFonts w:eastAsia="TimesNewRoman"/>
          <w:iCs/>
          <w:lang w:val="sr-Cyrl-CS"/>
        </w:rPr>
        <w:t xml:space="preserve"> и консолидованих</w:t>
      </w:r>
      <w:r w:rsidR="009C6943" w:rsidRPr="007F2674">
        <w:rPr>
          <w:rFonts w:eastAsia="TimesNewRoman"/>
          <w:iCs/>
          <w:lang w:val="sr-Cyrl-CS"/>
        </w:rPr>
        <w:t xml:space="preserve"> годишњих</w:t>
      </w:r>
      <w:r w:rsidRPr="007F2674">
        <w:rPr>
          <w:rFonts w:eastAsia="TimesNewRoman"/>
          <w:iCs/>
          <w:lang w:val="sr-Cyrl-CS"/>
        </w:rPr>
        <w:t xml:space="preserve"> финансијских извештаја великих </w:t>
      </w:r>
      <w:r w:rsidR="00D31190" w:rsidRPr="007F2674">
        <w:rPr>
          <w:rFonts w:eastAsia="TimesNewRoman"/>
          <w:iCs/>
          <w:lang w:val="sr-Cyrl-CS"/>
        </w:rPr>
        <w:t xml:space="preserve">група </w:t>
      </w:r>
      <w:r w:rsidRPr="007F2674">
        <w:rPr>
          <w:rFonts w:eastAsia="TimesNewRoman"/>
          <w:iCs/>
          <w:lang w:val="sr-Cyrl-CS"/>
        </w:rPr>
        <w:t xml:space="preserve">правних лица у смислу закона </w:t>
      </w:r>
      <w:r w:rsidR="006617CC" w:rsidRPr="007F2674">
        <w:rPr>
          <w:rFonts w:eastAsia="TimesNewRoman"/>
          <w:iCs/>
          <w:lang w:val="sr-Cyrl-CS"/>
        </w:rPr>
        <w:t>којим се уређује рачуноводство</w:t>
      </w:r>
      <w:r w:rsidRPr="007F2674">
        <w:rPr>
          <w:rFonts w:eastAsia="TimesNewRoman"/>
          <w:iCs/>
          <w:lang w:val="sr-Cyrl-CS"/>
        </w:rPr>
        <w:t xml:space="preserve">, може да обавља друштво за ревизију које има у радном односу са пуним радним временом запослена најмање четири лиценцирана овлашћена ревизора, осим ако посебним законом није </w:t>
      </w:r>
      <w:r w:rsidR="00F93487" w:rsidRPr="007F2674">
        <w:rPr>
          <w:rFonts w:eastAsia="TimesNewRoman"/>
          <w:iCs/>
          <w:lang w:val="sr-Cyrl-CS"/>
        </w:rPr>
        <w:t xml:space="preserve">друкчије </w:t>
      </w:r>
      <w:r w:rsidRPr="007F2674">
        <w:rPr>
          <w:rFonts w:eastAsia="TimesNewRoman"/>
          <w:iCs/>
          <w:lang w:val="sr-Cyrl-CS"/>
        </w:rPr>
        <w:t>уређено.</w:t>
      </w:r>
    </w:p>
    <w:p w:rsidR="00AD165C" w:rsidRPr="007F2674" w:rsidRDefault="00AD165C" w:rsidP="00CE79B8">
      <w:pPr>
        <w:autoSpaceDE w:val="0"/>
        <w:autoSpaceDN w:val="0"/>
        <w:adjustRightInd w:val="0"/>
        <w:jc w:val="center"/>
        <w:outlineLvl w:val="0"/>
        <w:rPr>
          <w:rFonts w:eastAsia="TimesNewRoman"/>
          <w:lang w:val="sr-Cyrl-CS"/>
        </w:rPr>
      </w:pPr>
      <w:r w:rsidRPr="007F2674">
        <w:rPr>
          <w:rFonts w:eastAsia="TimesNewRoman"/>
          <w:lang w:val="sr-Cyrl-CS"/>
        </w:rPr>
        <w:t>Избор друштва за ревизију</w:t>
      </w:r>
    </w:p>
    <w:p w:rsidR="00AD165C" w:rsidRPr="007F2674" w:rsidRDefault="00AD165C" w:rsidP="00B1177C">
      <w:pPr>
        <w:autoSpaceDE w:val="0"/>
        <w:autoSpaceDN w:val="0"/>
        <w:adjustRightInd w:val="0"/>
        <w:jc w:val="both"/>
        <w:rPr>
          <w:rFonts w:eastAsia="TimesNewRoman"/>
          <w:lang w:val="sr-Cyrl-CS"/>
        </w:rPr>
      </w:pPr>
    </w:p>
    <w:p w:rsidR="003D1165" w:rsidRPr="007F2674" w:rsidRDefault="00C52D6B"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175091" w:rsidRPr="007F2674">
        <w:rPr>
          <w:rFonts w:eastAsia="TimesNewRoman"/>
          <w:lang w:val="sr-Cyrl-CS"/>
        </w:rPr>
        <w:t xml:space="preserve"> </w:t>
      </w:r>
      <w:r w:rsidR="003D2D9B" w:rsidRPr="007F2674">
        <w:rPr>
          <w:rFonts w:eastAsia="TimesNewRoman"/>
          <w:lang w:val="sr-Cyrl-CS"/>
        </w:rPr>
        <w:t>32</w:t>
      </w:r>
      <w:r w:rsidR="001E1E51" w:rsidRPr="007F2674">
        <w:rPr>
          <w:rFonts w:eastAsia="TimesNewRoman"/>
          <w:lang w:val="sr-Cyrl-CS"/>
        </w:rPr>
        <w:t>.</w:t>
      </w:r>
    </w:p>
    <w:p w:rsidR="009C6943" w:rsidRPr="007F2674" w:rsidRDefault="00CA7C0B" w:rsidP="00606166">
      <w:pPr>
        <w:autoSpaceDE w:val="0"/>
        <w:autoSpaceDN w:val="0"/>
        <w:adjustRightInd w:val="0"/>
        <w:ind w:firstLine="720"/>
        <w:jc w:val="both"/>
        <w:rPr>
          <w:rFonts w:eastAsia="TimesNewRoman"/>
          <w:lang w:val="sr-Cyrl-CS"/>
        </w:rPr>
      </w:pPr>
      <w:r w:rsidRPr="007F2674">
        <w:rPr>
          <w:rFonts w:eastAsia="TimesNewRoman"/>
          <w:lang w:val="sr-Cyrl-CS"/>
        </w:rPr>
        <w:t>Субјекат ревизије код којег се врши ревизија, дуж</w:t>
      </w:r>
      <w:r w:rsidR="00803882" w:rsidRPr="007F2674">
        <w:rPr>
          <w:rFonts w:eastAsia="TimesNewRoman"/>
          <w:lang w:val="sr-Cyrl-CS"/>
        </w:rPr>
        <w:t>а</w:t>
      </w:r>
      <w:r w:rsidR="008E7399" w:rsidRPr="007F2674">
        <w:rPr>
          <w:rFonts w:eastAsia="TimesNewRoman"/>
          <w:lang w:val="sr-Cyrl-CS"/>
        </w:rPr>
        <w:t>н је да закључи уговор о обављању законске ревизије с друштвом за ревизију најкасније до 30. септембра пословне године на коју се ревизија односи, на основу одлуке скупштине или другог надлежног органа утврђеног општим актом тог субјекта о избору друштва за ревизију.</w:t>
      </w:r>
    </w:p>
    <w:p w:rsidR="00151395" w:rsidRPr="007F2674" w:rsidRDefault="00151395" w:rsidP="00A6083D">
      <w:pPr>
        <w:autoSpaceDE w:val="0"/>
        <w:autoSpaceDN w:val="0"/>
        <w:adjustRightInd w:val="0"/>
        <w:ind w:firstLine="720"/>
        <w:jc w:val="both"/>
        <w:rPr>
          <w:rFonts w:eastAsia="TimesNewRoman"/>
          <w:lang w:val="sr-Cyrl-CS"/>
        </w:rPr>
      </w:pPr>
      <w:r w:rsidRPr="007F2674">
        <w:rPr>
          <w:rFonts w:eastAsia="TimesNewRoman"/>
          <w:lang w:val="sr-Cyrl-CS"/>
        </w:rPr>
        <w:t xml:space="preserve">Рок из става 1. овог члана може да буде продужен најкасније до </w:t>
      </w:r>
      <w:r w:rsidR="00606166" w:rsidRPr="007F2674">
        <w:rPr>
          <w:rFonts w:eastAsia="TimesNewRoman"/>
          <w:lang w:val="sr-Cyrl-CS"/>
        </w:rPr>
        <w:t>30. новембра пословне године</w:t>
      </w:r>
      <w:r w:rsidR="008F1922" w:rsidRPr="007F2674">
        <w:rPr>
          <w:rFonts w:eastAsia="TimesNewRoman"/>
          <w:lang w:val="sr-Cyrl-CS"/>
        </w:rPr>
        <w:t xml:space="preserve"> </w:t>
      </w:r>
      <w:r w:rsidRPr="007F2674">
        <w:rPr>
          <w:rFonts w:eastAsia="TimesNewRoman"/>
          <w:lang w:val="sr-Cyrl-CS"/>
        </w:rPr>
        <w:t>у случају ревизије консолидованих финансијских извештаја.</w:t>
      </w:r>
    </w:p>
    <w:p w:rsidR="00F6341D" w:rsidRPr="007F2674" w:rsidRDefault="00BE23EC" w:rsidP="00453039">
      <w:pPr>
        <w:autoSpaceDE w:val="0"/>
        <w:autoSpaceDN w:val="0"/>
        <w:adjustRightInd w:val="0"/>
        <w:ind w:firstLine="720"/>
        <w:jc w:val="both"/>
        <w:rPr>
          <w:rFonts w:eastAsia="TimesNewRoman"/>
          <w:lang w:val="sr-Cyrl-CS"/>
        </w:rPr>
      </w:pPr>
      <w:r w:rsidRPr="007F2674">
        <w:rPr>
          <w:rFonts w:eastAsia="TimesNewRoman"/>
          <w:lang w:val="sr-Cyrl-CS"/>
        </w:rPr>
        <w:t>Изузетно од става 1.</w:t>
      </w:r>
      <w:r w:rsidR="0008200C" w:rsidRPr="007F2674">
        <w:rPr>
          <w:rFonts w:eastAsia="TimesNewRoman"/>
          <w:lang w:val="sr-Cyrl-CS"/>
        </w:rPr>
        <w:t xml:space="preserve"> </w:t>
      </w:r>
      <w:r w:rsidRPr="007F2674">
        <w:rPr>
          <w:rFonts w:eastAsia="TimesNewRoman"/>
          <w:lang w:val="sr-Cyrl-CS"/>
        </w:rPr>
        <w:t xml:space="preserve">овог члана скупштина, односно орган утврђен општим актом </w:t>
      </w:r>
      <w:r w:rsidR="00803882" w:rsidRPr="007F2674">
        <w:rPr>
          <w:rFonts w:eastAsia="TimesNewRoman"/>
          <w:lang w:val="sr-Cyrl-CS"/>
        </w:rPr>
        <w:t xml:space="preserve">субјекта ревизије </w:t>
      </w:r>
      <w:r w:rsidRPr="007F2674">
        <w:rPr>
          <w:rFonts w:eastAsia="TimesNewRoman"/>
          <w:lang w:val="sr-Cyrl-CS"/>
        </w:rPr>
        <w:t>код којег се врши ревизиј</w:t>
      </w:r>
      <w:r w:rsidR="00AB483E" w:rsidRPr="007F2674">
        <w:rPr>
          <w:rFonts w:eastAsia="TimesNewRoman"/>
          <w:lang w:val="sr-Cyrl-CS"/>
        </w:rPr>
        <w:t>а, а које финансијске извештаје</w:t>
      </w:r>
      <w:r w:rsidRPr="007F2674">
        <w:rPr>
          <w:rFonts w:eastAsia="TimesNewRoman"/>
          <w:lang w:val="sr-Cyrl-CS"/>
        </w:rPr>
        <w:t xml:space="preserve"> саставља са стањем на последњи дан пословне године која је различита од календарске, бира друштво за ревизију </w:t>
      </w:r>
      <w:r w:rsidR="003529C2" w:rsidRPr="007F2674">
        <w:rPr>
          <w:rFonts w:eastAsia="TimesNewRoman"/>
          <w:lang w:val="sr-Cyrl-CS"/>
        </w:rPr>
        <w:t xml:space="preserve">и закључује уговор о обављању законске </w:t>
      </w:r>
      <w:r w:rsidR="003529C2" w:rsidRPr="007F2674">
        <w:rPr>
          <w:rFonts w:eastAsia="TimesNewRoman"/>
          <w:lang w:val="sr-Cyrl-CS"/>
        </w:rPr>
        <w:lastRenderedPageBreak/>
        <w:t>ревизије</w:t>
      </w:r>
      <w:r w:rsidR="00D83DEC" w:rsidRPr="007F2674">
        <w:rPr>
          <w:rFonts w:eastAsia="TimesNewRoman"/>
          <w:lang w:val="sr-Cyrl-CS"/>
        </w:rPr>
        <w:t xml:space="preserve"> с</w:t>
      </w:r>
      <w:r w:rsidR="00095324" w:rsidRPr="007F2674">
        <w:rPr>
          <w:rFonts w:eastAsia="TimesNewRoman"/>
          <w:lang w:val="sr-Cyrl-CS"/>
        </w:rPr>
        <w:t>а</w:t>
      </w:r>
      <w:r w:rsidR="00D83DEC" w:rsidRPr="007F2674">
        <w:rPr>
          <w:rFonts w:eastAsia="TimesNewRoman"/>
          <w:lang w:val="sr-Cyrl-CS"/>
        </w:rPr>
        <w:t xml:space="preserve"> друштвом за ревизију</w:t>
      </w:r>
      <w:r w:rsidR="003529C2" w:rsidRPr="007F2674">
        <w:rPr>
          <w:rFonts w:eastAsia="TimesNewRoman"/>
          <w:lang w:val="sr-Cyrl-CS"/>
        </w:rPr>
        <w:t xml:space="preserve"> </w:t>
      </w:r>
      <w:r w:rsidRPr="007F2674">
        <w:rPr>
          <w:rFonts w:eastAsia="TimesNewRoman"/>
          <w:lang w:val="sr-Cyrl-CS"/>
        </w:rPr>
        <w:t xml:space="preserve">најкасније три месеца </w:t>
      </w:r>
      <w:r w:rsidR="00BB6CA7" w:rsidRPr="007F2674">
        <w:rPr>
          <w:rFonts w:eastAsia="TimesNewRoman"/>
          <w:lang w:val="sr-Cyrl-CS"/>
        </w:rPr>
        <w:t xml:space="preserve">пре </w:t>
      </w:r>
      <w:r w:rsidRPr="007F2674">
        <w:rPr>
          <w:rFonts w:eastAsia="TimesNewRoman"/>
          <w:lang w:val="sr-Cyrl-CS"/>
        </w:rPr>
        <w:t xml:space="preserve">истека </w:t>
      </w:r>
      <w:r w:rsidR="009B5220" w:rsidRPr="007F2674">
        <w:rPr>
          <w:rFonts w:eastAsia="TimesNewRoman"/>
          <w:lang w:val="sr-Cyrl-CS"/>
        </w:rPr>
        <w:t xml:space="preserve">тако одређене </w:t>
      </w:r>
      <w:r w:rsidRPr="007F2674">
        <w:rPr>
          <w:rFonts w:eastAsia="TimesNewRoman"/>
          <w:lang w:val="sr-Cyrl-CS"/>
        </w:rPr>
        <w:t>пословне године на коју се ревизија односи.</w:t>
      </w:r>
    </w:p>
    <w:p w:rsidR="00151395" w:rsidRPr="007F2674" w:rsidRDefault="00151395" w:rsidP="00453039">
      <w:pPr>
        <w:autoSpaceDE w:val="0"/>
        <w:autoSpaceDN w:val="0"/>
        <w:adjustRightInd w:val="0"/>
        <w:ind w:firstLine="720"/>
        <w:jc w:val="both"/>
        <w:rPr>
          <w:rFonts w:eastAsia="TimesNewRoman"/>
          <w:lang w:val="sr-Cyrl-CS"/>
        </w:rPr>
      </w:pPr>
      <w:r w:rsidRPr="007F2674">
        <w:rPr>
          <w:rFonts w:eastAsia="TimesNewRoman"/>
          <w:lang w:val="sr-Cyrl-CS"/>
        </w:rPr>
        <w:t xml:space="preserve">Забрањује се свака уговорна одредба којом се ограничава избор </w:t>
      </w:r>
      <w:r w:rsidR="009822D8" w:rsidRPr="007F2674">
        <w:rPr>
          <w:rFonts w:eastAsia="TimesNewRoman"/>
          <w:lang w:val="sr-Cyrl-CS"/>
        </w:rPr>
        <w:t>с</w:t>
      </w:r>
      <w:r w:rsidRPr="007F2674">
        <w:rPr>
          <w:rFonts w:eastAsia="TimesNewRoman"/>
          <w:lang w:val="sr-Cyrl-CS"/>
        </w:rPr>
        <w:t>купштин</w:t>
      </w:r>
      <w:r w:rsidR="00931808" w:rsidRPr="007F2674">
        <w:rPr>
          <w:rFonts w:eastAsia="TimesNewRoman"/>
          <w:lang w:val="sr-Cyrl-CS"/>
        </w:rPr>
        <w:t>е</w:t>
      </w:r>
      <w:r w:rsidRPr="007F2674">
        <w:rPr>
          <w:rFonts w:eastAsia="TimesNewRoman"/>
          <w:lang w:val="sr-Cyrl-CS"/>
        </w:rPr>
        <w:t xml:space="preserve"> акционара или чланова субјекта ревизије из става 1. овог члана на одређене категорије или листе лиценцираних овлашћених ревизора или друштава за ревизију у погледу именовања одређеног лиценцираног ревизора или друштва за ревизију ради обављања законске ревизије тог субјекта.</w:t>
      </w:r>
    </w:p>
    <w:p w:rsidR="00EA2BE1" w:rsidRPr="007F2674" w:rsidRDefault="00EA2BE1" w:rsidP="00CE79B8">
      <w:pPr>
        <w:autoSpaceDE w:val="0"/>
        <w:autoSpaceDN w:val="0"/>
        <w:adjustRightInd w:val="0"/>
        <w:jc w:val="center"/>
        <w:outlineLvl w:val="0"/>
        <w:rPr>
          <w:rFonts w:eastAsia="TimesNewRoman"/>
          <w:iCs/>
          <w:lang w:val="sr-Cyrl-CS"/>
        </w:rPr>
      </w:pPr>
    </w:p>
    <w:p w:rsidR="00E35AF4" w:rsidRPr="007F2674" w:rsidRDefault="00E35AF4" w:rsidP="00CE79B8">
      <w:pPr>
        <w:autoSpaceDE w:val="0"/>
        <w:autoSpaceDN w:val="0"/>
        <w:adjustRightInd w:val="0"/>
        <w:jc w:val="center"/>
        <w:outlineLvl w:val="0"/>
        <w:rPr>
          <w:rFonts w:eastAsia="TimesNewRoman"/>
          <w:iCs/>
          <w:lang w:val="sr-Cyrl-CS"/>
        </w:rPr>
      </w:pPr>
      <w:r w:rsidRPr="007F2674">
        <w:rPr>
          <w:rFonts w:eastAsia="TimesNewRoman"/>
          <w:iCs/>
          <w:lang w:val="sr-Cyrl-CS"/>
        </w:rPr>
        <w:t>Уговор о ревизији</w:t>
      </w:r>
    </w:p>
    <w:p w:rsidR="00E35AF4" w:rsidRPr="007F2674" w:rsidRDefault="00E35AF4" w:rsidP="007D628A">
      <w:pPr>
        <w:tabs>
          <w:tab w:val="left" w:pos="3569"/>
        </w:tabs>
        <w:autoSpaceDE w:val="0"/>
        <w:autoSpaceDN w:val="0"/>
        <w:adjustRightInd w:val="0"/>
        <w:jc w:val="both"/>
        <w:rPr>
          <w:rFonts w:eastAsia="TimesNewRoman"/>
          <w:iCs/>
          <w:lang w:val="sr-Cyrl-CS"/>
        </w:rPr>
      </w:pPr>
    </w:p>
    <w:p w:rsidR="003D1165" w:rsidRPr="007F2674" w:rsidRDefault="00E35AF4"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2707B8" w:rsidRPr="007F2674">
        <w:rPr>
          <w:rFonts w:eastAsia="TimesNewRoman"/>
          <w:lang w:val="sr-Cyrl-CS"/>
        </w:rPr>
        <w:t>33</w:t>
      </w:r>
      <w:r w:rsidR="001E1E51" w:rsidRPr="007F2674">
        <w:rPr>
          <w:rFonts w:eastAsia="TimesNewRoman"/>
          <w:lang w:val="sr-Cyrl-CS"/>
        </w:rPr>
        <w:t>.</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 xml:space="preserve">Међусобна права и обавезе друштва за ревизију и </w:t>
      </w:r>
      <w:r w:rsidR="00CA7C0B" w:rsidRPr="007F2674">
        <w:rPr>
          <w:rFonts w:eastAsia="TimesNewRoman"/>
          <w:lang w:val="sr-Cyrl-CS"/>
        </w:rPr>
        <w:t xml:space="preserve">субјекта ревизије </w:t>
      </w:r>
      <w:r w:rsidRPr="007F2674">
        <w:rPr>
          <w:rFonts w:eastAsia="TimesNewRoman"/>
          <w:lang w:val="sr-Cyrl-CS"/>
        </w:rPr>
        <w:t>код којег се врши ревизија уређују се уговором о ревизији.</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Уговор о ревизији мора бити закључен у писаном облику.</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Уговор о ревизији мора бити посебно закључен за свако ангажовање друштва за ревизију.</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Уговор о ревизији, поред елемената прописаних законом којим се уређују облигациони односи, мора да садржи:</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1) структуру ревизорског тима;</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2) податке о планираном броју сати за обављање ревизије, по члановима ревизорског тима;</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3) одредбу да ревизорско друштво по завршетку ревизије саставља обрачун потрошених сати по члановима ревизорског тима и испоставља коначни рачун;</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4) укупну цену за услугу ревизије.</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Друштва за ревизију не могу уговорене послове да уступају другим друштвима за ревизију, осим ако овим законом није друкчије прописано.</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Уговор о ревизији у току обављања ревизије не може се раскинути, сем уколико за то не постоје оправдани разлози.</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 xml:space="preserve">Разлике у мишљењима, које се односе на област рачуноводства и ревизије, </w:t>
      </w:r>
      <w:r w:rsidR="00C614B4" w:rsidRPr="007F2674">
        <w:rPr>
          <w:rFonts w:eastAsia="TimesNewRoman"/>
          <w:lang w:val="sr-Cyrl-CS"/>
        </w:rPr>
        <w:t xml:space="preserve">субјекта ревизије </w:t>
      </w:r>
      <w:r w:rsidRPr="007F2674">
        <w:rPr>
          <w:rFonts w:eastAsia="TimesNewRoman"/>
          <w:lang w:val="sr-Cyrl-CS"/>
        </w:rPr>
        <w:t>и друштва за ревизију не могу се сматрати оправданим разлогом за раскид уговора у смислу става 6. овог члана.</w:t>
      </w:r>
    </w:p>
    <w:p w:rsidR="002707B8" w:rsidRPr="007F2674" w:rsidRDefault="009C563B" w:rsidP="002707B8">
      <w:pPr>
        <w:autoSpaceDE w:val="0"/>
        <w:autoSpaceDN w:val="0"/>
        <w:adjustRightInd w:val="0"/>
        <w:ind w:firstLine="720"/>
        <w:jc w:val="both"/>
        <w:rPr>
          <w:rFonts w:eastAsia="TimesNewRoman"/>
          <w:lang w:val="sr-Cyrl-CS"/>
        </w:rPr>
      </w:pPr>
      <w:r w:rsidRPr="007F2674">
        <w:rPr>
          <w:rFonts w:eastAsia="TimesNewRoman"/>
          <w:lang w:val="sr-Cyrl-CS"/>
        </w:rPr>
        <w:t xml:space="preserve">Субјекат ревизије </w:t>
      </w:r>
      <w:r w:rsidR="002707B8" w:rsidRPr="007F2674">
        <w:rPr>
          <w:rFonts w:eastAsia="TimesNewRoman"/>
          <w:lang w:val="sr-Cyrl-CS"/>
        </w:rPr>
        <w:t>и друштво за ревизију дужни су да обавесте Комисију о раскиду уговора из става 6. овог члана и обустављању ревизије, уз детаљно образложење разлога који су довели до раскида.</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Друштво за ревизију дужно је да пре закључења уговора о обављању законске ревизије, односно приликом наставка обављања законске ревизије поступа у складу са захтевима из члана 29. овог закона.</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У случају законске ревизије друштава од јавног интереса, раскид уговора о ревизији, кад за то постоје оправдани разлози, пред надлежним судом могу покренути:</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1) најмање 5% акционара или власника удела у том друштву;</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2) органи надлежни за надзор над пословањем тог друштва</w:t>
      </w:r>
      <w:r w:rsidR="007D7985" w:rsidRPr="007F2674">
        <w:rPr>
          <w:rFonts w:eastAsia="TimesNewRoman"/>
          <w:lang w:val="sr-Cyrl-CS"/>
        </w:rPr>
        <w:t>;</w:t>
      </w:r>
    </w:p>
    <w:p w:rsidR="002707B8" w:rsidRPr="007F2674" w:rsidRDefault="002707B8" w:rsidP="002707B8">
      <w:pPr>
        <w:autoSpaceDE w:val="0"/>
        <w:autoSpaceDN w:val="0"/>
        <w:adjustRightInd w:val="0"/>
        <w:ind w:firstLine="720"/>
        <w:jc w:val="both"/>
        <w:rPr>
          <w:rFonts w:eastAsia="TimesNewRoman"/>
          <w:lang w:val="sr-Cyrl-CS"/>
        </w:rPr>
      </w:pPr>
      <w:r w:rsidRPr="007F2674">
        <w:rPr>
          <w:rFonts w:eastAsia="TimesNewRoman"/>
          <w:lang w:val="sr-Cyrl-CS"/>
        </w:rPr>
        <w:t>3) Комисија.</w:t>
      </w:r>
    </w:p>
    <w:p w:rsidR="00CF1D87" w:rsidRPr="007F2674" w:rsidRDefault="00CF1D87" w:rsidP="002707B8">
      <w:pPr>
        <w:autoSpaceDE w:val="0"/>
        <w:autoSpaceDN w:val="0"/>
        <w:adjustRightInd w:val="0"/>
        <w:ind w:firstLine="720"/>
        <w:jc w:val="both"/>
        <w:rPr>
          <w:rFonts w:eastAsia="TimesNewRoman"/>
          <w:lang w:val="sr-Cyrl-CS"/>
        </w:rPr>
      </w:pPr>
    </w:p>
    <w:p w:rsidR="00CF1D87" w:rsidRPr="007F2674" w:rsidRDefault="00CF1D87" w:rsidP="002707B8">
      <w:pPr>
        <w:autoSpaceDE w:val="0"/>
        <w:autoSpaceDN w:val="0"/>
        <w:adjustRightInd w:val="0"/>
        <w:ind w:firstLine="720"/>
        <w:jc w:val="both"/>
        <w:rPr>
          <w:rFonts w:eastAsia="TimesNewRoman"/>
          <w:lang w:val="sr-Cyrl-CS"/>
        </w:rPr>
      </w:pPr>
    </w:p>
    <w:p w:rsidR="00CF1D87" w:rsidRPr="007F2674" w:rsidRDefault="00CF1D87" w:rsidP="002707B8">
      <w:pPr>
        <w:autoSpaceDE w:val="0"/>
        <w:autoSpaceDN w:val="0"/>
        <w:adjustRightInd w:val="0"/>
        <w:ind w:firstLine="720"/>
        <w:jc w:val="both"/>
        <w:rPr>
          <w:rFonts w:eastAsia="TimesNewRoman"/>
          <w:lang w:val="sr-Cyrl-CS"/>
        </w:rPr>
      </w:pPr>
    </w:p>
    <w:p w:rsidR="00CF1D87" w:rsidRPr="007F2674" w:rsidRDefault="00CF1D87" w:rsidP="002707B8">
      <w:pPr>
        <w:autoSpaceDE w:val="0"/>
        <w:autoSpaceDN w:val="0"/>
        <w:adjustRightInd w:val="0"/>
        <w:ind w:firstLine="720"/>
        <w:jc w:val="both"/>
        <w:rPr>
          <w:rFonts w:eastAsia="TimesNewRoman"/>
          <w:lang w:val="sr-Cyrl-CS"/>
        </w:rPr>
      </w:pPr>
    </w:p>
    <w:p w:rsidR="00BB3D94" w:rsidRPr="007F2674" w:rsidRDefault="00BB3D94" w:rsidP="00E60E01">
      <w:pPr>
        <w:autoSpaceDE w:val="0"/>
        <w:autoSpaceDN w:val="0"/>
        <w:adjustRightInd w:val="0"/>
        <w:jc w:val="both"/>
        <w:rPr>
          <w:rFonts w:eastAsia="TimesNewRoman"/>
          <w:lang w:val="sr-Cyrl-CS"/>
        </w:rPr>
      </w:pPr>
    </w:p>
    <w:p w:rsidR="002707B8" w:rsidRPr="007F2674" w:rsidRDefault="002707B8" w:rsidP="00453510">
      <w:pPr>
        <w:autoSpaceDE w:val="0"/>
        <w:autoSpaceDN w:val="0"/>
        <w:adjustRightInd w:val="0"/>
        <w:ind w:firstLine="720"/>
        <w:jc w:val="center"/>
        <w:rPr>
          <w:rFonts w:eastAsia="TimesNewRoman"/>
          <w:bCs/>
          <w:lang w:val="sr-Cyrl-CS"/>
        </w:rPr>
      </w:pPr>
      <w:r w:rsidRPr="007F2674">
        <w:rPr>
          <w:rFonts w:eastAsia="TimesNewRoman"/>
          <w:bCs/>
          <w:lang w:val="sr-Cyrl-CS"/>
        </w:rPr>
        <w:lastRenderedPageBreak/>
        <w:t>Уговарање законске ревизије са више друштава за ревизију</w:t>
      </w:r>
    </w:p>
    <w:p w:rsidR="002707B8" w:rsidRPr="007F2674" w:rsidRDefault="002707B8" w:rsidP="00453510">
      <w:pPr>
        <w:autoSpaceDE w:val="0"/>
        <w:autoSpaceDN w:val="0"/>
        <w:adjustRightInd w:val="0"/>
        <w:ind w:firstLine="720"/>
        <w:jc w:val="center"/>
        <w:rPr>
          <w:rFonts w:eastAsia="TimesNewRoman"/>
          <w:bCs/>
          <w:lang w:val="sr-Cyrl-CS"/>
        </w:rPr>
      </w:pPr>
      <w:r w:rsidRPr="007F2674">
        <w:rPr>
          <w:rFonts w:eastAsia="TimesNewRoman"/>
          <w:bCs/>
          <w:lang w:val="sr-Cyrl-CS"/>
        </w:rPr>
        <w:t>код друштва од јавног интереса</w:t>
      </w:r>
    </w:p>
    <w:p w:rsidR="00A45288" w:rsidRPr="007F2674" w:rsidRDefault="00A45288" w:rsidP="00453510">
      <w:pPr>
        <w:autoSpaceDE w:val="0"/>
        <w:autoSpaceDN w:val="0"/>
        <w:adjustRightInd w:val="0"/>
        <w:ind w:firstLine="720"/>
        <w:jc w:val="center"/>
        <w:rPr>
          <w:rFonts w:eastAsia="TimesNewRoman"/>
          <w:bCs/>
          <w:lang w:val="sr-Cyrl-CS"/>
        </w:rPr>
      </w:pPr>
    </w:p>
    <w:p w:rsidR="002707B8" w:rsidRPr="007F2674" w:rsidRDefault="002707B8" w:rsidP="004C0C84">
      <w:pPr>
        <w:autoSpaceDE w:val="0"/>
        <w:autoSpaceDN w:val="0"/>
        <w:adjustRightInd w:val="0"/>
        <w:jc w:val="center"/>
        <w:rPr>
          <w:rFonts w:eastAsia="TimesNewRoman"/>
          <w:bCs/>
          <w:lang w:val="sr-Cyrl-CS"/>
        </w:rPr>
      </w:pPr>
      <w:r w:rsidRPr="007F2674">
        <w:rPr>
          <w:rFonts w:eastAsia="TimesNewRoman"/>
          <w:bCs/>
          <w:lang w:val="sr-Cyrl-CS"/>
        </w:rPr>
        <w:t>Члан 3</w:t>
      </w:r>
      <w:r w:rsidR="00453510" w:rsidRPr="007F2674">
        <w:rPr>
          <w:rFonts w:eastAsia="TimesNewRoman"/>
          <w:bCs/>
          <w:lang w:val="sr-Cyrl-CS"/>
        </w:rPr>
        <w:t>4</w:t>
      </w:r>
      <w:r w:rsidRPr="007F2674">
        <w:rPr>
          <w:rFonts w:eastAsia="TimesNewRoman"/>
          <w:bCs/>
          <w:lang w:val="sr-Cyrl-CS"/>
        </w:rPr>
        <w:t>.</w:t>
      </w:r>
    </w:p>
    <w:p w:rsidR="002707B8" w:rsidRPr="007F2674" w:rsidRDefault="0021279E" w:rsidP="002707B8">
      <w:pPr>
        <w:autoSpaceDE w:val="0"/>
        <w:autoSpaceDN w:val="0"/>
        <w:adjustRightInd w:val="0"/>
        <w:ind w:firstLine="720"/>
        <w:jc w:val="both"/>
        <w:rPr>
          <w:rFonts w:eastAsia="TimesNewRoman"/>
          <w:bCs/>
          <w:lang w:val="sr-Cyrl-CS"/>
        </w:rPr>
      </w:pPr>
      <w:r w:rsidRPr="007F2674">
        <w:rPr>
          <w:rFonts w:eastAsia="TimesNewRoman"/>
          <w:bCs/>
          <w:lang w:val="sr-Cyrl-CS"/>
        </w:rPr>
        <w:t>Надзорно тело које је овлаш</w:t>
      </w:r>
      <w:r w:rsidR="008E0DC0" w:rsidRPr="007F2674">
        <w:rPr>
          <w:rFonts w:eastAsia="TimesNewRoman"/>
          <w:bCs/>
          <w:lang w:val="sr-Cyrl-CS"/>
        </w:rPr>
        <w:t>ћено за надзор пословања друштава</w:t>
      </w:r>
      <w:r w:rsidRPr="007F2674">
        <w:rPr>
          <w:rFonts w:eastAsia="TimesNewRoman"/>
          <w:bCs/>
          <w:lang w:val="sr-Cyrl-CS"/>
        </w:rPr>
        <w:t xml:space="preserve"> од јавног интереса, чије је пословање прописано посебним законом</w:t>
      </w:r>
      <w:r w:rsidR="00A70EBF" w:rsidRPr="007F2674">
        <w:rPr>
          <w:rFonts w:eastAsia="TimesNewRoman"/>
          <w:bCs/>
          <w:lang w:val="sr-Cyrl-CS"/>
        </w:rPr>
        <w:t>,</w:t>
      </w:r>
      <w:r w:rsidR="008E0DC0" w:rsidRPr="007F2674">
        <w:rPr>
          <w:rFonts w:eastAsia="TimesNewRoman"/>
          <w:bCs/>
          <w:lang w:val="sr-Cyrl-CS"/>
        </w:rPr>
        <w:t xml:space="preserve"> може друштву</w:t>
      </w:r>
      <w:r w:rsidR="002707B8" w:rsidRPr="007F2674">
        <w:rPr>
          <w:rFonts w:eastAsia="TimesNewRoman"/>
          <w:bCs/>
          <w:lang w:val="sr-Cyrl-CS"/>
        </w:rPr>
        <w:t xml:space="preserve"> од јавног </w:t>
      </w:r>
      <w:r w:rsidR="00A45288" w:rsidRPr="007F2674">
        <w:rPr>
          <w:rFonts w:eastAsia="TimesNewRoman"/>
          <w:bCs/>
          <w:lang w:val="sr-Cyrl-CS"/>
        </w:rPr>
        <w:t>интереса у смислу члана 2. тачка</w:t>
      </w:r>
      <w:r w:rsidR="002707B8" w:rsidRPr="007F2674">
        <w:rPr>
          <w:rFonts w:eastAsia="TimesNewRoman"/>
          <w:bCs/>
          <w:lang w:val="sr-Cyrl-CS"/>
        </w:rPr>
        <w:t xml:space="preserve"> 22) овог закона, прописати могућност уговарања законске ревизије с</w:t>
      </w:r>
      <w:r w:rsidR="008E0DC0" w:rsidRPr="007F2674">
        <w:rPr>
          <w:rFonts w:eastAsia="TimesNewRoman"/>
          <w:bCs/>
          <w:lang w:val="sr-Cyrl-CS"/>
        </w:rPr>
        <w:t>а</w:t>
      </w:r>
      <w:r w:rsidR="002707B8" w:rsidRPr="007F2674">
        <w:rPr>
          <w:rFonts w:eastAsia="TimesNewRoman"/>
          <w:bCs/>
          <w:lang w:val="sr-Cyrl-CS"/>
        </w:rPr>
        <w:t xml:space="preserve"> више међусобно независних друштава за ревизију, и одредити које услове треба да испуне друштва </w:t>
      </w:r>
      <w:r w:rsidR="002D2F13" w:rsidRPr="007F2674">
        <w:rPr>
          <w:rFonts w:eastAsia="TimesNewRoman"/>
          <w:bCs/>
          <w:lang w:val="sr-Cyrl-CS"/>
        </w:rPr>
        <w:t xml:space="preserve">за ревизију, </w:t>
      </w:r>
      <w:r w:rsidR="002707B8" w:rsidRPr="007F2674">
        <w:rPr>
          <w:rFonts w:eastAsia="TimesNewRoman"/>
          <w:bCs/>
          <w:lang w:val="sr-Cyrl-CS"/>
        </w:rPr>
        <w:t>као и услове за уређење односа између друштава за ревизију која су изабрана за обављање заједничке ревизије.</w:t>
      </w:r>
    </w:p>
    <w:p w:rsidR="00EA2BE1" w:rsidRPr="007F2674" w:rsidRDefault="00EA2BE1" w:rsidP="004703B9">
      <w:pPr>
        <w:autoSpaceDE w:val="0"/>
        <w:autoSpaceDN w:val="0"/>
        <w:adjustRightInd w:val="0"/>
        <w:ind w:firstLine="720"/>
        <w:jc w:val="both"/>
        <w:rPr>
          <w:rFonts w:eastAsia="TimesNewRoman"/>
          <w:lang w:val="sr-Cyrl-CS"/>
        </w:rPr>
      </w:pPr>
    </w:p>
    <w:p w:rsidR="00AD165C" w:rsidRPr="007F2674" w:rsidRDefault="00AD165C" w:rsidP="00CE79B8">
      <w:pPr>
        <w:autoSpaceDE w:val="0"/>
        <w:autoSpaceDN w:val="0"/>
        <w:adjustRightInd w:val="0"/>
        <w:jc w:val="center"/>
        <w:outlineLvl w:val="0"/>
        <w:rPr>
          <w:rFonts w:eastAsia="TimesNewRoman"/>
          <w:lang w:val="sr-Cyrl-CS"/>
        </w:rPr>
      </w:pPr>
      <w:r w:rsidRPr="007F2674">
        <w:rPr>
          <w:rFonts w:eastAsia="TimesNewRoman"/>
          <w:lang w:val="sr-Cyrl-CS"/>
        </w:rPr>
        <w:t>Ангажовање стручних лица</w:t>
      </w:r>
    </w:p>
    <w:p w:rsidR="00AD165C" w:rsidRPr="007F2674" w:rsidRDefault="00AD165C" w:rsidP="00AD165C">
      <w:pPr>
        <w:autoSpaceDE w:val="0"/>
        <w:autoSpaceDN w:val="0"/>
        <w:adjustRightInd w:val="0"/>
        <w:jc w:val="center"/>
        <w:rPr>
          <w:rFonts w:eastAsia="TimesNewRoman"/>
          <w:lang w:val="sr-Cyrl-CS"/>
        </w:rPr>
      </w:pPr>
    </w:p>
    <w:p w:rsidR="000F6A38" w:rsidRPr="007F2674" w:rsidRDefault="00E35AF4"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453510" w:rsidRPr="007F2674">
        <w:rPr>
          <w:rFonts w:eastAsia="TimesNewRoman"/>
          <w:lang w:val="sr-Cyrl-CS"/>
        </w:rPr>
        <w:t>35</w:t>
      </w:r>
      <w:r w:rsidR="001E1E51" w:rsidRPr="007F2674">
        <w:rPr>
          <w:rFonts w:eastAsia="TimesNewRoman"/>
          <w:lang w:val="sr-Cyrl-CS"/>
        </w:rPr>
        <w:t>.</w:t>
      </w:r>
    </w:p>
    <w:p w:rsidR="00E35AF4" w:rsidRPr="007F2674" w:rsidRDefault="00E35AF4" w:rsidP="00BA0DC2">
      <w:pPr>
        <w:autoSpaceDE w:val="0"/>
        <w:autoSpaceDN w:val="0"/>
        <w:adjustRightInd w:val="0"/>
        <w:ind w:firstLine="720"/>
        <w:jc w:val="both"/>
        <w:rPr>
          <w:rFonts w:eastAsia="TimesNewRoman"/>
          <w:u w:val="single"/>
          <w:lang w:val="sr-Cyrl-CS"/>
        </w:rPr>
      </w:pPr>
      <w:r w:rsidRPr="007F2674">
        <w:rPr>
          <w:rFonts w:eastAsia="TimesNewRoman"/>
          <w:lang w:val="sr-Cyrl-CS"/>
        </w:rPr>
        <w:t xml:space="preserve">За потребе обављања ревизије из специфичних области </w:t>
      </w:r>
      <w:r w:rsidR="001C74A3" w:rsidRPr="007F2674">
        <w:rPr>
          <w:rFonts w:eastAsia="TimesNewRoman"/>
          <w:lang w:val="sr-Cyrl-CS"/>
        </w:rPr>
        <w:t xml:space="preserve">друштво за ревизију може </w:t>
      </w:r>
      <w:r w:rsidR="00401EDF" w:rsidRPr="007F2674">
        <w:rPr>
          <w:rFonts w:eastAsia="TimesNewRoman"/>
          <w:lang w:val="sr-Cyrl-CS"/>
        </w:rPr>
        <w:t xml:space="preserve">ангажовати </w:t>
      </w:r>
      <w:r w:rsidRPr="007F2674">
        <w:rPr>
          <w:rFonts w:eastAsia="TimesNewRoman"/>
          <w:lang w:val="sr-Cyrl-CS"/>
        </w:rPr>
        <w:t>стручна лица кој</w:t>
      </w:r>
      <w:r w:rsidR="00AF0676" w:rsidRPr="007F2674">
        <w:rPr>
          <w:rFonts w:eastAsia="TimesNewRoman"/>
          <w:lang w:val="sr-Cyrl-CS"/>
        </w:rPr>
        <w:t>а</w:t>
      </w:r>
      <w:r w:rsidRPr="007F2674">
        <w:rPr>
          <w:rFonts w:eastAsia="TimesNewRoman"/>
          <w:lang w:val="sr-Cyrl-CS"/>
        </w:rPr>
        <w:t xml:space="preserve"> нису </w:t>
      </w:r>
      <w:r w:rsidR="000F59CA" w:rsidRPr="007F2674">
        <w:rPr>
          <w:rFonts w:eastAsia="TimesNewRoman"/>
          <w:lang w:val="sr-Cyrl-CS"/>
        </w:rPr>
        <w:t xml:space="preserve">лиценцирани </w:t>
      </w:r>
      <w:r w:rsidRPr="007F2674">
        <w:rPr>
          <w:rFonts w:eastAsia="TimesNewRoman"/>
          <w:lang w:val="sr-Cyrl-CS"/>
        </w:rPr>
        <w:t xml:space="preserve">овлашћени ревизори. </w:t>
      </w:r>
    </w:p>
    <w:p w:rsidR="0008200C" w:rsidRPr="007F2674" w:rsidRDefault="00E35AF4" w:rsidP="00162231">
      <w:pPr>
        <w:autoSpaceDE w:val="0"/>
        <w:autoSpaceDN w:val="0"/>
        <w:adjustRightInd w:val="0"/>
        <w:ind w:firstLine="720"/>
        <w:jc w:val="both"/>
        <w:rPr>
          <w:rFonts w:eastAsia="TimesNewRoman"/>
          <w:lang w:val="sr-Cyrl-CS"/>
        </w:rPr>
      </w:pPr>
      <w:r w:rsidRPr="007F2674">
        <w:rPr>
          <w:rFonts w:eastAsia="TimesNewRoman"/>
          <w:lang w:val="sr-Cyrl-CS"/>
        </w:rPr>
        <w:t>Када је у обављању ревизије за поједине специфичне области потребно стручно мишљење и оцена стручних лица, међусобна права и обавезе уређују се уговором.</w:t>
      </w:r>
    </w:p>
    <w:p w:rsidR="00562E1D" w:rsidRPr="007F2674" w:rsidRDefault="00562E1D" w:rsidP="00162231">
      <w:pPr>
        <w:autoSpaceDE w:val="0"/>
        <w:autoSpaceDN w:val="0"/>
        <w:adjustRightInd w:val="0"/>
        <w:ind w:firstLine="720"/>
        <w:jc w:val="both"/>
        <w:rPr>
          <w:rFonts w:eastAsia="TimesNewRoman"/>
          <w:lang w:val="sr-Cyrl-CS"/>
        </w:rPr>
      </w:pPr>
      <w:r w:rsidRPr="007F2674">
        <w:rPr>
          <w:rFonts w:eastAsia="TimesNewRoman"/>
          <w:lang w:val="sr-Cyrl-CS"/>
        </w:rPr>
        <w:t>Ангажовање стручних лица не умањује одговорност друштва за ревизију према субјекту ревизије.</w:t>
      </w:r>
    </w:p>
    <w:p w:rsidR="00C55781" w:rsidRPr="007F2674" w:rsidRDefault="00C55781" w:rsidP="00162231">
      <w:pPr>
        <w:autoSpaceDE w:val="0"/>
        <w:autoSpaceDN w:val="0"/>
        <w:adjustRightInd w:val="0"/>
        <w:ind w:firstLine="720"/>
        <w:jc w:val="both"/>
        <w:rPr>
          <w:rFonts w:eastAsia="TimesNewRoman"/>
          <w:lang w:val="sr-Cyrl-CS"/>
        </w:rPr>
      </w:pPr>
    </w:p>
    <w:p w:rsidR="00983E4E" w:rsidRPr="007F2674" w:rsidRDefault="00AD165C" w:rsidP="00CE79B8">
      <w:pPr>
        <w:autoSpaceDE w:val="0"/>
        <w:autoSpaceDN w:val="0"/>
        <w:adjustRightInd w:val="0"/>
        <w:jc w:val="center"/>
        <w:outlineLvl w:val="0"/>
        <w:rPr>
          <w:lang w:val="sr-Cyrl-CS"/>
        </w:rPr>
      </w:pPr>
      <w:r w:rsidRPr="007F2674">
        <w:rPr>
          <w:lang w:val="sr-Cyrl-CS"/>
        </w:rPr>
        <w:t>Обавезе</w:t>
      </w:r>
      <w:r w:rsidR="0085386F" w:rsidRPr="007F2674">
        <w:rPr>
          <w:lang w:val="sr-Cyrl-CS"/>
        </w:rPr>
        <w:t xml:space="preserve"> правног лица </w:t>
      </w:r>
      <w:r w:rsidR="000F59CA" w:rsidRPr="007F2674">
        <w:rPr>
          <w:lang w:val="sr-Cyrl-CS"/>
        </w:rPr>
        <w:t xml:space="preserve">код којег </w:t>
      </w:r>
      <w:r w:rsidR="0085386F" w:rsidRPr="007F2674">
        <w:rPr>
          <w:lang w:val="sr-Cyrl-CS"/>
        </w:rPr>
        <w:t>се обавља ревизија</w:t>
      </w:r>
    </w:p>
    <w:p w:rsidR="00983E4E" w:rsidRPr="007F2674" w:rsidRDefault="00983E4E" w:rsidP="00E00541">
      <w:pPr>
        <w:autoSpaceDE w:val="0"/>
        <w:autoSpaceDN w:val="0"/>
        <w:adjustRightInd w:val="0"/>
        <w:jc w:val="both"/>
        <w:rPr>
          <w:lang w:val="sr-Cyrl-CS"/>
        </w:rPr>
      </w:pPr>
    </w:p>
    <w:p w:rsidR="00E35AF4" w:rsidRPr="007F2674" w:rsidRDefault="00E35AF4"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453510" w:rsidRPr="007F2674">
        <w:rPr>
          <w:rFonts w:eastAsia="TimesNewRoman"/>
          <w:lang w:val="sr-Cyrl-CS"/>
        </w:rPr>
        <w:t>36</w:t>
      </w:r>
      <w:r w:rsidR="001E1E51" w:rsidRPr="007F2674">
        <w:rPr>
          <w:rFonts w:eastAsia="TimesNewRoman"/>
          <w:lang w:val="sr-Cyrl-CS"/>
        </w:rPr>
        <w:t>.</w:t>
      </w:r>
    </w:p>
    <w:p w:rsidR="00E35AF4" w:rsidRPr="007F2674" w:rsidRDefault="00453510" w:rsidP="00E35AF4">
      <w:pPr>
        <w:autoSpaceDE w:val="0"/>
        <w:autoSpaceDN w:val="0"/>
        <w:adjustRightInd w:val="0"/>
        <w:ind w:firstLine="720"/>
        <w:jc w:val="both"/>
        <w:rPr>
          <w:rFonts w:eastAsia="TimesNewRoman"/>
          <w:lang w:val="sr-Cyrl-CS"/>
        </w:rPr>
      </w:pPr>
      <w:r w:rsidRPr="007F2674">
        <w:rPr>
          <w:rFonts w:eastAsia="TimesNewRoman"/>
          <w:lang w:val="sr-Cyrl-CS"/>
        </w:rPr>
        <w:t>Суб</w:t>
      </w:r>
      <w:r w:rsidR="00F93487" w:rsidRPr="007F2674">
        <w:rPr>
          <w:rFonts w:eastAsia="TimesNewRoman"/>
          <w:lang w:val="sr-Cyrl-CS"/>
        </w:rPr>
        <w:t>ј</w:t>
      </w:r>
      <w:r w:rsidRPr="007F2674">
        <w:rPr>
          <w:rFonts w:eastAsia="TimesNewRoman"/>
          <w:lang w:val="sr-Cyrl-CS"/>
        </w:rPr>
        <w:t>екат ревизије</w:t>
      </w:r>
      <w:r w:rsidR="00E35AF4" w:rsidRPr="007F2674">
        <w:rPr>
          <w:rFonts w:eastAsia="TimesNewRoman"/>
          <w:lang w:val="sr-Cyrl-CS"/>
        </w:rPr>
        <w:t xml:space="preserve"> </w:t>
      </w:r>
      <w:r w:rsidR="005A20F5" w:rsidRPr="007F2674">
        <w:rPr>
          <w:rFonts w:eastAsia="TimesNewRoman"/>
          <w:lang w:val="sr-Cyrl-CS"/>
        </w:rPr>
        <w:t>је</w:t>
      </w:r>
      <w:r w:rsidR="00E35AF4" w:rsidRPr="007F2674">
        <w:rPr>
          <w:rFonts w:eastAsia="TimesNewRoman"/>
          <w:lang w:val="sr-Cyrl-CS"/>
        </w:rPr>
        <w:t xml:space="preserve"> дуж</w:t>
      </w:r>
      <w:r w:rsidR="005A20F5" w:rsidRPr="007F2674">
        <w:rPr>
          <w:rFonts w:eastAsia="TimesNewRoman"/>
          <w:lang w:val="sr-Cyrl-CS"/>
        </w:rPr>
        <w:t>а</w:t>
      </w:r>
      <w:r w:rsidR="00E35AF4" w:rsidRPr="007F2674">
        <w:rPr>
          <w:rFonts w:eastAsia="TimesNewRoman"/>
          <w:lang w:val="sr-Cyrl-CS"/>
        </w:rPr>
        <w:t xml:space="preserve">н да </w:t>
      </w:r>
      <w:r w:rsidR="001C74A3" w:rsidRPr="007F2674">
        <w:rPr>
          <w:rFonts w:eastAsia="TimesNewRoman"/>
          <w:lang w:val="sr-Cyrl-CS"/>
        </w:rPr>
        <w:t>друштву за ревизију</w:t>
      </w:r>
      <w:r w:rsidR="00E35AF4" w:rsidRPr="007F2674">
        <w:rPr>
          <w:rFonts w:eastAsia="TimesNewRoman"/>
          <w:lang w:val="sr-Cyrl-CS"/>
        </w:rPr>
        <w:t xml:space="preserve"> стави на располагање сву потребну документацију, исправе и извештаје, омогући приступ </w:t>
      </w:r>
      <w:r w:rsidR="0013606E" w:rsidRPr="007F2674">
        <w:rPr>
          <w:rFonts w:eastAsia="TimesNewRoman"/>
          <w:lang w:val="sr-Cyrl-CS"/>
        </w:rPr>
        <w:t>свим програмима и електронским записима, укључујући штампани материјал и копије на електронским медијима,</w:t>
      </w:r>
      <w:r w:rsidR="00E35AF4" w:rsidRPr="007F2674">
        <w:rPr>
          <w:rFonts w:eastAsia="TimesNewRoman"/>
          <w:lang w:val="sr-Cyrl-CS"/>
        </w:rPr>
        <w:t xml:space="preserve"> </w:t>
      </w:r>
      <w:r w:rsidR="00F5156C" w:rsidRPr="007F2674">
        <w:rPr>
          <w:rFonts w:eastAsia="TimesNewRoman"/>
          <w:lang w:val="sr-Cyrl-CS"/>
        </w:rPr>
        <w:t xml:space="preserve">као и </w:t>
      </w:r>
      <w:r w:rsidR="003A78A8" w:rsidRPr="007F2674">
        <w:rPr>
          <w:rFonts w:eastAsia="TimesNewRoman"/>
          <w:lang w:val="sr-Cyrl-CS"/>
        </w:rPr>
        <w:t xml:space="preserve">да </w:t>
      </w:r>
      <w:r w:rsidR="00E35AF4" w:rsidRPr="007F2674">
        <w:rPr>
          <w:rFonts w:eastAsia="TimesNewRoman"/>
          <w:lang w:val="sr-Cyrl-CS"/>
        </w:rPr>
        <w:t>пружи</w:t>
      </w:r>
      <w:r w:rsidR="0013606E" w:rsidRPr="007F2674">
        <w:rPr>
          <w:rFonts w:eastAsia="TimesNewRoman"/>
          <w:lang w:val="sr-Cyrl-CS"/>
        </w:rPr>
        <w:t xml:space="preserve"> информације о програмима</w:t>
      </w:r>
      <w:r w:rsidR="003A78A8" w:rsidRPr="007F2674">
        <w:rPr>
          <w:rFonts w:eastAsia="TimesNewRoman"/>
          <w:lang w:val="sr-Cyrl-CS"/>
        </w:rPr>
        <w:t xml:space="preserve"> </w:t>
      </w:r>
      <w:r w:rsidR="0013606E" w:rsidRPr="007F2674">
        <w:rPr>
          <w:rFonts w:eastAsia="TimesNewRoman"/>
          <w:lang w:val="sr-Cyrl-CS"/>
        </w:rPr>
        <w:t>и</w:t>
      </w:r>
      <w:r w:rsidR="00E35AF4" w:rsidRPr="007F2674">
        <w:rPr>
          <w:rFonts w:eastAsia="TimesNewRoman"/>
          <w:lang w:val="sr-Cyrl-CS"/>
        </w:rPr>
        <w:t xml:space="preserve"> све информације потребне за обављање ревизије.</w:t>
      </w:r>
    </w:p>
    <w:p w:rsidR="00E35AF4" w:rsidRPr="007F2674" w:rsidRDefault="00453510" w:rsidP="00E35AF4">
      <w:pPr>
        <w:autoSpaceDE w:val="0"/>
        <w:autoSpaceDN w:val="0"/>
        <w:adjustRightInd w:val="0"/>
        <w:ind w:firstLine="720"/>
        <w:jc w:val="both"/>
        <w:rPr>
          <w:rFonts w:eastAsia="TimesNewRoman"/>
          <w:lang w:val="sr-Cyrl-CS"/>
        </w:rPr>
      </w:pPr>
      <w:r w:rsidRPr="007F2674">
        <w:rPr>
          <w:rFonts w:eastAsia="TimesNewRoman"/>
          <w:lang w:val="sr-Cyrl-CS"/>
        </w:rPr>
        <w:t>Субјекат ревизије</w:t>
      </w:r>
      <w:r w:rsidR="00E35AF4" w:rsidRPr="007F2674">
        <w:rPr>
          <w:rFonts w:eastAsia="TimesNewRoman"/>
          <w:lang w:val="sr-Cyrl-CS"/>
        </w:rPr>
        <w:t xml:space="preserve"> </w:t>
      </w:r>
      <w:r w:rsidR="000F6EC5" w:rsidRPr="007F2674">
        <w:rPr>
          <w:rFonts w:eastAsia="TimesNewRoman"/>
          <w:lang w:val="sr-Cyrl-CS"/>
        </w:rPr>
        <w:t xml:space="preserve">из става 1. овог члана </w:t>
      </w:r>
      <w:r w:rsidR="00E35AF4" w:rsidRPr="007F2674">
        <w:rPr>
          <w:rFonts w:eastAsia="TimesNewRoman"/>
          <w:lang w:val="sr-Cyrl-CS"/>
        </w:rPr>
        <w:t>дуж</w:t>
      </w:r>
      <w:r w:rsidR="00B033FC" w:rsidRPr="007F2674">
        <w:rPr>
          <w:rFonts w:eastAsia="TimesNewRoman"/>
          <w:lang w:val="sr-Cyrl-CS"/>
        </w:rPr>
        <w:t>ан</w:t>
      </w:r>
      <w:r w:rsidR="00E35AF4" w:rsidRPr="007F2674">
        <w:rPr>
          <w:rFonts w:eastAsia="TimesNewRoman"/>
          <w:lang w:val="sr-Cyrl-CS"/>
        </w:rPr>
        <w:t xml:space="preserve"> је да у радно време обезбеди </w:t>
      </w:r>
      <w:r w:rsidR="001C74A3" w:rsidRPr="007F2674">
        <w:rPr>
          <w:rFonts w:eastAsia="TimesNewRoman"/>
          <w:lang w:val="sr-Cyrl-CS"/>
        </w:rPr>
        <w:t>друштву за ревизију</w:t>
      </w:r>
      <w:r w:rsidR="00E35AF4" w:rsidRPr="007F2674">
        <w:rPr>
          <w:rFonts w:eastAsia="TimesNewRoman"/>
          <w:lang w:val="sr-Cyrl-CS"/>
        </w:rPr>
        <w:t xml:space="preserve"> приступ и коришћење пословних просторија за обављање ревизије, као и да стави на располагање одговарајућу опрему и запослене.</w:t>
      </w:r>
    </w:p>
    <w:p w:rsidR="00BA56EF" w:rsidRPr="007F2674" w:rsidRDefault="00BA56EF" w:rsidP="00CB6277">
      <w:pPr>
        <w:autoSpaceDE w:val="0"/>
        <w:autoSpaceDN w:val="0"/>
        <w:adjustRightInd w:val="0"/>
        <w:outlineLvl w:val="0"/>
        <w:rPr>
          <w:rFonts w:eastAsia="TimesNewRoman"/>
          <w:lang w:val="sr-Cyrl-CS"/>
        </w:rPr>
      </w:pPr>
    </w:p>
    <w:p w:rsidR="00E35AF4" w:rsidRPr="007F2674" w:rsidRDefault="00760CFA" w:rsidP="00CE79B8">
      <w:pPr>
        <w:autoSpaceDE w:val="0"/>
        <w:autoSpaceDN w:val="0"/>
        <w:adjustRightInd w:val="0"/>
        <w:jc w:val="center"/>
        <w:outlineLvl w:val="0"/>
        <w:rPr>
          <w:rFonts w:eastAsia="TimesNewRoman"/>
          <w:lang w:val="sr-Cyrl-CS"/>
        </w:rPr>
      </w:pPr>
      <w:r w:rsidRPr="007F2674">
        <w:rPr>
          <w:rFonts w:eastAsia="TimesNewRoman"/>
          <w:lang w:val="sr-Cyrl-CS"/>
        </w:rPr>
        <w:t>Р</w:t>
      </w:r>
      <w:r w:rsidR="00FB0AD1" w:rsidRPr="007F2674">
        <w:rPr>
          <w:rFonts w:eastAsia="TimesNewRoman"/>
          <w:lang w:val="sr-Cyrl-CS"/>
        </w:rPr>
        <w:t>а</w:t>
      </w:r>
      <w:r w:rsidR="00F02613" w:rsidRPr="007F2674">
        <w:rPr>
          <w:rFonts w:eastAsia="TimesNewRoman"/>
          <w:lang w:val="sr-Cyrl-CS"/>
        </w:rPr>
        <w:t>дна документација</w:t>
      </w:r>
    </w:p>
    <w:p w:rsidR="00866489" w:rsidRPr="007F2674" w:rsidRDefault="00866489" w:rsidP="00CE79B8">
      <w:pPr>
        <w:autoSpaceDE w:val="0"/>
        <w:autoSpaceDN w:val="0"/>
        <w:adjustRightInd w:val="0"/>
        <w:jc w:val="center"/>
        <w:outlineLvl w:val="0"/>
        <w:rPr>
          <w:rFonts w:eastAsia="TimesNewRoman"/>
          <w:lang w:val="sr-Cyrl-CS"/>
        </w:rPr>
      </w:pPr>
    </w:p>
    <w:p w:rsidR="001F487E" w:rsidRPr="007F2674" w:rsidRDefault="00E35AF4"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453510" w:rsidRPr="007F2674">
        <w:rPr>
          <w:rFonts w:eastAsia="TimesNewRoman"/>
          <w:lang w:val="sr-Cyrl-CS"/>
        </w:rPr>
        <w:t>37</w:t>
      </w:r>
      <w:r w:rsidR="001E1E51" w:rsidRPr="007F2674">
        <w:rPr>
          <w:rFonts w:eastAsia="TimesNewRoman"/>
          <w:lang w:val="sr-Cyrl-CS"/>
        </w:rPr>
        <w:t>.</w:t>
      </w:r>
    </w:p>
    <w:p w:rsidR="00453510" w:rsidRPr="007F2674" w:rsidRDefault="00453510" w:rsidP="00453510">
      <w:pPr>
        <w:autoSpaceDE w:val="0"/>
        <w:autoSpaceDN w:val="0"/>
        <w:adjustRightInd w:val="0"/>
        <w:ind w:firstLine="720"/>
        <w:jc w:val="both"/>
        <w:rPr>
          <w:rFonts w:eastAsia="TimesNewRoman"/>
          <w:lang w:val="sr-Cyrl-CS"/>
        </w:rPr>
      </w:pPr>
      <w:r w:rsidRPr="007F2674">
        <w:rPr>
          <w:rFonts w:eastAsia="TimesNewRoman"/>
          <w:lang w:val="sr-Cyrl-CS"/>
        </w:rPr>
        <w:t xml:space="preserve">Лиценцирани овлашћени ревизор </w:t>
      </w:r>
      <w:r w:rsidR="00EF4EC5" w:rsidRPr="007F2674">
        <w:rPr>
          <w:rFonts w:eastAsia="TimesNewRoman"/>
          <w:lang w:val="sr-Cyrl-CS"/>
        </w:rPr>
        <w:t>је одговоран да</w:t>
      </w:r>
      <w:r w:rsidR="005A20F5" w:rsidRPr="007F2674">
        <w:rPr>
          <w:rFonts w:eastAsia="TimesNewRoman"/>
          <w:lang w:val="sr-Cyrl-CS"/>
        </w:rPr>
        <w:t xml:space="preserve"> комплетира</w:t>
      </w:r>
      <w:r w:rsidR="00EF4EC5" w:rsidRPr="007F2674">
        <w:rPr>
          <w:rFonts w:eastAsia="TimesNewRoman"/>
          <w:lang w:val="sr-Cyrl-CS"/>
        </w:rPr>
        <w:t xml:space="preserve"> </w:t>
      </w:r>
      <w:r w:rsidRPr="007F2674">
        <w:rPr>
          <w:rFonts w:eastAsia="TimesNewRoman"/>
          <w:lang w:val="sr-Cyrl-CS"/>
        </w:rPr>
        <w:t>целокупну радну документацију</w:t>
      </w:r>
      <w:r w:rsidR="008812A3" w:rsidRPr="007F2674">
        <w:rPr>
          <w:rFonts w:eastAsia="TimesNewRoman"/>
          <w:lang w:val="sr-Cyrl-CS"/>
        </w:rPr>
        <w:t>, на основу које се издаје ревизорски извештај</w:t>
      </w:r>
      <w:r w:rsidRPr="007F2674">
        <w:rPr>
          <w:rFonts w:eastAsia="TimesNewRoman"/>
          <w:lang w:val="sr-Cyrl-CS"/>
        </w:rPr>
        <w:t>.</w:t>
      </w:r>
    </w:p>
    <w:p w:rsidR="00453510" w:rsidRPr="007F2674" w:rsidRDefault="00453510" w:rsidP="00453510">
      <w:pPr>
        <w:autoSpaceDE w:val="0"/>
        <w:autoSpaceDN w:val="0"/>
        <w:adjustRightInd w:val="0"/>
        <w:ind w:firstLine="720"/>
        <w:jc w:val="both"/>
        <w:rPr>
          <w:rFonts w:eastAsia="TimesNewRoman"/>
          <w:lang w:val="sr-Cyrl-CS"/>
        </w:rPr>
      </w:pPr>
      <w:r w:rsidRPr="007F2674">
        <w:rPr>
          <w:rFonts w:eastAsia="TimesNewRoman"/>
          <w:lang w:val="sr-Cyrl-CS"/>
        </w:rPr>
        <w:t xml:space="preserve">Радну документацију коју прикупља и припрема лиценцирани овлашћени ревизор, друштво за ревизију чува најмање шест година, </w:t>
      </w:r>
      <w:r w:rsidR="00B033FC" w:rsidRPr="007F2674">
        <w:rPr>
          <w:rFonts w:eastAsia="TimesNewRoman"/>
          <w:lang w:val="sr-Cyrl-CS"/>
        </w:rPr>
        <w:t xml:space="preserve">почевши од </w:t>
      </w:r>
      <w:r w:rsidRPr="007F2674">
        <w:rPr>
          <w:rFonts w:eastAsia="TimesNewRoman"/>
          <w:lang w:val="sr-Cyrl-CS"/>
        </w:rPr>
        <w:t>пословне године на коју се ревизија односи.</w:t>
      </w:r>
    </w:p>
    <w:p w:rsidR="00453510" w:rsidRPr="007F2674" w:rsidRDefault="00453510" w:rsidP="00453510">
      <w:pPr>
        <w:autoSpaceDE w:val="0"/>
        <w:autoSpaceDN w:val="0"/>
        <w:adjustRightInd w:val="0"/>
        <w:ind w:firstLine="720"/>
        <w:jc w:val="both"/>
        <w:rPr>
          <w:rFonts w:eastAsia="TimesNewRoman"/>
          <w:lang w:val="sr-Cyrl-CS"/>
        </w:rPr>
      </w:pPr>
      <w:r w:rsidRPr="007F2674">
        <w:rPr>
          <w:rFonts w:eastAsia="TimesNewRoman"/>
          <w:lang w:val="sr-Cyrl-CS"/>
        </w:rPr>
        <w:t>Радна документација, односно копије докумената прикупљених у току ревизије власништво су друштва за ревизију, поверљивог су карактера и могу се користити само за потребе ревизије, у складу са овим законом, осим ако посебним прописима није друкчије уређено.</w:t>
      </w:r>
    </w:p>
    <w:p w:rsidR="00453510" w:rsidRPr="007F2674" w:rsidRDefault="00453510" w:rsidP="00453510">
      <w:pPr>
        <w:autoSpaceDE w:val="0"/>
        <w:autoSpaceDN w:val="0"/>
        <w:adjustRightInd w:val="0"/>
        <w:ind w:firstLine="720"/>
        <w:jc w:val="both"/>
        <w:rPr>
          <w:rFonts w:eastAsia="TimesNewRoman"/>
          <w:lang w:val="sr-Cyrl-CS"/>
        </w:rPr>
      </w:pPr>
      <w:r w:rsidRPr="007F2674">
        <w:rPr>
          <w:rFonts w:eastAsia="TimesNewRoman"/>
          <w:lang w:val="sr-Cyrl-CS"/>
        </w:rPr>
        <w:t xml:space="preserve">Изузетно од става 3. овог члана, радна документација, односно документи користе се за потребе провере квалитета рада друштава за ревизију, самосталних </w:t>
      </w:r>
      <w:r w:rsidRPr="007F2674">
        <w:rPr>
          <w:rFonts w:eastAsia="TimesNewRoman"/>
          <w:lang w:val="sr-Cyrl-CS"/>
        </w:rPr>
        <w:lastRenderedPageBreak/>
        <w:t>ревизора и лиценцираних овлашћених ревизора, као и за потребе надзора, у складу са овим законом.</w:t>
      </w:r>
    </w:p>
    <w:p w:rsidR="00425037" w:rsidRPr="007F2674" w:rsidRDefault="00453510" w:rsidP="00453510">
      <w:pPr>
        <w:autoSpaceDE w:val="0"/>
        <w:autoSpaceDN w:val="0"/>
        <w:adjustRightInd w:val="0"/>
        <w:ind w:firstLine="720"/>
        <w:jc w:val="both"/>
        <w:rPr>
          <w:rFonts w:eastAsia="TimesNewRoman"/>
          <w:lang w:val="sr-Cyrl-CS"/>
        </w:rPr>
      </w:pPr>
      <w:r w:rsidRPr="007F2674">
        <w:rPr>
          <w:rFonts w:eastAsia="TimesNewRoman"/>
          <w:lang w:val="sr-Cyrl-CS"/>
        </w:rPr>
        <w:t xml:space="preserve">Радна документација на основу које се израђује ревизорски извештај саставља се на српском језику. </w:t>
      </w:r>
    </w:p>
    <w:p w:rsidR="00453510" w:rsidRPr="007F2674" w:rsidRDefault="00453510" w:rsidP="00453510">
      <w:pPr>
        <w:autoSpaceDE w:val="0"/>
        <w:autoSpaceDN w:val="0"/>
        <w:adjustRightInd w:val="0"/>
        <w:ind w:firstLine="720"/>
        <w:jc w:val="both"/>
        <w:rPr>
          <w:rFonts w:eastAsia="TimesNewRoman"/>
          <w:lang w:val="sr-Cyrl-CS"/>
        </w:rPr>
      </w:pPr>
      <w:r w:rsidRPr="007F2674">
        <w:rPr>
          <w:rFonts w:eastAsia="TimesNewRoman"/>
          <w:lang w:val="sr-Cyrl-CS"/>
        </w:rPr>
        <w:t xml:space="preserve">Уколико ревизорски </w:t>
      </w:r>
      <w:r w:rsidR="0071625D" w:rsidRPr="007F2674">
        <w:rPr>
          <w:rFonts w:eastAsia="TimesNewRoman"/>
          <w:lang w:val="sr-Cyrl-CS"/>
        </w:rPr>
        <w:t xml:space="preserve">софтвер није на српском језику, </w:t>
      </w:r>
      <w:r w:rsidRPr="007F2674">
        <w:rPr>
          <w:rFonts w:eastAsia="TimesNewRoman"/>
          <w:lang w:val="sr-Cyrl-CS"/>
        </w:rPr>
        <w:t xml:space="preserve">документовање ревизорске активности мора бити на српском језику. </w:t>
      </w:r>
    </w:p>
    <w:p w:rsidR="00453510" w:rsidRPr="007F2674" w:rsidRDefault="00453510" w:rsidP="00453510">
      <w:pPr>
        <w:autoSpaceDE w:val="0"/>
        <w:autoSpaceDN w:val="0"/>
        <w:adjustRightInd w:val="0"/>
        <w:ind w:firstLine="720"/>
        <w:jc w:val="both"/>
        <w:rPr>
          <w:rFonts w:eastAsia="TimesNewRoman"/>
          <w:lang w:val="sr-Cyrl-CS"/>
        </w:rPr>
      </w:pPr>
      <w:r w:rsidRPr="007F2674">
        <w:rPr>
          <w:rFonts w:eastAsia="TimesNewRoman"/>
          <w:lang w:val="sr-Cyrl-CS"/>
        </w:rPr>
        <w:t xml:space="preserve">Ако је лиценцирани овлашћени ревизор, односно друштво за ревизију које обавља ревизију замењено другим лиценцираним овлашћеним ревизором, односно друштвом за ревизију, претходни лиценцирани овлашћени ревизор, односно друштво за ревизију дужно је да новом лиценцираном овлашћеном ревизору, односно друштву за ревизију омогући приступ релевантној документацији која се односи на </w:t>
      </w:r>
      <w:r w:rsidR="001B24FA" w:rsidRPr="007F2674">
        <w:rPr>
          <w:rFonts w:eastAsia="TimesNewRoman"/>
          <w:lang w:val="sr-Cyrl-CS"/>
        </w:rPr>
        <w:t xml:space="preserve">субјекта ревизије </w:t>
      </w:r>
      <w:r w:rsidRPr="007F2674">
        <w:rPr>
          <w:rFonts w:eastAsia="TimesNewRoman"/>
          <w:lang w:val="sr-Cyrl-CS"/>
        </w:rPr>
        <w:t>код којег се обавља ревизија</w:t>
      </w:r>
      <w:r w:rsidR="00345742" w:rsidRPr="007F2674">
        <w:rPr>
          <w:rFonts w:eastAsia="TimesNewRoman"/>
          <w:lang w:val="sr-Cyrl-CS"/>
        </w:rPr>
        <w:t xml:space="preserve"> укључујући и </w:t>
      </w:r>
      <w:r w:rsidR="00B02550" w:rsidRPr="007F2674">
        <w:rPr>
          <w:rFonts w:eastAsia="TimesNewRoman"/>
          <w:lang w:val="sr-Cyrl-CS"/>
        </w:rPr>
        <w:t>релевантну документацији која се односи на последњу обављену ревизију</w:t>
      </w:r>
      <w:r w:rsidRPr="007F2674">
        <w:rPr>
          <w:rFonts w:eastAsia="TimesNewRoman"/>
          <w:lang w:val="sr-Cyrl-CS"/>
        </w:rPr>
        <w:t>.</w:t>
      </w:r>
    </w:p>
    <w:p w:rsidR="00453510" w:rsidRPr="007F2674" w:rsidRDefault="00453510" w:rsidP="00453510">
      <w:pPr>
        <w:autoSpaceDE w:val="0"/>
        <w:autoSpaceDN w:val="0"/>
        <w:adjustRightInd w:val="0"/>
        <w:ind w:firstLine="720"/>
        <w:jc w:val="both"/>
        <w:rPr>
          <w:rFonts w:eastAsia="TimesNewRoman"/>
          <w:lang w:val="sr-Cyrl-CS"/>
        </w:rPr>
      </w:pPr>
      <w:r w:rsidRPr="007F2674">
        <w:rPr>
          <w:rFonts w:eastAsia="TimesNewRoman"/>
          <w:lang w:val="sr-Cyrl-CS"/>
        </w:rPr>
        <w:t>Ако друштво за ревизију престане са радом, радну документацију су дужни да чувају акционари, односно чланови друштва за ревизију, а ако самостални ревизор престане са радом дужан је да радну документацију достави на чување Комисији.</w:t>
      </w:r>
    </w:p>
    <w:p w:rsidR="00166C9F" w:rsidRPr="007F2674" w:rsidRDefault="00166C9F" w:rsidP="0076478A">
      <w:pPr>
        <w:pStyle w:val="esegmenth4"/>
        <w:spacing w:after="0"/>
        <w:jc w:val="left"/>
        <w:rPr>
          <w:rFonts w:eastAsia="TimesNewRoman"/>
          <w:b w:val="0"/>
          <w:bCs w:val="0"/>
          <w:color w:val="auto"/>
          <w:lang w:val="sr-Cyrl-CS" w:eastAsia="en-US"/>
        </w:rPr>
      </w:pPr>
    </w:p>
    <w:p w:rsidR="00E35AF4" w:rsidRPr="007F2674" w:rsidRDefault="00E378B3" w:rsidP="00CE79B8">
      <w:pPr>
        <w:pStyle w:val="esegmenth4"/>
        <w:spacing w:after="0"/>
        <w:outlineLvl w:val="0"/>
        <w:rPr>
          <w:b w:val="0"/>
          <w:color w:val="auto"/>
          <w:lang w:val="sr-Cyrl-CS"/>
        </w:rPr>
      </w:pPr>
      <w:r w:rsidRPr="007F2674">
        <w:rPr>
          <w:b w:val="0"/>
          <w:color w:val="auto"/>
          <w:lang w:val="sr-Cyrl-CS"/>
        </w:rPr>
        <w:t>Заштита поверљивих података</w:t>
      </w:r>
    </w:p>
    <w:p w:rsidR="00A76357" w:rsidRPr="007F2674" w:rsidRDefault="00A76357" w:rsidP="00D411FC">
      <w:pPr>
        <w:pStyle w:val="esegmenth4"/>
        <w:spacing w:after="0"/>
        <w:jc w:val="both"/>
        <w:rPr>
          <w:b w:val="0"/>
          <w:color w:val="auto"/>
          <w:lang w:val="sr-Cyrl-CS"/>
        </w:rPr>
      </w:pPr>
    </w:p>
    <w:p w:rsidR="00C66A1F" w:rsidRPr="007F2674" w:rsidRDefault="00E35AF4"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453510" w:rsidRPr="007F2674">
        <w:rPr>
          <w:rFonts w:eastAsia="TimesNewRoman"/>
          <w:lang w:val="sr-Cyrl-CS"/>
        </w:rPr>
        <w:t>38</w:t>
      </w:r>
      <w:r w:rsidR="00C47B65" w:rsidRPr="007F2674">
        <w:rPr>
          <w:rFonts w:eastAsia="TimesNewRoman"/>
          <w:lang w:val="sr-Cyrl-CS"/>
        </w:rPr>
        <w:t>.</w:t>
      </w:r>
    </w:p>
    <w:p w:rsidR="00453510" w:rsidRPr="007F2674" w:rsidRDefault="00453510" w:rsidP="00453510">
      <w:pPr>
        <w:autoSpaceDE w:val="0"/>
        <w:autoSpaceDN w:val="0"/>
        <w:adjustRightInd w:val="0"/>
        <w:ind w:firstLine="720"/>
        <w:jc w:val="both"/>
        <w:rPr>
          <w:rFonts w:eastAsia="TimesNewRoman"/>
          <w:bCs/>
          <w:lang w:val="sr-Cyrl-CS"/>
        </w:rPr>
      </w:pPr>
      <w:r w:rsidRPr="007F2674">
        <w:rPr>
          <w:rFonts w:eastAsia="TimesNewRoman"/>
          <w:bCs/>
          <w:lang w:val="sr-Cyrl-CS"/>
        </w:rPr>
        <w:t>Друштва за ревизију и лиценцирани овлашћени ревизори, дужни су да све информације, документа, податке, чињенице и документа, којима имају приступ у току вршења законске ревизије, чувају као поверљиве.</w:t>
      </w:r>
    </w:p>
    <w:p w:rsidR="00453510" w:rsidRPr="007F2674" w:rsidRDefault="00453510" w:rsidP="00453510">
      <w:pPr>
        <w:autoSpaceDE w:val="0"/>
        <w:autoSpaceDN w:val="0"/>
        <w:adjustRightInd w:val="0"/>
        <w:ind w:firstLine="720"/>
        <w:jc w:val="both"/>
        <w:rPr>
          <w:rFonts w:eastAsia="TimesNewRoman"/>
          <w:bCs/>
          <w:lang w:val="sr-Cyrl-CS"/>
        </w:rPr>
      </w:pPr>
      <w:r w:rsidRPr="007F2674">
        <w:rPr>
          <w:rFonts w:eastAsia="TimesNewRoman"/>
          <w:bCs/>
          <w:lang w:val="sr-Cyrl-CS"/>
        </w:rPr>
        <w:t>Пословне тајне и информације дужна су да чувају и друга лица која раде или су радила у друштву за ревизију и којима су на било који начин доступни поверљиви подаци из става 1. овог члана.</w:t>
      </w:r>
    </w:p>
    <w:p w:rsidR="00453510" w:rsidRPr="007F2674" w:rsidRDefault="00453510" w:rsidP="00453510">
      <w:pPr>
        <w:autoSpaceDE w:val="0"/>
        <w:autoSpaceDN w:val="0"/>
        <w:adjustRightInd w:val="0"/>
        <w:ind w:firstLine="720"/>
        <w:jc w:val="both"/>
        <w:rPr>
          <w:rFonts w:eastAsia="TimesNewRoman"/>
          <w:bCs/>
          <w:lang w:val="sr-Cyrl-CS"/>
        </w:rPr>
      </w:pPr>
      <w:r w:rsidRPr="007F2674">
        <w:rPr>
          <w:rFonts w:eastAsia="TimesNewRoman"/>
          <w:bCs/>
          <w:lang w:val="sr-Cyrl-CS"/>
        </w:rPr>
        <w:t>Лица из ст. 1. и 2. овог члана не смеју да користе податке из става 1. овог члана, нити смеју да омогуће њихово коришћење трећим лицима.</w:t>
      </w:r>
    </w:p>
    <w:p w:rsidR="00453510" w:rsidRPr="007F2674" w:rsidRDefault="00453510" w:rsidP="00453510">
      <w:pPr>
        <w:autoSpaceDE w:val="0"/>
        <w:autoSpaceDN w:val="0"/>
        <w:adjustRightInd w:val="0"/>
        <w:ind w:firstLine="720"/>
        <w:jc w:val="both"/>
        <w:rPr>
          <w:rFonts w:eastAsia="TimesNewRoman"/>
          <w:bCs/>
          <w:lang w:val="sr-Cyrl-CS"/>
        </w:rPr>
      </w:pPr>
      <w:r w:rsidRPr="007F2674">
        <w:rPr>
          <w:rFonts w:eastAsia="TimesNewRoman"/>
          <w:bCs/>
          <w:lang w:val="sr-Cyrl-CS"/>
        </w:rPr>
        <w:t>Пословне тајне чувају се у складу са овим законом, осим ако посебним прописима није дру</w:t>
      </w:r>
      <w:r w:rsidR="00F61CB8" w:rsidRPr="007F2674">
        <w:rPr>
          <w:rFonts w:eastAsia="TimesNewRoman"/>
          <w:bCs/>
          <w:lang w:val="sr-Cyrl-CS"/>
        </w:rPr>
        <w:t>га</w:t>
      </w:r>
      <w:r w:rsidRPr="007F2674">
        <w:rPr>
          <w:rFonts w:eastAsia="TimesNewRoman"/>
          <w:bCs/>
          <w:lang w:val="sr-Cyrl-CS"/>
        </w:rPr>
        <w:t>чије уређено.</w:t>
      </w:r>
    </w:p>
    <w:p w:rsidR="00B033FC" w:rsidRPr="007F2674" w:rsidRDefault="00B033FC" w:rsidP="00453510">
      <w:pPr>
        <w:autoSpaceDE w:val="0"/>
        <w:autoSpaceDN w:val="0"/>
        <w:adjustRightInd w:val="0"/>
        <w:ind w:firstLine="720"/>
        <w:jc w:val="both"/>
        <w:rPr>
          <w:rFonts w:eastAsia="TimesNewRoman"/>
          <w:bCs/>
          <w:lang w:val="sr-Cyrl-CS"/>
        </w:rPr>
      </w:pPr>
      <w:r w:rsidRPr="007F2674">
        <w:rPr>
          <w:rFonts w:eastAsia="TimesNewRoman"/>
          <w:bCs/>
          <w:lang w:val="sr-Cyrl-CS"/>
        </w:rPr>
        <w:t xml:space="preserve">Изузетно од става 1. овог </w:t>
      </w:r>
      <w:r w:rsidR="00B11FD4" w:rsidRPr="007F2674">
        <w:rPr>
          <w:rFonts w:eastAsia="TimesNewRoman"/>
          <w:bCs/>
          <w:lang w:val="sr-Cyrl-CS"/>
        </w:rPr>
        <w:t>члана</w:t>
      </w:r>
      <w:r w:rsidRPr="007F2674">
        <w:rPr>
          <w:rFonts w:eastAsia="TimesNewRoman"/>
          <w:bCs/>
          <w:lang w:val="sr-Cyrl-CS"/>
        </w:rPr>
        <w:t>:</w:t>
      </w:r>
    </w:p>
    <w:p w:rsidR="00453510" w:rsidRPr="007F2674" w:rsidRDefault="00453510" w:rsidP="00453510">
      <w:pPr>
        <w:autoSpaceDE w:val="0"/>
        <w:autoSpaceDN w:val="0"/>
        <w:adjustRightInd w:val="0"/>
        <w:ind w:firstLine="720"/>
        <w:jc w:val="both"/>
        <w:rPr>
          <w:rFonts w:eastAsia="TimesNewRoman"/>
          <w:bCs/>
          <w:lang w:val="sr-Cyrl-CS"/>
        </w:rPr>
      </w:pPr>
      <w:r w:rsidRPr="007F2674">
        <w:rPr>
          <w:rFonts w:eastAsia="TimesNewRoman"/>
          <w:bCs/>
          <w:lang w:val="sr-Cyrl-CS"/>
        </w:rPr>
        <w:t xml:space="preserve">1) </w:t>
      </w:r>
      <w:r w:rsidR="00B033FC" w:rsidRPr="007F2674">
        <w:rPr>
          <w:rFonts w:eastAsia="TimesNewRoman"/>
          <w:bCs/>
          <w:lang w:val="sr-Cyrl-CS"/>
        </w:rPr>
        <w:t>к</w:t>
      </w:r>
      <w:r w:rsidRPr="007F2674">
        <w:rPr>
          <w:rFonts w:eastAsia="TimesNewRoman"/>
          <w:bCs/>
          <w:lang w:val="sr-Cyrl-CS"/>
        </w:rPr>
        <w:t>ада је друштво за ревизију замењено другим друштвом за ревизију, претходно друштво за ревизију дужно је да обезбеди новом друштву за ревизију приступ свим информацијама неопходним за ревизију субјекта ревизије;</w:t>
      </w:r>
    </w:p>
    <w:p w:rsidR="00453510" w:rsidRPr="007F2674" w:rsidRDefault="00453510" w:rsidP="00453510">
      <w:pPr>
        <w:autoSpaceDE w:val="0"/>
        <w:autoSpaceDN w:val="0"/>
        <w:adjustRightInd w:val="0"/>
        <w:ind w:firstLine="720"/>
        <w:jc w:val="both"/>
        <w:rPr>
          <w:rFonts w:eastAsia="TimesNewRoman"/>
          <w:bCs/>
          <w:lang w:val="sr-Cyrl-CS"/>
        </w:rPr>
      </w:pPr>
      <w:r w:rsidRPr="007F2674">
        <w:rPr>
          <w:rFonts w:eastAsia="TimesNewRoman"/>
          <w:bCs/>
          <w:lang w:val="sr-Cyrl-CS"/>
        </w:rPr>
        <w:t xml:space="preserve">2) </w:t>
      </w:r>
      <w:r w:rsidR="00B033FC" w:rsidRPr="007F2674">
        <w:rPr>
          <w:rFonts w:eastAsia="TimesNewRoman"/>
          <w:bCs/>
          <w:lang w:val="sr-Cyrl-CS"/>
        </w:rPr>
        <w:t>к</w:t>
      </w:r>
      <w:r w:rsidRPr="007F2674">
        <w:rPr>
          <w:rFonts w:eastAsia="TimesNewRoman"/>
          <w:bCs/>
          <w:lang w:val="sr-Cyrl-CS"/>
        </w:rPr>
        <w:t xml:space="preserve">ада друштво за ревизију спроводи ревизију зависног правног лица чије је матично друштво основано у трећој земљи, друштво за ревизију, може да преда релевантну документацију у вези ревизије групном ревизору из треће земље, на његов захтев, уколико је таква документација неопходна за спровођење ревизије консолидованих финансијских извештаја матичног друштва. Достављање документације мора бити у складу са чланом </w:t>
      </w:r>
      <w:r w:rsidR="002B59E0" w:rsidRPr="007F2674">
        <w:rPr>
          <w:rFonts w:eastAsia="TimesNewRoman"/>
          <w:bCs/>
          <w:lang w:val="sr-Cyrl-CS"/>
        </w:rPr>
        <w:t>37.</w:t>
      </w:r>
      <w:r w:rsidRPr="007F2674">
        <w:rPr>
          <w:rFonts w:eastAsia="TimesNewRoman"/>
          <w:bCs/>
          <w:lang w:val="sr-Cyrl-CS"/>
        </w:rPr>
        <w:t xml:space="preserve"> овог закона;</w:t>
      </w:r>
    </w:p>
    <w:p w:rsidR="00453510" w:rsidRPr="007F2674" w:rsidRDefault="00453510" w:rsidP="00453510">
      <w:pPr>
        <w:autoSpaceDE w:val="0"/>
        <w:autoSpaceDN w:val="0"/>
        <w:adjustRightInd w:val="0"/>
        <w:ind w:firstLine="720"/>
        <w:jc w:val="both"/>
        <w:rPr>
          <w:rFonts w:eastAsia="TimesNewRoman"/>
          <w:bCs/>
          <w:lang w:val="sr-Cyrl-CS"/>
        </w:rPr>
      </w:pPr>
      <w:r w:rsidRPr="007F2674">
        <w:rPr>
          <w:rFonts w:eastAsia="TimesNewRoman"/>
          <w:bCs/>
          <w:lang w:val="sr-Cyrl-CS"/>
        </w:rPr>
        <w:t xml:space="preserve">3) </w:t>
      </w:r>
      <w:r w:rsidR="00B033FC" w:rsidRPr="007F2674">
        <w:rPr>
          <w:rFonts w:eastAsia="TimesNewRoman"/>
          <w:bCs/>
          <w:lang w:val="sr-Cyrl-CS"/>
        </w:rPr>
        <w:t xml:space="preserve">у </w:t>
      </w:r>
      <w:r w:rsidRPr="007F2674">
        <w:rPr>
          <w:rFonts w:eastAsia="TimesNewRoman"/>
          <w:bCs/>
          <w:lang w:val="sr-Cyrl-CS"/>
        </w:rPr>
        <w:t>случају контроле квалитета</w:t>
      </w:r>
      <w:r w:rsidR="00B11FD4" w:rsidRPr="007F2674">
        <w:rPr>
          <w:rFonts w:eastAsia="TimesNewRoman"/>
          <w:bCs/>
          <w:lang w:val="sr-Cyrl-CS"/>
        </w:rPr>
        <w:t>,</w:t>
      </w:r>
      <w:r w:rsidR="00FA7D4C" w:rsidRPr="007F2674">
        <w:rPr>
          <w:rFonts w:eastAsia="TimesNewRoman"/>
          <w:bCs/>
          <w:lang w:val="sr-Cyrl-CS"/>
        </w:rPr>
        <w:t xml:space="preserve"> </w:t>
      </w:r>
      <w:r w:rsidR="00B24220" w:rsidRPr="007F2674">
        <w:rPr>
          <w:rFonts w:eastAsia="TimesNewRoman"/>
          <w:bCs/>
          <w:lang w:val="sr-Cyrl-CS"/>
        </w:rPr>
        <w:t>друштво за ревизију, односно лицен</w:t>
      </w:r>
      <w:r w:rsidR="0071625D" w:rsidRPr="007F2674">
        <w:rPr>
          <w:rFonts w:eastAsia="TimesNewRoman"/>
          <w:bCs/>
          <w:lang w:val="sr-Cyrl-CS"/>
        </w:rPr>
        <w:t>ц</w:t>
      </w:r>
      <w:r w:rsidR="00B24220" w:rsidRPr="007F2674">
        <w:rPr>
          <w:rFonts w:eastAsia="TimesNewRoman"/>
          <w:bCs/>
          <w:lang w:val="sr-Cyrl-CS"/>
        </w:rPr>
        <w:t xml:space="preserve">ирани овлашћени ревизор дужни су да </w:t>
      </w:r>
      <w:r w:rsidR="00470484" w:rsidRPr="007F2674">
        <w:rPr>
          <w:rFonts w:eastAsia="TimesNewRoman"/>
          <w:bCs/>
          <w:lang w:val="sr-Cyrl-CS"/>
        </w:rPr>
        <w:t xml:space="preserve">у смислу члана 79. овог закона </w:t>
      </w:r>
      <w:r w:rsidR="00B24220" w:rsidRPr="007F2674">
        <w:rPr>
          <w:rFonts w:eastAsia="TimesNewRoman"/>
          <w:bCs/>
          <w:lang w:val="sr-Cyrl-CS"/>
        </w:rPr>
        <w:t>омогуће приступ подацима неопходним за спровођење контроле квалитета</w:t>
      </w:r>
      <w:r w:rsidR="00B24220" w:rsidRPr="007F2674">
        <w:rPr>
          <w:lang w:val="sr-Cyrl-CS"/>
        </w:rPr>
        <w:t xml:space="preserve"> </w:t>
      </w:r>
      <w:r w:rsidR="00B24220" w:rsidRPr="007F2674">
        <w:rPr>
          <w:rFonts w:eastAsia="TimesNewRoman"/>
          <w:bCs/>
          <w:lang w:val="sr-Cyrl-CS"/>
        </w:rPr>
        <w:t>и правни</w:t>
      </w:r>
      <w:r w:rsidR="00470484" w:rsidRPr="007F2674">
        <w:rPr>
          <w:rFonts w:eastAsia="TimesNewRoman"/>
          <w:bCs/>
          <w:lang w:val="sr-Cyrl-CS"/>
        </w:rPr>
        <w:t>х</w:t>
      </w:r>
      <w:r w:rsidR="00B24220" w:rsidRPr="007F2674">
        <w:rPr>
          <w:rFonts w:eastAsia="TimesNewRoman"/>
          <w:bCs/>
          <w:lang w:val="sr-Cyrl-CS"/>
        </w:rPr>
        <w:t xml:space="preserve"> лица повезани</w:t>
      </w:r>
      <w:r w:rsidR="00470484" w:rsidRPr="007F2674">
        <w:rPr>
          <w:rFonts w:eastAsia="TimesNewRoman"/>
          <w:bCs/>
          <w:lang w:val="sr-Cyrl-CS"/>
        </w:rPr>
        <w:t>х</w:t>
      </w:r>
      <w:r w:rsidR="00B24220" w:rsidRPr="007F2674">
        <w:rPr>
          <w:rFonts w:eastAsia="TimesNewRoman"/>
          <w:bCs/>
          <w:lang w:val="sr-Cyrl-CS"/>
        </w:rPr>
        <w:t xml:space="preserve"> са друштвом за ревизију.</w:t>
      </w:r>
    </w:p>
    <w:p w:rsidR="00453510" w:rsidRPr="007F2674" w:rsidRDefault="00222B64" w:rsidP="00453510">
      <w:pPr>
        <w:autoSpaceDE w:val="0"/>
        <w:autoSpaceDN w:val="0"/>
        <w:adjustRightInd w:val="0"/>
        <w:ind w:firstLine="720"/>
        <w:jc w:val="both"/>
        <w:rPr>
          <w:rFonts w:eastAsia="TimesNewRoman"/>
          <w:bCs/>
          <w:lang w:val="sr-Cyrl-CS"/>
        </w:rPr>
      </w:pPr>
      <w:r w:rsidRPr="007F2674">
        <w:rPr>
          <w:rFonts w:eastAsia="TimesNewRoman"/>
          <w:bCs/>
          <w:lang w:val="sr-Cyrl-CS"/>
        </w:rPr>
        <w:t>Д</w:t>
      </w:r>
      <w:r w:rsidR="00453510" w:rsidRPr="007F2674">
        <w:rPr>
          <w:rFonts w:eastAsia="TimesNewRoman"/>
          <w:bCs/>
          <w:lang w:val="sr-Cyrl-CS"/>
        </w:rPr>
        <w:t xml:space="preserve">руштво за ревизију дужно је да омогући увид у податке у случају примене прописа који регулишу спречавање прања новца и финансирање тероризма, у преткривичним или кривичним поступцима, као и када њихово достављање писаним </w:t>
      </w:r>
      <w:r w:rsidR="00453510" w:rsidRPr="007F2674">
        <w:rPr>
          <w:rFonts w:eastAsia="TimesNewRoman"/>
          <w:bCs/>
          <w:lang w:val="sr-Cyrl-CS"/>
        </w:rPr>
        <w:lastRenderedPageBreak/>
        <w:t>путем затражи суд у кривичном или преткривичном поступку</w:t>
      </w:r>
      <w:r w:rsidR="008A2BA8" w:rsidRPr="007F2674">
        <w:rPr>
          <w:rFonts w:eastAsia="TimesNewRoman"/>
          <w:bCs/>
          <w:lang w:val="sr-Cyrl-CS"/>
        </w:rPr>
        <w:t>,</w:t>
      </w:r>
      <w:r w:rsidR="00453510" w:rsidRPr="007F2674">
        <w:rPr>
          <w:rFonts w:eastAsia="TimesNewRoman"/>
          <w:bCs/>
          <w:lang w:val="sr-Cyrl-CS"/>
        </w:rPr>
        <w:t xml:space="preserve"> као и у</w:t>
      </w:r>
      <w:r w:rsidR="008A2BA8" w:rsidRPr="007F2674">
        <w:rPr>
          <w:rFonts w:eastAsia="TimesNewRoman"/>
          <w:bCs/>
          <w:lang w:val="sr-Cyrl-CS"/>
        </w:rPr>
        <w:t xml:space="preserve"> </w:t>
      </w:r>
      <w:r w:rsidR="00453510" w:rsidRPr="007F2674">
        <w:rPr>
          <w:rFonts w:eastAsia="TimesNewRoman"/>
          <w:bCs/>
          <w:lang w:val="sr-Cyrl-CS"/>
        </w:rPr>
        <w:t>другим случајевима прописаним законом.</w:t>
      </w:r>
    </w:p>
    <w:p w:rsidR="004B4003" w:rsidRPr="007F2674" w:rsidRDefault="004B4003" w:rsidP="00CC3177">
      <w:pPr>
        <w:autoSpaceDE w:val="0"/>
        <w:autoSpaceDN w:val="0"/>
        <w:adjustRightInd w:val="0"/>
        <w:jc w:val="both"/>
        <w:rPr>
          <w:rFonts w:eastAsia="TimesNewRoman"/>
          <w:lang w:val="sr-Cyrl-CS"/>
        </w:rPr>
      </w:pPr>
    </w:p>
    <w:p w:rsidR="00E35AF4" w:rsidRPr="007F2674" w:rsidRDefault="00E35AF4" w:rsidP="00CE79B8">
      <w:pPr>
        <w:autoSpaceDE w:val="0"/>
        <w:autoSpaceDN w:val="0"/>
        <w:adjustRightInd w:val="0"/>
        <w:jc w:val="center"/>
        <w:outlineLvl w:val="0"/>
        <w:rPr>
          <w:rFonts w:eastAsia="TimesNewRoman"/>
          <w:iCs/>
          <w:lang w:val="sr-Cyrl-CS"/>
        </w:rPr>
      </w:pPr>
      <w:r w:rsidRPr="007F2674">
        <w:rPr>
          <w:rFonts w:eastAsia="TimesNewRoman"/>
          <w:iCs/>
          <w:lang w:val="sr-Cyrl-CS"/>
        </w:rPr>
        <w:t>Ревизорски извештај</w:t>
      </w:r>
    </w:p>
    <w:p w:rsidR="00F445DD" w:rsidRPr="007F2674" w:rsidRDefault="00F445DD" w:rsidP="00E00541">
      <w:pPr>
        <w:autoSpaceDE w:val="0"/>
        <w:autoSpaceDN w:val="0"/>
        <w:adjustRightInd w:val="0"/>
        <w:jc w:val="both"/>
        <w:rPr>
          <w:rFonts w:eastAsia="TimesNewRoman"/>
          <w:lang w:val="sr-Cyrl-CS"/>
        </w:rPr>
      </w:pPr>
    </w:p>
    <w:p w:rsidR="00C66A1F" w:rsidRPr="007F2674" w:rsidRDefault="000E0DB0"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5C5C21" w:rsidRPr="007F2674">
        <w:rPr>
          <w:rFonts w:eastAsia="TimesNewRoman"/>
          <w:lang w:val="sr-Cyrl-CS"/>
        </w:rPr>
        <w:t>39</w:t>
      </w:r>
      <w:r w:rsidR="00C47B65" w:rsidRPr="007F2674">
        <w:rPr>
          <w:rFonts w:eastAsia="TimesNewRoman"/>
          <w:lang w:val="sr-Cyrl-CS"/>
        </w:rPr>
        <w:t>.</w:t>
      </w:r>
      <w:r w:rsidR="00430EC7" w:rsidRPr="007F2674">
        <w:rPr>
          <w:rFonts w:eastAsia="TimesNewRoman"/>
          <w:lang w:val="sr-Cyrl-CS"/>
        </w:rPr>
        <w:t xml:space="preserve"> </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Друштво за ревизију је дужно да састави ревизорски извештај о извршеној законској ревизији у</w:t>
      </w:r>
      <w:r w:rsidR="00470484" w:rsidRPr="007F2674">
        <w:rPr>
          <w:rFonts w:eastAsia="TimesNewRoman"/>
          <w:lang w:val="sr-Cyrl-CS"/>
        </w:rPr>
        <w:t xml:space="preserve"> складу са МСР и одредбама овог</w:t>
      </w:r>
      <w:r w:rsidR="00CA5581" w:rsidRPr="007F2674">
        <w:rPr>
          <w:rFonts w:eastAsia="TimesNewRoman"/>
          <w:lang w:val="sr-Cyrl-CS"/>
        </w:rPr>
        <w:t xml:space="preserve"> з</w:t>
      </w:r>
      <w:r w:rsidRPr="007F2674">
        <w:rPr>
          <w:rFonts w:eastAsia="TimesNewRoman"/>
          <w:lang w:val="sr-Cyrl-CS"/>
        </w:rPr>
        <w:t>акона.</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Ревизорски извештај, као минимум, мора да садржи следеће:</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1) </w:t>
      </w:r>
      <w:r w:rsidR="001F45D4" w:rsidRPr="007F2674">
        <w:rPr>
          <w:rFonts w:eastAsia="TimesNewRoman"/>
          <w:lang w:val="sr-Cyrl-CS"/>
        </w:rPr>
        <w:t>и</w:t>
      </w:r>
      <w:r w:rsidRPr="007F2674">
        <w:rPr>
          <w:rFonts w:eastAsia="TimesNewRoman"/>
          <w:lang w:val="sr-Cyrl-CS"/>
        </w:rPr>
        <w:t>дентификационе податке о субјекту ревизије чији су редовни годишњи финансијски извештаји или консолидовани годишњи финансијски извештаји предмет законске ревизије</w:t>
      </w:r>
      <w:r w:rsidR="003E36C7" w:rsidRPr="007F2674">
        <w:rPr>
          <w:rFonts w:eastAsia="TimesNewRoman"/>
          <w:lang w:val="sr-Cyrl-CS"/>
        </w:rPr>
        <w:t>;</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1F45D4" w:rsidRPr="007F2674">
        <w:rPr>
          <w:rFonts w:eastAsia="TimesNewRoman"/>
          <w:lang w:val="sr-Cyrl-CS"/>
        </w:rPr>
        <w:t>н</w:t>
      </w:r>
      <w:r w:rsidRPr="007F2674">
        <w:rPr>
          <w:rFonts w:eastAsia="TimesNewRoman"/>
          <w:lang w:val="sr-Cyrl-CS"/>
        </w:rPr>
        <w:t>азив редовног годишњег финансијског извештаја или консолидованог годишњег финансијског извештаја са навођењем датума или периода који је обухваћен финансијским извештајем или консоли</w:t>
      </w:r>
      <w:r w:rsidR="003E36C7" w:rsidRPr="007F2674">
        <w:rPr>
          <w:rFonts w:eastAsia="TimesNewRoman"/>
          <w:lang w:val="sr-Cyrl-CS"/>
        </w:rPr>
        <w:t>дованим финансијским извештајем;</w:t>
      </w:r>
      <w:r w:rsidRPr="007F2674">
        <w:rPr>
          <w:rFonts w:eastAsia="TimesNewRoman"/>
          <w:lang w:val="sr-Cyrl-CS"/>
        </w:rPr>
        <w:t xml:space="preserve"> </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3) </w:t>
      </w:r>
      <w:r w:rsidR="001F45D4" w:rsidRPr="007F2674">
        <w:rPr>
          <w:rFonts w:eastAsia="TimesNewRoman"/>
          <w:lang w:val="sr-Cyrl-CS"/>
        </w:rPr>
        <w:t>о</w:t>
      </w:r>
      <w:r w:rsidRPr="007F2674">
        <w:rPr>
          <w:rFonts w:eastAsia="TimesNewRoman"/>
          <w:lang w:val="sr-Cyrl-CS"/>
        </w:rPr>
        <w:t xml:space="preserve">пис релевантног законског оквира који је примењен приликом састављања редовних годишњих финансијских извештаја или консолидованих </w:t>
      </w:r>
      <w:r w:rsidR="003E36C7" w:rsidRPr="007F2674">
        <w:rPr>
          <w:rFonts w:eastAsia="TimesNewRoman"/>
          <w:lang w:val="sr-Cyrl-CS"/>
        </w:rPr>
        <w:t>годишњих финансијских извештаја;</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4) </w:t>
      </w:r>
      <w:r w:rsidR="0096699B" w:rsidRPr="007F2674">
        <w:rPr>
          <w:rFonts w:eastAsia="TimesNewRoman"/>
          <w:lang w:val="sr-Cyrl-CS"/>
        </w:rPr>
        <w:t>о</w:t>
      </w:r>
      <w:r w:rsidRPr="007F2674">
        <w:rPr>
          <w:rFonts w:eastAsia="TimesNewRoman"/>
          <w:lang w:val="sr-Cyrl-CS"/>
        </w:rPr>
        <w:t>пис обима законске ревизије и МСР у складу са који</w:t>
      </w:r>
      <w:r w:rsidR="003E36C7" w:rsidRPr="007F2674">
        <w:rPr>
          <w:rFonts w:eastAsia="TimesNewRoman"/>
          <w:lang w:val="sr-Cyrl-CS"/>
        </w:rPr>
        <w:t>м је извршена законска ревизија;</w:t>
      </w:r>
    </w:p>
    <w:p w:rsidR="009C0544" w:rsidRPr="007F2674" w:rsidRDefault="009C0544" w:rsidP="00254398">
      <w:pPr>
        <w:autoSpaceDE w:val="0"/>
        <w:autoSpaceDN w:val="0"/>
        <w:adjustRightInd w:val="0"/>
        <w:ind w:firstLine="720"/>
        <w:jc w:val="both"/>
        <w:rPr>
          <w:rFonts w:eastAsia="TimesNewRoman"/>
          <w:strike/>
          <w:lang w:val="sr-Cyrl-CS"/>
        </w:rPr>
      </w:pPr>
      <w:r w:rsidRPr="007F2674">
        <w:rPr>
          <w:rFonts w:eastAsia="TimesNewRoman"/>
          <w:lang w:val="sr-Cyrl-CS"/>
        </w:rPr>
        <w:t xml:space="preserve">5) </w:t>
      </w:r>
      <w:r w:rsidR="0096699B" w:rsidRPr="007F2674">
        <w:rPr>
          <w:rFonts w:eastAsia="TimesNewRoman"/>
          <w:lang w:val="sr-Cyrl-CS"/>
        </w:rPr>
        <w:t>м</w:t>
      </w:r>
      <w:r w:rsidRPr="007F2674">
        <w:rPr>
          <w:rFonts w:eastAsia="TimesNewRoman"/>
          <w:lang w:val="sr-Cyrl-CS"/>
        </w:rPr>
        <w:t xml:space="preserve">ишљење лиценцираног овлашћеног ревизора може бити позитивно, мишљење са резервом или негативно и у њему мора бити јасно наведено да ли редовни годишњи финансијски извештаји или консолидовани годишњи финансијски извештаји пружају истинит и </w:t>
      </w:r>
      <w:r w:rsidR="00430EC7" w:rsidRPr="007F2674">
        <w:rPr>
          <w:rFonts w:eastAsia="TimesNewRoman"/>
          <w:lang w:val="sr-Cyrl-CS"/>
        </w:rPr>
        <w:t xml:space="preserve">објективан </w:t>
      </w:r>
      <w:r w:rsidRPr="007F2674">
        <w:rPr>
          <w:rFonts w:eastAsia="TimesNewRoman"/>
          <w:lang w:val="sr-Cyrl-CS"/>
        </w:rPr>
        <w:t>преглед финансијског положаја правног лица у складу са релевантним законским оквиром</w:t>
      </w:r>
      <w:r w:rsidR="00553A3F" w:rsidRPr="007F2674">
        <w:rPr>
          <w:rFonts w:eastAsia="TimesNewRoman"/>
          <w:lang w:val="sr-Cyrl-CS"/>
        </w:rPr>
        <w:t xml:space="preserve">, </w:t>
      </w:r>
      <w:r w:rsidR="00553A3F" w:rsidRPr="007F2674">
        <w:rPr>
          <w:lang w:val="sr-Cyrl-CS"/>
        </w:rPr>
        <w:t>као и да ли су годишњи финансијски извештаји у складу са посебним прописима који уређују пословање правног лица, ако је то предвиђено тим прописима</w:t>
      </w:r>
      <w:r w:rsidR="003E36C7" w:rsidRPr="007F2674">
        <w:rPr>
          <w:rFonts w:eastAsia="TimesNewRoman"/>
          <w:lang w:val="sr-Cyrl-CS"/>
        </w:rPr>
        <w:t>;</w:t>
      </w:r>
      <w:r w:rsidRPr="007F2674">
        <w:rPr>
          <w:rFonts w:eastAsia="TimesNewRoman"/>
          <w:lang w:val="sr-Cyrl-CS"/>
        </w:rPr>
        <w:t xml:space="preserve"> </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6) </w:t>
      </w:r>
      <w:r w:rsidR="0096699B" w:rsidRPr="007F2674">
        <w:rPr>
          <w:rFonts w:eastAsia="TimesNewRoman"/>
          <w:lang w:val="sr-Cyrl-CS"/>
        </w:rPr>
        <w:t>п</w:t>
      </w:r>
      <w:r w:rsidRPr="007F2674">
        <w:rPr>
          <w:rFonts w:eastAsia="TimesNewRoman"/>
          <w:lang w:val="sr-Cyrl-CS"/>
        </w:rPr>
        <w:t>осебна упозорења и проблеме на које лиценцирани овлашћени ревизор жели да укаже, али без</w:t>
      </w:r>
      <w:r w:rsidR="003E36C7" w:rsidRPr="007F2674">
        <w:rPr>
          <w:rFonts w:eastAsia="TimesNewRoman"/>
          <w:lang w:val="sr-Cyrl-CS"/>
        </w:rPr>
        <w:t xml:space="preserve"> изражавања мишљења са резервом;</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7) </w:t>
      </w:r>
      <w:r w:rsidR="0096699B" w:rsidRPr="007F2674">
        <w:rPr>
          <w:rFonts w:eastAsia="TimesNewRoman"/>
          <w:lang w:val="sr-Cyrl-CS"/>
        </w:rPr>
        <w:t>м</w:t>
      </w:r>
      <w:r w:rsidRPr="007F2674">
        <w:rPr>
          <w:rFonts w:eastAsia="TimesNewRoman"/>
          <w:lang w:val="sr-Cyrl-CS"/>
        </w:rPr>
        <w:t xml:space="preserve">ишљење и изјаву руководства о усклађености годишњег извештаја о пословању са редовним годишњим финансијским извештајима за исту пословну годину, да ли су редовни годишњи финансијски извештаји састављени у складу са законом којим се уређује рачуноводство и да ли је лиценцирани ревизор на основу знања и доказа које је стекао током обављања законске ревизије у субјекту ревизије, утврдио материјално </w:t>
      </w:r>
      <w:r w:rsidR="00E679C5">
        <w:rPr>
          <w:rFonts w:eastAsia="TimesNewRoman"/>
          <w:lang w:val="sr-Cyrl-CS"/>
        </w:rPr>
        <w:t>значе</w:t>
      </w:r>
      <w:r w:rsidR="00E679C5" w:rsidRPr="007F2674">
        <w:rPr>
          <w:rFonts w:eastAsia="TimesNewRoman"/>
          <w:lang w:val="sr-Cyrl-CS"/>
        </w:rPr>
        <w:t xml:space="preserve">ње </w:t>
      </w:r>
      <w:r w:rsidRPr="007F2674">
        <w:rPr>
          <w:rFonts w:eastAsia="TimesNewRoman"/>
          <w:lang w:val="sr-Cyrl-CS"/>
        </w:rPr>
        <w:t>погрешне чињенице које су садржане у презентацији финансијских извештаја, уз опис природе тих чињеница</w:t>
      </w:r>
      <w:r w:rsidR="003E36C7" w:rsidRPr="007F2674">
        <w:rPr>
          <w:rFonts w:eastAsia="TimesNewRoman"/>
          <w:lang w:val="sr-Cyrl-CS"/>
        </w:rPr>
        <w:t>;</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8) </w:t>
      </w:r>
      <w:r w:rsidR="0096699B" w:rsidRPr="007F2674">
        <w:rPr>
          <w:rFonts w:eastAsia="TimesNewRoman"/>
          <w:lang w:val="sr-Cyrl-CS"/>
        </w:rPr>
        <w:t>и</w:t>
      </w:r>
      <w:r w:rsidRPr="007F2674">
        <w:rPr>
          <w:rFonts w:eastAsia="TimesNewRoman"/>
          <w:lang w:val="sr-Cyrl-CS"/>
        </w:rPr>
        <w:t>зјаву о потенцијалним материјално значајним сумњама у вези са догађајима или околностима које могу довести у питање способност субјекта</w:t>
      </w:r>
      <w:r w:rsidR="003E36C7" w:rsidRPr="007F2674">
        <w:rPr>
          <w:rFonts w:eastAsia="TimesNewRoman"/>
          <w:lang w:val="sr-Cyrl-CS"/>
        </w:rPr>
        <w:t xml:space="preserve"> ревизије за наставак пословања;</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9) </w:t>
      </w:r>
      <w:r w:rsidR="0096699B" w:rsidRPr="007F2674">
        <w:rPr>
          <w:rFonts w:eastAsia="TimesNewRoman"/>
          <w:lang w:val="sr-Cyrl-CS"/>
        </w:rPr>
        <w:t>п</w:t>
      </w:r>
      <w:r w:rsidRPr="007F2674">
        <w:rPr>
          <w:rFonts w:eastAsia="TimesNewRoman"/>
          <w:lang w:val="sr-Cyrl-CS"/>
        </w:rPr>
        <w:t>одатак о седишту друштва за ревизију.</w:t>
      </w:r>
    </w:p>
    <w:p w:rsidR="009C0544" w:rsidRPr="007F2674" w:rsidRDefault="00A14C97" w:rsidP="009C0544">
      <w:pPr>
        <w:autoSpaceDE w:val="0"/>
        <w:autoSpaceDN w:val="0"/>
        <w:adjustRightInd w:val="0"/>
        <w:ind w:firstLine="720"/>
        <w:jc w:val="both"/>
        <w:rPr>
          <w:rFonts w:eastAsia="TimesNewRoman"/>
          <w:lang w:val="sr-Cyrl-CS"/>
        </w:rPr>
      </w:pPr>
      <w:r w:rsidRPr="007F2674">
        <w:rPr>
          <w:rFonts w:eastAsia="TimesNewRoman"/>
          <w:lang w:val="sr-Cyrl-CS"/>
        </w:rPr>
        <w:t>Изузетно од става 2. тачка</w:t>
      </w:r>
      <w:r w:rsidR="00CA7C0B" w:rsidRPr="007F2674">
        <w:rPr>
          <w:rFonts w:eastAsia="TimesNewRoman"/>
          <w:lang w:val="sr-Cyrl-CS"/>
        </w:rPr>
        <w:t xml:space="preserve"> 5)</w:t>
      </w:r>
      <w:r w:rsidR="009C0544" w:rsidRPr="007F2674">
        <w:rPr>
          <w:rFonts w:eastAsia="TimesNewRoman"/>
          <w:lang w:val="sr-Cyrl-CS"/>
        </w:rPr>
        <w:t xml:space="preserve"> овог члана, лиценцирани овлашћени ревизор се може уздржати од изражавања мишљења на редовне годишње финансијске извештаје или консолидоване годишње финансијске извештаје, ако нема адекватне и довољно прикупљене ревизорске доказе и омогућен приступ информацијама захтеване од клијента ревизије.</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У случају да је законску ревизију друштва од јавног интереса вршило више друштава за ревизију у складу са чланом 3</w:t>
      </w:r>
      <w:r w:rsidR="002B59E0" w:rsidRPr="007F2674">
        <w:rPr>
          <w:rFonts w:eastAsia="TimesNewRoman"/>
          <w:lang w:val="sr-Cyrl-CS"/>
        </w:rPr>
        <w:t>4.</w:t>
      </w:r>
      <w:r w:rsidRPr="007F2674">
        <w:rPr>
          <w:rFonts w:eastAsia="TimesNewRoman"/>
          <w:lang w:val="sr-Cyrl-CS"/>
        </w:rPr>
        <w:t xml:space="preserve"> овог закона, она су дужна да се усагласе </w:t>
      </w:r>
      <w:r w:rsidRPr="007F2674">
        <w:rPr>
          <w:rFonts w:eastAsia="TimesNewRoman"/>
          <w:lang w:val="sr-Cyrl-CS"/>
        </w:rPr>
        <w:lastRenderedPageBreak/>
        <w:t xml:space="preserve">око резултата законске ревизије и да, након тога, издају усаглашени ревизорски извештај са мишљењем. У случају да дође до неслагања, свако друштво за ревизију издаје своје мишљење, а у посебном додатку ревизорског извештаја наводе разлог неслагања. Наведени разлози неслагања се додатно образлажу Комисији за ревизију тог друштва. </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Ревизорски извештај мора потписати кључни ревизорски партнер који врши законску ревизију. У случају да је законску ревизију, у субјекту ревизије, у складу са чланом 3</w:t>
      </w:r>
      <w:r w:rsidR="00993E83" w:rsidRPr="007F2674">
        <w:rPr>
          <w:rFonts w:eastAsia="TimesNewRoman"/>
          <w:lang w:val="sr-Cyrl-CS"/>
        </w:rPr>
        <w:t>4.</w:t>
      </w:r>
      <w:r w:rsidRPr="007F2674">
        <w:rPr>
          <w:rFonts w:eastAsia="TimesNewRoman"/>
          <w:lang w:val="sr-Cyrl-CS"/>
        </w:rPr>
        <w:t xml:space="preserve"> овог закона, вршило више друштава за ревизију у исто време, усаглашени ревизорски извештај морају потписати сви лиценцирани овлашћени ревизори који су, испред свог друштва за ревизију, вршили законску ревизију.  </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Изузетно од става 5. овог члана, потпис лиценцираног овлашћеног ревизора не мора бити доступан јавности, ако би обелодањивање тог податка могло проузроковати непосредну и директну претњу личној сигурности тог лиценцираног овлашћеног ревизора.</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У случају из става 6. овога члана, друштво за </w:t>
      </w:r>
      <w:r w:rsidR="00201D46" w:rsidRPr="007F2674">
        <w:rPr>
          <w:rFonts w:eastAsia="TimesNewRoman"/>
          <w:lang w:val="sr-Cyrl-CS"/>
        </w:rPr>
        <w:t xml:space="preserve">ревизију </w:t>
      </w:r>
      <w:r w:rsidRPr="007F2674">
        <w:rPr>
          <w:rFonts w:eastAsia="TimesNewRoman"/>
          <w:lang w:val="sr-Cyrl-CS"/>
        </w:rPr>
        <w:t>је у обавези да, пре издавања ревизорског извештаја, обавести Комисију о имену лиценцираног овлашћеног ревизора и конкре</w:t>
      </w:r>
      <w:r w:rsidR="00E679C5">
        <w:rPr>
          <w:rFonts w:eastAsia="TimesNewRoman"/>
          <w:lang w:val="sr-Cyrl-CS"/>
        </w:rPr>
        <w:t>т</w:t>
      </w:r>
      <w:r w:rsidRPr="007F2674">
        <w:rPr>
          <w:rFonts w:eastAsia="TimesNewRoman"/>
          <w:lang w:val="sr-Cyrl-CS"/>
        </w:rPr>
        <w:t xml:space="preserve">ним разлозима који постоје да ти подаци не буду јавно </w:t>
      </w:r>
      <w:r w:rsidR="00930AEC" w:rsidRPr="007F2674">
        <w:rPr>
          <w:rFonts w:eastAsia="TimesNewRoman"/>
          <w:lang w:val="sr-Cyrl-CS"/>
        </w:rPr>
        <w:t xml:space="preserve">објављени </w:t>
      </w:r>
      <w:r w:rsidRPr="007F2674">
        <w:rPr>
          <w:rFonts w:eastAsia="TimesNewRoman"/>
          <w:lang w:val="sr-Cyrl-CS"/>
        </w:rPr>
        <w:t xml:space="preserve">и у исто време достави предметни ревизорски извештај са потписом лиценцираног овлашћеног ревизора. </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 xml:space="preserve">Ревизорски извештај о извршеној законској ревизији мора бити у складу са </w:t>
      </w:r>
      <w:r w:rsidR="00140336" w:rsidRPr="007F2674">
        <w:rPr>
          <w:rFonts w:eastAsia="TimesNewRoman"/>
          <w:lang w:val="sr-Cyrl-CS"/>
        </w:rPr>
        <w:t xml:space="preserve">одредбама </w:t>
      </w:r>
      <w:r w:rsidRPr="007F2674">
        <w:rPr>
          <w:rFonts w:eastAsia="TimesNewRoman"/>
          <w:lang w:val="sr-Cyrl-CS"/>
        </w:rPr>
        <w:t>става 2. тач</w:t>
      </w:r>
      <w:r w:rsidR="00CA7C0B" w:rsidRPr="007F2674">
        <w:rPr>
          <w:rFonts w:eastAsia="TimesNewRoman"/>
          <w:lang w:val="sr-Cyrl-CS"/>
        </w:rPr>
        <w:t>.</w:t>
      </w:r>
      <w:r w:rsidR="00E60E01" w:rsidRPr="007F2674">
        <w:rPr>
          <w:rFonts w:eastAsia="TimesNewRoman"/>
          <w:lang w:val="sr-Cyrl-CS"/>
        </w:rPr>
        <w:t xml:space="preserve"> </w:t>
      </w:r>
      <w:r w:rsidRPr="007F2674">
        <w:rPr>
          <w:rFonts w:eastAsia="TimesNewRoman"/>
          <w:lang w:val="sr-Cyrl-CS"/>
        </w:rPr>
        <w:t xml:space="preserve">1) </w:t>
      </w:r>
      <w:r w:rsidR="00CA7C0B" w:rsidRPr="007F2674">
        <w:rPr>
          <w:rFonts w:eastAsia="TimesNewRoman"/>
          <w:lang w:val="sr-Cyrl-CS"/>
        </w:rPr>
        <w:t xml:space="preserve">- </w:t>
      </w:r>
      <w:r w:rsidRPr="007F2674">
        <w:rPr>
          <w:rFonts w:eastAsia="TimesNewRoman"/>
          <w:lang w:val="sr-Cyrl-CS"/>
        </w:rPr>
        <w:t xml:space="preserve">7) овог члана. Приликом извештавања о усклађености </w:t>
      </w:r>
      <w:r w:rsidR="001F09C5" w:rsidRPr="007F2674">
        <w:rPr>
          <w:rFonts w:eastAsia="TimesNewRoman"/>
          <w:lang w:val="sr-Cyrl-CS"/>
        </w:rPr>
        <w:t xml:space="preserve">годишњег </w:t>
      </w:r>
      <w:r w:rsidRPr="007F2674">
        <w:rPr>
          <w:rFonts w:eastAsia="TimesNewRoman"/>
          <w:lang w:val="sr-Cyrl-CS"/>
        </w:rPr>
        <w:t xml:space="preserve">извештаја о пословању </w:t>
      </w:r>
      <w:r w:rsidR="001F09C5" w:rsidRPr="007F2674">
        <w:rPr>
          <w:rFonts w:eastAsia="TimesNewRoman"/>
          <w:lang w:val="sr-Cyrl-CS"/>
        </w:rPr>
        <w:t xml:space="preserve">са редовним годишњим финансијским извештајима за исту пословну годину </w:t>
      </w:r>
      <w:r w:rsidR="00140336" w:rsidRPr="007F2674">
        <w:rPr>
          <w:rFonts w:eastAsia="TimesNewRoman"/>
          <w:lang w:val="sr-Cyrl-CS"/>
        </w:rPr>
        <w:t xml:space="preserve">у смислу става </w:t>
      </w:r>
      <w:r w:rsidRPr="007F2674">
        <w:rPr>
          <w:rFonts w:eastAsia="TimesNewRoman"/>
          <w:lang w:val="sr-Cyrl-CS"/>
        </w:rPr>
        <w:t>2. тачк</w:t>
      </w:r>
      <w:r w:rsidR="00CA7C0B" w:rsidRPr="007F2674">
        <w:rPr>
          <w:rFonts w:eastAsia="TimesNewRoman"/>
          <w:lang w:val="sr-Cyrl-CS"/>
        </w:rPr>
        <w:t>а</w:t>
      </w:r>
      <w:r w:rsidRPr="007F2674">
        <w:rPr>
          <w:rFonts w:eastAsia="TimesNewRoman"/>
          <w:lang w:val="sr-Cyrl-CS"/>
        </w:rPr>
        <w:t xml:space="preserve"> 7) овога члана, друштво за ревизију узима у обзир консолидоване годишње финансијске извештаје и консолидоване годишње извештаје о пословању субјекта ревизије. Ако су редовни годишњи финансијски извештаји матичног друштва приложени уз консолидоване годишње финансијске извештаје, ревизорски извештаји се могу објединити.</w:t>
      </w:r>
    </w:p>
    <w:p w:rsidR="005064C2"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Мишљење лиценцираног овлашћеног ревизора из става 2. тачк</w:t>
      </w:r>
      <w:r w:rsidR="00191AE2" w:rsidRPr="007F2674">
        <w:rPr>
          <w:rFonts w:eastAsia="TimesNewRoman"/>
          <w:lang w:val="sr-Cyrl-CS"/>
        </w:rPr>
        <w:t>а</w:t>
      </w:r>
      <w:r w:rsidRPr="007F2674">
        <w:rPr>
          <w:rFonts w:eastAsia="TimesNewRoman"/>
          <w:lang w:val="sr-Cyrl-CS"/>
        </w:rPr>
        <w:t xml:space="preserve"> 5)</w:t>
      </w:r>
      <w:r w:rsidR="008E0DC0" w:rsidRPr="007F2674">
        <w:rPr>
          <w:rFonts w:eastAsia="TimesNewRoman"/>
          <w:lang w:val="sr-Cyrl-CS"/>
        </w:rPr>
        <w:t xml:space="preserve"> овог</w:t>
      </w:r>
      <w:r w:rsidRPr="007F2674">
        <w:rPr>
          <w:rFonts w:eastAsia="TimesNewRoman"/>
          <w:lang w:val="sr-Cyrl-CS"/>
        </w:rPr>
        <w:t xml:space="preserve"> члана, односи се финансијске извештаје у целини.</w:t>
      </w:r>
    </w:p>
    <w:p w:rsidR="009C0544" w:rsidRPr="007F2674" w:rsidRDefault="005064C2" w:rsidP="009C0544">
      <w:pPr>
        <w:autoSpaceDE w:val="0"/>
        <w:autoSpaceDN w:val="0"/>
        <w:adjustRightInd w:val="0"/>
        <w:ind w:firstLine="720"/>
        <w:jc w:val="both"/>
        <w:rPr>
          <w:rFonts w:eastAsia="TimesNewRoman"/>
          <w:lang w:val="sr-Cyrl-CS"/>
        </w:rPr>
      </w:pPr>
      <w:r w:rsidRPr="007F2674">
        <w:rPr>
          <w:rFonts w:eastAsia="TimesNewRoman"/>
          <w:lang w:val="sr-Cyrl-CS"/>
        </w:rPr>
        <w:t>Кључна ревизорска питања у смислу МСР примењују се на законску ревизију јавних друштава у смислу закона којим се уређује тржиште капитала.</w:t>
      </w:r>
      <w:r w:rsidR="009C0544" w:rsidRPr="007F2674">
        <w:rPr>
          <w:rFonts w:eastAsia="TimesNewRoman"/>
          <w:lang w:val="sr-Cyrl-CS"/>
        </w:rPr>
        <w:t xml:space="preserve"> </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Ревизорски извештај се саставља и објављује, на српском језику.</w:t>
      </w:r>
    </w:p>
    <w:p w:rsidR="009C0544" w:rsidRPr="007F2674" w:rsidRDefault="009C0544" w:rsidP="009C0544">
      <w:pPr>
        <w:autoSpaceDE w:val="0"/>
        <w:autoSpaceDN w:val="0"/>
        <w:adjustRightInd w:val="0"/>
        <w:ind w:firstLine="720"/>
        <w:jc w:val="both"/>
        <w:rPr>
          <w:rFonts w:eastAsia="TimesNewRoman"/>
          <w:lang w:val="sr-Cyrl-CS"/>
        </w:rPr>
      </w:pPr>
      <w:r w:rsidRPr="007F2674">
        <w:rPr>
          <w:rFonts w:eastAsia="TimesNewRoman"/>
          <w:lang w:val="sr-Cyrl-CS"/>
        </w:rPr>
        <w:t>Уз ревизорски извештај прилажу се редовни годишњи финансијски извештаји или консолидовани годишњи финансијски извештаји који су били предмет законске ревизије.</w:t>
      </w:r>
    </w:p>
    <w:p w:rsidR="003B3A6E" w:rsidRPr="007F2674" w:rsidRDefault="003B3A6E" w:rsidP="009C0544">
      <w:pPr>
        <w:autoSpaceDE w:val="0"/>
        <w:autoSpaceDN w:val="0"/>
        <w:adjustRightInd w:val="0"/>
        <w:ind w:firstLine="720"/>
        <w:jc w:val="both"/>
        <w:rPr>
          <w:rFonts w:eastAsia="TimesNewRoman"/>
          <w:lang w:val="sr-Cyrl-CS"/>
        </w:rPr>
      </w:pPr>
    </w:p>
    <w:p w:rsidR="00A97EC2" w:rsidRPr="007F2674" w:rsidRDefault="003B3A6E" w:rsidP="00A14C97">
      <w:pPr>
        <w:autoSpaceDE w:val="0"/>
        <w:autoSpaceDN w:val="0"/>
        <w:adjustRightInd w:val="0"/>
        <w:jc w:val="center"/>
        <w:rPr>
          <w:rFonts w:eastAsia="TimesNewRoman"/>
          <w:b/>
          <w:lang w:val="sr-Cyrl-CS"/>
        </w:rPr>
      </w:pPr>
      <w:r w:rsidRPr="007F2674">
        <w:rPr>
          <w:rFonts w:eastAsia="TimesNewRoman"/>
          <w:lang w:val="sr-Cyrl-CS"/>
        </w:rPr>
        <w:t xml:space="preserve">Додатни извештај Комисији за ревизију </w:t>
      </w:r>
    </w:p>
    <w:p w:rsidR="00A97EC2" w:rsidRPr="007F2674" w:rsidRDefault="00A97EC2" w:rsidP="00A97EC2">
      <w:pPr>
        <w:autoSpaceDE w:val="0"/>
        <w:autoSpaceDN w:val="0"/>
        <w:adjustRightInd w:val="0"/>
        <w:jc w:val="center"/>
        <w:rPr>
          <w:rFonts w:eastAsia="TimesNewRoman"/>
          <w:iCs/>
          <w:lang w:val="sr-Cyrl-CS"/>
        </w:rPr>
      </w:pPr>
      <w:r w:rsidRPr="007F2674">
        <w:rPr>
          <w:rFonts w:eastAsia="TimesNewRoman"/>
          <w:iCs/>
          <w:lang w:val="sr-Cyrl-CS"/>
        </w:rPr>
        <w:t xml:space="preserve"> </w:t>
      </w:r>
    </w:p>
    <w:p w:rsidR="003B3A6E" w:rsidRPr="007F2674" w:rsidRDefault="00A97EC2" w:rsidP="00F0179E">
      <w:pPr>
        <w:autoSpaceDE w:val="0"/>
        <w:autoSpaceDN w:val="0"/>
        <w:adjustRightInd w:val="0"/>
        <w:jc w:val="center"/>
        <w:rPr>
          <w:rFonts w:eastAsia="TimesNewRoman"/>
          <w:iCs/>
          <w:lang w:val="sr-Cyrl-CS"/>
        </w:rPr>
      </w:pPr>
      <w:r w:rsidRPr="007F2674">
        <w:rPr>
          <w:rFonts w:eastAsia="TimesNewRoman"/>
          <w:iCs/>
          <w:lang w:val="sr-Cyrl-CS"/>
        </w:rPr>
        <w:t>Члан 40.</w:t>
      </w:r>
    </w:p>
    <w:p w:rsidR="00EC4A08" w:rsidRPr="007F2674" w:rsidRDefault="00EC4A08" w:rsidP="00FA7D4C">
      <w:pPr>
        <w:autoSpaceDE w:val="0"/>
        <w:autoSpaceDN w:val="0"/>
        <w:adjustRightInd w:val="0"/>
        <w:ind w:firstLine="720"/>
        <w:jc w:val="both"/>
        <w:rPr>
          <w:rFonts w:eastAsia="TimesNewRoman"/>
          <w:lang w:val="sr-Cyrl-CS"/>
        </w:rPr>
      </w:pPr>
      <w:r w:rsidRPr="007F2674">
        <w:rPr>
          <w:rFonts w:eastAsia="TimesNewRoman"/>
          <w:lang w:val="sr-Cyrl-CS"/>
        </w:rPr>
        <w:t xml:space="preserve">Друштва за ревизију која обављају ревизију друштва од јавног интереса </w:t>
      </w:r>
      <w:r w:rsidR="00FA7D4C" w:rsidRPr="007F2674">
        <w:rPr>
          <w:rFonts w:eastAsia="TimesNewRoman"/>
          <w:lang w:val="sr-Cyrl-CS"/>
        </w:rPr>
        <w:t xml:space="preserve">дужна су </w:t>
      </w:r>
      <w:r w:rsidRPr="007F2674">
        <w:rPr>
          <w:rFonts w:eastAsia="TimesNewRoman"/>
          <w:lang w:val="sr-Cyrl-CS"/>
        </w:rPr>
        <w:t xml:space="preserve">да предају додатни извештај Комисији за ревизију субјекта ревизије, </w:t>
      </w:r>
      <w:r w:rsidR="00FA7D4C" w:rsidRPr="007F2674">
        <w:rPr>
          <w:rFonts w:eastAsia="TimesNewRoman"/>
          <w:lang w:val="sr-Cyrl-CS"/>
        </w:rPr>
        <w:t xml:space="preserve">у року за </w:t>
      </w:r>
      <w:r w:rsidR="00930AEC" w:rsidRPr="007F2674">
        <w:rPr>
          <w:rFonts w:eastAsia="TimesNewRoman"/>
          <w:lang w:val="sr-Cyrl-CS"/>
        </w:rPr>
        <w:t>достављање</w:t>
      </w:r>
      <w:r w:rsidR="00FA7D4C" w:rsidRPr="007F2674">
        <w:rPr>
          <w:rFonts w:eastAsia="TimesNewRoman"/>
          <w:lang w:val="sr-Cyrl-CS"/>
        </w:rPr>
        <w:t xml:space="preserve"> ревизорског извештаја у смислу закона којим се уређује рачуноводство</w:t>
      </w:r>
      <w:r w:rsidRPr="007F2674">
        <w:rPr>
          <w:rFonts w:eastAsia="TimesNewRoman"/>
          <w:lang w:val="sr-Cyrl-CS"/>
        </w:rPr>
        <w:t xml:space="preserve">. У случају да субјекат ревизије нема Комисију за ревизију, додатни извештај се предаје органу са еквивалентном функцијом у истом друштву. </w:t>
      </w:r>
    </w:p>
    <w:p w:rsidR="00EC4A08" w:rsidRPr="007F2674" w:rsidRDefault="00EC4A08" w:rsidP="00EC4A08">
      <w:pPr>
        <w:autoSpaceDE w:val="0"/>
        <w:autoSpaceDN w:val="0"/>
        <w:adjustRightInd w:val="0"/>
        <w:ind w:firstLine="720"/>
        <w:jc w:val="both"/>
        <w:rPr>
          <w:rFonts w:eastAsia="TimesNewRoman"/>
          <w:lang w:val="sr-Cyrl-CS"/>
        </w:rPr>
      </w:pPr>
      <w:r w:rsidRPr="007F2674">
        <w:rPr>
          <w:rFonts w:eastAsia="TimesNewRoman"/>
          <w:lang w:val="sr-Cyrl-CS"/>
        </w:rPr>
        <w:t>Додатни извештај Комисији за ревизију треба да буде у писаној форми, да објасни резултат законске ревизије и да садржи минимум следеће:</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1) </w:t>
      </w:r>
      <w:r w:rsidR="00EC4A08" w:rsidRPr="007F2674">
        <w:rPr>
          <w:rFonts w:eastAsia="TimesNewRoman"/>
          <w:lang w:val="sr-Cyrl-CS"/>
        </w:rPr>
        <w:t>изјаву о независности у складу са чланом 29. овог закона;</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EC4A08" w:rsidRPr="007F2674">
        <w:rPr>
          <w:rFonts w:eastAsia="TimesNewRoman"/>
          <w:lang w:val="sr-Cyrl-CS"/>
        </w:rPr>
        <w:t>име кључног ревизорског партнера;</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lastRenderedPageBreak/>
        <w:t xml:space="preserve">3) </w:t>
      </w:r>
      <w:r w:rsidR="00EC4A08" w:rsidRPr="007F2674">
        <w:rPr>
          <w:rFonts w:eastAsia="TimesNewRoman"/>
          <w:lang w:val="sr-Cyrl-CS"/>
        </w:rPr>
        <w:t>у случају када друштво за ревизију ангажује лиценцираног овлашћеног ревизора или друштво за ревизију, који нису део мреже или екстерног стручног лица за обављање одређених активности током ревизије, таква чињеница мора бити обелодањена у додатном извештају, као и потврда о њиховој независности;</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4) </w:t>
      </w:r>
      <w:r w:rsidR="00EC4A08" w:rsidRPr="007F2674">
        <w:rPr>
          <w:rFonts w:eastAsia="TimesNewRoman"/>
          <w:lang w:val="sr-Cyrl-CS"/>
        </w:rPr>
        <w:t xml:space="preserve">природу, учесталост и обим комуникације са Комисијом за ревизију, или органом који обавља еквивалентну функцију у </w:t>
      </w:r>
      <w:r w:rsidR="00CC3177" w:rsidRPr="007F2674">
        <w:rPr>
          <w:rFonts w:eastAsia="TimesNewRoman"/>
          <w:lang w:val="sr-Cyrl-CS"/>
        </w:rPr>
        <w:t>субјекту</w:t>
      </w:r>
      <w:r w:rsidR="00EC4A08" w:rsidRPr="007F2674">
        <w:rPr>
          <w:rFonts w:eastAsia="TimesNewRoman"/>
          <w:lang w:val="sr-Cyrl-CS"/>
        </w:rPr>
        <w:t xml:space="preserve"> ревизије, управним или надзорним одбором субјекта ревизије, укључујући датуме састанака са наведеним органима;</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5) </w:t>
      </w:r>
      <w:r w:rsidR="00EC4A08" w:rsidRPr="007F2674">
        <w:rPr>
          <w:rFonts w:eastAsia="TimesNewRoman"/>
          <w:lang w:val="sr-Cyrl-CS"/>
        </w:rPr>
        <w:t>опис обима и периода у коме је извршена ревизија;</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6) </w:t>
      </w:r>
      <w:r w:rsidR="00EC4A08" w:rsidRPr="007F2674">
        <w:rPr>
          <w:rFonts w:eastAsia="TimesNewRoman"/>
          <w:lang w:val="sr-Cyrl-CS"/>
        </w:rPr>
        <w:t>када је више друштава за ревизију ангажовано, опис поделе задатака између тих друштава за ревизију;</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7) </w:t>
      </w:r>
      <w:r w:rsidR="00EC4A08" w:rsidRPr="007F2674">
        <w:rPr>
          <w:rFonts w:eastAsia="TimesNewRoman"/>
          <w:lang w:val="sr-Cyrl-CS"/>
        </w:rPr>
        <w:t>опис коришћене методологије, укључујући оп</w:t>
      </w:r>
      <w:r w:rsidR="00850EAB" w:rsidRPr="007F2674">
        <w:rPr>
          <w:rFonts w:eastAsia="TimesNewRoman"/>
          <w:lang w:val="sr-Cyrl-CS"/>
        </w:rPr>
        <w:t xml:space="preserve">исе позиција биланса стања које </w:t>
      </w:r>
      <w:r w:rsidR="00EC4A08" w:rsidRPr="007F2674">
        <w:rPr>
          <w:rFonts w:eastAsia="TimesNewRoman"/>
          <w:lang w:val="sr-Cyrl-CS"/>
        </w:rPr>
        <w:t>су биле потврђене кроз изабрани узорак, укључујући објашњења идентификованих значајних разлика у примењеној методологији, у односу на методологију претходне године. Ово се односи и на случајеве ако је ревизија претходне године извршена од стране другог друштва за ревизију;</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8) </w:t>
      </w:r>
      <w:r w:rsidR="00EC4A08" w:rsidRPr="007F2674">
        <w:rPr>
          <w:rFonts w:eastAsia="TimesNewRoman"/>
          <w:lang w:val="sr-Cyrl-CS"/>
        </w:rPr>
        <w:t>обелодањивање:</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(1) </w:t>
      </w:r>
      <w:r w:rsidR="00EC4A08" w:rsidRPr="007F2674">
        <w:rPr>
          <w:rFonts w:eastAsia="TimesNewRoman"/>
          <w:lang w:val="sr-Cyrl-CS"/>
        </w:rPr>
        <w:t xml:space="preserve">квантитативних износа материјалности примењених у поступку ревизије редовних </w:t>
      </w:r>
      <w:r w:rsidRPr="007F2674">
        <w:rPr>
          <w:rFonts w:eastAsia="TimesNewRoman"/>
          <w:lang w:val="sr-Cyrl-CS"/>
        </w:rPr>
        <w:t>годишњих финансијских извештаја;</w:t>
      </w:r>
      <w:r w:rsidR="00EC4A08" w:rsidRPr="007F2674">
        <w:rPr>
          <w:rFonts w:eastAsia="TimesNewRoman"/>
          <w:lang w:val="sr-Cyrl-CS"/>
        </w:rPr>
        <w:t xml:space="preserve"> </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EC4A08" w:rsidRPr="007F2674">
        <w:rPr>
          <w:rFonts w:eastAsia="TimesNewRoman"/>
          <w:lang w:val="sr-Cyrl-CS"/>
        </w:rPr>
        <w:t>износа материјалности за појединачне класе транс</w:t>
      </w:r>
      <w:r w:rsidR="00E679C5">
        <w:rPr>
          <w:rFonts w:eastAsia="TimesNewRoman"/>
          <w:lang w:val="sr-Cyrl-CS"/>
        </w:rPr>
        <w:t>а</w:t>
      </w:r>
      <w:r w:rsidR="00EC4A08" w:rsidRPr="007F2674">
        <w:rPr>
          <w:rFonts w:eastAsia="TimesNewRoman"/>
          <w:lang w:val="sr-Cyrl-CS"/>
        </w:rPr>
        <w:t>кција, рачуна или обелодањивања</w:t>
      </w:r>
      <w:r w:rsidRPr="007F2674">
        <w:rPr>
          <w:rFonts w:eastAsia="TimesNewRoman"/>
          <w:lang w:val="sr-Cyrl-CS"/>
        </w:rPr>
        <w:t>;</w:t>
      </w:r>
      <w:r w:rsidR="00EC4A08" w:rsidRPr="007F2674">
        <w:rPr>
          <w:rFonts w:eastAsia="TimesNewRoman"/>
          <w:lang w:val="sr-Cyrl-CS"/>
        </w:rPr>
        <w:t xml:space="preserve"> </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(3) </w:t>
      </w:r>
      <w:r w:rsidR="00EC4A08" w:rsidRPr="007F2674">
        <w:rPr>
          <w:rFonts w:eastAsia="TimesNewRoman"/>
          <w:lang w:val="sr-Cyrl-CS"/>
        </w:rPr>
        <w:t>квалитативних фактора разматраних приликом дефинисања нивоа материјалности;</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9) </w:t>
      </w:r>
      <w:r w:rsidR="00EC4A08" w:rsidRPr="007F2674">
        <w:rPr>
          <w:rFonts w:eastAsia="TimesNewRoman"/>
          <w:lang w:val="sr-Cyrl-CS"/>
        </w:rPr>
        <w:t xml:space="preserve">објашњење процена везаних за догађаје или услове идентификоване током ревизије, а који могу изазвати значајну сумњу у могућност наставка пословања субјекта ревизије. </w:t>
      </w:r>
      <w:r w:rsidR="00DB4DED" w:rsidRPr="007F2674">
        <w:rPr>
          <w:rFonts w:eastAsia="TimesNewRoman"/>
          <w:lang w:val="sr-Cyrl-CS"/>
        </w:rPr>
        <w:t xml:space="preserve">Ово објашњење треба </w:t>
      </w:r>
      <w:r w:rsidR="00EC4A08" w:rsidRPr="007F2674">
        <w:rPr>
          <w:rFonts w:eastAsia="TimesNewRoman"/>
          <w:lang w:val="sr-Cyrl-CS"/>
        </w:rPr>
        <w:t>да садржи преглед свих гаранција, писма о уверавању, државних интервенција и других мера подршке које су биле узете у разматрање када се радила процена о могућности наставка пословања;</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10) </w:t>
      </w:r>
      <w:r w:rsidR="00EC4A08" w:rsidRPr="007F2674">
        <w:rPr>
          <w:rFonts w:eastAsia="TimesNewRoman"/>
          <w:lang w:val="sr-Cyrl-CS"/>
        </w:rPr>
        <w:t>значајне недостатке субјекта ревизије, или у случају консолидованих годишњих финансијских извештаја, значајне недостатке система интерних контрола и/или рачуноводственог система матичног друштва. За сваки значајни недостатак треба да буде константовано да ли је недостатак отклоњен од стране руководства субјекта ревизије;</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11) </w:t>
      </w:r>
      <w:r w:rsidR="00EC4A08" w:rsidRPr="007F2674">
        <w:rPr>
          <w:rFonts w:eastAsia="TimesNewRoman"/>
          <w:lang w:val="sr-Cyrl-CS"/>
        </w:rPr>
        <w:t>значајне ставке у вези са неусаглашеношћу са законском и интерном регулативом субјекта ревизије, идентификоване током обављања ревизије, које могу бити значајне информације за Комисију за ревизију да испуни своје задатке;</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12) </w:t>
      </w:r>
      <w:r w:rsidR="00EC4A08" w:rsidRPr="007F2674">
        <w:rPr>
          <w:rFonts w:eastAsia="TimesNewRoman"/>
          <w:lang w:val="sr-Cyrl-CS"/>
        </w:rPr>
        <w:t>процену коришћених метода за процењивање различитих позиција у оквиру појединачних или консолидованих годишњих финансијских извештаја;</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13) </w:t>
      </w:r>
      <w:r w:rsidR="00EC4A08" w:rsidRPr="007F2674">
        <w:rPr>
          <w:rFonts w:eastAsia="TimesNewRoman"/>
          <w:lang w:val="sr-Cyrl-CS"/>
        </w:rPr>
        <w:t>у случају законске ревизије консолидованих годишњих финансијских извештаја, обелодањивање обима консолидације и одабраних критеријума који су коришћени за дефинисање наведеног обима консолидације, као и да ли су наведени критеријуми у складу са оквиром за финансијско извештавање;</w:t>
      </w:r>
    </w:p>
    <w:p w:rsidR="00EC4A08" w:rsidRPr="007F2674" w:rsidRDefault="00191AE2" w:rsidP="00191AE2">
      <w:pPr>
        <w:autoSpaceDE w:val="0"/>
        <w:autoSpaceDN w:val="0"/>
        <w:adjustRightInd w:val="0"/>
        <w:ind w:firstLine="720"/>
        <w:jc w:val="both"/>
        <w:rPr>
          <w:rFonts w:eastAsia="TimesNewRoman"/>
          <w:lang w:val="sr-Cyrl-CS"/>
        </w:rPr>
      </w:pPr>
      <w:r w:rsidRPr="007F2674">
        <w:rPr>
          <w:rFonts w:eastAsia="TimesNewRoman"/>
          <w:lang w:val="sr-Cyrl-CS"/>
        </w:rPr>
        <w:t xml:space="preserve">14) </w:t>
      </w:r>
      <w:r w:rsidR="00EC4A08" w:rsidRPr="007F2674">
        <w:rPr>
          <w:rFonts w:eastAsia="TimesNewRoman"/>
          <w:lang w:val="sr-Cyrl-CS"/>
        </w:rPr>
        <w:t>напомену да ли су сва објашњења и документација достављени од субјекта ревизије;</w:t>
      </w:r>
    </w:p>
    <w:p w:rsidR="00D001A3" w:rsidRPr="007F2674" w:rsidRDefault="00191AE2" w:rsidP="00E97EB6">
      <w:pPr>
        <w:autoSpaceDE w:val="0"/>
        <w:autoSpaceDN w:val="0"/>
        <w:adjustRightInd w:val="0"/>
        <w:ind w:firstLine="720"/>
        <w:jc w:val="both"/>
        <w:rPr>
          <w:rFonts w:eastAsia="TimesNewRoman"/>
          <w:lang w:val="sr-Cyrl-CS"/>
        </w:rPr>
      </w:pPr>
      <w:r w:rsidRPr="007F2674">
        <w:rPr>
          <w:rFonts w:eastAsia="TimesNewRoman"/>
          <w:lang w:val="sr-Cyrl-CS"/>
        </w:rPr>
        <w:t xml:space="preserve">15) </w:t>
      </w:r>
      <w:r w:rsidR="00EC4A08" w:rsidRPr="007F2674">
        <w:rPr>
          <w:rFonts w:eastAsia="TimesNewRoman"/>
          <w:lang w:val="sr-Cyrl-CS"/>
        </w:rPr>
        <w:t>да ли су постојали значајни проблеми у току обављања ревизије и чињенице које би биле додатно корисне Комисији за ревизију.</w:t>
      </w:r>
    </w:p>
    <w:p w:rsidR="00CF1D87" w:rsidRPr="007F2674" w:rsidRDefault="00CF1D87" w:rsidP="00E97EB6">
      <w:pPr>
        <w:autoSpaceDE w:val="0"/>
        <w:autoSpaceDN w:val="0"/>
        <w:adjustRightInd w:val="0"/>
        <w:ind w:firstLine="720"/>
        <w:jc w:val="both"/>
        <w:rPr>
          <w:rFonts w:eastAsia="TimesNewRoman"/>
          <w:lang w:val="sr-Cyrl-CS"/>
        </w:rPr>
      </w:pPr>
    </w:p>
    <w:p w:rsidR="004B4003" w:rsidRPr="007F2674" w:rsidRDefault="004B4003" w:rsidP="00E06022">
      <w:pPr>
        <w:autoSpaceDE w:val="0"/>
        <w:autoSpaceDN w:val="0"/>
        <w:adjustRightInd w:val="0"/>
        <w:jc w:val="both"/>
        <w:rPr>
          <w:rFonts w:eastAsia="TimesNewRoman"/>
          <w:lang w:val="sr-Cyrl-CS"/>
        </w:rPr>
      </w:pPr>
    </w:p>
    <w:p w:rsidR="00421885" w:rsidRPr="007F2674" w:rsidRDefault="00421885" w:rsidP="00CE79B8">
      <w:pPr>
        <w:autoSpaceDE w:val="0"/>
        <w:autoSpaceDN w:val="0"/>
        <w:adjustRightInd w:val="0"/>
        <w:jc w:val="center"/>
        <w:outlineLvl w:val="0"/>
        <w:rPr>
          <w:rFonts w:eastAsia="TimesNewRoman"/>
          <w:iCs/>
          <w:lang w:val="sr-Cyrl-CS"/>
        </w:rPr>
      </w:pPr>
      <w:r w:rsidRPr="007F2674">
        <w:rPr>
          <w:rFonts w:eastAsia="TimesNewRoman"/>
          <w:iCs/>
          <w:lang w:val="sr-Cyrl-CS"/>
        </w:rPr>
        <w:lastRenderedPageBreak/>
        <w:t>Ревизија консолидованих финансиј</w:t>
      </w:r>
      <w:r w:rsidR="003875CA" w:rsidRPr="007F2674">
        <w:rPr>
          <w:rFonts w:eastAsia="TimesNewRoman"/>
          <w:iCs/>
          <w:lang w:val="sr-Cyrl-CS"/>
        </w:rPr>
        <w:t>ск</w:t>
      </w:r>
      <w:r w:rsidRPr="007F2674">
        <w:rPr>
          <w:rFonts w:eastAsia="TimesNewRoman"/>
          <w:iCs/>
          <w:lang w:val="sr-Cyrl-CS"/>
        </w:rPr>
        <w:t>их извештаја</w:t>
      </w:r>
    </w:p>
    <w:p w:rsidR="006F4968" w:rsidRPr="007F2674" w:rsidRDefault="006F4968" w:rsidP="00CE79B8">
      <w:pPr>
        <w:autoSpaceDE w:val="0"/>
        <w:autoSpaceDN w:val="0"/>
        <w:adjustRightInd w:val="0"/>
        <w:jc w:val="center"/>
        <w:outlineLvl w:val="0"/>
        <w:rPr>
          <w:rFonts w:eastAsia="TimesNewRoman"/>
          <w:iCs/>
          <w:lang w:val="sr-Cyrl-CS"/>
        </w:rPr>
      </w:pPr>
    </w:p>
    <w:p w:rsidR="00C66A1F" w:rsidRPr="007F2674" w:rsidRDefault="00421885" w:rsidP="00CE79B8">
      <w:pPr>
        <w:autoSpaceDE w:val="0"/>
        <w:autoSpaceDN w:val="0"/>
        <w:adjustRightInd w:val="0"/>
        <w:jc w:val="center"/>
        <w:outlineLvl w:val="0"/>
        <w:rPr>
          <w:rFonts w:eastAsia="TimesNewRoman"/>
          <w:iCs/>
          <w:lang w:val="sr-Cyrl-CS"/>
        </w:rPr>
      </w:pPr>
      <w:r w:rsidRPr="007F2674">
        <w:rPr>
          <w:rFonts w:eastAsia="TimesNewRoman"/>
          <w:iCs/>
          <w:lang w:val="sr-Cyrl-CS"/>
        </w:rPr>
        <w:t xml:space="preserve">Члан </w:t>
      </w:r>
      <w:r w:rsidR="003A234C" w:rsidRPr="007F2674">
        <w:rPr>
          <w:rFonts w:eastAsia="TimesNewRoman"/>
          <w:iCs/>
          <w:lang w:val="sr-Cyrl-CS"/>
        </w:rPr>
        <w:t>41</w:t>
      </w:r>
      <w:r w:rsidR="00C47B65" w:rsidRPr="007F2674">
        <w:rPr>
          <w:rFonts w:eastAsia="TimesNewRoman"/>
          <w:iCs/>
          <w:lang w:val="sr-Cyrl-CS"/>
        </w:rPr>
        <w:t>.</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Кључни ревизорски партнер као ревизор групе одговоран је за обављање ревизије консолидованих годишњих финансијских извештаја.</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Лиценцирани овлашћени ревизор, као ревизор групе, дужан је </w:t>
      </w:r>
      <w:r w:rsidR="000663DF" w:rsidRPr="007F2674">
        <w:rPr>
          <w:rFonts w:eastAsia="TimesNewRoman"/>
          <w:iCs/>
          <w:lang w:val="sr-Cyrl-CS"/>
        </w:rPr>
        <w:t xml:space="preserve">да </w:t>
      </w:r>
      <w:r w:rsidRPr="007F2674">
        <w:rPr>
          <w:rFonts w:eastAsia="TimesNewRoman"/>
          <w:iCs/>
          <w:lang w:val="sr-Cyrl-CS"/>
        </w:rPr>
        <w:t xml:space="preserve">припреми извештај о ревизији консолидованих годишњих финансијских извештаја у складу са чланом </w:t>
      </w:r>
      <w:r w:rsidR="00354754" w:rsidRPr="007F2674">
        <w:rPr>
          <w:rFonts w:eastAsia="TimesNewRoman"/>
          <w:iCs/>
          <w:lang w:val="sr-Cyrl-CS"/>
        </w:rPr>
        <w:t>39.</w:t>
      </w:r>
      <w:r w:rsidRPr="007F2674">
        <w:rPr>
          <w:rFonts w:eastAsia="TimesNewRoman"/>
          <w:iCs/>
          <w:lang w:val="sr-Cyrl-CS"/>
        </w:rPr>
        <w:t xml:space="preserve"> овог закона. </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Мишљење о усклађености извештаја о пословању са финансијским извештајима за исту пословну годину у смислу овог члана, издаје се на основу консолидованог </w:t>
      </w:r>
      <w:r w:rsidR="008A12D5" w:rsidRPr="007F2674">
        <w:rPr>
          <w:rFonts w:eastAsia="TimesNewRoman"/>
          <w:iCs/>
          <w:lang w:val="sr-Cyrl-CS"/>
        </w:rPr>
        <w:t xml:space="preserve">годишњег </w:t>
      </w:r>
      <w:r w:rsidRPr="007F2674">
        <w:rPr>
          <w:rFonts w:eastAsia="TimesNewRoman"/>
          <w:iCs/>
          <w:lang w:val="sr-Cyrl-CS"/>
        </w:rPr>
        <w:t xml:space="preserve">извештаја о пословању и консолидованих годишњих финансијских извештаја. </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Лиценцирани овлашћени ревизор као ревизор групе је дужан да документује резултате свог рада обављеног током ревизије консолидованих годишњих финансијских извештаја, као и да припрема радну документацију у складу са чланом </w:t>
      </w:r>
      <w:r w:rsidR="00354754" w:rsidRPr="007F2674">
        <w:rPr>
          <w:rFonts w:eastAsia="TimesNewRoman"/>
          <w:iCs/>
          <w:lang w:val="sr-Cyrl-CS"/>
        </w:rPr>
        <w:t>37.</w:t>
      </w:r>
      <w:r w:rsidRPr="007F2674">
        <w:rPr>
          <w:rFonts w:eastAsia="TimesNewRoman"/>
          <w:iCs/>
          <w:lang w:val="sr-Cyrl-CS"/>
        </w:rPr>
        <w:t xml:space="preserve"> овог закона. </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За потребе ревизије консолидованих годишњих финансијских извештаја ревизор групе може да користи резултате рада везане за ревизију годишњих финансијских извештаја или консолидованих извештајних пакета зависних правних лица групе, од:</w:t>
      </w:r>
    </w:p>
    <w:p w:rsidR="001E0335" w:rsidRPr="007F2674" w:rsidRDefault="001E0335" w:rsidP="001E0335">
      <w:pPr>
        <w:numPr>
          <w:ilvl w:val="0"/>
          <w:numId w:val="13"/>
        </w:numPr>
        <w:autoSpaceDE w:val="0"/>
        <w:autoSpaceDN w:val="0"/>
        <w:adjustRightInd w:val="0"/>
        <w:jc w:val="both"/>
        <w:rPr>
          <w:rFonts w:eastAsia="TimesNewRoman"/>
          <w:iCs/>
          <w:lang w:val="sr-Cyrl-CS"/>
        </w:rPr>
      </w:pPr>
      <w:r w:rsidRPr="007F2674">
        <w:rPr>
          <w:rFonts w:eastAsia="TimesNewRoman"/>
          <w:iCs/>
          <w:lang w:val="sr-Cyrl-CS"/>
        </w:rPr>
        <w:t>других ангажованих друшт</w:t>
      </w:r>
      <w:r w:rsidR="00E61C56" w:rsidRPr="007F2674">
        <w:rPr>
          <w:rFonts w:eastAsia="TimesNewRoman"/>
          <w:iCs/>
          <w:lang w:val="sr-Cyrl-CS"/>
        </w:rPr>
        <w:t>а</w:t>
      </w:r>
      <w:r w:rsidRPr="007F2674">
        <w:rPr>
          <w:rFonts w:eastAsia="TimesNewRoman"/>
          <w:iCs/>
          <w:lang w:val="sr-Cyrl-CS"/>
        </w:rPr>
        <w:t>ва за ревизију</w:t>
      </w:r>
      <w:r w:rsidR="009060AB" w:rsidRPr="007F2674">
        <w:rPr>
          <w:rFonts w:eastAsia="TimesNewRoman"/>
          <w:iCs/>
          <w:lang w:val="sr-Cyrl-CS"/>
        </w:rPr>
        <w:t>;</w:t>
      </w:r>
    </w:p>
    <w:p w:rsidR="008A4A00" w:rsidRPr="007F2674" w:rsidRDefault="008A4A00" w:rsidP="001E0335">
      <w:pPr>
        <w:numPr>
          <w:ilvl w:val="0"/>
          <w:numId w:val="13"/>
        </w:numPr>
        <w:autoSpaceDE w:val="0"/>
        <w:autoSpaceDN w:val="0"/>
        <w:adjustRightInd w:val="0"/>
        <w:jc w:val="both"/>
        <w:rPr>
          <w:rFonts w:eastAsia="TimesNewRoman"/>
          <w:iCs/>
          <w:lang w:val="sr-Cyrl-CS"/>
        </w:rPr>
      </w:pPr>
      <w:r w:rsidRPr="007F2674">
        <w:rPr>
          <w:rFonts w:eastAsia="TimesNewRoman"/>
          <w:iCs/>
          <w:lang w:val="sr-Cyrl-CS"/>
        </w:rPr>
        <w:t>друшт</w:t>
      </w:r>
      <w:r w:rsidR="00E61C56" w:rsidRPr="007F2674">
        <w:rPr>
          <w:rFonts w:eastAsia="TimesNewRoman"/>
          <w:iCs/>
          <w:lang w:val="sr-Cyrl-CS"/>
        </w:rPr>
        <w:t>а</w:t>
      </w:r>
      <w:r w:rsidRPr="007F2674">
        <w:rPr>
          <w:rFonts w:eastAsia="TimesNewRoman"/>
          <w:iCs/>
          <w:lang w:val="sr-Cyrl-CS"/>
        </w:rPr>
        <w:t>ва за ревизију која су повезана у мрежи са ревизором групе;</w:t>
      </w:r>
    </w:p>
    <w:p w:rsidR="00EA2118" w:rsidRPr="007F2674" w:rsidRDefault="00EA2118" w:rsidP="001E0335">
      <w:pPr>
        <w:numPr>
          <w:ilvl w:val="0"/>
          <w:numId w:val="13"/>
        </w:numPr>
        <w:autoSpaceDE w:val="0"/>
        <w:autoSpaceDN w:val="0"/>
        <w:adjustRightInd w:val="0"/>
        <w:jc w:val="both"/>
        <w:rPr>
          <w:rFonts w:eastAsia="TimesNewRoman"/>
          <w:iCs/>
          <w:lang w:val="sr-Cyrl-CS"/>
        </w:rPr>
      </w:pPr>
      <w:r w:rsidRPr="007F2674">
        <w:rPr>
          <w:rFonts w:eastAsia="TimesNewRoman"/>
          <w:iCs/>
          <w:lang w:val="sr-Cyrl-CS"/>
        </w:rPr>
        <w:t>друшт</w:t>
      </w:r>
      <w:r w:rsidR="00E61C56" w:rsidRPr="007F2674">
        <w:rPr>
          <w:rFonts w:eastAsia="TimesNewRoman"/>
          <w:iCs/>
          <w:lang w:val="sr-Cyrl-CS"/>
        </w:rPr>
        <w:t>а</w:t>
      </w:r>
      <w:r w:rsidRPr="007F2674">
        <w:rPr>
          <w:rFonts w:eastAsia="TimesNewRoman"/>
          <w:iCs/>
          <w:lang w:val="sr-Cyrl-CS"/>
        </w:rPr>
        <w:t>ва за ревизију државе чланице;</w:t>
      </w:r>
    </w:p>
    <w:p w:rsidR="00EA2118" w:rsidRPr="007F2674" w:rsidRDefault="00EA2118" w:rsidP="001E0335">
      <w:pPr>
        <w:numPr>
          <w:ilvl w:val="0"/>
          <w:numId w:val="13"/>
        </w:numPr>
        <w:autoSpaceDE w:val="0"/>
        <w:autoSpaceDN w:val="0"/>
        <w:adjustRightInd w:val="0"/>
        <w:jc w:val="both"/>
        <w:rPr>
          <w:rFonts w:eastAsia="TimesNewRoman"/>
          <w:iCs/>
          <w:lang w:val="sr-Cyrl-CS"/>
        </w:rPr>
      </w:pPr>
      <w:r w:rsidRPr="007F2674">
        <w:rPr>
          <w:rFonts w:eastAsia="TimesNewRoman"/>
          <w:iCs/>
          <w:lang w:val="sr-Cyrl-CS"/>
        </w:rPr>
        <w:t>лиценциран</w:t>
      </w:r>
      <w:r w:rsidR="007F4408" w:rsidRPr="007F2674">
        <w:rPr>
          <w:rFonts w:eastAsia="TimesNewRoman"/>
          <w:iCs/>
          <w:lang w:val="sr-Cyrl-CS"/>
        </w:rPr>
        <w:t>ог</w:t>
      </w:r>
      <w:r w:rsidRPr="007F2674">
        <w:rPr>
          <w:rFonts w:eastAsia="TimesNewRoman"/>
          <w:iCs/>
          <w:lang w:val="sr-Cyrl-CS"/>
        </w:rPr>
        <w:t xml:space="preserve"> овлашћен</w:t>
      </w:r>
      <w:r w:rsidR="007F4408" w:rsidRPr="007F2674">
        <w:rPr>
          <w:rFonts w:eastAsia="TimesNewRoman"/>
          <w:iCs/>
          <w:lang w:val="sr-Cyrl-CS"/>
        </w:rPr>
        <w:t>ог</w:t>
      </w:r>
      <w:r w:rsidRPr="007F2674">
        <w:rPr>
          <w:rFonts w:eastAsia="TimesNewRoman"/>
          <w:iCs/>
          <w:lang w:val="sr-Cyrl-CS"/>
        </w:rPr>
        <w:t xml:space="preserve"> ревизор</w:t>
      </w:r>
      <w:r w:rsidR="007F4408" w:rsidRPr="007F2674">
        <w:rPr>
          <w:rFonts w:eastAsia="TimesNewRoman"/>
          <w:iCs/>
          <w:lang w:val="sr-Cyrl-CS"/>
        </w:rPr>
        <w:t>а</w:t>
      </w:r>
      <w:r w:rsidRPr="007F2674">
        <w:rPr>
          <w:rFonts w:eastAsia="TimesNewRoman"/>
          <w:iCs/>
          <w:lang w:val="sr-Cyrl-CS"/>
        </w:rPr>
        <w:t xml:space="preserve"> из државе чланице;</w:t>
      </w:r>
    </w:p>
    <w:p w:rsidR="001E0335" w:rsidRPr="007F2674" w:rsidRDefault="001E0335" w:rsidP="001E0335">
      <w:pPr>
        <w:numPr>
          <w:ilvl w:val="0"/>
          <w:numId w:val="13"/>
        </w:numPr>
        <w:autoSpaceDE w:val="0"/>
        <w:autoSpaceDN w:val="0"/>
        <w:adjustRightInd w:val="0"/>
        <w:jc w:val="both"/>
        <w:rPr>
          <w:rFonts w:eastAsia="TimesNewRoman"/>
          <w:iCs/>
          <w:lang w:val="sr-Cyrl-CS"/>
        </w:rPr>
      </w:pPr>
      <w:r w:rsidRPr="007F2674">
        <w:rPr>
          <w:rFonts w:eastAsia="TimesNewRoman"/>
          <w:iCs/>
          <w:lang w:val="sr-Cyrl-CS"/>
        </w:rPr>
        <w:t>друштва за ревизију из треће земље</w:t>
      </w:r>
      <w:r w:rsidR="000663DF" w:rsidRPr="007F2674">
        <w:rPr>
          <w:rFonts w:eastAsia="TimesNewRoman"/>
          <w:iCs/>
          <w:lang w:val="sr-Cyrl-CS"/>
        </w:rPr>
        <w:t>;</w:t>
      </w:r>
      <w:r w:rsidRPr="007F2674">
        <w:rPr>
          <w:rFonts w:eastAsia="TimesNewRoman"/>
          <w:iCs/>
          <w:lang w:val="sr-Cyrl-CS"/>
        </w:rPr>
        <w:t xml:space="preserve"> </w:t>
      </w:r>
    </w:p>
    <w:p w:rsidR="001E0335" w:rsidRPr="007F2674" w:rsidRDefault="001E0335" w:rsidP="001E0335">
      <w:pPr>
        <w:numPr>
          <w:ilvl w:val="0"/>
          <w:numId w:val="13"/>
        </w:numPr>
        <w:autoSpaceDE w:val="0"/>
        <w:autoSpaceDN w:val="0"/>
        <w:adjustRightInd w:val="0"/>
        <w:jc w:val="both"/>
        <w:rPr>
          <w:rFonts w:eastAsia="TimesNewRoman"/>
          <w:iCs/>
          <w:lang w:val="sr-Cyrl-CS"/>
        </w:rPr>
      </w:pPr>
      <w:r w:rsidRPr="007F2674">
        <w:rPr>
          <w:rFonts w:eastAsia="TimesNewRoman"/>
          <w:iCs/>
          <w:lang w:val="sr-Cyrl-CS"/>
        </w:rPr>
        <w:t>лиценцираног овлашћеног ревизора из треће земље.</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r>
      <w:r w:rsidRPr="007F2674">
        <w:rPr>
          <w:rFonts w:eastAsia="TimesNewRoman"/>
          <w:iCs/>
          <w:lang w:val="sr-Cyrl-CS" w:bidi="en-US"/>
        </w:rPr>
        <w:t>Ревизорски извештаји редовних годишњих финансијских извештаја матичног правног лица могу се спојити са ревизорским извештајем консолидованих годишњих финансијских извештаја групе. Уз ревизорски извештај прилажу се редовни годишњи финансијски извештаји матичног правног лица и консолидовани годишњи финансијски извештаји који су били предмет ревизије.</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Ревизор групе, са лицима </w:t>
      </w:r>
      <w:r w:rsidR="00E97EB6" w:rsidRPr="007F2674">
        <w:rPr>
          <w:rFonts w:eastAsia="TimesNewRoman"/>
          <w:iCs/>
          <w:lang w:val="sr-Cyrl-CS"/>
        </w:rPr>
        <w:t xml:space="preserve">из става </w:t>
      </w:r>
      <w:r w:rsidR="0018587F" w:rsidRPr="007F2674">
        <w:rPr>
          <w:rFonts w:eastAsia="TimesNewRoman"/>
          <w:iCs/>
          <w:lang w:val="sr-Cyrl-CS"/>
        </w:rPr>
        <w:t xml:space="preserve">5. </w:t>
      </w:r>
      <w:r w:rsidRPr="007F2674">
        <w:rPr>
          <w:rFonts w:eastAsia="TimesNewRoman"/>
          <w:iCs/>
          <w:lang w:val="sr-Cyrl-CS"/>
        </w:rPr>
        <w:t>овог члана, уговором</w:t>
      </w:r>
      <w:r w:rsidR="00E06022" w:rsidRPr="007F2674">
        <w:rPr>
          <w:rFonts w:eastAsia="TimesNewRoman"/>
          <w:iCs/>
          <w:lang w:val="sr-Cyrl-CS"/>
        </w:rPr>
        <w:t xml:space="preserve">, односно изјавом или потврдом </w:t>
      </w:r>
      <w:r w:rsidRPr="007F2674">
        <w:rPr>
          <w:rFonts w:eastAsia="TimesNewRoman"/>
          <w:iCs/>
          <w:lang w:val="sr-Cyrl-CS"/>
        </w:rPr>
        <w:t>дефинише обавезу достављања радне документације везане за ревизију зависних правних лица групе, а ради прегледа и уверавања о квалитету радне документације и ослањања на њихов рад</w:t>
      </w:r>
      <w:r w:rsidR="008A4A00" w:rsidRPr="007F2674">
        <w:rPr>
          <w:rFonts w:eastAsia="TimesNewRoman"/>
          <w:iCs/>
          <w:lang w:val="sr-Cyrl-CS"/>
        </w:rPr>
        <w:t xml:space="preserve"> осим ако напред наведену ревизију обављају ревизори из мреже којој припада и ревизор групе</w:t>
      </w:r>
      <w:r w:rsidRPr="007F2674">
        <w:rPr>
          <w:rFonts w:eastAsia="TimesNewRoman"/>
          <w:iCs/>
          <w:lang w:val="sr-Cyrl-CS"/>
        </w:rPr>
        <w:t>.</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Ревизор групе спроводи следеће активности везане за рад </w:t>
      </w:r>
      <w:r w:rsidR="000D7E7D" w:rsidRPr="007F2674">
        <w:rPr>
          <w:rFonts w:eastAsia="TimesNewRoman"/>
          <w:iCs/>
          <w:lang w:val="sr-Cyrl-CS"/>
        </w:rPr>
        <w:t xml:space="preserve">зависних правних </w:t>
      </w:r>
      <w:r w:rsidRPr="007F2674">
        <w:rPr>
          <w:rFonts w:eastAsia="TimesNewRoman"/>
          <w:iCs/>
          <w:lang w:val="sr-Cyrl-CS"/>
        </w:rPr>
        <w:t xml:space="preserve">лица </w:t>
      </w:r>
      <w:r w:rsidR="00E97EB6" w:rsidRPr="007F2674">
        <w:rPr>
          <w:rFonts w:eastAsia="TimesNewRoman"/>
          <w:iCs/>
          <w:lang w:val="sr-Cyrl-CS"/>
        </w:rPr>
        <w:t xml:space="preserve">из става </w:t>
      </w:r>
      <w:r w:rsidR="0018587F" w:rsidRPr="007F2674">
        <w:rPr>
          <w:rFonts w:eastAsia="TimesNewRoman"/>
          <w:iCs/>
          <w:lang w:val="sr-Cyrl-CS"/>
        </w:rPr>
        <w:t xml:space="preserve">5. </w:t>
      </w:r>
      <w:r w:rsidRPr="007F2674">
        <w:rPr>
          <w:rFonts w:eastAsia="TimesNewRoman"/>
          <w:iCs/>
          <w:lang w:val="sr-Cyrl-CS"/>
        </w:rPr>
        <w:t>овог члана, у вези са ревизијом консолидованих годишњих финансијских извештаја групе:</w:t>
      </w:r>
    </w:p>
    <w:p w:rsidR="001E0335" w:rsidRPr="007F2674" w:rsidRDefault="0018587F" w:rsidP="0018587F">
      <w:pPr>
        <w:autoSpaceDE w:val="0"/>
        <w:autoSpaceDN w:val="0"/>
        <w:adjustRightInd w:val="0"/>
        <w:ind w:firstLine="720"/>
        <w:jc w:val="both"/>
        <w:rPr>
          <w:rFonts w:eastAsia="TimesNewRoman"/>
          <w:iCs/>
          <w:lang w:val="sr-Cyrl-CS"/>
        </w:rPr>
      </w:pPr>
      <w:r w:rsidRPr="007F2674">
        <w:rPr>
          <w:rFonts w:eastAsia="TimesNewRoman"/>
          <w:iCs/>
          <w:lang w:val="sr-Cyrl-CS"/>
        </w:rPr>
        <w:t xml:space="preserve">1) </w:t>
      </w:r>
      <w:r w:rsidR="001E0335" w:rsidRPr="007F2674">
        <w:rPr>
          <w:rFonts w:eastAsia="TimesNewRoman"/>
          <w:iCs/>
          <w:lang w:val="sr-Cyrl-CS"/>
        </w:rPr>
        <w:t>процењује њихов рад;</w:t>
      </w:r>
    </w:p>
    <w:p w:rsidR="001E0335" w:rsidRPr="007F2674" w:rsidRDefault="0018587F" w:rsidP="0018587F">
      <w:pPr>
        <w:autoSpaceDE w:val="0"/>
        <w:autoSpaceDN w:val="0"/>
        <w:adjustRightInd w:val="0"/>
        <w:ind w:firstLine="720"/>
        <w:jc w:val="both"/>
        <w:rPr>
          <w:rFonts w:eastAsia="TimesNewRoman"/>
          <w:iCs/>
          <w:lang w:val="sr-Cyrl-CS"/>
        </w:rPr>
      </w:pPr>
      <w:r w:rsidRPr="007F2674">
        <w:rPr>
          <w:rFonts w:eastAsia="TimesNewRoman"/>
          <w:iCs/>
          <w:lang w:val="sr-Cyrl-CS"/>
        </w:rPr>
        <w:t xml:space="preserve">2) </w:t>
      </w:r>
      <w:r w:rsidR="001E0335" w:rsidRPr="007F2674">
        <w:rPr>
          <w:rFonts w:eastAsia="TimesNewRoman"/>
          <w:iCs/>
          <w:lang w:val="sr-Cyrl-CS"/>
        </w:rPr>
        <w:t>документује природу, време и обим њиховог спроведеног посла;</w:t>
      </w:r>
    </w:p>
    <w:p w:rsidR="001E0335" w:rsidRPr="007F2674" w:rsidRDefault="0018587F" w:rsidP="0018587F">
      <w:pPr>
        <w:autoSpaceDE w:val="0"/>
        <w:autoSpaceDN w:val="0"/>
        <w:adjustRightInd w:val="0"/>
        <w:ind w:firstLine="720"/>
        <w:jc w:val="both"/>
        <w:rPr>
          <w:rFonts w:eastAsia="TimesNewRoman"/>
          <w:iCs/>
          <w:lang w:val="sr-Cyrl-CS"/>
        </w:rPr>
      </w:pPr>
      <w:r w:rsidRPr="007F2674">
        <w:rPr>
          <w:rFonts w:eastAsia="TimesNewRoman"/>
          <w:iCs/>
          <w:lang w:val="sr-Cyrl-CS"/>
        </w:rPr>
        <w:t xml:space="preserve">3) </w:t>
      </w:r>
      <w:r w:rsidR="001E0335" w:rsidRPr="007F2674">
        <w:rPr>
          <w:rFonts w:eastAsia="TimesNewRoman"/>
          <w:iCs/>
          <w:lang w:val="sr-Cyrl-CS"/>
        </w:rPr>
        <w:t>документује преглед прикупљене радне документације од стране ових лица за потребе ревизије консолидованих годишњих финансијских извештаја.</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У случају да ревизор групе не може да изврши преглед </w:t>
      </w:r>
      <w:r w:rsidR="00E97EB6" w:rsidRPr="007F2674">
        <w:rPr>
          <w:rFonts w:eastAsia="TimesNewRoman"/>
          <w:iCs/>
          <w:lang w:val="sr-Cyrl-CS"/>
        </w:rPr>
        <w:t xml:space="preserve">из </w:t>
      </w:r>
      <w:r w:rsidRPr="007F2674">
        <w:rPr>
          <w:rFonts w:eastAsia="TimesNewRoman"/>
          <w:iCs/>
          <w:lang w:val="sr-Cyrl-CS"/>
        </w:rPr>
        <w:t>ст</w:t>
      </w:r>
      <w:r w:rsidR="000663DF" w:rsidRPr="007F2674">
        <w:rPr>
          <w:rFonts w:eastAsia="TimesNewRoman"/>
          <w:iCs/>
          <w:lang w:val="sr-Cyrl-CS"/>
        </w:rPr>
        <w:t>.</w:t>
      </w:r>
      <w:r w:rsidRPr="007F2674">
        <w:rPr>
          <w:rFonts w:eastAsia="TimesNewRoman"/>
          <w:iCs/>
          <w:lang w:val="sr-Cyrl-CS"/>
        </w:rPr>
        <w:t xml:space="preserve"> 4. и 5. овог члана, за потребе квалитетне ревизије консолидованих финансијских извештаја, дужан је да спроведе додатне активности везане за ревизију финансијских извештаја или извештајних пакета зависних правних лица, директно или ангажовањем лица </w:t>
      </w:r>
      <w:r w:rsidR="00E97EB6" w:rsidRPr="007F2674">
        <w:rPr>
          <w:rFonts w:eastAsia="TimesNewRoman"/>
          <w:iCs/>
          <w:lang w:val="sr-Cyrl-CS"/>
        </w:rPr>
        <w:t xml:space="preserve">из </w:t>
      </w:r>
      <w:r w:rsidR="00E97EB6" w:rsidRPr="007F2674">
        <w:rPr>
          <w:rFonts w:eastAsia="TimesNewRoman"/>
          <w:iCs/>
          <w:lang w:val="sr-Cyrl-CS"/>
        </w:rPr>
        <w:lastRenderedPageBreak/>
        <w:t>става</w:t>
      </w:r>
      <w:r w:rsidR="00E60E01" w:rsidRPr="007F2674">
        <w:rPr>
          <w:rFonts w:eastAsia="TimesNewRoman"/>
          <w:iCs/>
          <w:lang w:val="sr-Cyrl-CS"/>
        </w:rPr>
        <w:t xml:space="preserve"> </w:t>
      </w:r>
      <w:r w:rsidR="0018587F" w:rsidRPr="007F2674">
        <w:rPr>
          <w:rFonts w:eastAsia="TimesNewRoman"/>
          <w:iCs/>
          <w:lang w:val="sr-Cyrl-CS"/>
        </w:rPr>
        <w:t xml:space="preserve">5. </w:t>
      </w:r>
      <w:r w:rsidRPr="007F2674">
        <w:rPr>
          <w:rFonts w:eastAsia="TimesNewRoman"/>
          <w:iCs/>
          <w:lang w:val="sr-Cyrl-CS"/>
        </w:rPr>
        <w:t>овог члана. Ревизор групе је дужан да обавести Комисију о спровођењу додатних процедура.</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Ако ревизију финансијских извештаја зависног правног лица у оквиру економске целине коју чине матична и зависна правна лица, обавља </w:t>
      </w:r>
      <w:r w:rsidR="00580712" w:rsidRPr="007F2674">
        <w:rPr>
          <w:rFonts w:eastAsia="TimesNewRoman"/>
          <w:iCs/>
          <w:lang w:val="sr-Cyrl-CS"/>
        </w:rPr>
        <w:t xml:space="preserve">лиценцирани </w:t>
      </w:r>
      <w:r w:rsidRPr="007F2674">
        <w:rPr>
          <w:rFonts w:eastAsia="TimesNewRoman"/>
          <w:iCs/>
          <w:lang w:val="sr-Cyrl-CS"/>
        </w:rPr>
        <w:t>ревизор или друштво</w:t>
      </w:r>
      <w:r w:rsidR="00580712" w:rsidRPr="007F2674">
        <w:rPr>
          <w:rFonts w:eastAsia="TimesNewRoman"/>
          <w:iCs/>
          <w:lang w:val="sr-Cyrl-CS"/>
        </w:rPr>
        <w:t xml:space="preserve"> за ревизију</w:t>
      </w:r>
      <w:r w:rsidRPr="007F2674">
        <w:rPr>
          <w:rFonts w:eastAsia="TimesNewRoman"/>
          <w:iCs/>
          <w:lang w:val="sr-Cyrl-CS"/>
        </w:rPr>
        <w:t xml:space="preserve"> </w:t>
      </w:r>
      <w:r w:rsidR="00EA2118" w:rsidRPr="007F2674">
        <w:rPr>
          <w:rFonts w:eastAsia="TimesNewRoman"/>
          <w:iCs/>
          <w:lang w:val="sr-Cyrl-CS"/>
        </w:rPr>
        <w:t>државе чланице,</w:t>
      </w:r>
      <w:r w:rsidR="007F4408" w:rsidRPr="007F2674">
        <w:rPr>
          <w:rFonts w:eastAsia="TimesNewRoman"/>
          <w:iCs/>
          <w:lang w:val="sr-Cyrl-CS"/>
        </w:rPr>
        <w:t xml:space="preserve"> </w:t>
      </w:r>
      <w:r w:rsidR="00EA2118" w:rsidRPr="007F2674">
        <w:rPr>
          <w:rFonts w:eastAsia="TimesNewRoman"/>
          <w:iCs/>
          <w:lang w:val="sr-Cyrl-CS"/>
        </w:rPr>
        <w:t xml:space="preserve">односно </w:t>
      </w:r>
      <w:r w:rsidRPr="007F2674">
        <w:rPr>
          <w:rFonts w:eastAsia="TimesNewRoman"/>
          <w:iCs/>
          <w:lang w:val="sr-Cyrl-CS"/>
        </w:rPr>
        <w:t xml:space="preserve">треће земље, кључни ревизорски партнер као ревизор групе је одговоран за достављање документације о раду </w:t>
      </w:r>
      <w:r w:rsidR="00580712" w:rsidRPr="007F2674">
        <w:rPr>
          <w:rFonts w:eastAsia="TimesNewRoman"/>
          <w:iCs/>
          <w:lang w:val="sr-Cyrl-CS"/>
        </w:rPr>
        <w:t xml:space="preserve">лиценцираног </w:t>
      </w:r>
      <w:r w:rsidRPr="007F2674">
        <w:rPr>
          <w:rFonts w:eastAsia="TimesNewRoman"/>
          <w:iCs/>
          <w:lang w:val="sr-Cyrl-CS"/>
        </w:rPr>
        <w:t xml:space="preserve">ревизора или </w:t>
      </w:r>
      <w:r w:rsidR="00580712" w:rsidRPr="007F2674">
        <w:rPr>
          <w:rFonts w:eastAsia="TimesNewRoman"/>
          <w:iCs/>
          <w:lang w:val="sr-Cyrl-CS"/>
        </w:rPr>
        <w:t xml:space="preserve">друштва за </w:t>
      </w:r>
      <w:r w:rsidRPr="007F2674">
        <w:rPr>
          <w:rFonts w:eastAsia="TimesNewRoman"/>
          <w:iCs/>
          <w:lang w:val="sr-Cyrl-CS"/>
        </w:rPr>
        <w:t>ревиз</w:t>
      </w:r>
      <w:r w:rsidR="00580712" w:rsidRPr="007F2674">
        <w:rPr>
          <w:rFonts w:eastAsia="TimesNewRoman"/>
          <w:iCs/>
          <w:lang w:val="sr-Cyrl-CS"/>
        </w:rPr>
        <w:t>ију</w:t>
      </w:r>
      <w:r w:rsidRPr="007F2674">
        <w:rPr>
          <w:rFonts w:eastAsia="TimesNewRoman"/>
          <w:iCs/>
          <w:lang w:val="sr-Cyrl-CS"/>
        </w:rPr>
        <w:t xml:space="preserve"> треће земље за потребе контроле квалитета и надзора у складу са овим законом.</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У циљу обезбеђења достављања документације из става 4. овог члана, ревизор групе треба да </w:t>
      </w:r>
      <w:r w:rsidR="00EA2118" w:rsidRPr="007F2674">
        <w:rPr>
          <w:rFonts w:eastAsia="TimesNewRoman"/>
          <w:iCs/>
          <w:lang w:val="sr-Cyrl-CS"/>
        </w:rPr>
        <w:t xml:space="preserve">затражи </w:t>
      </w:r>
      <w:r w:rsidRPr="007F2674">
        <w:rPr>
          <w:rFonts w:eastAsia="TimesNewRoman"/>
          <w:iCs/>
          <w:lang w:val="sr-Cyrl-CS"/>
        </w:rPr>
        <w:t xml:space="preserve">копије такве документације или да се договори са </w:t>
      </w:r>
      <w:r w:rsidR="00580712" w:rsidRPr="007F2674">
        <w:rPr>
          <w:rFonts w:eastAsia="TimesNewRoman"/>
          <w:iCs/>
          <w:lang w:val="sr-Cyrl-CS"/>
        </w:rPr>
        <w:t xml:space="preserve">лиценцираним </w:t>
      </w:r>
      <w:r w:rsidRPr="007F2674">
        <w:rPr>
          <w:rFonts w:eastAsia="TimesNewRoman"/>
          <w:iCs/>
          <w:lang w:val="sr-Cyrl-CS"/>
        </w:rPr>
        <w:t xml:space="preserve">ревизорима или </w:t>
      </w:r>
      <w:r w:rsidR="00811F98" w:rsidRPr="007F2674">
        <w:rPr>
          <w:rFonts w:eastAsia="TimesNewRoman"/>
          <w:iCs/>
          <w:lang w:val="sr-Cyrl-CS"/>
        </w:rPr>
        <w:t xml:space="preserve">друштвима за ревизију </w:t>
      </w:r>
      <w:r w:rsidRPr="007F2674">
        <w:rPr>
          <w:rFonts w:eastAsia="TimesNewRoman"/>
          <w:iCs/>
          <w:lang w:val="sr-Cyrl-CS"/>
        </w:rPr>
        <w:t>треће земље о приступу тој документацији, односно да предузме неке друге одговарајуће мере.</w:t>
      </w:r>
    </w:p>
    <w:p w:rsidR="001E0335" w:rsidRPr="007F2674" w:rsidRDefault="001E0335" w:rsidP="001E0335">
      <w:pPr>
        <w:autoSpaceDE w:val="0"/>
        <w:autoSpaceDN w:val="0"/>
        <w:adjustRightInd w:val="0"/>
        <w:jc w:val="both"/>
        <w:rPr>
          <w:rFonts w:eastAsia="TimesNewRoman"/>
          <w:iCs/>
          <w:lang w:val="sr-Cyrl-CS"/>
        </w:rPr>
      </w:pPr>
      <w:r w:rsidRPr="007F2674">
        <w:rPr>
          <w:rFonts w:eastAsia="TimesNewRoman"/>
          <w:iCs/>
          <w:lang w:val="sr-Cyrl-CS"/>
        </w:rPr>
        <w:tab/>
        <w:t xml:space="preserve">Ако постоје правна или друга ограничења која произлазе из националног законодавства </w:t>
      </w:r>
      <w:r w:rsidR="00EA2118" w:rsidRPr="007F2674">
        <w:rPr>
          <w:rFonts w:eastAsia="TimesNewRoman"/>
          <w:iCs/>
          <w:lang w:val="sr-Cyrl-CS"/>
        </w:rPr>
        <w:t xml:space="preserve">државе чланице, односно </w:t>
      </w:r>
      <w:r w:rsidRPr="007F2674">
        <w:rPr>
          <w:rFonts w:eastAsia="TimesNewRoman"/>
          <w:iCs/>
          <w:lang w:val="sr-Cyrl-CS"/>
        </w:rPr>
        <w:t>треће земље за доставу радне документације о обављеној ревизији ревизора те земље, кључни ревизорски партнер као ревизор групе дужан је да у својој радној документацији о обављеној ревизији консолидованих годишњих финансијских извештаја наведе доказе о свим предузетим неопходним мерама ради њене доставе, као и доказе о постојању наведених правних и других ограничења.</w:t>
      </w:r>
    </w:p>
    <w:p w:rsidR="00F87F94" w:rsidRPr="007F2674" w:rsidRDefault="00F87F94" w:rsidP="00B27574">
      <w:pPr>
        <w:autoSpaceDE w:val="0"/>
        <w:autoSpaceDN w:val="0"/>
        <w:adjustRightInd w:val="0"/>
        <w:jc w:val="both"/>
        <w:rPr>
          <w:rFonts w:eastAsia="TimesNewRoman"/>
          <w:iCs/>
          <w:lang w:val="sr-Cyrl-CS"/>
        </w:rPr>
      </w:pPr>
    </w:p>
    <w:p w:rsidR="00D61F53" w:rsidRPr="007F2674" w:rsidRDefault="004832F1" w:rsidP="00CE79B8">
      <w:pPr>
        <w:autoSpaceDE w:val="0"/>
        <w:autoSpaceDN w:val="0"/>
        <w:adjustRightInd w:val="0"/>
        <w:jc w:val="center"/>
        <w:outlineLvl w:val="0"/>
        <w:rPr>
          <w:rFonts w:eastAsia="TimesNewRoman"/>
          <w:iCs/>
          <w:lang w:val="sr-Cyrl-CS"/>
        </w:rPr>
      </w:pPr>
      <w:r w:rsidRPr="007F2674">
        <w:rPr>
          <w:rFonts w:eastAsia="TimesNewRoman"/>
          <w:iCs/>
          <w:lang w:val="sr-Cyrl-CS"/>
        </w:rPr>
        <w:t>Накнада</w:t>
      </w:r>
      <w:r w:rsidR="00D61F53" w:rsidRPr="007F2674">
        <w:rPr>
          <w:rFonts w:eastAsia="TimesNewRoman"/>
          <w:iCs/>
          <w:lang w:val="sr-Cyrl-CS"/>
        </w:rPr>
        <w:t xml:space="preserve"> </w:t>
      </w:r>
      <w:r w:rsidRPr="007F2674">
        <w:rPr>
          <w:rFonts w:eastAsia="TimesNewRoman"/>
          <w:iCs/>
          <w:lang w:val="sr-Cyrl-CS"/>
        </w:rPr>
        <w:t>за</w:t>
      </w:r>
      <w:r w:rsidR="00D61F53" w:rsidRPr="007F2674">
        <w:rPr>
          <w:rFonts w:eastAsia="TimesNewRoman"/>
          <w:iCs/>
          <w:lang w:val="sr-Cyrl-CS"/>
        </w:rPr>
        <w:t xml:space="preserve"> </w:t>
      </w:r>
      <w:r w:rsidRPr="007F2674">
        <w:rPr>
          <w:rFonts w:eastAsia="TimesNewRoman"/>
          <w:iCs/>
          <w:lang w:val="sr-Cyrl-CS"/>
        </w:rPr>
        <w:t>обављену</w:t>
      </w:r>
      <w:r w:rsidR="00D61F53" w:rsidRPr="007F2674">
        <w:rPr>
          <w:rFonts w:eastAsia="TimesNewRoman"/>
          <w:iCs/>
          <w:lang w:val="sr-Cyrl-CS"/>
        </w:rPr>
        <w:t xml:space="preserve"> </w:t>
      </w:r>
      <w:r w:rsidRPr="007F2674">
        <w:rPr>
          <w:rFonts w:eastAsia="TimesNewRoman"/>
          <w:iCs/>
          <w:lang w:val="sr-Cyrl-CS"/>
        </w:rPr>
        <w:t>ревизију</w:t>
      </w:r>
    </w:p>
    <w:p w:rsidR="006D1508" w:rsidRPr="007F2674" w:rsidRDefault="006D1508" w:rsidP="00C32339">
      <w:pPr>
        <w:autoSpaceDE w:val="0"/>
        <w:autoSpaceDN w:val="0"/>
        <w:adjustRightInd w:val="0"/>
        <w:jc w:val="both"/>
        <w:rPr>
          <w:rFonts w:eastAsia="TimesNewRoman"/>
          <w:iCs/>
          <w:lang w:val="sr-Cyrl-CS"/>
        </w:rPr>
      </w:pPr>
    </w:p>
    <w:p w:rsidR="00C66A1F" w:rsidRPr="007F2674" w:rsidRDefault="006D1508"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BE3723" w:rsidRPr="007F2674">
        <w:rPr>
          <w:rFonts w:eastAsia="TimesNewRoman"/>
          <w:lang w:val="sr-Cyrl-CS"/>
        </w:rPr>
        <w:t>42</w:t>
      </w:r>
      <w:r w:rsidR="00C47B65" w:rsidRPr="007F2674">
        <w:rPr>
          <w:rFonts w:eastAsia="TimesNewRoman"/>
          <w:lang w:val="sr-Cyrl-CS"/>
        </w:rPr>
        <w:t>.</w:t>
      </w:r>
    </w:p>
    <w:p w:rsidR="002172D3" w:rsidRPr="007F2674" w:rsidRDefault="002172D3" w:rsidP="002172D3">
      <w:pPr>
        <w:autoSpaceDE w:val="0"/>
        <w:autoSpaceDN w:val="0"/>
        <w:adjustRightInd w:val="0"/>
        <w:ind w:firstLine="720"/>
        <w:jc w:val="both"/>
        <w:rPr>
          <w:rFonts w:eastAsia="TimesNewRoman"/>
          <w:lang w:val="sr-Cyrl-CS"/>
        </w:rPr>
      </w:pPr>
      <w:r w:rsidRPr="007F2674">
        <w:rPr>
          <w:rFonts w:eastAsia="TimesNewRoman"/>
          <w:lang w:val="sr-Cyrl-CS"/>
        </w:rPr>
        <w:t>За обављену ревизију плаћа се накнада.</w:t>
      </w:r>
    </w:p>
    <w:p w:rsidR="002172D3" w:rsidRPr="007F2674" w:rsidRDefault="002172D3" w:rsidP="002172D3">
      <w:pPr>
        <w:autoSpaceDE w:val="0"/>
        <w:autoSpaceDN w:val="0"/>
        <w:adjustRightInd w:val="0"/>
        <w:ind w:firstLine="720"/>
        <w:jc w:val="both"/>
        <w:rPr>
          <w:rFonts w:eastAsia="TimesNewRoman"/>
          <w:lang w:val="sr-Cyrl-CS"/>
        </w:rPr>
      </w:pPr>
      <w:r w:rsidRPr="007F2674">
        <w:rPr>
          <w:rFonts w:eastAsia="TimesNewRoman"/>
          <w:lang w:val="sr-Cyrl-CS"/>
        </w:rPr>
        <w:t>Износ накнаде одређује се уговором.</w:t>
      </w:r>
    </w:p>
    <w:p w:rsidR="002172D3" w:rsidRPr="007F2674" w:rsidRDefault="002172D3" w:rsidP="002172D3">
      <w:pPr>
        <w:autoSpaceDE w:val="0"/>
        <w:autoSpaceDN w:val="0"/>
        <w:adjustRightInd w:val="0"/>
        <w:ind w:firstLine="720"/>
        <w:jc w:val="both"/>
        <w:rPr>
          <w:rFonts w:eastAsia="TimesNewRoman"/>
          <w:lang w:val="sr-Cyrl-CS"/>
        </w:rPr>
      </w:pPr>
      <w:r w:rsidRPr="007F2674">
        <w:rPr>
          <w:rFonts w:eastAsia="TimesNewRoman"/>
          <w:lang w:val="sr-Cyrl-CS"/>
        </w:rPr>
        <w:t>Друштво за ревизију или самостални лиценцирани ревизор треба да утврде накнаде за ревизију у складу са захтеваним послом, временом, потребним ресурсима за обављање ревизије и осталим предвидљивим трошковима обављања ревизије.</w:t>
      </w:r>
    </w:p>
    <w:p w:rsidR="002172D3" w:rsidRPr="007F2674" w:rsidRDefault="002172D3" w:rsidP="002172D3">
      <w:pPr>
        <w:autoSpaceDE w:val="0"/>
        <w:autoSpaceDN w:val="0"/>
        <w:adjustRightInd w:val="0"/>
        <w:ind w:firstLine="720"/>
        <w:jc w:val="both"/>
        <w:rPr>
          <w:rFonts w:eastAsia="TimesNewRoman"/>
          <w:lang w:val="sr-Cyrl-CS"/>
        </w:rPr>
      </w:pPr>
      <w:r w:rsidRPr="007F2674">
        <w:rPr>
          <w:rFonts w:eastAsia="TimesNewRoman"/>
          <w:lang w:val="sr-Cyrl-CS"/>
        </w:rPr>
        <w:t>Износ накнаде за ревизију из става 1. овог члана:</w:t>
      </w:r>
    </w:p>
    <w:p w:rsidR="002172D3" w:rsidRPr="007F2674" w:rsidRDefault="00811F98" w:rsidP="00811F98">
      <w:pPr>
        <w:autoSpaceDE w:val="0"/>
        <w:autoSpaceDN w:val="0"/>
        <w:adjustRightInd w:val="0"/>
        <w:ind w:firstLine="720"/>
        <w:jc w:val="both"/>
        <w:rPr>
          <w:rFonts w:eastAsia="TimesNewRoman"/>
          <w:lang w:val="sr-Cyrl-CS"/>
        </w:rPr>
      </w:pPr>
      <w:r w:rsidRPr="007F2674">
        <w:rPr>
          <w:rFonts w:eastAsia="TimesNewRoman"/>
          <w:lang w:val="sr-Cyrl-CS"/>
        </w:rPr>
        <w:t xml:space="preserve">1) </w:t>
      </w:r>
      <w:r w:rsidR="002172D3" w:rsidRPr="007F2674">
        <w:rPr>
          <w:rFonts w:eastAsia="TimesNewRoman"/>
          <w:lang w:val="sr-Cyrl-CS"/>
        </w:rPr>
        <w:t>не може зависити и не може да буде повезан са пружањем додатних услуга субјекту ревизије</w:t>
      </w:r>
      <w:r w:rsidRPr="007F2674">
        <w:rPr>
          <w:rFonts w:eastAsia="TimesNewRoman"/>
          <w:lang w:val="sr-Cyrl-CS"/>
        </w:rPr>
        <w:t>;</w:t>
      </w:r>
    </w:p>
    <w:p w:rsidR="002172D3" w:rsidRPr="007F2674" w:rsidRDefault="00811F98" w:rsidP="00811F98">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850EAB" w:rsidRPr="007F2674">
        <w:rPr>
          <w:rFonts w:eastAsia="TimesNewRoman"/>
          <w:lang w:val="sr-Cyrl-CS"/>
        </w:rPr>
        <w:t>не може бити условљен</w:t>
      </w:r>
      <w:r w:rsidR="002172D3" w:rsidRPr="007F2674">
        <w:rPr>
          <w:rFonts w:eastAsia="TimesNewRoman"/>
          <w:lang w:val="sr-Cyrl-CS"/>
        </w:rPr>
        <w:t xml:space="preserve"> остварењем било којег потенцијалног догађаја везаног за ревизију, који може да захтева накнаду која би била везан</w:t>
      </w:r>
      <w:r w:rsidR="00850EAB" w:rsidRPr="007F2674">
        <w:rPr>
          <w:rFonts w:eastAsia="TimesNewRoman"/>
          <w:lang w:val="sr-Cyrl-CS"/>
        </w:rPr>
        <w:t>а</w:t>
      </w:r>
      <w:r w:rsidR="002172D3" w:rsidRPr="007F2674">
        <w:rPr>
          <w:rFonts w:eastAsia="TimesNewRoman"/>
          <w:lang w:val="sr-Cyrl-CS"/>
        </w:rPr>
        <w:t xml:space="preserve"> за исход или резултат трансакције или резултат обављеног рада.</w:t>
      </w:r>
    </w:p>
    <w:p w:rsidR="005E7BD4" w:rsidRPr="007F2674" w:rsidRDefault="00616856" w:rsidP="00E42E74">
      <w:pPr>
        <w:tabs>
          <w:tab w:val="left" w:pos="5610"/>
        </w:tabs>
        <w:autoSpaceDE w:val="0"/>
        <w:autoSpaceDN w:val="0"/>
        <w:adjustRightInd w:val="0"/>
        <w:ind w:firstLine="720"/>
        <w:rPr>
          <w:rFonts w:eastAsia="TimesNewRoman"/>
          <w:lang w:val="sr-Cyrl-CS"/>
        </w:rPr>
      </w:pPr>
      <w:r w:rsidRPr="007F2674">
        <w:rPr>
          <w:rFonts w:eastAsia="TimesNewRoman"/>
          <w:lang w:val="sr-Cyrl-CS"/>
        </w:rPr>
        <w:tab/>
      </w:r>
    </w:p>
    <w:p w:rsidR="000F6A38" w:rsidRPr="007F2674" w:rsidRDefault="000F6A38" w:rsidP="00CE79B8">
      <w:pPr>
        <w:autoSpaceDE w:val="0"/>
        <w:autoSpaceDN w:val="0"/>
        <w:adjustRightInd w:val="0"/>
        <w:jc w:val="center"/>
        <w:outlineLvl w:val="0"/>
        <w:rPr>
          <w:rFonts w:eastAsia="TimesNewRoman"/>
          <w:iCs/>
          <w:lang w:val="sr-Cyrl-CS"/>
        </w:rPr>
      </w:pPr>
      <w:r w:rsidRPr="007F2674">
        <w:rPr>
          <w:rFonts w:eastAsia="TimesNewRoman"/>
          <w:iCs/>
          <w:lang w:val="sr-Cyrl-CS"/>
        </w:rPr>
        <w:t xml:space="preserve">Додатне </w:t>
      </w:r>
      <w:r w:rsidR="00C06415" w:rsidRPr="007F2674">
        <w:rPr>
          <w:rFonts w:eastAsia="TimesNewRoman"/>
          <w:iCs/>
          <w:lang w:val="sr-Cyrl-CS"/>
        </w:rPr>
        <w:t xml:space="preserve">услуге </w:t>
      </w:r>
      <w:r w:rsidRPr="007F2674">
        <w:rPr>
          <w:rFonts w:eastAsia="TimesNewRoman"/>
          <w:iCs/>
          <w:lang w:val="sr-Cyrl-CS"/>
        </w:rPr>
        <w:t xml:space="preserve">уз </w:t>
      </w:r>
      <w:r w:rsidR="00B8089B" w:rsidRPr="007F2674">
        <w:rPr>
          <w:rFonts w:eastAsia="TimesNewRoman"/>
          <w:iCs/>
          <w:lang w:val="sr-Cyrl-CS"/>
        </w:rPr>
        <w:t xml:space="preserve">обављање </w:t>
      </w:r>
      <w:r w:rsidRPr="007F2674">
        <w:rPr>
          <w:rFonts w:eastAsia="TimesNewRoman"/>
          <w:iCs/>
          <w:lang w:val="sr-Cyrl-CS"/>
        </w:rPr>
        <w:t>ревиз</w:t>
      </w:r>
      <w:r w:rsidR="00B8089B" w:rsidRPr="007F2674">
        <w:rPr>
          <w:rFonts w:eastAsia="TimesNewRoman"/>
          <w:iCs/>
          <w:lang w:val="sr-Cyrl-CS"/>
        </w:rPr>
        <w:t>ије</w:t>
      </w:r>
    </w:p>
    <w:p w:rsidR="000F6A38" w:rsidRPr="007F2674" w:rsidRDefault="000F6A38" w:rsidP="000F6A38">
      <w:pPr>
        <w:autoSpaceDE w:val="0"/>
        <w:autoSpaceDN w:val="0"/>
        <w:adjustRightInd w:val="0"/>
        <w:rPr>
          <w:rFonts w:eastAsia="TimesNewRoman"/>
          <w:iCs/>
          <w:lang w:val="sr-Cyrl-CS"/>
        </w:rPr>
      </w:pPr>
    </w:p>
    <w:p w:rsidR="00C66A1F" w:rsidRPr="007F2674" w:rsidRDefault="000F6A38"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B172AF" w:rsidRPr="007F2674">
        <w:rPr>
          <w:rFonts w:eastAsia="TimesNewRoman"/>
          <w:lang w:val="sr-Cyrl-CS"/>
        </w:rPr>
        <w:t>4</w:t>
      </w:r>
      <w:r w:rsidR="00BE3723" w:rsidRPr="007F2674">
        <w:rPr>
          <w:rFonts w:eastAsia="TimesNewRoman"/>
          <w:lang w:val="sr-Cyrl-CS"/>
        </w:rPr>
        <w:t>3</w:t>
      </w:r>
      <w:r w:rsidR="00C47B65" w:rsidRPr="007F2674">
        <w:rPr>
          <w:rFonts w:eastAsia="TimesNewRoman"/>
          <w:lang w:val="sr-Cyrl-CS"/>
        </w:rPr>
        <w:t>.</w:t>
      </w:r>
    </w:p>
    <w:p w:rsidR="00B172AF" w:rsidRPr="007F2674" w:rsidRDefault="00A474FD" w:rsidP="000C43C5">
      <w:pPr>
        <w:autoSpaceDE w:val="0"/>
        <w:autoSpaceDN w:val="0"/>
        <w:adjustRightInd w:val="0"/>
        <w:ind w:firstLine="720"/>
        <w:jc w:val="both"/>
        <w:rPr>
          <w:rFonts w:eastAsia="TimesNewRoman"/>
          <w:lang w:val="sr-Cyrl-CS"/>
        </w:rPr>
      </w:pPr>
      <w:r w:rsidRPr="007F2674">
        <w:rPr>
          <w:rFonts w:eastAsia="TimesNewRoman"/>
          <w:lang w:val="sr-Cyrl-CS"/>
        </w:rPr>
        <w:t>Д</w:t>
      </w:r>
      <w:r w:rsidR="000F6A38" w:rsidRPr="007F2674">
        <w:rPr>
          <w:rFonts w:eastAsia="TimesNewRoman"/>
          <w:lang w:val="sr-Cyrl-CS"/>
        </w:rPr>
        <w:t xml:space="preserve">руштво </w:t>
      </w:r>
      <w:r w:rsidRPr="007F2674">
        <w:rPr>
          <w:rFonts w:eastAsia="TimesNewRoman"/>
          <w:lang w:val="sr-Cyrl-CS"/>
        </w:rPr>
        <w:t xml:space="preserve">за ревизију </w:t>
      </w:r>
      <w:r w:rsidR="000F6A38" w:rsidRPr="007F2674">
        <w:rPr>
          <w:rFonts w:eastAsia="TimesNewRoman"/>
          <w:lang w:val="sr-Cyrl-CS"/>
        </w:rPr>
        <w:t>може</w:t>
      </w:r>
      <w:r w:rsidR="00D2497A" w:rsidRPr="007F2674">
        <w:rPr>
          <w:rFonts w:eastAsia="TimesNewRoman"/>
          <w:lang w:val="sr-Cyrl-CS"/>
        </w:rPr>
        <w:t>,</w:t>
      </w:r>
      <w:r w:rsidR="000F6A38" w:rsidRPr="007F2674">
        <w:rPr>
          <w:rFonts w:eastAsia="TimesNewRoman"/>
          <w:lang w:val="sr-Cyrl-CS"/>
        </w:rPr>
        <w:t xml:space="preserve"> поред ревизије, у оквиру своје регистроване делатности да обавља и услуге из области финансија и рачуноводства, услуге финансијских анализа и контрола, услуге пореског и других врста пословног саветовања, услуге процене вредности </w:t>
      </w:r>
      <w:r w:rsidR="00053AC2" w:rsidRPr="007F2674">
        <w:rPr>
          <w:rFonts w:eastAsia="TimesNewRoman"/>
          <w:lang w:val="sr-Cyrl-CS"/>
        </w:rPr>
        <w:t>капитала</w:t>
      </w:r>
      <w:r w:rsidR="000F6A38" w:rsidRPr="007F2674">
        <w:rPr>
          <w:rFonts w:eastAsia="TimesNewRoman"/>
          <w:lang w:val="sr-Cyrl-CS"/>
        </w:rPr>
        <w:t>, имовине и обавеза, услуге судског вештачења, услуге израде и економске оцене инвестиционих пројеката</w:t>
      </w:r>
      <w:r w:rsidR="00C66A1F" w:rsidRPr="007F2674">
        <w:rPr>
          <w:rFonts w:eastAsia="TimesNewRoman"/>
          <w:lang w:val="sr-Cyrl-CS"/>
        </w:rPr>
        <w:t xml:space="preserve"> и друге</w:t>
      </w:r>
      <w:r w:rsidR="007B10DC" w:rsidRPr="007F2674">
        <w:rPr>
          <w:rFonts w:eastAsia="TimesNewRoman"/>
          <w:lang w:val="sr-Cyrl-CS"/>
        </w:rPr>
        <w:t xml:space="preserve"> сродне</w:t>
      </w:r>
      <w:r w:rsidR="00C66A1F" w:rsidRPr="007F2674">
        <w:rPr>
          <w:rFonts w:eastAsia="TimesNewRoman"/>
          <w:lang w:val="sr-Cyrl-CS"/>
        </w:rPr>
        <w:t xml:space="preserve"> услуге</w:t>
      </w:r>
      <w:r w:rsidR="00A718C1" w:rsidRPr="007F2674">
        <w:rPr>
          <w:rFonts w:eastAsia="TimesNewRoman"/>
          <w:lang w:val="sr-Cyrl-CS"/>
        </w:rPr>
        <w:t xml:space="preserve">, </w:t>
      </w:r>
      <w:r w:rsidR="00823DA8" w:rsidRPr="007F2674">
        <w:rPr>
          <w:rFonts w:eastAsia="TimesNewRoman"/>
          <w:lang w:val="sr-Cyrl-CS"/>
        </w:rPr>
        <w:t>осим ако посебним прописом није друкчије уређено.</w:t>
      </w:r>
    </w:p>
    <w:p w:rsidR="00CF1D87" w:rsidRPr="007F2674" w:rsidRDefault="00CF1D87" w:rsidP="000C43C5">
      <w:pPr>
        <w:autoSpaceDE w:val="0"/>
        <w:autoSpaceDN w:val="0"/>
        <w:adjustRightInd w:val="0"/>
        <w:ind w:firstLine="720"/>
        <w:jc w:val="both"/>
        <w:rPr>
          <w:rFonts w:eastAsia="TimesNewRoman"/>
          <w:lang w:val="sr-Cyrl-CS"/>
        </w:rPr>
      </w:pPr>
    </w:p>
    <w:p w:rsidR="00CF1D87" w:rsidRPr="007F2674" w:rsidRDefault="00CF1D87" w:rsidP="000C43C5">
      <w:pPr>
        <w:autoSpaceDE w:val="0"/>
        <w:autoSpaceDN w:val="0"/>
        <w:adjustRightInd w:val="0"/>
        <w:ind w:firstLine="720"/>
        <w:jc w:val="both"/>
        <w:rPr>
          <w:rFonts w:eastAsia="TimesNewRoman"/>
          <w:lang w:val="sr-Cyrl-CS"/>
        </w:rPr>
      </w:pPr>
    </w:p>
    <w:p w:rsidR="00CF1D87" w:rsidRPr="007F2674" w:rsidRDefault="00CF1D87" w:rsidP="000C43C5">
      <w:pPr>
        <w:autoSpaceDE w:val="0"/>
        <w:autoSpaceDN w:val="0"/>
        <w:adjustRightInd w:val="0"/>
        <w:ind w:firstLine="720"/>
        <w:jc w:val="both"/>
        <w:rPr>
          <w:rFonts w:eastAsia="TimesNewRoman"/>
          <w:lang w:val="sr-Cyrl-CS"/>
        </w:rPr>
      </w:pPr>
    </w:p>
    <w:p w:rsidR="004B4003" w:rsidRPr="007F2674" w:rsidRDefault="004B4003" w:rsidP="00E00541">
      <w:pPr>
        <w:autoSpaceDE w:val="0"/>
        <w:autoSpaceDN w:val="0"/>
        <w:adjustRightInd w:val="0"/>
        <w:jc w:val="both"/>
        <w:rPr>
          <w:rFonts w:eastAsia="TimesNewRoman"/>
          <w:lang w:val="sr-Cyrl-CS"/>
        </w:rPr>
      </w:pPr>
    </w:p>
    <w:p w:rsidR="00053AC2" w:rsidRPr="007F2674" w:rsidRDefault="00053AC2" w:rsidP="00CE79B8">
      <w:pPr>
        <w:autoSpaceDE w:val="0"/>
        <w:autoSpaceDN w:val="0"/>
        <w:adjustRightInd w:val="0"/>
        <w:jc w:val="center"/>
        <w:outlineLvl w:val="0"/>
        <w:rPr>
          <w:rFonts w:eastAsia="TimesNewRoman"/>
          <w:lang w:val="sr-Cyrl-CS"/>
        </w:rPr>
      </w:pPr>
      <w:r w:rsidRPr="007F2674">
        <w:rPr>
          <w:rFonts w:eastAsia="TimesNewRoman"/>
          <w:lang w:val="sr-Cyrl-CS"/>
        </w:rPr>
        <w:lastRenderedPageBreak/>
        <w:t xml:space="preserve">Забрана </w:t>
      </w:r>
      <w:r w:rsidR="007B10DC" w:rsidRPr="007F2674">
        <w:rPr>
          <w:rFonts w:eastAsia="TimesNewRoman"/>
          <w:lang w:val="sr-Cyrl-CS"/>
        </w:rPr>
        <w:t>за ревизора</w:t>
      </w:r>
      <w:r w:rsidR="0079328C" w:rsidRPr="007F2674">
        <w:rPr>
          <w:rFonts w:eastAsia="TimesNewRoman"/>
          <w:lang w:val="sr-Cyrl-CS"/>
        </w:rPr>
        <w:t xml:space="preserve">                                                                          </w:t>
      </w:r>
    </w:p>
    <w:p w:rsidR="00694C16" w:rsidRPr="007F2674" w:rsidRDefault="00694C16" w:rsidP="00E00541">
      <w:pPr>
        <w:autoSpaceDE w:val="0"/>
        <w:autoSpaceDN w:val="0"/>
        <w:adjustRightInd w:val="0"/>
        <w:jc w:val="both"/>
        <w:rPr>
          <w:rFonts w:eastAsia="TimesNewRoman"/>
          <w:lang w:val="sr-Cyrl-CS"/>
        </w:rPr>
      </w:pPr>
    </w:p>
    <w:p w:rsidR="000D6B95" w:rsidRPr="007F2674" w:rsidRDefault="004832F1"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C47B65" w:rsidRPr="007F2674">
        <w:rPr>
          <w:rFonts w:eastAsia="TimesNewRoman"/>
          <w:lang w:val="sr-Cyrl-CS"/>
        </w:rPr>
        <w:t xml:space="preserve"> </w:t>
      </w:r>
      <w:r w:rsidR="009B6ED3" w:rsidRPr="007F2674">
        <w:rPr>
          <w:rFonts w:eastAsia="TimesNewRoman"/>
          <w:lang w:val="sr-Cyrl-CS"/>
        </w:rPr>
        <w:t>4</w:t>
      </w:r>
      <w:r w:rsidR="00BE3723" w:rsidRPr="007F2674">
        <w:rPr>
          <w:rFonts w:eastAsia="TimesNewRoman"/>
          <w:lang w:val="sr-Cyrl-CS"/>
        </w:rPr>
        <w:t>4</w:t>
      </w:r>
      <w:r w:rsidR="00C47B65" w:rsidRPr="007F2674">
        <w:rPr>
          <w:rFonts w:eastAsia="TimesNewRoman"/>
          <w:lang w:val="sr-Cyrl-CS"/>
        </w:rPr>
        <w:t>.</w:t>
      </w:r>
    </w:p>
    <w:p w:rsidR="000D6B95" w:rsidRPr="007F2674" w:rsidRDefault="000D6B95" w:rsidP="000D6B95">
      <w:pPr>
        <w:ind w:firstLine="720"/>
        <w:jc w:val="both"/>
        <w:rPr>
          <w:lang w:val="sr-Cyrl-CS"/>
        </w:rPr>
      </w:pPr>
      <w:r w:rsidRPr="007F2674">
        <w:rPr>
          <w:lang w:val="sr-Cyrl-CS"/>
        </w:rPr>
        <w:t>Лиценцирани овлашћени ревизор не може да обавља ревизију код правног лица:</w:t>
      </w:r>
    </w:p>
    <w:p w:rsidR="00774D14" w:rsidRPr="007F2674" w:rsidRDefault="00774D14" w:rsidP="00774D14">
      <w:pPr>
        <w:ind w:firstLine="720"/>
        <w:jc w:val="both"/>
        <w:rPr>
          <w:lang w:val="sr-Cyrl-CS"/>
        </w:rPr>
      </w:pPr>
      <w:r w:rsidRPr="007F2674">
        <w:rPr>
          <w:lang w:val="sr-Cyrl-CS"/>
        </w:rPr>
        <w:t>1) у којем је власник удела или акција или има значајан финансијски утицај код субјекта ревизије или има значајан интерес у повезаном правном лицу субјекта ревизије;</w:t>
      </w:r>
    </w:p>
    <w:p w:rsidR="007F4408" w:rsidRPr="007F2674" w:rsidRDefault="00774D14" w:rsidP="00774D14">
      <w:pPr>
        <w:ind w:firstLine="720"/>
        <w:jc w:val="both"/>
        <w:rPr>
          <w:lang w:val="sr-Cyrl-CS"/>
        </w:rPr>
      </w:pPr>
      <w:r w:rsidRPr="007F2674">
        <w:rPr>
          <w:lang w:val="sr-Cyrl-CS"/>
        </w:rPr>
        <w:t>2) у којем је директор, односно члан органа управљања или надзора, прокурист и пуномоћник субјекта ревизије или правног лица које поседује значајан интерес у повезаном правном лицу субјекта ревизије</w:t>
      </w:r>
      <w:r w:rsidR="000A689C" w:rsidRPr="007F2674">
        <w:rPr>
          <w:lang w:val="sr-Cyrl-CS"/>
        </w:rPr>
        <w:t>;</w:t>
      </w:r>
      <w:r w:rsidRPr="007F2674">
        <w:rPr>
          <w:lang w:val="sr-Cyrl-CS"/>
        </w:rPr>
        <w:t xml:space="preserve"> </w:t>
      </w:r>
      <w:r w:rsidR="007F4408" w:rsidRPr="007F2674">
        <w:rPr>
          <w:lang w:val="sr-Cyrl-CS"/>
        </w:rPr>
        <w:t xml:space="preserve"> </w:t>
      </w:r>
    </w:p>
    <w:p w:rsidR="007F4408" w:rsidRPr="007F2674" w:rsidRDefault="00774D14" w:rsidP="00774D14">
      <w:pPr>
        <w:ind w:firstLine="720"/>
        <w:jc w:val="both"/>
        <w:rPr>
          <w:lang w:val="sr-Cyrl-CS"/>
        </w:rPr>
      </w:pPr>
      <w:r w:rsidRPr="007F2674">
        <w:rPr>
          <w:lang w:val="sr-Cyrl-CS"/>
        </w:rPr>
        <w:t>3) у којем је директор, односно члан органа управљања или надзора или прокурист његов крвни сродник у правој линији, крвни сродник у побочној линији закључно са трећим степеном сродства и супружник</w:t>
      </w:r>
      <w:r w:rsidR="007F4408" w:rsidRPr="007F2674">
        <w:rPr>
          <w:lang w:val="sr-Cyrl-CS"/>
        </w:rPr>
        <w:t>;</w:t>
      </w:r>
      <w:r w:rsidRPr="007F2674">
        <w:rPr>
          <w:lang w:val="sr-Cyrl-CS"/>
        </w:rPr>
        <w:t xml:space="preserve"> </w:t>
      </w:r>
      <w:r w:rsidR="007F4408" w:rsidRPr="007F2674">
        <w:rPr>
          <w:lang w:val="sr-Cyrl-CS"/>
        </w:rPr>
        <w:t xml:space="preserve"> </w:t>
      </w:r>
    </w:p>
    <w:p w:rsidR="000A689C" w:rsidRPr="007F2674" w:rsidRDefault="00774D14" w:rsidP="00E60E01">
      <w:pPr>
        <w:ind w:firstLine="720"/>
        <w:jc w:val="both"/>
        <w:rPr>
          <w:lang w:val="sr-Cyrl-CS"/>
        </w:rPr>
      </w:pPr>
      <w:r w:rsidRPr="007F2674">
        <w:rPr>
          <w:lang w:val="sr-Cyrl-CS"/>
        </w:rPr>
        <w:t xml:space="preserve">4) </w:t>
      </w:r>
      <w:r w:rsidR="00571491" w:rsidRPr="007F2674">
        <w:rPr>
          <w:lang w:val="sr-Cyrl-CS"/>
        </w:rPr>
        <w:t xml:space="preserve">у којем је пружало услуге из члана </w:t>
      </w:r>
      <w:r w:rsidR="00DC2035" w:rsidRPr="007F2674">
        <w:rPr>
          <w:lang w:val="sr-Cyrl-CS"/>
        </w:rPr>
        <w:t>45</w:t>
      </w:r>
      <w:r w:rsidR="00571491" w:rsidRPr="007F2674">
        <w:rPr>
          <w:lang w:val="sr-Cyrl-CS"/>
        </w:rPr>
        <w:t xml:space="preserve">. став 1. тачка 3) овог закона; </w:t>
      </w:r>
    </w:p>
    <w:p w:rsidR="003771D5" w:rsidRPr="007F2674" w:rsidRDefault="000A689C" w:rsidP="00774D14">
      <w:pPr>
        <w:ind w:firstLine="720"/>
        <w:jc w:val="both"/>
        <w:rPr>
          <w:lang w:val="sr-Cyrl-CS"/>
        </w:rPr>
      </w:pPr>
      <w:r w:rsidRPr="007F2674">
        <w:rPr>
          <w:lang w:val="sr-Cyrl-CS"/>
        </w:rPr>
        <w:t>5</w:t>
      </w:r>
      <w:r w:rsidR="003771D5" w:rsidRPr="007F2674">
        <w:rPr>
          <w:lang w:val="sr-Cyrl-CS"/>
        </w:rPr>
        <w:t>) уколико наступе друге околности које могу да утичу на независност лиценцираног овлашћеног ревизора.</w:t>
      </w:r>
    </w:p>
    <w:p w:rsidR="000A689C" w:rsidRPr="007F2674" w:rsidRDefault="000A689C" w:rsidP="00774D14">
      <w:pPr>
        <w:ind w:firstLine="720"/>
        <w:jc w:val="both"/>
        <w:rPr>
          <w:lang w:val="sr-Cyrl-CS"/>
        </w:rPr>
      </w:pPr>
      <w:r w:rsidRPr="007F2674">
        <w:rPr>
          <w:lang w:val="sr-Cyrl-CS"/>
        </w:rPr>
        <w:t>Забрана обављања услуга наведених у ставу 1. овог члана се односе и на лиценциране овлашћене ревизоре који обављају ревизију консолидованих годишњих финансијских извештаја код субјекта ревизије.</w:t>
      </w:r>
    </w:p>
    <w:p w:rsidR="000A5653" w:rsidRPr="007F2674" w:rsidRDefault="00C969C3" w:rsidP="00774D14">
      <w:pPr>
        <w:ind w:firstLine="720"/>
        <w:jc w:val="both"/>
        <w:rPr>
          <w:lang w:val="sr-Cyrl-CS"/>
        </w:rPr>
      </w:pPr>
      <w:r w:rsidRPr="007F2674">
        <w:rPr>
          <w:lang w:val="sr-Cyrl-CS"/>
        </w:rPr>
        <w:t xml:space="preserve">Забране </w:t>
      </w:r>
      <w:r w:rsidR="000A5653" w:rsidRPr="007F2674">
        <w:rPr>
          <w:lang w:val="sr-Cyrl-CS"/>
        </w:rPr>
        <w:t>из става 1. односи се на годину за коју се обавља ревизија, као и на годину у којој се обавља ревизија.</w:t>
      </w:r>
    </w:p>
    <w:p w:rsidR="00774D14" w:rsidRPr="007F2674" w:rsidRDefault="00774D14" w:rsidP="00774D14">
      <w:pPr>
        <w:ind w:firstLine="720"/>
        <w:jc w:val="both"/>
        <w:rPr>
          <w:lang w:val="sr-Cyrl-CS"/>
        </w:rPr>
      </w:pPr>
      <w:r w:rsidRPr="007F2674">
        <w:rPr>
          <w:lang w:val="sr-Cyrl-CS"/>
        </w:rPr>
        <w:t xml:space="preserve">Лиценцирани овлашћени ревизор не може да тражи нити да прима новчане и неновчане поклоне или услуге од </w:t>
      </w:r>
      <w:r w:rsidR="000A689C" w:rsidRPr="007F2674">
        <w:rPr>
          <w:lang w:val="sr-Cyrl-CS"/>
        </w:rPr>
        <w:t xml:space="preserve">субјекта ревизије </w:t>
      </w:r>
      <w:r w:rsidRPr="007F2674">
        <w:rPr>
          <w:lang w:val="sr-Cyrl-CS"/>
        </w:rPr>
        <w:t xml:space="preserve">код кога обавља ревизију или другог правног, односно физичког лица које је у вези са тим </w:t>
      </w:r>
      <w:r w:rsidR="000A689C" w:rsidRPr="007F2674">
        <w:rPr>
          <w:lang w:val="sr-Cyrl-CS"/>
        </w:rPr>
        <w:t>субјектом ревизије</w:t>
      </w:r>
      <w:r w:rsidRPr="007F2674">
        <w:rPr>
          <w:lang w:val="sr-Cyrl-CS"/>
        </w:rPr>
        <w:t xml:space="preserve">, осим ако би објективна, разумна и обавештена трећа страна њихову вредност оценила незнатном и занемарљивом. </w:t>
      </w:r>
    </w:p>
    <w:p w:rsidR="00774D14" w:rsidRPr="007F2674" w:rsidRDefault="00774D14" w:rsidP="00774D14">
      <w:pPr>
        <w:ind w:firstLine="720"/>
        <w:jc w:val="both"/>
        <w:rPr>
          <w:lang w:val="sr-Cyrl-CS"/>
        </w:rPr>
      </w:pPr>
      <w:r w:rsidRPr="007F2674">
        <w:rPr>
          <w:lang w:val="sr-Cyrl-CS"/>
        </w:rPr>
        <w:t>Забране из ст</w:t>
      </w:r>
      <w:r w:rsidR="00721264" w:rsidRPr="007F2674">
        <w:rPr>
          <w:lang w:val="sr-Cyrl-CS"/>
        </w:rPr>
        <w:t>.</w:t>
      </w:r>
      <w:r w:rsidR="008A339D" w:rsidRPr="007F2674">
        <w:rPr>
          <w:lang w:val="sr-Cyrl-CS"/>
        </w:rPr>
        <w:t xml:space="preserve"> </w:t>
      </w:r>
      <w:r w:rsidRPr="007F2674">
        <w:rPr>
          <w:lang w:val="sr-Cyrl-CS"/>
        </w:rPr>
        <w:t xml:space="preserve">1. и </w:t>
      </w:r>
      <w:r w:rsidR="00721264" w:rsidRPr="007F2674">
        <w:rPr>
          <w:lang w:val="sr-Cyrl-CS"/>
        </w:rPr>
        <w:t xml:space="preserve">4. </w:t>
      </w:r>
      <w:r w:rsidRPr="007F2674">
        <w:rPr>
          <w:lang w:val="sr-Cyrl-CS"/>
        </w:rPr>
        <w:t>овог члана односе се и на чланове ревизорског тима и друга лица која нису лиценцирани овлашћени ревизори, а учествују у ревизији.</w:t>
      </w:r>
    </w:p>
    <w:p w:rsidR="00774D14" w:rsidRPr="007F2674" w:rsidRDefault="00774D14" w:rsidP="000A0ECB">
      <w:pPr>
        <w:ind w:firstLine="720"/>
        <w:jc w:val="center"/>
        <w:rPr>
          <w:lang w:val="sr-Cyrl-CS"/>
        </w:rPr>
      </w:pPr>
    </w:p>
    <w:p w:rsidR="007B10DC" w:rsidRPr="007F2674" w:rsidRDefault="007B10DC" w:rsidP="00CE79B8">
      <w:pPr>
        <w:autoSpaceDE w:val="0"/>
        <w:autoSpaceDN w:val="0"/>
        <w:adjustRightInd w:val="0"/>
        <w:jc w:val="center"/>
        <w:outlineLvl w:val="0"/>
        <w:rPr>
          <w:rFonts w:eastAsia="TimesNewRoman"/>
          <w:lang w:val="sr-Cyrl-CS"/>
        </w:rPr>
      </w:pPr>
      <w:r w:rsidRPr="007F2674">
        <w:rPr>
          <w:rFonts w:eastAsia="TimesNewRoman"/>
          <w:lang w:val="sr-Cyrl-CS"/>
        </w:rPr>
        <w:t>Забрана за друштво за ревизију</w:t>
      </w:r>
      <w:r w:rsidR="00133C3D" w:rsidRPr="007F2674">
        <w:rPr>
          <w:rFonts w:eastAsia="TimesNewRoman"/>
          <w:lang w:val="sr-Cyrl-CS"/>
        </w:rPr>
        <w:t xml:space="preserve"> </w:t>
      </w:r>
    </w:p>
    <w:p w:rsidR="00330400" w:rsidRPr="007F2674" w:rsidRDefault="00330400" w:rsidP="00D36A13">
      <w:pPr>
        <w:autoSpaceDE w:val="0"/>
        <w:autoSpaceDN w:val="0"/>
        <w:adjustRightInd w:val="0"/>
        <w:jc w:val="both"/>
        <w:rPr>
          <w:rFonts w:eastAsia="TimesNewRoman"/>
          <w:lang w:val="sr-Cyrl-CS"/>
        </w:rPr>
      </w:pPr>
    </w:p>
    <w:p w:rsidR="00503E34" w:rsidRPr="007F2674" w:rsidRDefault="00892627" w:rsidP="00CA3247">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E35705" w:rsidRPr="007F2674">
        <w:rPr>
          <w:rFonts w:eastAsia="TimesNewRoman"/>
          <w:lang w:val="sr-Cyrl-CS"/>
        </w:rPr>
        <w:t>4</w:t>
      </w:r>
      <w:r w:rsidR="00BE3723" w:rsidRPr="007F2674">
        <w:rPr>
          <w:rFonts w:eastAsia="TimesNewRoman"/>
          <w:lang w:val="sr-Cyrl-CS"/>
        </w:rPr>
        <w:t>5</w:t>
      </w:r>
      <w:r w:rsidR="00C47B65" w:rsidRPr="007F2674">
        <w:rPr>
          <w:rFonts w:eastAsia="TimesNewRoman"/>
          <w:lang w:val="sr-Cyrl-CS"/>
        </w:rPr>
        <w:t>.</w:t>
      </w:r>
      <w:r w:rsidR="00E41C28" w:rsidRPr="007F2674">
        <w:rPr>
          <w:rFonts w:eastAsia="TimesNewRoman"/>
          <w:lang w:val="sr-Cyrl-CS"/>
        </w:rPr>
        <w:t xml:space="preserve"> </w:t>
      </w:r>
    </w:p>
    <w:p w:rsidR="00C27FD2" w:rsidRPr="007F2674" w:rsidRDefault="00C27FD2" w:rsidP="00C27FD2">
      <w:pPr>
        <w:ind w:firstLine="720"/>
        <w:jc w:val="both"/>
        <w:rPr>
          <w:lang w:val="sr-Cyrl-CS"/>
        </w:rPr>
      </w:pPr>
      <w:r w:rsidRPr="007F2674">
        <w:rPr>
          <w:lang w:val="sr-Cyrl-CS"/>
        </w:rPr>
        <w:t>Друштво за ревизију не може да обавља ревизију код субјекта ревизије:</w:t>
      </w:r>
    </w:p>
    <w:p w:rsidR="00C27FD2" w:rsidRPr="007F2674" w:rsidRDefault="00C27FD2" w:rsidP="00C27FD2">
      <w:pPr>
        <w:jc w:val="both"/>
        <w:rPr>
          <w:lang w:val="sr-Cyrl-CS"/>
        </w:rPr>
      </w:pPr>
      <w:r w:rsidRPr="007F2674">
        <w:rPr>
          <w:lang w:val="sr-Cyrl-CS"/>
        </w:rPr>
        <w:t>            1) у којем има уделе или акције, или уделе и акције у повезаном правном лицу са субјектом ревизије;</w:t>
      </w:r>
      <w:r w:rsidRPr="007F2674">
        <w:rPr>
          <w:rFonts w:eastAsia="TimesNewRoman"/>
          <w:lang w:val="sr-Cyrl-CS"/>
        </w:rPr>
        <w:t xml:space="preserve"> </w:t>
      </w:r>
    </w:p>
    <w:p w:rsidR="00C27FD2" w:rsidRPr="007F2674" w:rsidRDefault="00C27FD2" w:rsidP="00C27FD2">
      <w:pPr>
        <w:jc w:val="both"/>
        <w:rPr>
          <w:lang w:val="sr-Cyrl-CS"/>
        </w:rPr>
      </w:pPr>
      <w:r w:rsidRPr="007F2674">
        <w:rPr>
          <w:lang w:val="sr-Cyrl-CS"/>
        </w:rPr>
        <w:t>            2) које је власник удела или акција друштва за ревизију;</w:t>
      </w:r>
    </w:p>
    <w:p w:rsidR="00C27FD2" w:rsidRPr="007F2674" w:rsidRDefault="00C27FD2" w:rsidP="00C27FD2">
      <w:pPr>
        <w:jc w:val="both"/>
        <w:rPr>
          <w:lang w:val="sr-Cyrl-CS"/>
        </w:rPr>
      </w:pPr>
      <w:r w:rsidRPr="007F2674">
        <w:rPr>
          <w:lang w:val="sr-Cyrl-CS"/>
        </w:rPr>
        <w:t>            3) ако је друштво за ревизију, односно било која организациона јединица у мрежи којој припада, односно повезано лице са друштвом за ревизију пружало правном лицу у години за коју се обавља ревизија, као и у години у којој се обавља ревизија следеће услуге:</w:t>
      </w:r>
      <w:r w:rsidRPr="007F2674">
        <w:rPr>
          <w:rFonts w:eastAsia="TimesNewRoman"/>
          <w:lang w:val="sr-Cyrl-CS"/>
        </w:rPr>
        <w:t xml:space="preserve"> </w:t>
      </w:r>
    </w:p>
    <w:p w:rsidR="00C27FD2" w:rsidRPr="007F2674" w:rsidRDefault="00C27FD2" w:rsidP="00C27FD2">
      <w:pPr>
        <w:autoSpaceDE w:val="0"/>
        <w:autoSpaceDN w:val="0"/>
        <w:adjustRightInd w:val="0"/>
        <w:ind w:firstLine="720"/>
        <w:jc w:val="both"/>
        <w:rPr>
          <w:bCs/>
          <w:lang w:val="sr-Cyrl-CS"/>
        </w:rPr>
      </w:pPr>
      <w:r w:rsidRPr="007F2674">
        <w:rPr>
          <w:bCs/>
          <w:lang w:val="sr-Cyrl-CS"/>
        </w:rPr>
        <w:t xml:space="preserve"> (1) припрему и вођење пословних књига и састављање финансијских извештаја;</w:t>
      </w:r>
    </w:p>
    <w:p w:rsidR="00C27FD2" w:rsidRPr="007F2674" w:rsidRDefault="00C27FD2" w:rsidP="00C27FD2">
      <w:pPr>
        <w:autoSpaceDE w:val="0"/>
        <w:autoSpaceDN w:val="0"/>
        <w:adjustRightInd w:val="0"/>
        <w:ind w:firstLine="720"/>
        <w:jc w:val="both"/>
        <w:rPr>
          <w:bCs/>
          <w:lang w:val="sr-Cyrl-CS"/>
        </w:rPr>
      </w:pPr>
      <w:r w:rsidRPr="007F2674">
        <w:rPr>
          <w:bCs/>
          <w:lang w:val="sr-Cyrl-CS"/>
        </w:rPr>
        <w:t>(2) процену вредности капитала, имовине и/или обавеза која ће бити рефлектована у финансијским извештајима, односно у којима постоји очигледан сукоб интереса;</w:t>
      </w:r>
    </w:p>
    <w:p w:rsidR="00C27FD2" w:rsidRPr="007F2674" w:rsidRDefault="00C27FD2" w:rsidP="00C27FD2">
      <w:pPr>
        <w:autoSpaceDE w:val="0"/>
        <w:autoSpaceDN w:val="0"/>
        <w:adjustRightInd w:val="0"/>
        <w:ind w:firstLine="720"/>
        <w:jc w:val="both"/>
        <w:rPr>
          <w:bCs/>
          <w:lang w:val="sr-Cyrl-CS"/>
        </w:rPr>
      </w:pPr>
      <w:r w:rsidRPr="007F2674">
        <w:rPr>
          <w:bCs/>
          <w:lang w:val="sr-Cyrl-CS"/>
        </w:rPr>
        <w:t>(3) заступање у судским поступцима у вези са пореским предметима;</w:t>
      </w:r>
    </w:p>
    <w:p w:rsidR="00C27FD2" w:rsidRPr="007F2674" w:rsidRDefault="00C27FD2" w:rsidP="00C27FD2">
      <w:pPr>
        <w:autoSpaceDE w:val="0"/>
        <w:autoSpaceDN w:val="0"/>
        <w:adjustRightInd w:val="0"/>
        <w:ind w:firstLine="720"/>
        <w:jc w:val="both"/>
        <w:rPr>
          <w:bCs/>
          <w:lang w:val="sr-Cyrl-CS"/>
        </w:rPr>
      </w:pPr>
      <w:r w:rsidRPr="007F2674">
        <w:rPr>
          <w:bCs/>
          <w:lang w:val="sr-Cyrl-CS"/>
        </w:rPr>
        <w:lastRenderedPageBreak/>
        <w:t>(4) обрачун пореза и подношење пореских пријава за физичка лица руководиоце у сектору финансија у привредном друштву;</w:t>
      </w:r>
    </w:p>
    <w:p w:rsidR="00C27FD2" w:rsidRPr="007F2674" w:rsidRDefault="00C27FD2" w:rsidP="00C27FD2">
      <w:pPr>
        <w:autoSpaceDE w:val="0"/>
        <w:autoSpaceDN w:val="0"/>
        <w:adjustRightInd w:val="0"/>
        <w:ind w:firstLine="720"/>
        <w:jc w:val="both"/>
        <w:rPr>
          <w:bCs/>
          <w:lang w:val="sr-Cyrl-CS"/>
        </w:rPr>
      </w:pPr>
      <w:r w:rsidRPr="007F2674">
        <w:rPr>
          <w:bCs/>
          <w:lang w:val="sr-Cyrl-CS"/>
        </w:rPr>
        <w:t>(5) савете у вези са рачуноводственим књижењем пореских обавеза;</w:t>
      </w:r>
    </w:p>
    <w:p w:rsidR="00C27FD2" w:rsidRPr="007F2674" w:rsidRDefault="00C27FD2" w:rsidP="00C27FD2">
      <w:pPr>
        <w:autoSpaceDE w:val="0"/>
        <w:autoSpaceDN w:val="0"/>
        <w:adjustRightInd w:val="0"/>
        <w:ind w:firstLine="720"/>
        <w:jc w:val="both"/>
        <w:rPr>
          <w:bCs/>
          <w:lang w:val="sr-Cyrl-CS"/>
        </w:rPr>
      </w:pPr>
      <w:r w:rsidRPr="007F2674">
        <w:rPr>
          <w:bCs/>
          <w:lang w:val="sr-Cyrl-CS"/>
        </w:rPr>
        <w:t>(6) дизајнирање система интерне ревизије и интерне контроле као и њихово спровођење;</w:t>
      </w:r>
    </w:p>
    <w:p w:rsidR="00C27FD2" w:rsidRPr="007F2674" w:rsidRDefault="00C27FD2" w:rsidP="00C27FD2">
      <w:pPr>
        <w:autoSpaceDE w:val="0"/>
        <w:autoSpaceDN w:val="0"/>
        <w:adjustRightInd w:val="0"/>
        <w:ind w:firstLine="720"/>
        <w:jc w:val="both"/>
        <w:rPr>
          <w:bCs/>
          <w:lang w:val="sr-Cyrl-CS"/>
        </w:rPr>
      </w:pPr>
      <w:r w:rsidRPr="007F2674">
        <w:rPr>
          <w:bCs/>
          <w:lang w:val="sr-Cyrl-CS"/>
        </w:rPr>
        <w:t>(7) дизајнирање и примену информационих система у рачуноводственој области;</w:t>
      </w:r>
    </w:p>
    <w:p w:rsidR="00C27FD2" w:rsidRPr="007F2674" w:rsidRDefault="00C27FD2" w:rsidP="00C27FD2">
      <w:pPr>
        <w:autoSpaceDE w:val="0"/>
        <w:autoSpaceDN w:val="0"/>
        <w:adjustRightInd w:val="0"/>
        <w:ind w:firstLine="720"/>
        <w:jc w:val="both"/>
        <w:rPr>
          <w:bCs/>
          <w:lang w:val="sr-Cyrl-CS"/>
        </w:rPr>
      </w:pPr>
      <w:r w:rsidRPr="007F2674">
        <w:rPr>
          <w:bCs/>
          <w:lang w:val="sr-Cyrl-CS"/>
        </w:rPr>
        <w:t>(8) актуарске услуге;</w:t>
      </w:r>
    </w:p>
    <w:p w:rsidR="00C27FD2" w:rsidRPr="007F2674" w:rsidRDefault="00C27FD2" w:rsidP="00C27FD2">
      <w:pPr>
        <w:autoSpaceDE w:val="0"/>
        <w:autoSpaceDN w:val="0"/>
        <w:adjustRightInd w:val="0"/>
        <w:ind w:firstLine="720"/>
        <w:jc w:val="both"/>
        <w:rPr>
          <w:bCs/>
          <w:lang w:val="sr-Cyrl-CS"/>
        </w:rPr>
      </w:pPr>
      <w:r w:rsidRPr="007F2674">
        <w:rPr>
          <w:bCs/>
          <w:lang w:val="sr-Cyrl-CS"/>
        </w:rPr>
        <w:t>(9) друге услуге које би, у конкретним околностима, могле да угрозе независност лиценцираног овлашћеног ревизора или друштва за ревизију и/или да утичу на вредновање позиција у финансијским извештајима;</w:t>
      </w:r>
    </w:p>
    <w:p w:rsidR="00C27FD2" w:rsidRPr="007F2674" w:rsidRDefault="00C27FD2" w:rsidP="00C27FD2">
      <w:pPr>
        <w:ind w:firstLine="720"/>
        <w:jc w:val="both"/>
        <w:rPr>
          <w:lang w:val="sr-Cyrl-CS"/>
        </w:rPr>
      </w:pPr>
      <w:r w:rsidRPr="007F2674">
        <w:rPr>
          <w:lang w:val="sr-Cyrl-CS"/>
        </w:rPr>
        <w:t>4) ако је повезано са правним лицем на други начин, тако да таква повезаност  може да утиче на независност и непристрасност обављања ревизије.</w:t>
      </w:r>
    </w:p>
    <w:p w:rsidR="00503E34" w:rsidRPr="007F2674" w:rsidRDefault="00503E34" w:rsidP="00503E34">
      <w:pPr>
        <w:ind w:firstLine="720"/>
        <w:jc w:val="both"/>
        <w:rPr>
          <w:lang w:val="sr-Cyrl-CS"/>
        </w:rPr>
      </w:pPr>
      <w:r w:rsidRPr="007F2674">
        <w:rPr>
          <w:lang w:val="sr-Cyrl-CS"/>
        </w:rPr>
        <w:t xml:space="preserve">Забрана обављања услуга </w:t>
      </w:r>
      <w:r w:rsidR="00A402D2" w:rsidRPr="007F2674">
        <w:rPr>
          <w:lang w:val="sr-Cyrl-CS"/>
        </w:rPr>
        <w:t xml:space="preserve">из става </w:t>
      </w:r>
      <w:r w:rsidR="00C27FD2" w:rsidRPr="007F2674">
        <w:rPr>
          <w:lang w:val="sr-Cyrl-CS"/>
        </w:rPr>
        <w:t>1</w:t>
      </w:r>
      <w:r w:rsidR="00A402D2" w:rsidRPr="007F2674">
        <w:rPr>
          <w:lang w:val="sr-Cyrl-CS"/>
        </w:rPr>
        <w:t xml:space="preserve">. </w:t>
      </w:r>
      <w:r w:rsidRPr="007F2674">
        <w:rPr>
          <w:lang w:val="sr-Cyrl-CS"/>
        </w:rPr>
        <w:t>овог члана се од</w:t>
      </w:r>
      <w:r w:rsidR="00774D14" w:rsidRPr="007F2674">
        <w:rPr>
          <w:lang w:val="sr-Cyrl-CS"/>
        </w:rPr>
        <w:t>носе и на друштва за ревизију која</w:t>
      </w:r>
      <w:r w:rsidR="00814383" w:rsidRPr="007F2674">
        <w:rPr>
          <w:lang w:val="sr-Cyrl-CS"/>
        </w:rPr>
        <w:t xml:space="preserve"> обављају ревизију </w:t>
      </w:r>
      <w:r w:rsidRPr="007F2674">
        <w:rPr>
          <w:lang w:val="sr-Cyrl-CS"/>
        </w:rPr>
        <w:t>консолидованих годишњих финансијских извештаја код субјекта ревизије.</w:t>
      </w:r>
    </w:p>
    <w:p w:rsidR="003771D5" w:rsidRPr="007F2674" w:rsidRDefault="00E459D2" w:rsidP="009C704B">
      <w:pPr>
        <w:ind w:firstLine="720"/>
        <w:jc w:val="both"/>
        <w:rPr>
          <w:lang w:val="sr-Cyrl-CS"/>
        </w:rPr>
      </w:pPr>
      <w:bookmarkStart w:id="2" w:name="str_00372"/>
      <w:bookmarkEnd w:id="2"/>
      <w:r w:rsidRPr="007F2674">
        <w:rPr>
          <w:lang w:val="sr-Cyrl-CS"/>
        </w:rPr>
        <w:t xml:space="preserve">Друштво за ревизију не може да тражи нити да прима новчане и неновчане дарове или услуге од </w:t>
      </w:r>
      <w:r w:rsidR="000A689C" w:rsidRPr="007F2674">
        <w:rPr>
          <w:lang w:val="sr-Cyrl-CS"/>
        </w:rPr>
        <w:t xml:space="preserve">субјекта ревизије </w:t>
      </w:r>
      <w:r w:rsidRPr="007F2674">
        <w:rPr>
          <w:lang w:val="sr-Cyrl-CS"/>
        </w:rPr>
        <w:t xml:space="preserve">код кога обавља ревизију или другог правног, односно физичког лица које је у вези са тим </w:t>
      </w:r>
      <w:r w:rsidR="000A689C" w:rsidRPr="007F2674">
        <w:rPr>
          <w:lang w:val="sr-Cyrl-CS"/>
        </w:rPr>
        <w:t>субјектом ревизије</w:t>
      </w:r>
      <w:r w:rsidRPr="007F2674">
        <w:rPr>
          <w:lang w:val="sr-Cyrl-CS"/>
        </w:rPr>
        <w:t>, осим ако би објективна, разумна и обавештена трећа страна њихову вредност оценила незнатном и занемарљивом.</w:t>
      </w:r>
      <w:r w:rsidR="008E10E1" w:rsidRPr="007F2674">
        <w:rPr>
          <w:lang w:val="sr-Cyrl-CS"/>
        </w:rPr>
        <w:t xml:space="preserve"> </w:t>
      </w:r>
    </w:p>
    <w:p w:rsidR="00C27FD2" w:rsidRPr="007F2674" w:rsidRDefault="008A339D" w:rsidP="0014458E">
      <w:pPr>
        <w:ind w:firstLine="720"/>
        <w:jc w:val="both"/>
        <w:rPr>
          <w:lang w:val="sr-Cyrl-CS"/>
        </w:rPr>
      </w:pPr>
      <w:r w:rsidRPr="007F2674">
        <w:rPr>
          <w:lang w:val="sr-Cyrl-CS"/>
        </w:rPr>
        <w:t xml:space="preserve">У случају статусне промене </w:t>
      </w:r>
      <w:r w:rsidR="000A689C" w:rsidRPr="007F2674">
        <w:rPr>
          <w:lang w:val="sr-Cyrl-CS"/>
        </w:rPr>
        <w:t xml:space="preserve">субјекта ревизије </w:t>
      </w:r>
      <w:r w:rsidR="006A1865" w:rsidRPr="007F2674">
        <w:rPr>
          <w:lang w:val="sr-Cyrl-CS"/>
        </w:rPr>
        <w:t xml:space="preserve">чији су финансијски извештаји предмет ревизије, друштво за ревизију је дужно да провери да ли постоје могуће претње по његову независност, односно независност лиценцираног овлашћеног ревизора у смислу чл. </w:t>
      </w:r>
      <w:r w:rsidR="000A62C0" w:rsidRPr="007F2674">
        <w:rPr>
          <w:lang w:val="sr-Cyrl-CS"/>
        </w:rPr>
        <w:t>29.</w:t>
      </w:r>
      <w:r w:rsidR="006A1865" w:rsidRPr="007F2674">
        <w:rPr>
          <w:lang w:val="sr-Cyrl-CS"/>
        </w:rPr>
        <w:t xml:space="preserve"> и </w:t>
      </w:r>
      <w:r w:rsidR="000A62C0" w:rsidRPr="007F2674">
        <w:rPr>
          <w:lang w:val="sr-Cyrl-CS"/>
        </w:rPr>
        <w:t>30.</w:t>
      </w:r>
      <w:r w:rsidR="0011220D" w:rsidRPr="007F2674">
        <w:rPr>
          <w:lang w:val="sr-Cyrl-CS"/>
        </w:rPr>
        <w:t xml:space="preserve"> овог закона и да најкасније </w:t>
      </w:r>
      <w:r w:rsidR="006A1865" w:rsidRPr="007F2674">
        <w:rPr>
          <w:lang w:val="sr-Cyrl-CS"/>
        </w:rPr>
        <w:t>у року од три месеца од настале статусне промене раскине пословне односе који могу утицати на њихову независност.</w:t>
      </w:r>
    </w:p>
    <w:p w:rsidR="008A3404" w:rsidRPr="007F2674" w:rsidRDefault="008A3404" w:rsidP="0014458E">
      <w:pPr>
        <w:ind w:firstLine="720"/>
        <w:jc w:val="both"/>
        <w:rPr>
          <w:rFonts w:eastAsia="TimesNewRoman"/>
          <w:b/>
          <w:lang w:val="sr-Cyrl-CS"/>
        </w:rPr>
      </w:pPr>
    </w:p>
    <w:p w:rsidR="007B10DC" w:rsidRPr="007F2674" w:rsidRDefault="007B10DC" w:rsidP="00CE79B8">
      <w:pPr>
        <w:autoSpaceDE w:val="0"/>
        <w:autoSpaceDN w:val="0"/>
        <w:adjustRightInd w:val="0"/>
        <w:jc w:val="center"/>
        <w:outlineLvl w:val="0"/>
        <w:rPr>
          <w:rFonts w:eastAsia="TimesNewRoman"/>
          <w:lang w:val="sr-Cyrl-CS"/>
        </w:rPr>
      </w:pPr>
      <w:r w:rsidRPr="007F2674">
        <w:rPr>
          <w:rFonts w:eastAsia="TimesNewRoman"/>
          <w:lang w:val="sr-Cyrl-CS"/>
        </w:rPr>
        <w:t>Обавештавање од стране ревизора</w:t>
      </w:r>
      <w:r w:rsidR="00F26DB3" w:rsidRPr="007F2674">
        <w:rPr>
          <w:rFonts w:eastAsia="TimesNewRoman"/>
          <w:lang w:val="sr-Cyrl-CS"/>
        </w:rPr>
        <w:t xml:space="preserve"> </w:t>
      </w:r>
      <w:r w:rsidR="003771D5" w:rsidRPr="007F2674">
        <w:rPr>
          <w:rFonts w:eastAsia="TimesNewRoman"/>
          <w:lang w:val="sr-Cyrl-CS"/>
        </w:rPr>
        <w:t>и других лица која обављају ревизију</w:t>
      </w:r>
      <w:r w:rsidR="003771D5" w:rsidRPr="007F2674" w:rsidDel="003771D5">
        <w:rPr>
          <w:rFonts w:eastAsia="TimesNewRoman"/>
          <w:lang w:val="sr-Cyrl-CS"/>
        </w:rPr>
        <w:t xml:space="preserve"> </w:t>
      </w:r>
    </w:p>
    <w:p w:rsidR="007B10DC" w:rsidRPr="007F2674" w:rsidRDefault="007B10DC" w:rsidP="00D36A13">
      <w:pPr>
        <w:autoSpaceDE w:val="0"/>
        <w:autoSpaceDN w:val="0"/>
        <w:adjustRightInd w:val="0"/>
        <w:rPr>
          <w:rFonts w:eastAsia="TimesNewRoman"/>
          <w:lang w:val="sr-Cyrl-CS"/>
        </w:rPr>
      </w:pPr>
    </w:p>
    <w:p w:rsidR="00D61F53" w:rsidRPr="007F2674" w:rsidRDefault="002A4ACE"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E35705" w:rsidRPr="007F2674">
        <w:rPr>
          <w:rFonts w:eastAsia="TimesNewRoman"/>
          <w:lang w:val="sr-Cyrl-CS"/>
        </w:rPr>
        <w:t>4</w:t>
      </w:r>
      <w:r w:rsidR="00BE3723" w:rsidRPr="007F2674">
        <w:rPr>
          <w:rFonts w:eastAsia="TimesNewRoman"/>
          <w:lang w:val="sr-Cyrl-CS"/>
        </w:rPr>
        <w:t>6</w:t>
      </w:r>
      <w:r w:rsidR="00C47B65" w:rsidRPr="007F2674">
        <w:rPr>
          <w:rFonts w:eastAsia="TimesNewRoman"/>
          <w:lang w:val="sr-Cyrl-CS"/>
        </w:rPr>
        <w:t>.</w:t>
      </w:r>
    </w:p>
    <w:p w:rsidR="00595795" w:rsidRPr="007F2674" w:rsidRDefault="00BD4110" w:rsidP="000059F4">
      <w:pPr>
        <w:autoSpaceDE w:val="0"/>
        <w:autoSpaceDN w:val="0"/>
        <w:adjustRightInd w:val="0"/>
        <w:ind w:firstLine="720"/>
        <w:jc w:val="both"/>
        <w:rPr>
          <w:rFonts w:eastAsia="TimesNewRoman"/>
          <w:lang w:val="sr-Cyrl-CS"/>
        </w:rPr>
      </w:pPr>
      <w:r w:rsidRPr="007F2674">
        <w:rPr>
          <w:rFonts w:eastAsia="TimesNewRoman"/>
          <w:lang w:val="sr-Cyrl-CS"/>
        </w:rPr>
        <w:t>Лиценцирани о</w:t>
      </w:r>
      <w:r w:rsidR="004832F1" w:rsidRPr="007F2674">
        <w:rPr>
          <w:rFonts w:eastAsia="TimesNewRoman"/>
          <w:lang w:val="sr-Cyrl-CS"/>
        </w:rPr>
        <w:t>влаш</w:t>
      </w:r>
      <w:r w:rsidR="002A4ACE" w:rsidRPr="007F2674">
        <w:rPr>
          <w:rFonts w:eastAsia="TimesNewRoman"/>
          <w:lang w:val="sr-Cyrl-CS"/>
        </w:rPr>
        <w:t>ћ</w:t>
      </w:r>
      <w:r w:rsidR="004832F1" w:rsidRPr="007F2674">
        <w:rPr>
          <w:rFonts w:eastAsia="TimesNewRoman"/>
          <w:lang w:val="sr-Cyrl-CS"/>
        </w:rPr>
        <w:t>ени</w:t>
      </w:r>
      <w:r w:rsidR="00D61F53" w:rsidRPr="007F2674">
        <w:rPr>
          <w:rFonts w:eastAsia="TimesNewRoman"/>
          <w:lang w:val="sr-Cyrl-CS"/>
        </w:rPr>
        <w:t xml:space="preserve"> </w:t>
      </w:r>
      <w:r w:rsidR="004832F1" w:rsidRPr="007F2674">
        <w:rPr>
          <w:rFonts w:eastAsia="TimesNewRoman"/>
          <w:lang w:val="sr-Cyrl-CS"/>
        </w:rPr>
        <w:t>ревизор</w:t>
      </w:r>
      <w:r w:rsidR="00D61F53" w:rsidRPr="007F2674">
        <w:rPr>
          <w:rFonts w:eastAsia="TimesNewRoman"/>
          <w:lang w:val="sr-Cyrl-CS"/>
        </w:rPr>
        <w:t xml:space="preserve"> </w:t>
      </w:r>
      <w:r w:rsidR="006B5580" w:rsidRPr="007F2674">
        <w:rPr>
          <w:rFonts w:eastAsia="TimesNewRoman"/>
          <w:lang w:val="sr-Cyrl-CS"/>
        </w:rPr>
        <w:t xml:space="preserve">је </w:t>
      </w:r>
      <w:r w:rsidR="004832F1" w:rsidRPr="007F2674">
        <w:rPr>
          <w:rFonts w:eastAsia="TimesNewRoman"/>
          <w:lang w:val="sr-Cyrl-CS"/>
        </w:rPr>
        <w:t>дужан</w:t>
      </w:r>
      <w:r w:rsidR="00D61F53" w:rsidRPr="007F2674">
        <w:rPr>
          <w:rFonts w:eastAsia="TimesNewRoman"/>
          <w:lang w:val="sr-Cyrl-CS"/>
        </w:rPr>
        <w:t xml:space="preserve"> </w:t>
      </w:r>
      <w:r w:rsidR="002A4ACE" w:rsidRPr="007F2674">
        <w:rPr>
          <w:rFonts w:eastAsia="TimesNewRoman"/>
          <w:lang w:val="sr-Cyrl-CS"/>
        </w:rPr>
        <w:t xml:space="preserve">да </w:t>
      </w:r>
      <w:r w:rsidR="004832F1" w:rsidRPr="007F2674">
        <w:rPr>
          <w:rFonts w:eastAsia="TimesNewRoman"/>
          <w:lang w:val="sr-Cyrl-CS"/>
        </w:rPr>
        <w:t>без</w:t>
      </w:r>
      <w:r w:rsidR="00D61F53" w:rsidRPr="007F2674">
        <w:rPr>
          <w:rFonts w:eastAsia="TimesNewRoman"/>
          <w:lang w:val="sr-Cyrl-CS"/>
        </w:rPr>
        <w:t xml:space="preserve"> </w:t>
      </w:r>
      <w:r w:rsidR="002A4ACE" w:rsidRPr="007F2674">
        <w:rPr>
          <w:rFonts w:eastAsia="TimesNewRoman"/>
          <w:lang w:val="sr-Cyrl-CS"/>
        </w:rPr>
        <w:t>одлагања</w:t>
      </w:r>
      <w:r w:rsidR="00D61F53" w:rsidRPr="007F2674">
        <w:rPr>
          <w:rFonts w:eastAsia="TimesNewRoman"/>
          <w:lang w:val="sr-Cyrl-CS"/>
        </w:rPr>
        <w:t xml:space="preserve"> </w:t>
      </w:r>
      <w:r w:rsidR="002A4ACE" w:rsidRPr="007F2674">
        <w:rPr>
          <w:rFonts w:eastAsia="TimesNewRoman"/>
          <w:lang w:val="sr-Cyrl-CS"/>
        </w:rPr>
        <w:t>обавести</w:t>
      </w:r>
      <w:r w:rsidR="00D61F53" w:rsidRPr="007F2674">
        <w:rPr>
          <w:rFonts w:eastAsia="TimesNewRoman"/>
          <w:lang w:val="sr-Cyrl-CS"/>
        </w:rPr>
        <w:t xml:space="preserve"> </w:t>
      </w:r>
      <w:r w:rsidR="004832F1" w:rsidRPr="007F2674">
        <w:rPr>
          <w:rFonts w:eastAsia="TimesNewRoman"/>
          <w:lang w:val="sr-Cyrl-CS"/>
        </w:rPr>
        <w:t>друштво</w:t>
      </w:r>
      <w:r w:rsidR="00D61F53" w:rsidRPr="007F2674">
        <w:rPr>
          <w:rFonts w:eastAsia="TimesNewRoman"/>
          <w:lang w:val="sr-Cyrl-CS"/>
        </w:rPr>
        <w:t xml:space="preserve"> </w:t>
      </w:r>
      <w:r w:rsidR="00226951" w:rsidRPr="007F2674">
        <w:rPr>
          <w:rFonts w:eastAsia="TimesNewRoman"/>
          <w:lang w:val="sr-Cyrl-CS"/>
        </w:rPr>
        <w:t xml:space="preserve">за ревизију </w:t>
      </w:r>
      <w:r w:rsidR="004832F1" w:rsidRPr="007F2674">
        <w:rPr>
          <w:rFonts w:eastAsia="TimesNewRoman"/>
          <w:lang w:val="sr-Cyrl-CS"/>
        </w:rPr>
        <w:t>код</w:t>
      </w:r>
      <w:r w:rsidR="00D61F53" w:rsidRPr="007F2674">
        <w:rPr>
          <w:rFonts w:eastAsia="TimesNewRoman"/>
          <w:lang w:val="sr-Cyrl-CS"/>
        </w:rPr>
        <w:t xml:space="preserve"> </w:t>
      </w:r>
      <w:r w:rsidR="002A4ACE" w:rsidRPr="007F2674">
        <w:rPr>
          <w:rFonts w:eastAsia="TimesNewRoman"/>
          <w:lang w:val="sr-Cyrl-CS"/>
        </w:rPr>
        <w:t>којег</w:t>
      </w:r>
      <w:r w:rsidR="00D61F53" w:rsidRPr="007F2674">
        <w:rPr>
          <w:rFonts w:eastAsia="TimesNewRoman"/>
          <w:lang w:val="sr-Cyrl-CS"/>
        </w:rPr>
        <w:t xml:space="preserve"> </w:t>
      </w:r>
      <w:r w:rsidR="004832F1" w:rsidRPr="007F2674">
        <w:rPr>
          <w:rFonts w:eastAsia="TimesNewRoman"/>
          <w:lang w:val="sr-Cyrl-CS"/>
        </w:rPr>
        <w:t>је</w:t>
      </w:r>
      <w:r w:rsidR="00D61F53" w:rsidRPr="007F2674">
        <w:rPr>
          <w:rFonts w:eastAsia="TimesNewRoman"/>
          <w:lang w:val="sr-Cyrl-CS"/>
        </w:rPr>
        <w:t xml:space="preserve"> </w:t>
      </w:r>
      <w:r w:rsidR="004832F1" w:rsidRPr="007F2674">
        <w:rPr>
          <w:rFonts w:eastAsia="TimesNewRoman"/>
          <w:lang w:val="sr-Cyrl-CS"/>
        </w:rPr>
        <w:t>запослен</w:t>
      </w:r>
      <w:r w:rsidR="00D61F53" w:rsidRPr="007F2674">
        <w:rPr>
          <w:rFonts w:eastAsia="TimesNewRoman"/>
          <w:lang w:val="sr-Cyrl-CS"/>
        </w:rPr>
        <w:t xml:space="preserve"> </w:t>
      </w:r>
      <w:r w:rsidR="004832F1" w:rsidRPr="007F2674">
        <w:rPr>
          <w:rFonts w:eastAsia="TimesNewRoman"/>
          <w:lang w:val="sr-Cyrl-CS"/>
        </w:rPr>
        <w:t>о</w:t>
      </w:r>
      <w:r w:rsidR="00D61F53" w:rsidRPr="007F2674">
        <w:rPr>
          <w:rFonts w:eastAsia="TimesNewRoman"/>
          <w:lang w:val="sr-Cyrl-CS"/>
        </w:rPr>
        <w:t xml:space="preserve"> </w:t>
      </w:r>
      <w:r w:rsidR="004832F1" w:rsidRPr="007F2674">
        <w:rPr>
          <w:rFonts w:eastAsia="TimesNewRoman"/>
          <w:lang w:val="sr-Cyrl-CS"/>
        </w:rPr>
        <w:t>наступању</w:t>
      </w:r>
      <w:r w:rsidR="00D61F53" w:rsidRPr="007F2674">
        <w:rPr>
          <w:rFonts w:eastAsia="TimesNewRoman"/>
          <w:lang w:val="sr-Cyrl-CS"/>
        </w:rPr>
        <w:t xml:space="preserve"> </w:t>
      </w:r>
      <w:r w:rsidR="004832F1" w:rsidRPr="007F2674">
        <w:rPr>
          <w:rFonts w:eastAsia="TimesNewRoman"/>
          <w:lang w:val="sr-Cyrl-CS"/>
        </w:rPr>
        <w:t>околности</w:t>
      </w:r>
      <w:r w:rsidR="00D61F53" w:rsidRPr="007F2674">
        <w:rPr>
          <w:rFonts w:eastAsia="TimesNewRoman"/>
          <w:lang w:val="sr-Cyrl-CS"/>
        </w:rPr>
        <w:t xml:space="preserve"> </w:t>
      </w:r>
      <w:r w:rsidR="004832F1" w:rsidRPr="007F2674">
        <w:rPr>
          <w:rFonts w:eastAsia="TimesNewRoman"/>
          <w:lang w:val="sr-Cyrl-CS"/>
        </w:rPr>
        <w:t>из</w:t>
      </w:r>
      <w:r w:rsidR="00D61F53" w:rsidRPr="007F2674">
        <w:rPr>
          <w:rFonts w:eastAsia="TimesNewRoman"/>
          <w:lang w:val="sr-Cyrl-CS"/>
        </w:rPr>
        <w:t xml:space="preserve"> </w:t>
      </w:r>
      <w:r w:rsidR="002A4ACE" w:rsidRPr="007F2674">
        <w:rPr>
          <w:rFonts w:eastAsia="TimesNewRoman"/>
          <w:lang w:val="sr-Cyrl-CS"/>
        </w:rPr>
        <w:t>члан</w:t>
      </w:r>
      <w:r w:rsidR="004832F1" w:rsidRPr="007F2674">
        <w:rPr>
          <w:rFonts w:eastAsia="TimesNewRoman"/>
          <w:lang w:val="sr-Cyrl-CS"/>
        </w:rPr>
        <w:t>а</w:t>
      </w:r>
      <w:r w:rsidR="00D61F53" w:rsidRPr="007F2674">
        <w:rPr>
          <w:rFonts w:eastAsia="TimesNewRoman"/>
          <w:lang w:val="sr-Cyrl-CS"/>
        </w:rPr>
        <w:t xml:space="preserve"> </w:t>
      </w:r>
      <w:r w:rsidR="00DC2035" w:rsidRPr="007F2674">
        <w:rPr>
          <w:rFonts w:eastAsia="TimesNewRoman"/>
          <w:lang w:val="sr-Cyrl-CS"/>
        </w:rPr>
        <w:t>44</w:t>
      </w:r>
      <w:r w:rsidR="00A11DB5" w:rsidRPr="007F2674">
        <w:rPr>
          <w:rFonts w:eastAsia="TimesNewRoman"/>
          <w:lang w:val="sr-Cyrl-CS"/>
        </w:rPr>
        <w:t xml:space="preserve">. </w:t>
      </w:r>
      <w:r w:rsidR="00A2469E" w:rsidRPr="007F2674">
        <w:rPr>
          <w:rFonts w:eastAsia="TimesNewRoman"/>
          <w:lang w:val="sr-Cyrl-CS"/>
        </w:rPr>
        <w:t>овог</w:t>
      </w:r>
      <w:r w:rsidR="00D61F53" w:rsidRPr="007F2674">
        <w:rPr>
          <w:rFonts w:eastAsia="TimesNewRoman"/>
          <w:lang w:val="sr-Cyrl-CS"/>
        </w:rPr>
        <w:t xml:space="preserve"> </w:t>
      </w:r>
      <w:r w:rsidR="002A4ACE" w:rsidRPr="007F2674">
        <w:rPr>
          <w:rFonts w:eastAsia="TimesNewRoman"/>
          <w:lang w:val="sr-Cyrl-CS"/>
        </w:rPr>
        <w:t>з</w:t>
      </w:r>
      <w:r w:rsidR="004832F1" w:rsidRPr="007F2674">
        <w:rPr>
          <w:rFonts w:eastAsia="TimesNewRoman"/>
          <w:lang w:val="sr-Cyrl-CS"/>
        </w:rPr>
        <w:t>акона</w:t>
      </w:r>
      <w:r w:rsidR="00D61F53" w:rsidRPr="007F2674">
        <w:rPr>
          <w:rFonts w:eastAsia="TimesNewRoman"/>
          <w:lang w:val="sr-Cyrl-CS"/>
        </w:rPr>
        <w:t>.</w:t>
      </w:r>
    </w:p>
    <w:p w:rsidR="00965EE4" w:rsidRPr="007F2674" w:rsidRDefault="003771D5" w:rsidP="00F26DB3">
      <w:pPr>
        <w:autoSpaceDE w:val="0"/>
        <w:autoSpaceDN w:val="0"/>
        <w:adjustRightInd w:val="0"/>
        <w:ind w:firstLine="720"/>
        <w:jc w:val="both"/>
        <w:rPr>
          <w:lang w:val="sr-Cyrl-CS"/>
        </w:rPr>
      </w:pPr>
      <w:r w:rsidRPr="007F2674">
        <w:rPr>
          <w:lang w:val="sr-Cyrl-CS"/>
        </w:rPr>
        <w:t xml:space="preserve">Чланови ревизорског тима и друга лица која нису лиценцирани овлашћени ревизори, а учествују у ревизији дужни су да без одлагања обавесте друштво за ревизију код којег је запослен о наступању околности из члана </w:t>
      </w:r>
      <w:r w:rsidR="00DC2035" w:rsidRPr="007F2674">
        <w:rPr>
          <w:lang w:val="sr-Cyrl-CS"/>
        </w:rPr>
        <w:t>44</w:t>
      </w:r>
      <w:r w:rsidRPr="007F2674">
        <w:rPr>
          <w:lang w:val="sr-Cyrl-CS"/>
        </w:rPr>
        <w:t xml:space="preserve">. овог закона. </w:t>
      </w:r>
    </w:p>
    <w:p w:rsidR="00BE281E" w:rsidRPr="007F2674" w:rsidRDefault="00BE281E" w:rsidP="008A339D">
      <w:pPr>
        <w:autoSpaceDE w:val="0"/>
        <w:autoSpaceDN w:val="0"/>
        <w:adjustRightInd w:val="0"/>
        <w:rPr>
          <w:lang w:val="sr-Cyrl-CS"/>
        </w:rPr>
      </w:pPr>
    </w:p>
    <w:p w:rsidR="007B10DC" w:rsidRPr="007F2674" w:rsidRDefault="007B10DC" w:rsidP="00CE79B8">
      <w:pPr>
        <w:autoSpaceDE w:val="0"/>
        <w:autoSpaceDN w:val="0"/>
        <w:adjustRightInd w:val="0"/>
        <w:jc w:val="center"/>
        <w:outlineLvl w:val="0"/>
        <w:rPr>
          <w:rFonts w:eastAsia="TimesNewRoman"/>
          <w:lang w:val="sr-Cyrl-CS"/>
        </w:rPr>
      </w:pPr>
      <w:r w:rsidRPr="007F2674">
        <w:rPr>
          <w:rFonts w:eastAsia="TimesNewRoman"/>
          <w:lang w:val="sr-Cyrl-CS"/>
        </w:rPr>
        <w:t>Обавештавање од стране друштва за ревизију</w:t>
      </w:r>
    </w:p>
    <w:p w:rsidR="007B10DC" w:rsidRPr="007F2674" w:rsidRDefault="007B10DC" w:rsidP="00B769B0">
      <w:pPr>
        <w:autoSpaceDE w:val="0"/>
        <w:autoSpaceDN w:val="0"/>
        <w:adjustRightInd w:val="0"/>
        <w:jc w:val="both"/>
        <w:rPr>
          <w:rFonts w:eastAsia="TimesNewRoman"/>
          <w:lang w:val="sr-Cyrl-CS"/>
        </w:rPr>
      </w:pPr>
    </w:p>
    <w:p w:rsidR="00D61F53" w:rsidRPr="007F2674" w:rsidRDefault="002A4ACE"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2815E9" w:rsidRPr="007F2674">
        <w:rPr>
          <w:rFonts w:eastAsia="TimesNewRoman"/>
          <w:lang w:val="sr-Cyrl-CS"/>
        </w:rPr>
        <w:t xml:space="preserve"> </w:t>
      </w:r>
      <w:r w:rsidR="00E35705" w:rsidRPr="007F2674">
        <w:rPr>
          <w:rFonts w:eastAsia="TimesNewRoman"/>
          <w:lang w:val="sr-Cyrl-CS"/>
        </w:rPr>
        <w:t>4</w:t>
      </w:r>
      <w:r w:rsidR="00BE3723" w:rsidRPr="007F2674">
        <w:rPr>
          <w:rFonts w:eastAsia="TimesNewRoman"/>
          <w:lang w:val="sr-Cyrl-CS"/>
        </w:rPr>
        <w:t>7</w:t>
      </w:r>
      <w:r w:rsidR="00C47B65" w:rsidRPr="007F2674">
        <w:rPr>
          <w:rFonts w:eastAsia="TimesNewRoman"/>
          <w:lang w:val="sr-Cyrl-CS"/>
        </w:rPr>
        <w:t xml:space="preserve">. </w:t>
      </w:r>
    </w:p>
    <w:p w:rsidR="004A326D" w:rsidRPr="007F2674" w:rsidRDefault="002A4ACE" w:rsidP="002F4EE7">
      <w:pPr>
        <w:autoSpaceDE w:val="0"/>
        <w:autoSpaceDN w:val="0"/>
        <w:adjustRightInd w:val="0"/>
        <w:ind w:firstLine="720"/>
        <w:jc w:val="both"/>
        <w:rPr>
          <w:rFonts w:eastAsia="TimesNewRoman"/>
          <w:lang w:val="sr-Cyrl-CS"/>
        </w:rPr>
      </w:pPr>
      <w:r w:rsidRPr="007F2674">
        <w:rPr>
          <w:rFonts w:eastAsia="TimesNewRoman"/>
          <w:lang w:val="sr-Cyrl-CS"/>
        </w:rPr>
        <w:t>Акциона</w:t>
      </w:r>
      <w:r w:rsidR="007D1F88" w:rsidRPr="007F2674">
        <w:rPr>
          <w:rFonts w:eastAsia="TimesNewRoman"/>
          <w:lang w:val="sr-Cyrl-CS"/>
        </w:rPr>
        <w:t>р</w:t>
      </w:r>
      <w:r w:rsidR="00D61F53" w:rsidRPr="007F2674">
        <w:rPr>
          <w:rFonts w:eastAsia="TimesNewRoman"/>
          <w:lang w:val="sr-Cyrl-CS"/>
        </w:rPr>
        <w:t xml:space="preserve">, </w:t>
      </w:r>
      <w:r w:rsidR="004832F1" w:rsidRPr="007F2674">
        <w:rPr>
          <w:rFonts w:eastAsia="TimesNewRoman"/>
          <w:lang w:val="sr-Cyrl-CS"/>
        </w:rPr>
        <w:t>односно</w:t>
      </w:r>
      <w:r w:rsidR="00D61F53" w:rsidRPr="007F2674">
        <w:rPr>
          <w:rFonts w:eastAsia="TimesNewRoman"/>
          <w:lang w:val="sr-Cyrl-CS"/>
        </w:rPr>
        <w:t xml:space="preserve"> </w:t>
      </w:r>
      <w:r w:rsidR="004832F1" w:rsidRPr="007F2674">
        <w:rPr>
          <w:rFonts w:eastAsia="TimesNewRoman"/>
          <w:lang w:val="sr-Cyrl-CS"/>
        </w:rPr>
        <w:t>члан</w:t>
      </w:r>
      <w:r w:rsidR="00D61F53" w:rsidRPr="007F2674">
        <w:rPr>
          <w:rFonts w:eastAsia="TimesNewRoman"/>
          <w:lang w:val="sr-Cyrl-CS"/>
        </w:rPr>
        <w:t xml:space="preserve"> </w:t>
      </w:r>
      <w:r w:rsidR="004832F1" w:rsidRPr="007F2674">
        <w:rPr>
          <w:rFonts w:eastAsia="TimesNewRoman"/>
          <w:lang w:val="sr-Cyrl-CS"/>
        </w:rPr>
        <w:t>друштва</w:t>
      </w:r>
      <w:r w:rsidR="00D61F53" w:rsidRPr="007F2674">
        <w:rPr>
          <w:rFonts w:eastAsia="TimesNewRoman"/>
          <w:lang w:val="sr-Cyrl-CS"/>
        </w:rPr>
        <w:t xml:space="preserve"> </w:t>
      </w:r>
      <w:r w:rsidR="00226951" w:rsidRPr="007F2674">
        <w:rPr>
          <w:rFonts w:eastAsia="TimesNewRoman"/>
          <w:lang w:val="sr-Cyrl-CS"/>
        </w:rPr>
        <w:t xml:space="preserve">за ревизију </w:t>
      </w:r>
      <w:r w:rsidR="004832F1" w:rsidRPr="007F2674">
        <w:rPr>
          <w:rFonts w:eastAsia="TimesNewRoman"/>
          <w:lang w:val="sr-Cyrl-CS"/>
        </w:rPr>
        <w:t>дужан</w:t>
      </w:r>
      <w:r w:rsidR="00D61F53" w:rsidRPr="007F2674">
        <w:rPr>
          <w:rFonts w:eastAsia="TimesNewRoman"/>
          <w:lang w:val="sr-Cyrl-CS"/>
        </w:rPr>
        <w:t xml:space="preserve"> </w:t>
      </w:r>
      <w:r w:rsidR="008D7509" w:rsidRPr="007F2674">
        <w:rPr>
          <w:rFonts w:eastAsia="TimesNewRoman"/>
          <w:lang w:val="sr-Cyrl-CS"/>
        </w:rPr>
        <w:t xml:space="preserve">је </w:t>
      </w:r>
      <w:r w:rsidRPr="007F2674">
        <w:rPr>
          <w:rFonts w:eastAsia="TimesNewRoman"/>
          <w:lang w:val="sr-Cyrl-CS"/>
        </w:rPr>
        <w:t>да без одлагања обавести</w:t>
      </w:r>
      <w:r w:rsidR="00D61F53" w:rsidRPr="007F2674">
        <w:rPr>
          <w:rFonts w:eastAsia="TimesNewRoman"/>
          <w:lang w:val="sr-Cyrl-CS"/>
        </w:rPr>
        <w:t xml:space="preserve"> </w:t>
      </w:r>
      <w:r w:rsidR="00226951" w:rsidRPr="007F2674">
        <w:rPr>
          <w:rFonts w:eastAsia="TimesNewRoman"/>
          <w:lang w:val="sr-Cyrl-CS"/>
        </w:rPr>
        <w:t>д</w:t>
      </w:r>
      <w:r w:rsidR="004832F1" w:rsidRPr="007F2674">
        <w:rPr>
          <w:rFonts w:eastAsia="TimesNewRoman"/>
          <w:lang w:val="sr-Cyrl-CS"/>
        </w:rPr>
        <w:t>руштво</w:t>
      </w:r>
      <w:r w:rsidR="00D61F53" w:rsidRPr="007F2674">
        <w:rPr>
          <w:rFonts w:eastAsia="TimesNewRoman"/>
          <w:lang w:val="sr-Cyrl-CS"/>
        </w:rPr>
        <w:t xml:space="preserve"> </w:t>
      </w:r>
      <w:r w:rsidR="00226951" w:rsidRPr="007F2674">
        <w:rPr>
          <w:rFonts w:eastAsia="TimesNewRoman"/>
          <w:lang w:val="sr-Cyrl-CS"/>
        </w:rPr>
        <w:t xml:space="preserve">за ревизију </w:t>
      </w:r>
      <w:r w:rsidR="004832F1" w:rsidRPr="007F2674">
        <w:rPr>
          <w:rFonts w:eastAsia="TimesNewRoman"/>
          <w:lang w:val="sr-Cyrl-CS"/>
        </w:rPr>
        <w:t>о</w:t>
      </w:r>
      <w:r w:rsidR="0061471B" w:rsidRPr="007F2674">
        <w:rPr>
          <w:rFonts w:eastAsia="TimesNewRoman"/>
          <w:lang w:val="sr-Cyrl-CS"/>
        </w:rPr>
        <w:t xml:space="preserve"> </w:t>
      </w:r>
      <w:r w:rsidR="004832F1" w:rsidRPr="007F2674">
        <w:rPr>
          <w:rFonts w:eastAsia="TimesNewRoman"/>
          <w:lang w:val="sr-Cyrl-CS"/>
        </w:rPr>
        <w:t>наступању</w:t>
      </w:r>
      <w:r w:rsidR="00D61F53" w:rsidRPr="007F2674">
        <w:rPr>
          <w:rFonts w:eastAsia="TimesNewRoman"/>
          <w:lang w:val="sr-Cyrl-CS"/>
        </w:rPr>
        <w:t xml:space="preserve"> </w:t>
      </w:r>
      <w:r w:rsidR="004832F1" w:rsidRPr="007F2674">
        <w:rPr>
          <w:rFonts w:eastAsia="TimesNewRoman"/>
          <w:lang w:val="sr-Cyrl-CS"/>
        </w:rPr>
        <w:t>околности</w:t>
      </w:r>
      <w:r w:rsidR="00D61F53" w:rsidRPr="007F2674">
        <w:rPr>
          <w:rFonts w:eastAsia="TimesNewRoman"/>
          <w:lang w:val="sr-Cyrl-CS"/>
        </w:rPr>
        <w:t xml:space="preserve"> </w:t>
      </w:r>
      <w:r w:rsidR="004832F1" w:rsidRPr="007F2674">
        <w:rPr>
          <w:rFonts w:eastAsia="TimesNewRoman"/>
          <w:lang w:val="sr-Cyrl-CS"/>
        </w:rPr>
        <w:t>из</w:t>
      </w:r>
      <w:r w:rsidR="00D61F53" w:rsidRPr="007F2674">
        <w:rPr>
          <w:rFonts w:eastAsia="TimesNewRoman"/>
          <w:lang w:val="sr-Cyrl-CS"/>
        </w:rPr>
        <w:t xml:space="preserve"> </w:t>
      </w:r>
      <w:r w:rsidRPr="007F2674">
        <w:rPr>
          <w:rFonts w:eastAsia="TimesNewRoman"/>
          <w:lang w:val="sr-Cyrl-CS"/>
        </w:rPr>
        <w:t>члан</w:t>
      </w:r>
      <w:r w:rsidR="004832F1" w:rsidRPr="007F2674">
        <w:rPr>
          <w:rFonts w:eastAsia="TimesNewRoman"/>
          <w:lang w:val="sr-Cyrl-CS"/>
        </w:rPr>
        <w:t>а</w:t>
      </w:r>
      <w:r w:rsidR="00C53292" w:rsidRPr="007F2674">
        <w:rPr>
          <w:rFonts w:eastAsia="TimesNewRoman"/>
          <w:lang w:val="sr-Cyrl-CS"/>
        </w:rPr>
        <w:t xml:space="preserve"> </w:t>
      </w:r>
      <w:r w:rsidR="00DC2035" w:rsidRPr="007F2674">
        <w:rPr>
          <w:rFonts w:eastAsia="TimesNewRoman"/>
          <w:lang w:val="sr-Cyrl-CS"/>
        </w:rPr>
        <w:t>45</w:t>
      </w:r>
      <w:r w:rsidR="00A11DB5" w:rsidRPr="007F2674">
        <w:rPr>
          <w:rFonts w:eastAsia="TimesNewRoman"/>
          <w:lang w:val="sr-Cyrl-CS"/>
        </w:rPr>
        <w:t xml:space="preserve">. </w:t>
      </w:r>
      <w:r w:rsidR="004F5D77" w:rsidRPr="007F2674">
        <w:rPr>
          <w:rFonts w:eastAsia="TimesNewRoman"/>
          <w:lang w:val="sr-Cyrl-CS"/>
        </w:rPr>
        <w:t>овог</w:t>
      </w:r>
      <w:r w:rsidR="00D61F53" w:rsidRPr="007F2674">
        <w:rPr>
          <w:rFonts w:eastAsia="TimesNewRoman"/>
          <w:lang w:val="sr-Cyrl-CS"/>
        </w:rPr>
        <w:t xml:space="preserve"> </w:t>
      </w:r>
      <w:r w:rsidRPr="007F2674">
        <w:rPr>
          <w:rFonts w:eastAsia="TimesNewRoman"/>
          <w:lang w:val="sr-Cyrl-CS"/>
        </w:rPr>
        <w:t>з</w:t>
      </w:r>
      <w:r w:rsidR="004832F1" w:rsidRPr="007F2674">
        <w:rPr>
          <w:rFonts w:eastAsia="TimesNewRoman"/>
          <w:lang w:val="sr-Cyrl-CS"/>
        </w:rPr>
        <w:t>акона</w:t>
      </w:r>
      <w:r w:rsidR="00D61F53" w:rsidRPr="007F2674">
        <w:rPr>
          <w:rFonts w:eastAsia="TimesNewRoman"/>
          <w:lang w:val="sr-Cyrl-CS"/>
        </w:rPr>
        <w:t>.</w:t>
      </w:r>
    </w:p>
    <w:p w:rsidR="004B4003" w:rsidRPr="007F2674" w:rsidRDefault="004B4003" w:rsidP="00AB7CA8">
      <w:pPr>
        <w:autoSpaceDE w:val="0"/>
        <w:autoSpaceDN w:val="0"/>
        <w:adjustRightInd w:val="0"/>
        <w:rPr>
          <w:rFonts w:eastAsia="TimesNewRoman"/>
          <w:lang w:val="sr-Cyrl-CS"/>
        </w:rPr>
      </w:pPr>
    </w:p>
    <w:p w:rsidR="007B10DC" w:rsidRPr="007F2674" w:rsidRDefault="005D6ED3" w:rsidP="00CE79B8">
      <w:pPr>
        <w:autoSpaceDE w:val="0"/>
        <w:autoSpaceDN w:val="0"/>
        <w:adjustRightInd w:val="0"/>
        <w:jc w:val="center"/>
        <w:outlineLvl w:val="0"/>
        <w:rPr>
          <w:rFonts w:eastAsia="TimesNewRoman"/>
          <w:lang w:val="sr-Cyrl-CS"/>
        </w:rPr>
      </w:pPr>
      <w:r w:rsidRPr="007F2674">
        <w:rPr>
          <w:rFonts w:eastAsia="TimesNewRoman"/>
          <w:lang w:val="sr-Cyrl-CS"/>
        </w:rPr>
        <w:t>Забрана утицаја других лица</w:t>
      </w:r>
    </w:p>
    <w:p w:rsidR="005D6ED3" w:rsidRPr="007F2674" w:rsidRDefault="005D6ED3" w:rsidP="006C489B">
      <w:pPr>
        <w:autoSpaceDE w:val="0"/>
        <w:autoSpaceDN w:val="0"/>
        <w:adjustRightInd w:val="0"/>
        <w:jc w:val="both"/>
        <w:rPr>
          <w:rFonts w:eastAsia="TimesNewRoman"/>
          <w:lang w:val="sr-Cyrl-CS"/>
        </w:rPr>
      </w:pPr>
    </w:p>
    <w:p w:rsidR="00280CAA" w:rsidRPr="007F2674" w:rsidRDefault="00280CAA" w:rsidP="00CE79B8">
      <w:pPr>
        <w:autoSpaceDE w:val="0"/>
        <w:autoSpaceDN w:val="0"/>
        <w:adjustRightInd w:val="0"/>
        <w:jc w:val="center"/>
        <w:outlineLvl w:val="0"/>
        <w:rPr>
          <w:rFonts w:eastAsia="TimesNewRoman"/>
          <w:lang w:val="sr-Cyrl-CS"/>
        </w:rPr>
      </w:pPr>
      <w:r w:rsidRPr="007F2674">
        <w:rPr>
          <w:rFonts w:eastAsia="TimesNewRoman"/>
          <w:lang w:val="sr-Cyrl-CS"/>
        </w:rPr>
        <w:t>Чла</w:t>
      </w:r>
      <w:r w:rsidR="007D1F88" w:rsidRPr="007F2674">
        <w:rPr>
          <w:rFonts w:eastAsia="TimesNewRoman"/>
          <w:lang w:val="sr-Cyrl-CS"/>
        </w:rPr>
        <w:t>н</w:t>
      </w:r>
      <w:r w:rsidR="00D61F53" w:rsidRPr="007F2674">
        <w:rPr>
          <w:rFonts w:eastAsia="TimesNewRoman"/>
          <w:lang w:val="sr-Cyrl-CS"/>
        </w:rPr>
        <w:t xml:space="preserve"> </w:t>
      </w:r>
      <w:r w:rsidR="00E35705" w:rsidRPr="007F2674">
        <w:rPr>
          <w:rFonts w:eastAsia="TimesNewRoman"/>
          <w:lang w:val="sr-Cyrl-CS"/>
        </w:rPr>
        <w:t>4</w:t>
      </w:r>
      <w:r w:rsidR="00BE3723" w:rsidRPr="007F2674">
        <w:rPr>
          <w:rFonts w:eastAsia="TimesNewRoman"/>
          <w:lang w:val="sr-Cyrl-CS"/>
        </w:rPr>
        <w:t>8</w:t>
      </w:r>
      <w:r w:rsidR="00E35705" w:rsidRPr="007F2674">
        <w:rPr>
          <w:rFonts w:eastAsia="TimesNewRoman"/>
          <w:lang w:val="sr-Cyrl-CS"/>
        </w:rPr>
        <w:t>.</w:t>
      </w:r>
    </w:p>
    <w:p w:rsidR="00965EE4" w:rsidRPr="007F2674" w:rsidRDefault="004832F1" w:rsidP="00B769B0">
      <w:pPr>
        <w:autoSpaceDE w:val="0"/>
        <w:autoSpaceDN w:val="0"/>
        <w:adjustRightInd w:val="0"/>
        <w:ind w:firstLine="720"/>
        <w:jc w:val="both"/>
        <w:rPr>
          <w:rFonts w:eastAsia="TimesNewRoman"/>
          <w:lang w:val="sr-Cyrl-CS"/>
        </w:rPr>
      </w:pPr>
      <w:r w:rsidRPr="007F2674">
        <w:rPr>
          <w:rFonts w:eastAsia="TimesNewRoman"/>
          <w:lang w:val="sr-Cyrl-CS"/>
        </w:rPr>
        <w:t>Власници</w:t>
      </w:r>
      <w:r w:rsidR="00D61F53" w:rsidRPr="007F2674">
        <w:rPr>
          <w:rFonts w:eastAsia="TimesNewRoman"/>
          <w:lang w:val="sr-Cyrl-CS"/>
        </w:rPr>
        <w:t xml:space="preserve">, </w:t>
      </w:r>
      <w:r w:rsidRPr="007F2674">
        <w:rPr>
          <w:rFonts w:eastAsia="TimesNewRoman"/>
          <w:lang w:val="sr-Cyrl-CS"/>
        </w:rPr>
        <w:t>односно</w:t>
      </w:r>
      <w:r w:rsidR="00D61F53" w:rsidRPr="007F2674">
        <w:rPr>
          <w:rFonts w:eastAsia="TimesNewRoman"/>
          <w:lang w:val="sr-Cyrl-CS"/>
        </w:rPr>
        <w:t xml:space="preserve"> </w:t>
      </w:r>
      <w:r w:rsidR="007D1F88" w:rsidRPr="007F2674">
        <w:rPr>
          <w:rFonts w:eastAsia="TimesNewRoman"/>
          <w:lang w:val="sr-Cyrl-CS"/>
        </w:rPr>
        <w:t>акционари</w:t>
      </w:r>
      <w:r w:rsidR="00D61F53" w:rsidRPr="007F2674">
        <w:rPr>
          <w:rFonts w:eastAsia="TimesNewRoman"/>
          <w:lang w:val="sr-Cyrl-CS"/>
        </w:rPr>
        <w:t xml:space="preserve"> </w:t>
      </w:r>
      <w:r w:rsidRPr="007F2674">
        <w:rPr>
          <w:rFonts w:eastAsia="TimesNewRoman"/>
          <w:lang w:val="sr-Cyrl-CS"/>
        </w:rPr>
        <w:t>друштва</w:t>
      </w:r>
      <w:r w:rsidR="00AF5E25" w:rsidRPr="007F2674">
        <w:rPr>
          <w:rFonts w:eastAsia="TimesNewRoman"/>
          <w:lang w:val="sr-Cyrl-CS"/>
        </w:rPr>
        <w:t xml:space="preserve"> за ревизију</w:t>
      </w:r>
      <w:r w:rsidR="00D61F53" w:rsidRPr="007F2674">
        <w:rPr>
          <w:rFonts w:eastAsia="TimesNewRoman"/>
          <w:lang w:val="sr-Cyrl-CS"/>
        </w:rPr>
        <w:t xml:space="preserve">, </w:t>
      </w:r>
      <w:r w:rsidRPr="007F2674">
        <w:rPr>
          <w:rFonts w:eastAsia="TimesNewRoman"/>
          <w:lang w:val="sr-Cyrl-CS"/>
        </w:rPr>
        <w:t>као</w:t>
      </w:r>
      <w:r w:rsidR="00D61F53" w:rsidRPr="007F2674">
        <w:rPr>
          <w:rFonts w:eastAsia="TimesNewRoman"/>
          <w:lang w:val="sr-Cyrl-CS"/>
        </w:rPr>
        <w:t xml:space="preserve"> </w:t>
      </w:r>
      <w:r w:rsidRPr="007F2674">
        <w:rPr>
          <w:rFonts w:eastAsia="TimesNewRoman"/>
          <w:lang w:val="sr-Cyrl-CS"/>
        </w:rPr>
        <w:t>и</w:t>
      </w:r>
      <w:r w:rsidR="00D61F53" w:rsidRPr="007F2674">
        <w:rPr>
          <w:rFonts w:eastAsia="TimesNewRoman"/>
          <w:lang w:val="sr-Cyrl-CS"/>
        </w:rPr>
        <w:t xml:space="preserve"> </w:t>
      </w:r>
      <w:r w:rsidR="00970175" w:rsidRPr="007F2674">
        <w:rPr>
          <w:rFonts w:eastAsia="TimesNewRoman"/>
          <w:lang w:val="sr-Cyrl-CS"/>
        </w:rPr>
        <w:t xml:space="preserve">директор, односно </w:t>
      </w:r>
      <w:r w:rsidRPr="007F2674">
        <w:rPr>
          <w:rFonts w:eastAsia="TimesNewRoman"/>
          <w:lang w:val="sr-Cyrl-CS"/>
        </w:rPr>
        <w:t>чланови</w:t>
      </w:r>
      <w:r w:rsidR="00D61F53" w:rsidRPr="007F2674">
        <w:rPr>
          <w:rFonts w:eastAsia="TimesNewRoman"/>
          <w:lang w:val="sr-Cyrl-CS"/>
        </w:rPr>
        <w:t xml:space="preserve"> </w:t>
      </w:r>
      <w:r w:rsidR="00970175" w:rsidRPr="007F2674">
        <w:rPr>
          <w:rFonts w:eastAsia="TimesNewRoman"/>
          <w:lang w:val="sr-Cyrl-CS"/>
        </w:rPr>
        <w:t xml:space="preserve">органа </w:t>
      </w:r>
      <w:r w:rsidR="008A28FC" w:rsidRPr="007F2674">
        <w:rPr>
          <w:rFonts w:eastAsia="TimesNewRoman"/>
          <w:lang w:val="sr-Cyrl-CS"/>
        </w:rPr>
        <w:t>управ</w:t>
      </w:r>
      <w:r w:rsidR="00970175" w:rsidRPr="007F2674">
        <w:rPr>
          <w:rFonts w:eastAsia="TimesNewRoman"/>
          <w:lang w:val="sr-Cyrl-CS"/>
        </w:rPr>
        <w:t xml:space="preserve">љања </w:t>
      </w:r>
      <w:r w:rsidR="001D2B76" w:rsidRPr="007F2674">
        <w:rPr>
          <w:rFonts w:eastAsia="TimesNewRoman"/>
          <w:lang w:val="sr-Cyrl-CS"/>
        </w:rPr>
        <w:t>и надзор</w:t>
      </w:r>
      <w:r w:rsidR="00970175" w:rsidRPr="007F2674">
        <w:rPr>
          <w:rFonts w:eastAsia="TimesNewRoman"/>
          <w:lang w:val="sr-Cyrl-CS"/>
        </w:rPr>
        <w:t>а</w:t>
      </w:r>
      <w:r w:rsidR="001D2B76" w:rsidRPr="007F2674">
        <w:rPr>
          <w:rFonts w:eastAsia="TimesNewRoman"/>
          <w:lang w:val="sr-Cyrl-CS"/>
        </w:rPr>
        <w:t xml:space="preserve"> тог друштва</w:t>
      </w:r>
      <w:r w:rsidR="008A28FC" w:rsidRPr="007F2674">
        <w:rPr>
          <w:rFonts w:eastAsia="TimesNewRoman"/>
          <w:lang w:val="sr-Cyrl-CS"/>
        </w:rPr>
        <w:t xml:space="preserve"> </w:t>
      </w:r>
      <w:r w:rsidR="001D2B76" w:rsidRPr="007F2674">
        <w:rPr>
          <w:rFonts w:eastAsia="TimesNewRoman"/>
          <w:lang w:val="sr-Cyrl-CS"/>
        </w:rPr>
        <w:t>или</w:t>
      </w:r>
      <w:r w:rsidR="008A28FC" w:rsidRPr="007F2674">
        <w:rPr>
          <w:rFonts w:eastAsia="TimesNewRoman"/>
          <w:lang w:val="sr-Cyrl-CS"/>
        </w:rPr>
        <w:t xml:space="preserve"> повезаног</w:t>
      </w:r>
      <w:r w:rsidR="001D2B76" w:rsidRPr="007F2674">
        <w:rPr>
          <w:rFonts w:eastAsia="TimesNewRoman"/>
          <w:lang w:val="sr-Cyrl-CS"/>
        </w:rPr>
        <w:t xml:space="preserve"> лица</w:t>
      </w:r>
      <w:r w:rsidR="00D61F53" w:rsidRPr="007F2674">
        <w:rPr>
          <w:rFonts w:eastAsia="TimesNewRoman"/>
          <w:lang w:val="sr-Cyrl-CS"/>
        </w:rPr>
        <w:t xml:space="preserve"> </w:t>
      </w:r>
      <w:r w:rsidR="005A3A42" w:rsidRPr="007F2674">
        <w:rPr>
          <w:rFonts w:eastAsia="TimesNewRoman"/>
          <w:lang w:val="sr-Cyrl-CS"/>
        </w:rPr>
        <w:t xml:space="preserve">не смеју </w:t>
      </w:r>
      <w:r w:rsidR="00D11461" w:rsidRPr="007F2674">
        <w:rPr>
          <w:rFonts w:eastAsia="TimesNewRoman"/>
          <w:lang w:val="sr-Cyrl-CS"/>
        </w:rPr>
        <w:t xml:space="preserve">да </w:t>
      </w:r>
      <w:r w:rsidRPr="007F2674">
        <w:rPr>
          <w:rFonts w:eastAsia="TimesNewRoman"/>
          <w:lang w:val="sr-Cyrl-CS"/>
        </w:rPr>
        <w:lastRenderedPageBreak/>
        <w:t>ут</w:t>
      </w:r>
      <w:r w:rsidR="007D1F88" w:rsidRPr="007F2674">
        <w:rPr>
          <w:rFonts w:eastAsia="TimesNewRoman"/>
          <w:lang w:val="sr-Cyrl-CS"/>
        </w:rPr>
        <w:t>и</w:t>
      </w:r>
      <w:r w:rsidR="00D11461" w:rsidRPr="007F2674">
        <w:rPr>
          <w:rFonts w:eastAsia="TimesNewRoman"/>
          <w:lang w:val="sr-Cyrl-CS"/>
        </w:rPr>
        <w:t>чу</w:t>
      </w:r>
      <w:r w:rsidR="00D61F53" w:rsidRPr="007F2674">
        <w:rPr>
          <w:rFonts w:eastAsia="TimesNewRoman"/>
          <w:lang w:val="sr-Cyrl-CS"/>
        </w:rPr>
        <w:t xml:space="preserve"> </w:t>
      </w:r>
      <w:r w:rsidRPr="007F2674">
        <w:rPr>
          <w:rFonts w:eastAsia="TimesNewRoman"/>
          <w:lang w:val="sr-Cyrl-CS"/>
        </w:rPr>
        <w:t>на</w:t>
      </w:r>
      <w:r w:rsidR="00D61F53" w:rsidRPr="007F2674">
        <w:rPr>
          <w:rFonts w:eastAsia="TimesNewRoman"/>
          <w:lang w:val="sr-Cyrl-CS"/>
        </w:rPr>
        <w:t xml:space="preserve"> </w:t>
      </w:r>
      <w:r w:rsidRPr="007F2674">
        <w:rPr>
          <w:rFonts w:eastAsia="TimesNewRoman"/>
          <w:lang w:val="sr-Cyrl-CS"/>
        </w:rPr>
        <w:t>обављање</w:t>
      </w:r>
      <w:r w:rsidR="00D61F53" w:rsidRPr="007F2674">
        <w:rPr>
          <w:rFonts w:eastAsia="TimesNewRoman"/>
          <w:lang w:val="sr-Cyrl-CS"/>
        </w:rPr>
        <w:t xml:space="preserve"> </w:t>
      </w:r>
      <w:r w:rsidRPr="007F2674">
        <w:rPr>
          <w:rFonts w:eastAsia="TimesNewRoman"/>
          <w:lang w:val="sr-Cyrl-CS"/>
        </w:rPr>
        <w:t>ревизије</w:t>
      </w:r>
      <w:r w:rsidR="00D61F53" w:rsidRPr="007F2674">
        <w:rPr>
          <w:rFonts w:eastAsia="TimesNewRoman"/>
          <w:lang w:val="sr-Cyrl-CS"/>
        </w:rPr>
        <w:t xml:space="preserve"> </w:t>
      </w:r>
      <w:r w:rsidRPr="007F2674">
        <w:rPr>
          <w:rFonts w:eastAsia="TimesNewRoman"/>
          <w:lang w:val="sr-Cyrl-CS"/>
        </w:rPr>
        <w:t>и</w:t>
      </w:r>
      <w:r w:rsidR="00D61F53" w:rsidRPr="007F2674">
        <w:rPr>
          <w:rFonts w:eastAsia="TimesNewRoman"/>
          <w:lang w:val="sr-Cyrl-CS"/>
        </w:rPr>
        <w:t xml:space="preserve"> </w:t>
      </w:r>
      <w:r w:rsidRPr="007F2674">
        <w:rPr>
          <w:rFonts w:eastAsia="TimesNewRoman"/>
          <w:lang w:val="sr-Cyrl-CS"/>
        </w:rPr>
        <w:t>изражавање</w:t>
      </w:r>
      <w:r w:rsidR="00D61F53" w:rsidRPr="007F2674">
        <w:rPr>
          <w:rFonts w:eastAsia="TimesNewRoman"/>
          <w:lang w:val="sr-Cyrl-CS"/>
        </w:rPr>
        <w:t xml:space="preserve"> </w:t>
      </w:r>
      <w:r w:rsidRPr="007F2674">
        <w:rPr>
          <w:rFonts w:eastAsia="TimesNewRoman"/>
          <w:lang w:val="sr-Cyrl-CS"/>
        </w:rPr>
        <w:t>ревизорског</w:t>
      </w:r>
      <w:r w:rsidR="00D61F53" w:rsidRPr="007F2674">
        <w:rPr>
          <w:rFonts w:eastAsia="TimesNewRoman"/>
          <w:lang w:val="sr-Cyrl-CS"/>
        </w:rPr>
        <w:t xml:space="preserve"> </w:t>
      </w:r>
      <w:r w:rsidRPr="007F2674">
        <w:rPr>
          <w:rFonts w:eastAsia="TimesNewRoman"/>
          <w:lang w:val="sr-Cyrl-CS"/>
        </w:rPr>
        <w:t>мишљења</w:t>
      </w:r>
      <w:r w:rsidR="00D61F53" w:rsidRPr="007F2674">
        <w:rPr>
          <w:rFonts w:eastAsia="TimesNewRoman"/>
          <w:lang w:val="sr-Cyrl-CS"/>
        </w:rPr>
        <w:t xml:space="preserve"> </w:t>
      </w:r>
      <w:r w:rsidR="00BF5E02" w:rsidRPr="007F2674">
        <w:rPr>
          <w:rFonts w:eastAsia="TimesNewRoman"/>
          <w:lang w:val="sr-Cyrl-CS"/>
        </w:rPr>
        <w:t>и тиме</w:t>
      </w:r>
      <w:r w:rsidR="00D61F53" w:rsidRPr="007F2674">
        <w:rPr>
          <w:rFonts w:eastAsia="TimesNewRoman"/>
          <w:lang w:val="sr-Cyrl-CS"/>
        </w:rPr>
        <w:t xml:space="preserve"> </w:t>
      </w:r>
      <w:r w:rsidR="00D11461" w:rsidRPr="007F2674">
        <w:rPr>
          <w:rFonts w:eastAsia="TimesNewRoman"/>
          <w:lang w:val="sr-Cyrl-CS"/>
        </w:rPr>
        <w:t>угрозе</w:t>
      </w:r>
      <w:r w:rsidR="00D61F53" w:rsidRPr="007F2674">
        <w:rPr>
          <w:rFonts w:eastAsia="TimesNewRoman"/>
          <w:lang w:val="sr-Cyrl-CS"/>
        </w:rPr>
        <w:t xml:space="preserve"> </w:t>
      </w:r>
      <w:r w:rsidR="007D1F88" w:rsidRPr="007F2674">
        <w:rPr>
          <w:rFonts w:eastAsia="TimesNewRoman"/>
          <w:lang w:val="sr-Cyrl-CS"/>
        </w:rPr>
        <w:t>независност</w:t>
      </w:r>
      <w:r w:rsidR="00D61F53" w:rsidRPr="007F2674">
        <w:rPr>
          <w:rFonts w:eastAsia="TimesNewRoman"/>
          <w:lang w:val="sr-Cyrl-CS"/>
        </w:rPr>
        <w:t xml:space="preserve"> </w:t>
      </w:r>
      <w:r w:rsidR="007D1F88" w:rsidRPr="007F2674">
        <w:rPr>
          <w:rFonts w:eastAsia="TimesNewRoman"/>
          <w:lang w:val="sr-Cyrl-CS"/>
        </w:rPr>
        <w:t>и</w:t>
      </w:r>
      <w:r w:rsidR="000059F4" w:rsidRPr="007F2674">
        <w:rPr>
          <w:rFonts w:eastAsia="TimesNewRoman"/>
          <w:lang w:val="sr-Cyrl-CS"/>
        </w:rPr>
        <w:t xml:space="preserve"> </w:t>
      </w:r>
      <w:r w:rsidRPr="007F2674">
        <w:rPr>
          <w:rFonts w:eastAsia="TimesNewRoman"/>
          <w:lang w:val="sr-Cyrl-CS"/>
        </w:rPr>
        <w:t>објективност</w:t>
      </w:r>
      <w:r w:rsidR="00D61F53" w:rsidRPr="007F2674">
        <w:rPr>
          <w:rFonts w:eastAsia="TimesNewRoman"/>
          <w:lang w:val="sr-Cyrl-CS"/>
        </w:rPr>
        <w:t xml:space="preserve"> </w:t>
      </w:r>
      <w:r w:rsidR="00D63E30" w:rsidRPr="007F2674">
        <w:rPr>
          <w:rFonts w:eastAsia="TimesNewRoman"/>
          <w:lang w:val="sr-Cyrl-CS"/>
        </w:rPr>
        <w:t>лиценцираног</w:t>
      </w:r>
      <w:r w:rsidR="00886032" w:rsidRPr="007F2674">
        <w:rPr>
          <w:rFonts w:eastAsia="TimesNewRoman"/>
          <w:lang w:val="sr-Cyrl-CS"/>
        </w:rPr>
        <w:t xml:space="preserve"> </w:t>
      </w:r>
      <w:r w:rsidR="00BD4110" w:rsidRPr="007F2674">
        <w:rPr>
          <w:rFonts w:eastAsia="TimesNewRoman"/>
          <w:lang w:val="sr-Cyrl-CS"/>
        </w:rPr>
        <w:t>овлашћеног</w:t>
      </w:r>
      <w:r w:rsidR="00D63E30" w:rsidRPr="007F2674">
        <w:rPr>
          <w:rFonts w:eastAsia="TimesNewRoman"/>
          <w:lang w:val="sr-Cyrl-CS"/>
        </w:rPr>
        <w:t xml:space="preserve"> </w:t>
      </w:r>
      <w:r w:rsidRPr="007F2674">
        <w:rPr>
          <w:rFonts w:eastAsia="TimesNewRoman"/>
          <w:lang w:val="sr-Cyrl-CS"/>
        </w:rPr>
        <w:t>ревизора</w:t>
      </w:r>
      <w:r w:rsidR="00D61F53" w:rsidRPr="007F2674">
        <w:rPr>
          <w:rFonts w:eastAsia="TimesNewRoman"/>
          <w:lang w:val="sr-Cyrl-CS"/>
        </w:rPr>
        <w:t xml:space="preserve"> </w:t>
      </w:r>
      <w:r w:rsidRPr="007F2674">
        <w:rPr>
          <w:rFonts w:eastAsia="TimesNewRoman"/>
          <w:lang w:val="sr-Cyrl-CS"/>
        </w:rPr>
        <w:t>који</w:t>
      </w:r>
      <w:r w:rsidR="00D61F53" w:rsidRPr="007F2674">
        <w:rPr>
          <w:rFonts w:eastAsia="TimesNewRoman"/>
          <w:lang w:val="sr-Cyrl-CS"/>
        </w:rPr>
        <w:t xml:space="preserve"> </w:t>
      </w:r>
      <w:r w:rsidRPr="007F2674">
        <w:rPr>
          <w:rFonts w:eastAsia="TimesNewRoman"/>
          <w:lang w:val="sr-Cyrl-CS"/>
        </w:rPr>
        <w:t>обавља</w:t>
      </w:r>
      <w:r w:rsidR="00D61F53" w:rsidRPr="007F2674">
        <w:rPr>
          <w:rFonts w:eastAsia="TimesNewRoman"/>
          <w:lang w:val="sr-Cyrl-CS"/>
        </w:rPr>
        <w:t xml:space="preserve"> </w:t>
      </w:r>
      <w:r w:rsidRPr="007F2674">
        <w:rPr>
          <w:rFonts w:eastAsia="TimesNewRoman"/>
          <w:lang w:val="sr-Cyrl-CS"/>
        </w:rPr>
        <w:t>ревизију</w:t>
      </w:r>
      <w:r w:rsidR="00D63E30" w:rsidRPr="007F2674">
        <w:rPr>
          <w:rFonts w:eastAsia="TimesNewRoman"/>
          <w:lang w:val="sr-Cyrl-CS"/>
        </w:rPr>
        <w:t>.</w:t>
      </w:r>
      <w:r w:rsidR="005A3A42" w:rsidRPr="007F2674">
        <w:rPr>
          <w:rFonts w:eastAsia="TimesNewRoman"/>
          <w:lang w:val="sr-Cyrl-CS"/>
        </w:rPr>
        <w:t xml:space="preserve"> </w:t>
      </w:r>
    </w:p>
    <w:p w:rsidR="00D001A3" w:rsidRPr="007F2674" w:rsidRDefault="00D001A3" w:rsidP="00B769B0">
      <w:pPr>
        <w:autoSpaceDE w:val="0"/>
        <w:autoSpaceDN w:val="0"/>
        <w:adjustRightInd w:val="0"/>
        <w:ind w:firstLine="720"/>
        <w:jc w:val="both"/>
        <w:rPr>
          <w:rFonts w:eastAsia="TimesNewRoman"/>
          <w:lang w:val="sr-Cyrl-CS"/>
        </w:rPr>
      </w:pPr>
    </w:p>
    <w:p w:rsidR="005D6ED3" w:rsidRPr="007F2674" w:rsidRDefault="005D6ED3" w:rsidP="00CE79B8">
      <w:pPr>
        <w:autoSpaceDE w:val="0"/>
        <w:autoSpaceDN w:val="0"/>
        <w:adjustRightInd w:val="0"/>
        <w:jc w:val="center"/>
        <w:outlineLvl w:val="0"/>
        <w:rPr>
          <w:rFonts w:eastAsia="TimesNewRoman"/>
          <w:lang w:val="sr-Cyrl-CS"/>
        </w:rPr>
      </w:pPr>
      <w:r w:rsidRPr="007F2674">
        <w:rPr>
          <w:rFonts w:eastAsia="TimesNewRoman"/>
          <w:lang w:val="sr-Cyrl-CS"/>
        </w:rPr>
        <w:t>Смањење броја ревизора</w:t>
      </w:r>
    </w:p>
    <w:p w:rsidR="005D6ED3" w:rsidRPr="007F2674" w:rsidRDefault="005D6ED3" w:rsidP="006C489B">
      <w:pPr>
        <w:autoSpaceDE w:val="0"/>
        <w:autoSpaceDN w:val="0"/>
        <w:adjustRightInd w:val="0"/>
        <w:jc w:val="both"/>
        <w:rPr>
          <w:rFonts w:eastAsia="TimesNewRoman"/>
          <w:lang w:val="sr-Cyrl-CS"/>
        </w:rPr>
      </w:pPr>
    </w:p>
    <w:p w:rsidR="0027685B" w:rsidRPr="007F2674" w:rsidRDefault="0090782E"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E35705" w:rsidRPr="007F2674">
        <w:rPr>
          <w:rFonts w:eastAsia="TimesNewRoman"/>
          <w:lang w:val="sr-Cyrl-CS"/>
        </w:rPr>
        <w:t>4</w:t>
      </w:r>
      <w:r w:rsidR="00BE3723" w:rsidRPr="007F2674">
        <w:rPr>
          <w:rFonts w:eastAsia="TimesNewRoman"/>
          <w:lang w:val="sr-Cyrl-CS"/>
        </w:rPr>
        <w:t>9</w:t>
      </w:r>
      <w:r w:rsidR="00E35705" w:rsidRPr="007F2674">
        <w:rPr>
          <w:rFonts w:eastAsia="TimesNewRoman"/>
          <w:lang w:val="sr-Cyrl-CS"/>
        </w:rPr>
        <w:t>.</w:t>
      </w:r>
    </w:p>
    <w:p w:rsidR="00AF5E5F" w:rsidRPr="007F2674" w:rsidRDefault="00AF5E5F" w:rsidP="00AF5E5F">
      <w:pPr>
        <w:autoSpaceDE w:val="0"/>
        <w:autoSpaceDN w:val="0"/>
        <w:adjustRightInd w:val="0"/>
        <w:ind w:firstLine="708"/>
        <w:jc w:val="both"/>
        <w:rPr>
          <w:lang w:val="sr-Cyrl-CS" w:eastAsia="sr-Latn-CS"/>
        </w:rPr>
      </w:pPr>
      <w:r w:rsidRPr="007F2674">
        <w:rPr>
          <w:rFonts w:eastAsia="TimesNewRoman"/>
          <w:lang w:val="sr-Cyrl-CS"/>
        </w:rPr>
        <w:t>Друштво за ревизију</w:t>
      </w:r>
      <w:r w:rsidRPr="007F2674">
        <w:rPr>
          <w:lang w:val="sr-Cyrl-CS" w:eastAsia="sr-Latn-CS"/>
        </w:rPr>
        <w:t xml:space="preserve"> у којем се број лиценцираних овлашћених ревизора смањи испод броја прописаног овим законом, дужно је да о тој промени обавести </w:t>
      </w:r>
      <w:r w:rsidR="00C65622" w:rsidRPr="007F2674">
        <w:rPr>
          <w:lang w:val="sr-Cyrl-CS" w:eastAsia="sr-Latn-CS"/>
        </w:rPr>
        <w:t xml:space="preserve">Комору </w:t>
      </w:r>
      <w:r w:rsidR="00884893" w:rsidRPr="007F2674">
        <w:rPr>
          <w:lang w:val="sr-Cyrl-CS" w:eastAsia="sr-Latn-CS"/>
        </w:rPr>
        <w:t xml:space="preserve">и </w:t>
      </w:r>
      <w:r w:rsidR="00143357" w:rsidRPr="007F2674">
        <w:rPr>
          <w:lang w:val="sr-Cyrl-CS" w:eastAsia="sr-Latn-CS"/>
        </w:rPr>
        <w:t xml:space="preserve">Комисију </w:t>
      </w:r>
      <w:r w:rsidRPr="007F2674">
        <w:rPr>
          <w:lang w:val="sr-Cyrl-CS" w:eastAsia="sr-Latn-CS"/>
        </w:rPr>
        <w:t>у року од осам дана од дана настале промене.</w:t>
      </w:r>
    </w:p>
    <w:p w:rsidR="00AF5E5F" w:rsidRPr="007F2674" w:rsidRDefault="00AF5E5F" w:rsidP="00AF5E5F">
      <w:pPr>
        <w:autoSpaceDE w:val="0"/>
        <w:autoSpaceDN w:val="0"/>
        <w:adjustRightInd w:val="0"/>
        <w:ind w:firstLine="720"/>
        <w:jc w:val="both"/>
        <w:rPr>
          <w:rFonts w:eastAsia="TimesNewRoman"/>
          <w:lang w:val="sr-Cyrl-CS"/>
        </w:rPr>
      </w:pPr>
      <w:r w:rsidRPr="007F2674">
        <w:rPr>
          <w:rFonts w:eastAsia="TimesNewRoman"/>
          <w:lang w:val="sr-Cyrl-CS"/>
        </w:rPr>
        <w:t xml:space="preserve">Друштво за ревизију у којем се у току обављања ревизије број лиценцираних овлашћених ревизора смањи испод броја прописаног чланом </w:t>
      </w:r>
      <w:r w:rsidR="00A572C3" w:rsidRPr="007F2674">
        <w:rPr>
          <w:rFonts w:eastAsia="TimesNewRoman"/>
          <w:lang w:val="sr-Cyrl-CS"/>
        </w:rPr>
        <w:t>4</w:t>
      </w:r>
      <w:r w:rsidRPr="007F2674">
        <w:rPr>
          <w:rFonts w:eastAsia="TimesNewRoman"/>
          <w:lang w:val="sr-Cyrl-CS"/>
        </w:rPr>
        <w:t xml:space="preserve">. став 1. тачка 1) овог закона, </w:t>
      </w:r>
      <w:r w:rsidR="004232A1" w:rsidRPr="007F2674">
        <w:rPr>
          <w:lang w:val="sr-Cyrl-CS" w:eastAsia="sr-Latn-CS"/>
        </w:rPr>
        <w:t xml:space="preserve">односно члана </w:t>
      </w:r>
      <w:r w:rsidR="003A1E12" w:rsidRPr="007F2674">
        <w:rPr>
          <w:lang w:val="sr-Cyrl-CS" w:eastAsia="sr-Latn-CS"/>
        </w:rPr>
        <w:t>31</w:t>
      </w:r>
      <w:r w:rsidR="004232A1" w:rsidRPr="007F2674">
        <w:rPr>
          <w:lang w:val="sr-Cyrl-CS" w:eastAsia="sr-Latn-CS"/>
        </w:rPr>
        <w:t>. став 3. овог закона</w:t>
      </w:r>
      <w:r w:rsidR="004232A1" w:rsidRPr="007F2674">
        <w:rPr>
          <w:rFonts w:eastAsia="TimesNewRoman"/>
          <w:lang w:val="sr-Cyrl-CS"/>
        </w:rPr>
        <w:t xml:space="preserve"> </w:t>
      </w:r>
      <w:r w:rsidRPr="007F2674">
        <w:rPr>
          <w:rFonts w:eastAsia="TimesNewRoman"/>
          <w:lang w:val="sr-Cyrl-CS"/>
        </w:rPr>
        <w:t>дужно је</w:t>
      </w:r>
      <w:r w:rsidR="00C06C97" w:rsidRPr="007F2674">
        <w:rPr>
          <w:rFonts w:eastAsia="TimesNewRoman"/>
          <w:lang w:val="sr-Cyrl-CS"/>
        </w:rPr>
        <w:t xml:space="preserve"> да у року од </w:t>
      </w:r>
      <w:r w:rsidR="004C0EEB" w:rsidRPr="007F2674">
        <w:rPr>
          <w:rFonts w:eastAsia="TimesNewRoman"/>
          <w:lang w:val="sr-Cyrl-CS"/>
        </w:rPr>
        <w:t>три месеца</w:t>
      </w:r>
      <w:r w:rsidR="00C06C97" w:rsidRPr="007F2674">
        <w:rPr>
          <w:rFonts w:eastAsia="TimesNewRoman"/>
          <w:lang w:val="sr-Cyrl-CS"/>
        </w:rPr>
        <w:t xml:space="preserve"> обезбеди законом прописан број лиценцираних овлашћених ревизора или</w:t>
      </w:r>
      <w:r w:rsidRPr="007F2674">
        <w:rPr>
          <w:rFonts w:eastAsia="TimesNewRoman"/>
          <w:lang w:val="sr-Cyrl-CS"/>
        </w:rPr>
        <w:t xml:space="preserve"> да прекине послове ревизије и о томе обавести правно ли</w:t>
      </w:r>
      <w:r w:rsidR="00884893" w:rsidRPr="007F2674">
        <w:rPr>
          <w:rFonts w:eastAsia="TimesNewRoman"/>
          <w:lang w:val="sr-Cyrl-CS"/>
        </w:rPr>
        <w:t>це код којег се обавља ревизија,</w:t>
      </w:r>
      <w:r w:rsidRPr="007F2674">
        <w:rPr>
          <w:rFonts w:eastAsia="TimesNewRoman"/>
          <w:lang w:val="sr-Cyrl-CS"/>
        </w:rPr>
        <w:t xml:space="preserve"> </w:t>
      </w:r>
      <w:r w:rsidR="00C65622" w:rsidRPr="007F2674">
        <w:rPr>
          <w:lang w:val="sr-Cyrl-CS" w:eastAsia="sr-Latn-CS"/>
        </w:rPr>
        <w:t xml:space="preserve">Комору </w:t>
      </w:r>
      <w:r w:rsidR="00884893" w:rsidRPr="007F2674">
        <w:rPr>
          <w:lang w:val="sr-Cyrl-CS" w:eastAsia="sr-Latn-CS"/>
        </w:rPr>
        <w:t xml:space="preserve">и </w:t>
      </w:r>
      <w:r w:rsidR="00143357" w:rsidRPr="007F2674">
        <w:rPr>
          <w:rFonts w:eastAsia="TimesNewRoman"/>
          <w:lang w:val="sr-Cyrl-CS"/>
        </w:rPr>
        <w:t xml:space="preserve">Комисију </w:t>
      </w:r>
      <w:r w:rsidRPr="007F2674">
        <w:rPr>
          <w:rFonts w:eastAsia="TimesNewRoman"/>
          <w:lang w:val="sr-Cyrl-CS"/>
        </w:rPr>
        <w:t>у року од осам дана од дана настанка промене, а правно лице започету ревизију поверава другом друштву за ревизију.</w:t>
      </w:r>
      <w:r w:rsidR="006F65A1" w:rsidRPr="007F2674">
        <w:rPr>
          <w:rFonts w:eastAsia="TimesNewRoman"/>
          <w:lang w:val="sr-Cyrl-CS"/>
        </w:rPr>
        <w:t xml:space="preserve"> </w:t>
      </w:r>
    </w:p>
    <w:p w:rsidR="00E83650" w:rsidRPr="007F2674" w:rsidRDefault="00AF5E5F" w:rsidP="00273590">
      <w:pPr>
        <w:autoSpaceDE w:val="0"/>
        <w:autoSpaceDN w:val="0"/>
        <w:adjustRightInd w:val="0"/>
        <w:ind w:firstLine="720"/>
        <w:jc w:val="both"/>
        <w:rPr>
          <w:lang w:val="sr-Cyrl-CS" w:eastAsia="sr-Latn-CS"/>
        </w:rPr>
      </w:pPr>
      <w:r w:rsidRPr="007F2674">
        <w:rPr>
          <w:lang w:val="sr-Cyrl-CS" w:eastAsia="sr-Latn-CS"/>
        </w:rPr>
        <w:t xml:space="preserve">У случајевима из ст. 1. и 2. овог члана, друштво за ревизију не може да закључује нове уговоре о обављању ревизије док поново не испуни услове из члана </w:t>
      </w:r>
      <w:r w:rsidR="00A572C3" w:rsidRPr="007F2674">
        <w:rPr>
          <w:rFonts w:eastAsia="TimesNewRoman"/>
          <w:lang w:val="sr-Cyrl-CS"/>
        </w:rPr>
        <w:t>4.</w:t>
      </w:r>
      <w:r w:rsidRPr="007F2674">
        <w:rPr>
          <w:rFonts w:eastAsia="TimesNewRoman"/>
          <w:lang w:val="sr-Cyrl-CS"/>
        </w:rPr>
        <w:t xml:space="preserve"> став 1. тачка 1) овог закона</w:t>
      </w:r>
      <w:r w:rsidRPr="007F2674">
        <w:rPr>
          <w:lang w:val="sr-Cyrl-CS" w:eastAsia="sr-Latn-CS"/>
        </w:rPr>
        <w:t xml:space="preserve">, односно члана </w:t>
      </w:r>
      <w:r w:rsidR="003A1E12" w:rsidRPr="007F2674">
        <w:rPr>
          <w:lang w:val="sr-Cyrl-CS" w:eastAsia="sr-Latn-CS"/>
        </w:rPr>
        <w:t>31.</w:t>
      </w:r>
      <w:r w:rsidR="00A572C3" w:rsidRPr="007F2674">
        <w:rPr>
          <w:lang w:val="sr-Cyrl-CS" w:eastAsia="sr-Latn-CS"/>
        </w:rPr>
        <w:t xml:space="preserve"> став 3. </w:t>
      </w:r>
      <w:r w:rsidRPr="007F2674">
        <w:rPr>
          <w:lang w:val="sr-Cyrl-CS" w:eastAsia="sr-Latn-CS"/>
        </w:rPr>
        <w:t xml:space="preserve">овог закона и о томе обавести </w:t>
      </w:r>
      <w:r w:rsidR="00C65622" w:rsidRPr="007F2674">
        <w:rPr>
          <w:lang w:val="sr-Cyrl-CS" w:eastAsia="sr-Latn-CS"/>
        </w:rPr>
        <w:t>Комору</w:t>
      </w:r>
      <w:r w:rsidR="000611D2" w:rsidRPr="007F2674">
        <w:rPr>
          <w:lang w:val="sr-Cyrl-CS" w:eastAsia="sr-Latn-CS"/>
        </w:rPr>
        <w:t xml:space="preserve"> и</w:t>
      </w:r>
      <w:r w:rsidR="003A1E12" w:rsidRPr="007F2674">
        <w:rPr>
          <w:lang w:val="sr-Cyrl-CS" w:eastAsia="sr-Latn-CS"/>
        </w:rPr>
        <w:t xml:space="preserve"> Комисију</w:t>
      </w:r>
      <w:r w:rsidR="005207F0" w:rsidRPr="007F2674">
        <w:rPr>
          <w:lang w:val="sr-Cyrl-CS" w:eastAsia="sr-Latn-CS"/>
        </w:rPr>
        <w:t xml:space="preserve">. </w:t>
      </w:r>
      <w:r w:rsidR="00710525" w:rsidRPr="007F2674">
        <w:rPr>
          <w:lang w:val="sr-Cyrl-CS" w:eastAsia="sr-Latn-CS"/>
        </w:rPr>
        <w:t xml:space="preserve"> </w:t>
      </w:r>
      <w:r w:rsidR="001B7C5F" w:rsidRPr="007F2674">
        <w:rPr>
          <w:lang w:val="sr-Cyrl-CS" w:eastAsia="sr-Latn-CS"/>
        </w:rPr>
        <w:t xml:space="preserve"> </w:t>
      </w:r>
      <w:r w:rsidRPr="007F2674">
        <w:rPr>
          <w:lang w:val="sr-Cyrl-CS" w:eastAsia="sr-Latn-CS"/>
        </w:rPr>
        <w:t xml:space="preserve"> </w:t>
      </w:r>
      <w:r w:rsidR="00A82E94" w:rsidRPr="007F2674">
        <w:rPr>
          <w:lang w:val="sr-Cyrl-CS" w:eastAsia="sr-Latn-CS"/>
        </w:rPr>
        <w:t xml:space="preserve"> </w:t>
      </w:r>
    </w:p>
    <w:p w:rsidR="0014458E" w:rsidRPr="007F2674" w:rsidRDefault="0014458E" w:rsidP="002A53EF">
      <w:pPr>
        <w:autoSpaceDE w:val="0"/>
        <w:autoSpaceDN w:val="0"/>
        <w:adjustRightInd w:val="0"/>
        <w:rPr>
          <w:rFonts w:eastAsia="TimesNewRoman"/>
          <w:iCs/>
          <w:lang w:val="sr-Cyrl-CS"/>
        </w:rPr>
      </w:pPr>
    </w:p>
    <w:p w:rsidR="00691BE9" w:rsidRPr="007F2674" w:rsidRDefault="00B41536" w:rsidP="00CE79B8">
      <w:pPr>
        <w:autoSpaceDE w:val="0"/>
        <w:autoSpaceDN w:val="0"/>
        <w:adjustRightInd w:val="0"/>
        <w:jc w:val="center"/>
        <w:outlineLvl w:val="0"/>
        <w:rPr>
          <w:rFonts w:eastAsia="TimesNewRoman"/>
          <w:iCs/>
          <w:lang w:val="sr-Cyrl-CS"/>
        </w:rPr>
      </w:pPr>
      <w:r w:rsidRPr="007F2674">
        <w:rPr>
          <w:rFonts w:eastAsia="TimesNewRoman"/>
          <w:iCs/>
          <w:lang w:val="sr-Cyrl-CS"/>
        </w:rPr>
        <w:t xml:space="preserve">Замена </w:t>
      </w:r>
      <w:r w:rsidR="00C06C97" w:rsidRPr="007F2674">
        <w:rPr>
          <w:rFonts w:eastAsia="TimesNewRoman"/>
          <w:iCs/>
          <w:lang w:val="sr-Cyrl-CS"/>
        </w:rPr>
        <w:t xml:space="preserve">друштва за ревизију и </w:t>
      </w:r>
      <w:r w:rsidRPr="007F2674">
        <w:rPr>
          <w:rFonts w:eastAsia="TimesNewRoman"/>
          <w:iCs/>
          <w:lang w:val="sr-Cyrl-CS"/>
        </w:rPr>
        <w:t>ревизора</w:t>
      </w:r>
    </w:p>
    <w:p w:rsidR="00DC67C9" w:rsidRPr="007F2674" w:rsidRDefault="00DC67C9" w:rsidP="00C06C97">
      <w:pPr>
        <w:autoSpaceDE w:val="0"/>
        <w:autoSpaceDN w:val="0"/>
        <w:adjustRightInd w:val="0"/>
        <w:jc w:val="both"/>
        <w:outlineLvl w:val="0"/>
        <w:rPr>
          <w:rFonts w:eastAsia="TimesNewRoman"/>
          <w:iCs/>
          <w:lang w:val="sr-Cyrl-CS"/>
        </w:rPr>
      </w:pPr>
    </w:p>
    <w:p w:rsidR="00280CAA" w:rsidRPr="007F2674" w:rsidRDefault="00B41536"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C06C97" w:rsidRPr="007F2674">
        <w:rPr>
          <w:rFonts w:eastAsia="TimesNewRoman"/>
          <w:lang w:val="sr-Cyrl-CS"/>
        </w:rPr>
        <w:t xml:space="preserve"> </w:t>
      </w:r>
      <w:r w:rsidR="00BE3723" w:rsidRPr="007F2674">
        <w:rPr>
          <w:rFonts w:eastAsia="TimesNewRoman"/>
          <w:lang w:val="sr-Cyrl-CS"/>
        </w:rPr>
        <w:t>50</w:t>
      </w:r>
      <w:r w:rsidR="00C47B65" w:rsidRPr="007F2674">
        <w:rPr>
          <w:rFonts w:eastAsia="TimesNewRoman"/>
          <w:lang w:val="sr-Cyrl-CS"/>
        </w:rPr>
        <w:t>.</w:t>
      </w:r>
      <w:r w:rsidR="002D58B3" w:rsidRPr="007F2674">
        <w:rPr>
          <w:rFonts w:eastAsia="TimesNewRoman"/>
          <w:lang w:val="sr-Cyrl-CS"/>
        </w:rPr>
        <w:t xml:space="preserve"> </w:t>
      </w:r>
    </w:p>
    <w:p w:rsidR="00C06C97" w:rsidRPr="007F2674" w:rsidRDefault="00C06C97" w:rsidP="00C06C97">
      <w:pPr>
        <w:autoSpaceDE w:val="0"/>
        <w:autoSpaceDN w:val="0"/>
        <w:adjustRightInd w:val="0"/>
        <w:ind w:firstLine="720"/>
        <w:jc w:val="both"/>
        <w:rPr>
          <w:rFonts w:eastAsia="TimesNewRoman"/>
          <w:lang w:val="sr-Cyrl-CS"/>
        </w:rPr>
      </w:pPr>
      <w:r w:rsidRPr="007F2674">
        <w:rPr>
          <w:rFonts w:eastAsia="TimesNewRoman"/>
          <w:lang w:val="sr-Cyrl-CS"/>
        </w:rPr>
        <w:t xml:space="preserve">Друштво за ревизију може да обавља највише 10 година узастопно ревизију код истог </w:t>
      </w:r>
      <w:r w:rsidR="0014458E" w:rsidRPr="007F2674">
        <w:rPr>
          <w:rFonts w:eastAsia="TimesNewRoman"/>
          <w:lang w:val="sr-Cyrl-CS"/>
        </w:rPr>
        <w:t xml:space="preserve">друштва од јавног интереса </w:t>
      </w:r>
      <w:r w:rsidRPr="007F2674">
        <w:rPr>
          <w:rFonts w:eastAsia="TimesNewRoman"/>
          <w:lang w:val="sr-Cyrl-CS"/>
        </w:rPr>
        <w:t>од почетка обављања ревизије</w:t>
      </w:r>
      <w:r w:rsidR="004C0EEB" w:rsidRPr="007F2674">
        <w:rPr>
          <w:rFonts w:eastAsia="TimesNewRoman"/>
          <w:lang w:val="sr-Cyrl-CS"/>
        </w:rPr>
        <w:t xml:space="preserve">, </w:t>
      </w:r>
      <w:r w:rsidR="004C0EEB" w:rsidRPr="007F2674">
        <w:rPr>
          <w:lang w:val="sr-Cyrl-CS"/>
        </w:rPr>
        <w:t>осим ако посебним законом није друкчије уређено</w:t>
      </w:r>
      <w:r w:rsidRPr="007F2674">
        <w:rPr>
          <w:rFonts w:eastAsia="TimesNewRoman"/>
          <w:lang w:val="sr-Cyrl-CS"/>
        </w:rPr>
        <w:t>.</w:t>
      </w:r>
    </w:p>
    <w:p w:rsidR="00C06C97" w:rsidRPr="007F2674" w:rsidRDefault="00C06C97" w:rsidP="00C06C97">
      <w:pPr>
        <w:autoSpaceDE w:val="0"/>
        <w:autoSpaceDN w:val="0"/>
        <w:adjustRightInd w:val="0"/>
        <w:ind w:firstLine="720"/>
        <w:jc w:val="both"/>
        <w:rPr>
          <w:rFonts w:eastAsia="TimesNewRoman"/>
          <w:lang w:val="sr-Cyrl-CS"/>
        </w:rPr>
      </w:pPr>
      <w:r w:rsidRPr="007F2674">
        <w:rPr>
          <w:rFonts w:eastAsia="TimesNewRoman"/>
          <w:lang w:val="sr-Cyrl-CS"/>
        </w:rPr>
        <w:t xml:space="preserve">Након истека максимално дозвољеног периода из става 1. овог члана друштво за ревизију не може да обавља ревизију код истог </w:t>
      </w:r>
      <w:r w:rsidR="0014458E" w:rsidRPr="007F2674">
        <w:rPr>
          <w:rFonts w:eastAsia="TimesNewRoman"/>
          <w:lang w:val="sr-Cyrl-CS"/>
        </w:rPr>
        <w:t xml:space="preserve">друштва од јавног интереса </w:t>
      </w:r>
      <w:r w:rsidRPr="007F2674">
        <w:rPr>
          <w:rFonts w:eastAsia="TimesNewRoman"/>
          <w:lang w:val="sr-Cyrl-CS"/>
        </w:rPr>
        <w:t xml:space="preserve">наредне  </w:t>
      </w:r>
      <w:r w:rsidR="00A9327A" w:rsidRPr="007F2674">
        <w:rPr>
          <w:rFonts w:eastAsia="TimesNewRoman"/>
          <w:lang w:val="sr-Cyrl-CS"/>
        </w:rPr>
        <w:t xml:space="preserve">четири </w:t>
      </w:r>
      <w:r w:rsidRPr="007F2674">
        <w:rPr>
          <w:rFonts w:eastAsia="TimesNewRoman"/>
          <w:lang w:val="sr-Cyrl-CS"/>
        </w:rPr>
        <w:t>године.</w:t>
      </w:r>
    </w:p>
    <w:p w:rsidR="00C06C97" w:rsidRPr="007F2674" w:rsidRDefault="00C06C97" w:rsidP="00C06C97">
      <w:pPr>
        <w:autoSpaceDE w:val="0"/>
        <w:autoSpaceDN w:val="0"/>
        <w:adjustRightInd w:val="0"/>
        <w:ind w:firstLine="720"/>
        <w:jc w:val="both"/>
        <w:rPr>
          <w:rFonts w:eastAsia="TimesNewRoman"/>
          <w:lang w:val="sr-Cyrl-CS"/>
        </w:rPr>
      </w:pPr>
      <w:r w:rsidRPr="007F2674">
        <w:rPr>
          <w:rFonts w:eastAsia="TimesNewRoman"/>
          <w:lang w:val="sr-Cyrl-CS"/>
        </w:rPr>
        <w:t>Друштва за ревизију дужна су да најкасније сваке седме године од почетка обављања ревизије финансијских извештаја код истог обвезника ревизије изврше замену лиценцираног овлашћеног ревизора, потписника ревизорског извештаја, односно кључног ревизорског партнера.</w:t>
      </w:r>
    </w:p>
    <w:p w:rsidR="00C06C97" w:rsidRPr="007F2674" w:rsidRDefault="00C06C97" w:rsidP="00C06C97">
      <w:pPr>
        <w:autoSpaceDE w:val="0"/>
        <w:autoSpaceDN w:val="0"/>
        <w:adjustRightInd w:val="0"/>
        <w:ind w:firstLine="720"/>
        <w:jc w:val="both"/>
        <w:rPr>
          <w:rFonts w:eastAsia="TimesNewRoman"/>
          <w:lang w:val="sr-Cyrl-CS"/>
        </w:rPr>
      </w:pPr>
      <w:r w:rsidRPr="007F2674">
        <w:rPr>
          <w:rFonts w:eastAsia="TimesNewRoman"/>
          <w:lang w:val="sr-Cyrl-CS"/>
        </w:rPr>
        <w:t>Лиценцирани овлашћени ревизор, односно кључни ревизорски партнер може поново да обавља ревизију код истог обвезника ревизије три године од датума потписивања последњег ревизорског извештаја за тог обвезника.</w:t>
      </w:r>
    </w:p>
    <w:p w:rsidR="004B4003" w:rsidRPr="007F2674" w:rsidRDefault="004B4003" w:rsidP="005C7A62">
      <w:pPr>
        <w:autoSpaceDE w:val="0"/>
        <w:autoSpaceDN w:val="0"/>
        <w:adjustRightInd w:val="0"/>
        <w:jc w:val="both"/>
        <w:rPr>
          <w:rFonts w:eastAsia="TimesNewRoman"/>
          <w:lang w:val="sr-Cyrl-CS"/>
        </w:rPr>
      </w:pPr>
    </w:p>
    <w:p w:rsidR="005D6ED3" w:rsidRPr="007F2674" w:rsidRDefault="005D6ED3" w:rsidP="00CE79B8">
      <w:pPr>
        <w:autoSpaceDE w:val="0"/>
        <w:autoSpaceDN w:val="0"/>
        <w:adjustRightInd w:val="0"/>
        <w:jc w:val="center"/>
        <w:outlineLvl w:val="0"/>
        <w:rPr>
          <w:rFonts w:eastAsia="TimesNewRoman"/>
          <w:lang w:val="sr-Cyrl-CS"/>
        </w:rPr>
      </w:pPr>
      <w:r w:rsidRPr="007F2674">
        <w:rPr>
          <w:rFonts w:eastAsia="TimesNewRoman"/>
          <w:lang w:val="sr-Cyrl-CS"/>
        </w:rPr>
        <w:t xml:space="preserve">Забрана </w:t>
      </w:r>
      <w:r w:rsidR="00FD6588" w:rsidRPr="007F2674">
        <w:rPr>
          <w:rFonts w:eastAsia="TimesNewRoman"/>
          <w:lang w:val="sr-Cyrl-CS"/>
        </w:rPr>
        <w:t>запошљавања</w:t>
      </w:r>
    </w:p>
    <w:p w:rsidR="005D6ED3" w:rsidRPr="007F2674" w:rsidRDefault="005D6ED3" w:rsidP="006C489B">
      <w:pPr>
        <w:autoSpaceDE w:val="0"/>
        <w:autoSpaceDN w:val="0"/>
        <w:adjustRightInd w:val="0"/>
        <w:jc w:val="both"/>
        <w:rPr>
          <w:rFonts w:eastAsia="TimesNewRoman"/>
          <w:lang w:val="sr-Cyrl-CS"/>
        </w:rPr>
      </w:pPr>
    </w:p>
    <w:p w:rsidR="00280CAA" w:rsidRPr="007F2674" w:rsidRDefault="00B41536"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913C3D" w:rsidRPr="007F2674">
        <w:rPr>
          <w:rFonts w:eastAsia="TimesNewRoman"/>
          <w:lang w:val="sr-Cyrl-CS"/>
        </w:rPr>
        <w:t>5</w:t>
      </w:r>
      <w:r w:rsidR="00BE3723" w:rsidRPr="007F2674">
        <w:rPr>
          <w:rFonts w:eastAsia="TimesNewRoman"/>
          <w:lang w:val="sr-Cyrl-CS"/>
        </w:rPr>
        <w:t>1</w:t>
      </w:r>
      <w:r w:rsidR="00C47B65" w:rsidRPr="007F2674">
        <w:rPr>
          <w:rFonts w:eastAsia="TimesNewRoman"/>
          <w:lang w:val="sr-Cyrl-CS"/>
        </w:rPr>
        <w:t>.</w:t>
      </w:r>
    </w:p>
    <w:p w:rsidR="00FD6588" w:rsidRPr="007F2674" w:rsidRDefault="00FD6588" w:rsidP="00FD6588">
      <w:pPr>
        <w:autoSpaceDE w:val="0"/>
        <w:autoSpaceDN w:val="0"/>
        <w:adjustRightInd w:val="0"/>
        <w:ind w:firstLine="720"/>
        <w:jc w:val="both"/>
        <w:rPr>
          <w:rFonts w:eastAsia="TimesNewRoman"/>
          <w:bCs/>
          <w:lang w:val="sr-Cyrl-CS"/>
        </w:rPr>
      </w:pPr>
      <w:r w:rsidRPr="007F2674">
        <w:rPr>
          <w:rFonts w:eastAsia="TimesNewRoman"/>
          <w:bCs/>
          <w:lang w:val="sr-Cyrl-CS"/>
        </w:rPr>
        <w:t xml:space="preserve">Кључни </w:t>
      </w:r>
      <w:r w:rsidR="00453E1F" w:rsidRPr="007F2674">
        <w:rPr>
          <w:rFonts w:eastAsia="TimesNewRoman"/>
          <w:bCs/>
          <w:lang w:val="sr-Cyrl-CS"/>
        </w:rPr>
        <w:t xml:space="preserve">ревизорски </w:t>
      </w:r>
      <w:r w:rsidR="00374076" w:rsidRPr="007F2674">
        <w:rPr>
          <w:rFonts w:eastAsia="TimesNewRoman"/>
          <w:bCs/>
          <w:lang w:val="sr-Cyrl-CS"/>
        </w:rPr>
        <w:t xml:space="preserve">партнер </w:t>
      </w:r>
      <w:r w:rsidRPr="007F2674">
        <w:rPr>
          <w:rFonts w:eastAsia="TimesNewRoman"/>
          <w:bCs/>
          <w:lang w:val="sr-Cyrl-CS"/>
        </w:rPr>
        <w:t>или лиценцирани овлашћени ревизор који обавља законску ревизију у име друштва за ревизију код субјекта ревизије, пре истека рока од најмање једне године и</w:t>
      </w:r>
      <w:r w:rsidR="008A339D" w:rsidRPr="007F2674">
        <w:rPr>
          <w:rFonts w:eastAsia="TimesNewRoman"/>
          <w:bCs/>
          <w:lang w:val="sr-Cyrl-CS"/>
        </w:rPr>
        <w:t xml:space="preserve">ли, у случају законске ревизије </w:t>
      </w:r>
      <w:r w:rsidR="001E6BE0" w:rsidRPr="007F2674">
        <w:rPr>
          <w:rFonts w:eastAsia="TimesNewRoman"/>
          <w:bCs/>
          <w:lang w:val="sr-Cyrl-CS"/>
        </w:rPr>
        <w:t xml:space="preserve">друштва </w:t>
      </w:r>
      <w:r w:rsidRPr="007F2674">
        <w:rPr>
          <w:rFonts w:eastAsia="TimesNewRoman"/>
          <w:bCs/>
          <w:lang w:val="sr-Cyrl-CS"/>
        </w:rPr>
        <w:t>од јавног интереса, рока од најмање две године од када је престао да обавља послове лиценцираног овлашћеног ревизора или кључног партнера у ревизији у вези са ангажманом на ревизији:</w:t>
      </w:r>
    </w:p>
    <w:p w:rsidR="00FD6588" w:rsidRPr="007F2674" w:rsidRDefault="00EA2BE1" w:rsidP="00EA2BE1">
      <w:pPr>
        <w:autoSpaceDE w:val="0"/>
        <w:autoSpaceDN w:val="0"/>
        <w:adjustRightInd w:val="0"/>
        <w:ind w:firstLine="720"/>
        <w:jc w:val="both"/>
        <w:rPr>
          <w:rFonts w:eastAsia="TimesNewRoman"/>
          <w:bCs/>
          <w:lang w:val="sr-Cyrl-CS"/>
        </w:rPr>
      </w:pPr>
      <w:r w:rsidRPr="007F2674">
        <w:rPr>
          <w:rFonts w:eastAsia="TimesNewRoman"/>
          <w:bCs/>
          <w:lang w:val="sr-Cyrl-CS"/>
        </w:rPr>
        <w:lastRenderedPageBreak/>
        <w:t xml:space="preserve">1) </w:t>
      </w:r>
      <w:r w:rsidR="00FD6588" w:rsidRPr="007F2674">
        <w:rPr>
          <w:rFonts w:eastAsia="TimesNewRoman"/>
          <w:bCs/>
          <w:lang w:val="sr-Cyrl-CS"/>
        </w:rPr>
        <w:t>не може да заузме кључни положај на извршним руководећим позицијама код субјекта ревизије;</w:t>
      </w:r>
    </w:p>
    <w:p w:rsidR="00FD6588" w:rsidRPr="007F2674" w:rsidRDefault="00EA2BE1" w:rsidP="00EA2BE1">
      <w:pPr>
        <w:autoSpaceDE w:val="0"/>
        <w:autoSpaceDN w:val="0"/>
        <w:adjustRightInd w:val="0"/>
        <w:ind w:firstLine="720"/>
        <w:jc w:val="both"/>
        <w:rPr>
          <w:rFonts w:eastAsia="TimesNewRoman"/>
          <w:bCs/>
          <w:lang w:val="sr-Cyrl-CS"/>
        </w:rPr>
      </w:pPr>
      <w:r w:rsidRPr="007F2674">
        <w:rPr>
          <w:rFonts w:eastAsia="TimesNewRoman"/>
          <w:bCs/>
          <w:lang w:val="sr-Cyrl-CS"/>
        </w:rPr>
        <w:t xml:space="preserve">2) </w:t>
      </w:r>
      <w:r w:rsidR="00FD6588" w:rsidRPr="007F2674">
        <w:rPr>
          <w:rFonts w:eastAsia="TimesNewRoman"/>
          <w:bCs/>
          <w:lang w:val="sr-Cyrl-CS"/>
        </w:rPr>
        <w:t>не може да постане члан Комисије за ревизију односно, ако такав одбор не постоји, члан тела које обавља функције које су еквивалентне функцијама Комисије за ревизију;</w:t>
      </w:r>
    </w:p>
    <w:p w:rsidR="00FD6588" w:rsidRPr="007F2674" w:rsidRDefault="00EA2BE1" w:rsidP="00EA2BE1">
      <w:pPr>
        <w:autoSpaceDE w:val="0"/>
        <w:autoSpaceDN w:val="0"/>
        <w:adjustRightInd w:val="0"/>
        <w:ind w:firstLine="720"/>
        <w:jc w:val="both"/>
        <w:rPr>
          <w:rFonts w:eastAsia="TimesNewRoman"/>
          <w:bCs/>
          <w:lang w:val="sr-Cyrl-CS"/>
        </w:rPr>
      </w:pPr>
      <w:r w:rsidRPr="007F2674">
        <w:rPr>
          <w:rFonts w:eastAsia="TimesNewRoman"/>
          <w:bCs/>
          <w:lang w:val="sr-Cyrl-CS"/>
        </w:rPr>
        <w:t xml:space="preserve">3) </w:t>
      </w:r>
      <w:r w:rsidR="00FD6588" w:rsidRPr="007F2674">
        <w:rPr>
          <w:rFonts w:eastAsia="TimesNewRoman"/>
          <w:bCs/>
          <w:lang w:val="sr-Cyrl-CS"/>
        </w:rPr>
        <w:t>не може да постане члан надзорног органа субјекта ревизије.</w:t>
      </w:r>
    </w:p>
    <w:p w:rsidR="00B34C38" w:rsidRPr="007F2674" w:rsidRDefault="004C54C6" w:rsidP="008A339D">
      <w:pPr>
        <w:autoSpaceDE w:val="0"/>
        <w:autoSpaceDN w:val="0"/>
        <w:adjustRightInd w:val="0"/>
        <w:jc w:val="both"/>
        <w:rPr>
          <w:rFonts w:eastAsia="TimesNewRoman"/>
          <w:lang w:val="sr-Cyrl-CS"/>
        </w:rPr>
      </w:pPr>
      <w:r w:rsidRPr="007F2674">
        <w:rPr>
          <w:rFonts w:eastAsia="TimesNewRoman"/>
          <w:lang w:val="sr-Cyrl-CS"/>
        </w:rPr>
        <w:tab/>
        <w:t xml:space="preserve">Забрана из става 1. овог члана односи се и на </w:t>
      </w:r>
      <w:r w:rsidRPr="007F2674">
        <w:rPr>
          <w:lang w:val="sr-Cyrl-CS"/>
        </w:rPr>
        <w:t>чланове ревизорског тима и друга лица која нису лиценцирани овлашћени ревизор</w:t>
      </w:r>
      <w:r w:rsidR="00453E1F" w:rsidRPr="007F2674">
        <w:rPr>
          <w:lang w:val="sr-Cyrl-CS"/>
        </w:rPr>
        <w:t>и</w:t>
      </w:r>
      <w:r w:rsidRPr="007F2674">
        <w:rPr>
          <w:lang w:val="sr-Cyrl-CS"/>
        </w:rPr>
        <w:t>, а учествовала су у ревизији у смислу члана 1. овог члана и примењује се за период од годину дана од дана престанка радног односа у друштву за ревизију.</w:t>
      </w:r>
    </w:p>
    <w:p w:rsidR="001564CF" w:rsidRPr="007F2674" w:rsidRDefault="001564CF" w:rsidP="00C969C3">
      <w:pPr>
        <w:autoSpaceDE w:val="0"/>
        <w:autoSpaceDN w:val="0"/>
        <w:adjustRightInd w:val="0"/>
        <w:outlineLvl w:val="0"/>
        <w:rPr>
          <w:rFonts w:eastAsia="TimesNewRoman"/>
          <w:lang w:val="sr-Cyrl-CS"/>
        </w:rPr>
      </w:pPr>
    </w:p>
    <w:p w:rsidR="005D6ED3" w:rsidRPr="007F2674" w:rsidRDefault="005D6ED3" w:rsidP="00CE79B8">
      <w:pPr>
        <w:autoSpaceDE w:val="0"/>
        <w:autoSpaceDN w:val="0"/>
        <w:adjustRightInd w:val="0"/>
        <w:jc w:val="center"/>
        <w:outlineLvl w:val="0"/>
        <w:rPr>
          <w:rFonts w:eastAsia="TimesNewRoman"/>
          <w:lang w:val="sr-Cyrl-CS"/>
        </w:rPr>
      </w:pPr>
      <w:r w:rsidRPr="007F2674">
        <w:rPr>
          <w:rFonts w:eastAsia="TimesNewRoman"/>
          <w:lang w:val="sr-Cyrl-CS"/>
        </w:rPr>
        <w:t>Извештавање и потврђивање независности друштва за ревизију</w:t>
      </w:r>
    </w:p>
    <w:p w:rsidR="005D6ED3" w:rsidRPr="007F2674" w:rsidRDefault="005D6ED3" w:rsidP="00547080">
      <w:pPr>
        <w:autoSpaceDE w:val="0"/>
        <w:autoSpaceDN w:val="0"/>
        <w:adjustRightInd w:val="0"/>
        <w:jc w:val="both"/>
        <w:rPr>
          <w:rFonts w:eastAsia="TimesNewRoman"/>
          <w:lang w:val="sr-Cyrl-CS"/>
        </w:rPr>
      </w:pPr>
    </w:p>
    <w:p w:rsidR="00B41536" w:rsidRPr="007F2674" w:rsidRDefault="00B41536"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FA31FD" w:rsidRPr="007F2674">
        <w:rPr>
          <w:rFonts w:eastAsia="TimesNewRoman"/>
          <w:lang w:val="sr-Cyrl-CS"/>
        </w:rPr>
        <w:t>5</w:t>
      </w:r>
      <w:r w:rsidR="00BE3723" w:rsidRPr="007F2674">
        <w:rPr>
          <w:rFonts w:eastAsia="TimesNewRoman"/>
          <w:lang w:val="sr-Cyrl-CS"/>
        </w:rPr>
        <w:t>2</w:t>
      </w:r>
      <w:r w:rsidR="00C47B65" w:rsidRPr="007F2674">
        <w:rPr>
          <w:rFonts w:eastAsia="TimesNewRoman"/>
          <w:lang w:val="sr-Cyrl-CS"/>
        </w:rPr>
        <w:t>.</w:t>
      </w:r>
      <w:r w:rsidR="002D58B3" w:rsidRPr="007F2674">
        <w:rPr>
          <w:rFonts w:eastAsia="TimesNewRoman"/>
          <w:lang w:val="sr-Cyrl-CS"/>
        </w:rPr>
        <w:t xml:space="preserve"> </w:t>
      </w:r>
    </w:p>
    <w:p w:rsidR="00FA31FD" w:rsidRPr="007F2674" w:rsidRDefault="00FA31FD" w:rsidP="00FA31FD">
      <w:pPr>
        <w:autoSpaceDE w:val="0"/>
        <w:autoSpaceDN w:val="0"/>
        <w:adjustRightInd w:val="0"/>
        <w:ind w:firstLine="720"/>
        <w:jc w:val="both"/>
        <w:rPr>
          <w:rFonts w:eastAsia="TimesNewRoman"/>
          <w:lang w:val="sr-Cyrl-CS"/>
        </w:rPr>
      </w:pPr>
      <w:r w:rsidRPr="007F2674">
        <w:rPr>
          <w:rFonts w:eastAsia="TimesNewRoman"/>
          <w:lang w:val="sr-Cyrl-CS"/>
        </w:rPr>
        <w:t>Друштво за ревизију дужно је да извештава правно лице код којег обавља ревизију, односно Комисију за ревизију коју је правно лице дужно да образује у складу са чланом</w:t>
      </w:r>
      <w:r w:rsidR="00BD3D50" w:rsidRPr="007F2674">
        <w:rPr>
          <w:rFonts w:eastAsia="TimesNewRoman"/>
          <w:lang w:val="sr-Cyrl-CS"/>
        </w:rPr>
        <w:t xml:space="preserve"> 5</w:t>
      </w:r>
      <w:r w:rsidR="005754A8" w:rsidRPr="007F2674">
        <w:rPr>
          <w:rFonts w:eastAsia="TimesNewRoman"/>
          <w:lang w:val="sr-Cyrl-CS"/>
        </w:rPr>
        <w:t>3</w:t>
      </w:r>
      <w:r w:rsidR="00BD3D50" w:rsidRPr="007F2674">
        <w:rPr>
          <w:rFonts w:eastAsia="TimesNewRoman"/>
          <w:lang w:val="sr-Cyrl-CS"/>
        </w:rPr>
        <w:t>.</w:t>
      </w:r>
      <w:r w:rsidRPr="007F2674">
        <w:rPr>
          <w:rFonts w:eastAsia="TimesNewRoman"/>
          <w:lang w:val="sr-Cyrl-CS"/>
        </w:rPr>
        <w:t xml:space="preserve"> овог закона, о кључним питањима која произлазе из обављања ревизије, а посебно, и о значајним недостацима интерне контроле у вези са процесом финансијског извештавања.</w:t>
      </w:r>
    </w:p>
    <w:p w:rsidR="00FA31FD" w:rsidRPr="007F2674" w:rsidRDefault="00FA31FD" w:rsidP="00FA31FD">
      <w:pPr>
        <w:autoSpaceDE w:val="0"/>
        <w:autoSpaceDN w:val="0"/>
        <w:adjustRightInd w:val="0"/>
        <w:ind w:firstLine="720"/>
        <w:jc w:val="both"/>
        <w:rPr>
          <w:rFonts w:eastAsia="TimesNewRoman"/>
          <w:lang w:val="sr-Cyrl-CS"/>
        </w:rPr>
      </w:pPr>
      <w:r w:rsidRPr="007F2674">
        <w:rPr>
          <w:rFonts w:eastAsia="TimesNewRoman"/>
          <w:lang w:val="sr-Cyrl-CS"/>
        </w:rPr>
        <w:t>Друштво за ревизију дужно је да пре закључења уговора о обављању законске ревизије, односно приликом наставка обављања законске ревизије процени и документује следеће:</w:t>
      </w:r>
    </w:p>
    <w:p w:rsidR="00FA31FD" w:rsidRPr="007F2674" w:rsidRDefault="00FA31FD" w:rsidP="00FA31FD">
      <w:pPr>
        <w:autoSpaceDE w:val="0"/>
        <w:autoSpaceDN w:val="0"/>
        <w:adjustRightInd w:val="0"/>
        <w:ind w:firstLine="720"/>
        <w:jc w:val="both"/>
        <w:rPr>
          <w:rFonts w:eastAsia="TimesNewRoman"/>
          <w:lang w:val="sr-Cyrl-CS"/>
        </w:rPr>
      </w:pPr>
      <w:r w:rsidRPr="007F2674">
        <w:rPr>
          <w:rFonts w:eastAsia="TimesNewRoman"/>
          <w:lang w:val="sr-Cyrl-CS"/>
        </w:rPr>
        <w:t>1) да ли постоје претње по независност у складу са чланом 29. овог закона, према правном лицу чију ревизију редовних годишњих финансијских извештаја обавља и заштитни механизми против тих претњи;</w:t>
      </w:r>
    </w:p>
    <w:p w:rsidR="00FA31FD" w:rsidRPr="007F2674" w:rsidRDefault="00FA31FD" w:rsidP="00FA31FD">
      <w:pPr>
        <w:autoSpaceDE w:val="0"/>
        <w:autoSpaceDN w:val="0"/>
        <w:adjustRightInd w:val="0"/>
        <w:ind w:firstLine="720"/>
        <w:jc w:val="both"/>
        <w:rPr>
          <w:rFonts w:eastAsia="TimesNewRoman"/>
          <w:lang w:val="sr-Cyrl-CS"/>
        </w:rPr>
      </w:pPr>
      <w:r w:rsidRPr="007F2674">
        <w:rPr>
          <w:rFonts w:eastAsia="TimesNewRoman"/>
          <w:lang w:val="sr-Cyrl-CS"/>
        </w:rPr>
        <w:t>2) да ли има компетентне запослене, време и ресурсе потребне за обављање законске ревизије;</w:t>
      </w:r>
    </w:p>
    <w:p w:rsidR="00FA31FD" w:rsidRPr="007F2674" w:rsidRDefault="00FA31FD" w:rsidP="00FA31FD">
      <w:pPr>
        <w:autoSpaceDE w:val="0"/>
        <w:autoSpaceDN w:val="0"/>
        <w:adjustRightInd w:val="0"/>
        <w:ind w:firstLine="720"/>
        <w:jc w:val="both"/>
        <w:rPr>
          <w:rFonts w:eastAsia="TimesNewRoman"/>
          <w:lang w:val="sr-Cyrl-CS"/>
        </w:rPr>
      </w:pPr>
      <w:r w:rsidRPr="007F2674">
        <w:rPr>
          <w:rFonts w:eastAsia="TimesNewRoman"/>
          <w:lang w:val="sr-Cyrl-CS"/>
        </w:rPr>
        <w:t>3) да кључни ревизорски партнер има лиценцу за обављање ревизије издату у складу са овим законом.</w:t>
      </w:r>
    </w:p>
    <w:p w:rsidR="00FA31FD" w:rsidRPr="007F2674" w:rsidRDefault="00FA31FD" w:rsidP="00FA31FD">
      <w:pPr>
        <w:autoSpaceDE w:val="0"/>
        <w:autoSpaceDN w:val="0"/>
        <w:adjustRightInd w:val="0"/>
        <w:ind w:firstLine="720"/>
        <w:jc w:val="both"/>
        <w:rPr>
          <w:rFonts w:eastAsia="TimesNewRoman"/>
          <w:lang w:val="sr-Cyrl-CS"/>
        </w:rPr>
      </w:pPr>
      <w:r w:rsidRPr="007F2674">
        <w:rPr>
          <w:rFonts w:eastAsia="TimesNewRoman"/>
          <w:lang w:val="sr-Cyrl-CS"/>
        </w:rPr>
        <w:t>Друштво за ревизију, које обавља ревизију код друштава од јавног интереса дужно је да једном годишње, у писаном облику, потврди своју независност према друштву чију ревизију финансијских извештаја обавља и обавести Комисију за ревизију из члана 5</w:t>
      </w:r>
      <w:r w:rsidR="005754A8" w:rsidRPr="007F2674">
        <w:rPr>
          <w:rFonts w:eastAsia="TimesNewRoman"/>
          <w:lang w:val="sr-Cyrl-CS"/>
        </w:rPr>
        <w:t>3</w:t>
      </w:r>
      <w:r w:rsidR="003A1E12" w:rsidRPr="007F2674">
        <w:rPr>
          <w:rFonts w:eastAsia="TimesNewRoman"/>
          <w:lang w:val="sr-Cyrl-CS"/>
        </w:rPr>
        <w:t>.</w:t>
      </w:r>
      <w:r w:rsidRPr="007F2674">
        <w:rPr>
          <w:rFonts w:eastAsia="TimesNewRoman"/>
          <w:lang w:val="sr-Cyrl-CS"/>
        </w:rPr>
        <w:t xml:space="preserve"> овог закона о додатним услугама код тог друштва, као и да расправља о могућим претњама његовој независности и заштитним механизмима против тих претњи.</w:t>
      </w:r>
    </w:p>
    <w:p w:rsidR="002A2E28" w:rsidRPr="007F2674" w:rsidRDefault="002A2E28" w:rsidP="002F55DD">
      <w:pPr>
        <w:autoSpaceDE w:val="0"/>
        <w:autoSpaceDN w:val="0"/>
        <w:adjustRightInd w:val="0"/>
        <w:rPr>
          <w:rFonts w:eastAsia="TimesNewRoman"/>
          <w:lang w:val="sr-Cyrl-CS"/>
        </w:rPr>
      </w:pPr>
    </w:p>
    <w:p w:rsidR="00A333B5" w:rsidRPr="007F2674" w:rsidRDefault="000F72D1" w:rsidP="00CE79B8">
      <w:pPr>
        <w:autoSpaceDE w:val="0"/>
        <w:autoSpaceDN w:val="0"/>
        <w:adjustRightInd w:val="0"/>
        <w:jc w:val="center"/>
        <w:outlineLvl w:val="0"/>
        <w:rPr>
          <w:rFonts w:eastAsia="TimesNewRoman"/>
          <w:lang w:val="sr-Cyrl-CS"/>
        </w:rPr>
      </w:pPr>
      <w:r w:rsidRPr="007F2674">
        <w:rPr>
          <w:rFonts w:eastAsia="TimesNewRoman"/>
          <w:lang w:val="sr-Cyrl-CS"/>
        </w:rPr>
        <w:t>I</w:t>
      </w:r>
      <w:r w:rsidR="004E0BA3" w:rsidRPr="007F2674">
        <w:rPr>
          <w:rFonts w:eastAsia="TimesNewRoman"/>
          <w:lang w:val="sr-Cyrl-CS"/>
        </w:rPr>
        <w:t xml:space="preserve">V. </w:t>
      </w:r>
      <w:r w:rsidR="00834E8B" w:rsidRPr="007F2674">
        <w:rPr>
          <w:rFonts w:eastAsia="TimesNewRoman"/>
          <w:lang w:val="sr-Cyrl-CS"/>
        </w:rPr>
        <w:t>КОМИСИЈА</w:t>
      </w:r>
      <w:r w:rsidR="001E1C09" w:rsidRPr="007F2674">
        <w:rPr>
          <w:rFonts w:eastAsia="TimesNewRoman"/>
          <w:lang w:val="sr-Cyrl-CS"/>
        </w:rPr>
        <w:t xml:space="preserve"> ЗА РЕВИЗИЈУ</w:t>
      </w:r>
      <w:r w:rsidR="003E23B8" w:rsidRPr="007F2674">
        <w:rPr>
          <w:rFonts w:eastAsia="TimesNewRoman"/>
          <w:lang w:val="sr-Cyrl-CS"/>
        </w:rPr>
        <w:t xml:space="preserve"> </w:t>
      </w:r>
      <w:r w:rsidR="00A333B5" w:rsidRPr="007F2674">
        <w:rPr>
          <w:rFonts w:eastAsia="TimesNewRoman"/>
          <w:lang w:val="sr-Cyrl-CS"/>
        </w:rPr>
        <w:t>У ПРИВРЕДНОМ ДРУШТВУ</w:t>
      </w:r>
    </w:p>
    <w:p w:rsidR="001E1C09" w:rsidRPr="007F2674" w:rsidRDefault="00A333B5" w:rsidP="0076478A">
      <w:pPr>
        <w:autoSpaceDE w:val="0"/>
        <w:autoSpaceDN w:val="0"/>
        <w:adjustRightInd w:val="0"/>
        <w:jc w:val="center"/>
        <w:rPr>
          <w:rFonts w:eastAsia="TimesNewRoman"/>
          <w:lang w:val="sr-Cyrl-CS"/>
        </w:rPr>
      </w:pPr>
      <w:r w:rsidRPr="007F2674">
        <w:rPr>
          <w:rFonts w:eastAsia="TimesNewRoman"/>
          <w:lang w:val="sr-Cyrl-CS"/>
        </w:rPr>
        <w:t xml:space="preserve"> </w:t>
      </w:r>
      <w:r w:rsidR="00D95358" w:rsidRPr="007F2674">
        <w:rPr>
          <w:rFonts w:eastAsia="TimesNewRoman"/>
          <w:lang w:val="sr-Cyrl-CS"/>
        </w:rPr>
        <w:t>И ИНТЕРНИ РЕВИЗОР</w:t>
      </w:r>
    </w:p>
    <w:p w:rsidR="0064578E" w:rsidRPr="007F2674" w:rsidRDefault="0064578E" w:rsidP="00547080">
      <w:pPr>
        <w:autoSpaceDE w:val="0"/>
        <w:autoSpaceDN w:val="0"/>
        <w:adjustRightInd w:val="0"/>
        <w:jc w:val="both"/>
        <w:rPr>
          <w:rFonts w:eastAsia="TimesNewRoman"/>
          <w:lang w:val="sr-Cyrl-CS"/>
        </w:rPr>
      </w:pPr>
    </w:p>
    <w:p w:rsidR="00D95358" w:rsidRPr="007F2674" w:rsidRDefault="00D95358" w:rsidP="00CE79B8">
      <w:pPr>
        <w:autoSpaceDE w:val="0"/>
        <w:autoSpaceDN w:val="0"/>
        <w:adjustRightInd w:val="0"/>
        <w:jc w:val="center"/>
        <w:outlineLvl w:val="0"/>
        <w:rPr>
          <w:rFonts w:eastAsia="TimesNewRoman"/>
          <w:lang w:val="sr-Cyrl-CS"/>
        </w:rPr>
      </w:pPr>
      <w:r w:rsidRPr="007F2674">
        <w:rPr>
          <w:rFonts w:eastAsia="TimesNewRoman"/>
          <w:lang w:val="sr-Cyrl-CS"/>
        </w:rPr>
        <w:t>Образовање и састав Комисије за ревизију</w:t>
      </w:r>
    </w:p>
    <w:p w:rsidR="00D95358" w:rsidRPr="007F2674" w:rsidRDefault="00D95358" w:rsidP="00547080">
      <w:pPr>
        <w:autoSpaceDE w:val="0"/>
        <w:autoSpaceDN w:val="0"/>
        <w:adjustRightInd w:val="0"/>
        <w:jc w:val="both"/>
        <w:rPr>
          <w:rFonts w:eastAsia="TimesNewRoman"/>
          <w:lang w:val="sr-Cyrl-CS"/>
        </w:rPr>
      </w:pPr>
    </w:p>
    <w:p w:rsidR="0064578E" w:rsidRPr="007F2674" w:rsidRDefault="0064578E"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BC30F2" w:rsidRPr="007F2674">
        <w:rPr>
          <w:rFonts w:eastAsia="TimesNewRoman"/>
          <w:lang w:val="sr-Cyrl-CS"/>
        </w:rPr>
        <w:t>5</w:t>
      </w:r>
      <w:r w:rsidR="00BE3723" w:rsidRPr="007F2674">
        <w:rPr>
          <w:rFonts w:eastAsia="TimesNewRoman"/>
          <w:lang w:val="sr-Cyrl-CS"/>
        </w:rPr>
        <w:t>3</w:t>
      </w:r>
      <w:r w:rsidR="00C47B65" w:rsidRPr="007F2674">
        <w:rPr>
          <w:rFonts w:eastAsia="TimesNewRoman"/>
          <w:lang w:val="sr-Cyrl-CS"/>
        </w:rPr>
        <w:t>.</w:t>
      </w:r>
    </w:p>
    <w:p w:rsidR="00BC30F2" w:rsidRPr="007F2674" w:rsidRDefault="00BC30F2" w:rsidP="00BC30F2">
      <w:pPr>
        <w:autoSpaceDE w:val="0"/>
        <w:autoSpaceDN w:val="0"/>
        <w:adjustRightInd w:val="0"/>
        <w:ind w:firstLine="720"/>
        <w:jc w:val="both"/>
        <w:rPr>
          <w:rFonts w:eastAsia="TimesNewRoman"/>
          <w:lang w:val="sr-Cyrl-CS"/>
        </w:rPr>
      </w:pPr>
      <w:r w:rsidRPr="007F2674">
        <w:rPr>
          <w:rFonts w:eastAsia="TimesNewRoman"/>
          <w:lang w:val="sr-Cyrl-CS"/>
        </w:rPr>
        <w:t>Друштва од јавног интереса дужна су да имају Комисију за ревизију (одбор за праћење пословања).</w:t>
      </w:r>
      <w:r w:rsidR="00915477" w:rsidRPr="007F2674">
        <w:rPr>
          <w:rFonts w:eastAsia="TimesNewRoman"/>
          <w:lang w:val="sr-Cyrl-CS"/>
        </w:rPr>
        <w:t xml:space="preserve"> </w:t>
      </w:r>
    </w:p>
    <w:p w:rsidR="00BC30F2" w:rsidRPr="007F2674" w:rsidRDefault="00BC30F2" w:rsidP="00BC30F2">
      <w:pPr>
        <w:autoSpaceDE w:val="0"/>
        <w:autoSpaceDN w:val="0"/>
        <w:adjustRightInd w:val="0"/>
        <w:ind w:firstLine="720"/>
        <w:jc w:val="both"/>
        <w:rPr>
          <w:rFonts w:eastAsia="TimesNewRoman"/>
          <w:lang w:val="sr-Cyrl-CS"/>
        </w:rPr>
      </w:pPr>
      <w:r w:rsidRPr="007F2674">
        <w:rPr>
          <w:rFonts w:eastAsia="TimesNewRoman"/>
          <w:lang w:val="sr-Cyrl-CS"/>
        </w:rPr>
        <w:t>Комисија за ревизију обавља послове у складу са законом којим се уређују привредна друштва.</w:t>
      </w:r>
    </w:p>
    <w:p w:rsidR="00BC30F2" w:rsidRPr="007F2674" w:rsidRDefault="00BC30F2" w:rsidP="00BC30F2">
      <w:pPr>
        <w:autoSpaceDE w:val="0"/>
        <w:autoSpaceDN w:val="0"/>
        <w:adjustRightInd w:val="0"/>
        <w:ind w:firstLine="720"/>
        <w:jc w:val="both"/>
        <w:rPr>
          <w:rFonts w:eastAsia="TimesNewRoman"/>
          <w:lang w:val="sr-Cyrl-CS"/>
        </w:rPr>
      </w:pPr>
      <w:r w:rsidRPr="007F2674">
        <w:rPr>
          <w:rFonts w:eastAsia="TimesNewRoman"/>
          <w:lang w:val="sr-Cyrl-CS"/>
        </w:rPr>
        <w:t>Комисију за ревизију чине најмање три члана који се именују у складу са законом из става 2. овог члана.</w:t>
      </w:r>
    </w:p>
    <w:p w:rsidR="00BC30F2" w:rsidRPr="007F2674" w:rsidRDefault="00BC30F2" w:rsidP="00BC30F2">
      <w:pPr>
        <w:autoSpaceDE w:val="0"/>
        <w:autoSpaceDN w:val="0"/>
        <w:adjustRightInd w:val="0"/>
        <w:ind w:firstLine="720"/>
        <w:jc w:val="both"/>
        <w:rPr>
          <w:rFonts w:eastAsia="TimesNewRoman"/>
          <w:lang w:val="sr-Cyrl-CS"/>
        </w:rPr>
      </w:pPr>
      <w:r w:rsidRPr="007F2674">
        <w:rPr>
          <w:rFonts w:eastAsia="TimesNewRoman"/>
          <w:lang w:val="sr-Cyrl-CS"/>
        </w:rPr>
        <w:lastRenderedPageBreak/>
        <w:t>Комисија за ревизију је или засебна комисија или комисија управног</w:t>
      </w:r>
      <w:r w:rsidR="006F6EE1" w:rsidRPr="007F2674">
        <w:rPr>
          <w:rFonts w:eastAsia="TimesNewRoman"/>
          <w:lang w:val="sr-Cyrl-CS"/>
        </w:rPr>
        <w:t>,</w:t>
      </w:r>
      <w:r w:rsidRPr="007F2674">
        <w:rPr>
          <w:rFonts w:eastAsia="TimesNewRoman"/>
          <w:lang w:val="sr-Cyrl-CS"/>
        </w:rPr>
        <w:t xml:space="preserve">  односно надз</w:t>
      </w:r>
      <w:r w:rsidR="002C415F" w:rsidRPr="007F2674">
        <w:rPr>
          <w:rFonts w:eastAsia="TimesNewRoman"/>
          <w:lang w:val="sr-Cyrl-CS"/>
        </w:rPr>
        <w:t>орног органа субјекта ревизије, а ч</w:t>
      </w:r>
      <w:r w:rsidRPr="007F2674">
        <w:rPr>
          <w:rFonts w:eastAsia="TimesNewRoman"/>
          <w:lang w:val="sr-Cyrl-CS"/>
        </w:rPr>
        <w:t>ине је неизврш</w:t>
      </w:r>
      <w:r w:rsidR="00AF5B09" w:rsidRPr="007F2674">
        <w:rPr>
          <w:rFonts w:eastAsia="TimesNewRoman"/>
          <w:lang w:val="sr-Cyrl-CS"/>
        </w:rPr>
        <w:t xml:space="preserve">ни чланови управног органа </w:t>
      </w:r>
      <w:r w:rsidRPr="007F2674">
        <w:rPr>
          <w:rFonts w:eastAsia="TimesNewRoman"/>
          <w:lang w:val="sr-Cyrl-CS"/>
        </w:rPr>
        <w:t>и/или чланови надзорног органа субјекта ревизије и/или чланови које поставља скупштина акционара субјекта ревизије или, за субјекте без акционара, поставља је еквивалентан орган.</w:t>
      </w:r>
    </w:p>
    <w:p w:rsidR="00BC30F2" w:rsidRPr="007F2674" w:rsidRDefault="00BC30F2" w:rsidP="00BC30F2">
      <w:pPr>
        <w:autoSpaceDE w:val="0"/>
        <w:autoSpaceDN w:val="0"/>
        <w:adjustRightInd w:val="0"/>
        <w:ind w:firstLine="720"/>
        <w:jc w:val="both"/>
        <w:rPr>
          <w:rFonts w:eastAsia="TimesNewRoman"/>
          <w:lang w:val="sr-Cyrl-CS"/>
        </w:rPr>
      </w:pPr>
      <w:r w:rsidRPr="007F2674">
        <w:rPr>
          <w:rFonts w:eastAsia="TimesNewRoman"/>
          <w:lang w:val="sr-Cyrl-CS"/>
        </w:rPr>
        <w:t>Најмање један члан Комисије за ревизију мора бити компетентан за област рачуноводства и/или ревизије.</w:t>
      </w:r>
    </w:p>
    <w:p w:rsidR="00BC30F2" w:rsidRPr="007F2674" w:rsidRDefault="00BC30F2" w:rsidP="00BC30F2">
      <w:pPr>
        <w:autoSpaceDE w:val="0"/>
        <w:autoSpaceDN w:val="0"/>
        <w:adjustRightInd w:val="0"/>
        <w:ind w:firstLine="720"/>
        <w:jc w:val="both"/>
        <w:rPr>
          <w:rFonts w:eastAsia="TimesNewRoman"/>
          <w:lang w:val="sr-Cyrl-CS"/>
        </w:rPr>
      </w:pPr>
      <w:r w:rsidRPr="007F2674">
        <w:rPr>
          <w:rFonts w:eastAsia="TimesNewRoman"/>
          <w:lang w:val="sr-Cyrl-CS"/>
        </w:rPr>
        <w:t>Чланови комисије, као целина, морају бити компетентни за делатност у којој послује субјекат ревизије.</w:t>
      </w:r>
    </w:p>
    <w:p w:rsidR="00BC30F2" w:rsidRPr="007F2674" w:rsidRDefault="00BC30F2" w:rsidP="00BC30F2">
      <w:pPr>
        <w:autoSpaceDE w:val="0"/>
        <w:autoSpaceDN w:val="0"/>
        <w:adjustRightInd w:val="0"/>
        <w:ind w:firstLine="720"/>
        <w:jc w:val="both"/>
        <w:rPr>
          <w:rFonts w:eastAsia="TimesNewRoman"/>
          <w:lang w:val="sr-Cyrl-CS"/>
        </w:rPr>
      </w:pPr>
      <w:r w:rsidRPr="007F2674">
        <w:rPr>
          <w:rFonts w:eastAsia="TimesNewRoman"/>
          <w:lang w:val="sr-Cyrl-CS"/>
        </w:rPr>
        <w:t>Већина чланова Комисије за ревизију мора бити независна од субјекта ревизије. Председавајућег Комисије за ревизију постављају чланови или надзорни орган субјекта ревизије и нез</w:t>
      </w:r>
      <w:r w:rsidR="006F6EE1" w:rsidRPr="007F2674">
        <w:rPr>
          <w:rFonts w:eastAsia="TimesNewRoman"/>
          <w:lang w:val="sr-Cyrl-CS"/>
        </w:rPr>
        <w:t xml:space="preserve">ависан је од субјекта ревизије. </w:t>
      </w:r>
      <w:r w:rsidRPr="007F2674">
        <w:rPr>
          <w:rFonts w:eastAsia="TimesNewRoman"/>
          <w:lang w:val="sr-Cyrl-CS"/>
        </w:rPr>
        <w:t>Председавајућег Комисије за ревизију</w:t>
      </w:r>
      <w:r w:rsidR="001E2CCA" w:rsidRPr="007F2674">
        <w:rPr>
          <w:rFonts w:eastAsia="TimesNewRoman"/>
          <w:lang w:val="sr-Cyrl-CS"/>
        </w:rPr>
        <w:t xml:space="preserve"> може да бира скупштина акционара субјекта ревизије </w:t>
      </w:r>
      <w:r w:rsidRPr="007F2674">
        <w:rPr>
          <w:rFonts w:eastAsia="TimesNewRoman"/>
          <w:lang w:val="sr-Cyrl-CS"/>
        </w:rPr>
        <w:t>на годишњем нивоу.</w:t>
      </w:r>
    </w:p>
    <w:p w:rsidR="00BC30F2" w:rsidRPr="007F2674" w:rsidRDefault="00BC30F2" w:rsidP="00BC30F2">
      <w:pPr>
        <w:autoSpaceDE w:val="0"/>
        <w:autoSpaceDN w:val="0"/>
        <w:adjustRightInd w:val="0"/>
        <w:ind w:firstLine="720"/>
        <w:jc w:val="both"/>
        <w:rPr>
          <w:rFonts w:eastAsia="TimesNewRoman"/>
          <w:lang w:val="sr-Cyrl-CS"/>
        </w:rPr>
      </w:pPr>
      <w:r w:rsidRPr="007F2674">
        <w:rPr>
          <w:rFonts w:eastAsia="TimesNewRoman"/>
          <w:lang w:val="sr-Cyrl-CS"/>
        </w:rPr>
        <w:t>Изузетно од става 1. овог члана</w:t>
      </w:r>
      <w:r w:rsidR="002C415F" w:rsidRPr="007F2674">
        <w:rPr>
          <w:rFonts w:eastAsia="TimesNewRoman"/>
          <w:lang w:val="sr-Cyrl-CS"/>
        </w:rPr>
        <w:t>,</w:t>
      </w:r>
      <w:r w:rsidRPr="007F2674">
        <w:rPr>
          <w:rFonts w:eastAsia="TimesNewRoman"/>
          <w:lang w:val="sr-Cyrl-CS"/>
        </w:rPr>
        <w:t xml:space="preserve"> друштва од јавног интереса која у складу са посебним прописима имају тела са надлежностим</w:t>
      </w:r>
      <w:r w:rsidR="008A339D" w:rsidRPr="007F2674">
        <w:rPr>
          <w:rFonts w:eastAsia="TimesNewRoman"/>
          <w:lang w:val="sr-Cyrl-CS"/>
        </w:rPr>
        <w:t>а Комисије за ревизију из става</w:t>
      </w:r>
      <w:r w:rsidRPr="007F2674">
        <w:rPr>
          <w:rFonts w:eastAsia="TimesNewRoman"/>
          <w:lang w:val="sr-Cyrl-CS"/>
        </w:rPr>
        <w:t xml:space="preserve"> </w:t>
      </w:r>
      <w:r w:rsidR="002C415F" w:rsidRPr="007F2674">
        <w:rPr>
          <w:rFonts w:eastAsia="TimesNewRoman"/>
          <w:lang w:val="sr-Cyrl-CS"/>
        </w:rPr>
        <w:t xml:space="preserve">2. </w:t>
      </w:r>
      <w:r w:rsidRPr="007F2674">
        <w:rPr>
          <w:rFonts w:eastAsia="TimesNewRoman"/>
          <w:lang w:val="sr-Cyrl-CS"/>
        </w:rPr>
        <w:t>овог члана, нису дужна да је образују у складу са овим законом.</w:t>
      </w:r>
    </w:p>
    <w:p w:rsidR="007C159B" w:rsidRPr="007F2674" w:rsidRDefault="00BC30F2" w:rsidP="0079738D">
      <w:pPr>
        <w:autoSpaceDE w:val="0"/>
        <w:autoSpaceDN w:val="0"/>
        <w:adjustRightInd w:val="0"/>
        <w:ind w:firstLine="720"/>
        <w:jc w:val="both"/>
        <w:rPr>
          <w:rFonts w:eastAsia="TimesNewRoman"/>
          <w:lang w:val="sr-Cyrl-CS"/>
        </w:rPr>
      </w:pPr>
      <w:r w:rsidRPr="007F2674">
        <w:rPr>
          <w:rFonts w:eastAsia="TimesNewRoman"/>
          <w:lang w:val="sr-Cyrl-CS"/>
        </w:rPr>
        <w:t>Изузетно од става 1. овог члана</w:t>
      </w:r>
      <w:r w:rsidR="002C415F" w:rsidRPr="007F2674">
        <w:rPr>
          <w:rFonts w:eastAsia="TimesNewRoman"/>
          <w:lang w:val="sr-Cyrl-CS"/>
        </w:rPr>
        <w:t>,</w:t>
      </w:r>
      <w:r w:rsidRPr="007F2674">
        <w:rPr>
          <w:rFonts w:eastAsia="TimesNewRoman"/>
          <w:lang w:val="sr-Cyrl-CS"/>
        </w:rPr>
        <w:t xml:space="preserve"> друштва од јавног интереса која су зависна друштва, тј. чланови групе друштава која на нивоу групе, имају Комисију за ревизију и која надлежности из става </w:t>
      </w:r>
      <w:r w:rsidR="002C415F" w:rsidRPr="007F2674">
        <w:rPr>
          <w:rFonts w:eastAsia="TimesNewRoman"/>
          <w:lang w:val="sr-Cyrl-CS"/>
        </w:rPr>
        <w:t xml:space="preserve">2. </w:t>
      </w:r>
      <w:r w:rsidRPr="007F2674">
        <w:rPr>
          <w:rFonts w:eastAsia="TimesNewRoman"/>
          <w:lang w:val="sr-Cyrl-CS"/>
        </w:rPr>
        <w:t>овог члана обављају на нивоу групе, нису дужна да је образују у складу са овим законом, осим ако посебним законом није друкчије уређено.</w:t>
      </w:r>
    </w:p>
    <w:p w:rsidR="00C969C3" w:rsidRPr="007F2674" w:rsidRDefault="00C969C3" w:rsidP="0079738D">
      <w:pPr>
        <w:autoSpaceDE w:val="0"/>
        <w:autoSpaceDN w:val="0"/>
        <w:adjustRightInd w:val="0"/>
        <w:ind w:firstLine="720"/>
        <w:jc w:val="both"/>
        <w:rPr>
          <w:rFonts w:eastAsia="TimesNewRoman"/>
          <w:lang w:val="sr-Cyrl-CS"/>
        </w:rPr>
      </w:pPr>
    </w:p>
    <w:p w:rsidR="005B0517" w:rsidRPr="007F2674" w:rsidRDefault="005B0517" w:rsidP="00CE79B8">
      <w:pPr>
        <w:autoSpaceDE w:val="0"/>
        <w:autoSpaceDN w:val="0"/>
        <w:adjustRightInd w:val="0"/>
        <w:jc w:val="center"/>
        <w:outlineLvl w:val="0"/>
        <w:rPr>
          <w:rFonts w:eastAsia="TimesNewRoman"/>
          <w:lang w:val="sr-Cyrl-CS"/>
        </w:rPr>
      </w:pPr>
      <w:r w:rsidRPr="007F2674">
        <w:rPr>
          <w:rFonts w:eastAsia="TimesNewRoman"/>
          <w:lang w:val="sr-Cyrl-CS"/>
        </w:rPr>
        <w:t>Овлашћени интерни ревизор</w:t>
      </w:r>
    </w:p>
    <w:p w:rsidR="005B0517" w:rsidRPr="007F2674" w:rsidRDefault="005B0517" w:rsidP="00AD294B">
      <w:pPr>
        <w:autoSpaceDE w:val="0"/>
        <w:autoSpaceDN w:val="0"/>
        <w:adjustRightInd w:val="0"/>
        <w:jc w:val="both"/>
        <w:rPr>
          <w:rFonts w:eastAsia="TimesNewRoman"/>
          <w:lang w:val="sr-Cyrl-CS"/>
        </w:rPr>
      </w:pPr>
    </w:p>
    <w:p w:rsidR="005B0517" w:rsidRPr="007F2674" w:rsidRDefault="00433E99"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C80871" w:rsidRPr="007F2674">
        <w:rPr>
          <w:rFonts w:eastAsia="TimesNewRoman"/>
          <w:lang w:val="sr-Cyrl-CS"/>
        </w:rPr>
        <w:t>5</w:t>
      </w:r>
      <w:r w:rsidR="00BE3723" w:rsidRPr="007F2674">
        <w:rPr>
          <w:rFonts w:eastAsia="TimesNewRoman"/>
          <w:lang w:val="sr-Cyrl-CS"/>
        </w:rPr>
        <w:t>4</w:t>
      </w:r>
      <w:r w:rsidR="00C47B65" w:rsidRPr="007F2674">
        <w:rPr>
          <w:rFonts w:eastAsia="TimesNewRoman"/>
          <w:lang w:val="sr-Cyrl-CS"/>
        </w:rPr>
        <w:t>.</w:t>
      </w:r>
    </w:p>
    <w:p w:rsidR="00433E99" w:rsidRPr="007F2674" w:rsidRDefault="00D95358" w:rsidP="00A75118">
      <w:pPr>
        <w:autoSpaceDE w:val="0"/>
        <w:autoSpaceDN w:val="0"/>
        <w:adjustRightInd w:val="0"/>
        <w:jc w:val="both"/>
        <w:rPr>
          <w:rFonts w:eastAsia="TimesNewRoman"/>
          <w:lang w:val="sr-Cyrl-CS"/>
        </w:rPr>
      </w:pPr>
      <w:r w:rsidRPr="007F2674">
        <w:rPr>
          <w:rFonts w:eastAsia="TimesNewRoman"/>
          <w:lang w:val="sr-Cyrl-CS"/>
        </w:rPr>
        <w:tab/>
      </w:r>
      <w:r w:rsidR="0021279E" w:rsidRPr="007F2674">
        <w:rPr>
          <w:rFonts w:eastAsia="TimesNewRoman"/>
          <w:lang w:val="sr-Cyrl-CS"/>
        </w:rPr>
        <w:t>Правно лице повер</w:t>
      </w:r>
      <w:r w:rsidR="0079738D" w:rsidRPr="007F2674">
        <w:rPr>
          <w:rFonts w:eastAsia="TimesNewRoman"/>
          <w:lang w:val="sr-Cyrl-CS"/>
        </w:rPr>
        <w:t>ава</w:t>
      </w:r>
      <w:r w:rsidR="0021279E" w:rsidRPr="007F2674">
        <w:rPr>
          <w:rFonts w:eastAsia="TimesNewRoman"/>
          <w:lang w:val="sr-Cyrl-CS"/>
        </w:rPr>
        <w:t xml:space="preserve"> обављање послова интерне ревизије лицу које има сертификат Коморе о стеченом звању овлашћени интерни ревизор</w:t>
      </w:r>
      <w:r w:rsidR="004C0EEB" w:rsidRPr="007F2674">
        <w:rPr>
          <w:rFonts w:eastAsia="TimesNewRoman"/>
          <w:lang w:val="sr-Cyrl-CS"/>
        </w:rPr>
        <w:t xml:space="preserve">, </w:t>
      </w:r>
      <w:r w:rsidR="004C0EEB" w:rsidRPr="007F2674">
        <w:rPr>
          <w:lang w:val="sr-Cyrl-CS"/>
        </w:rPr>
        <w:t>осим ако посебним законом није друкчије уређено</w:t>
      </w:r>
      <w:r w:rsidR="00433E99" w:rsidRPr="007F2674">
        <w:rPr>
          <w:rFonts w:eastAsia="TimesNewRoman"/>
          <w:lang w:val="sr-Cyrl-CS"/>
        </w:rPr>
        <w:t xml:space="preserve">. </w:t>
      </w:r>
    </w:p>
    <w:p w:rsidR="00433E99" w:rsidRPr="007F2674" w:rsidRDefault="00433E99" w:rsidP="00433E99">
      <w:pPr>
        <w:autoSpaceDE w:val="0"/>
        <w:autoSpaceDN w:val="0"/>
        <w:adjustRightInd w:val="0"/>
        <w:ind w:firstLine="708"/>
        <w:jc w:val="both"/>
        <w:rPr>
          <w:lang w:val="sr-Cyrl-CS" w:eastAsia="sr-Latn-CS"/>
        </w:rPr>
      </w:pPr>
      <w:r w:rsidRPr="007F2674">
        <w:rPr>
          <w:lang w:val="sr-Cyrl-CS" w:eastAsia="sr-Latn-CS"/>
        </w:rPr>
        <w:t>Звање овлашћени интерни ревизор може да стекне лице које:</w:t>
      </w:r>
    </w:p>
    <w:p w:rsidR="000F6559" w:rsidRPr="007F2674" w:rsidRDefault="00433E99" w:rsidP="000F6559">
      <w:pPr>
        <w:ind w:firstLine="720"/>
        <w:jc w:val="both"/>
        <w:rPr>
          <w:rFonts w:eastAsia="TimesNewRoman"/>
          <w:lang w:val="sr-Cyrl-CS"/>
        </w:rPr>
      </w:pPr>
      <w:r w:rsidRPr="007F2674">
        <w:rPr>
          <w:lang w:val="sr-Cyrl-CS" w:eastAsia="sr-Latn-CS"/>
        </w:rPr>
        <w:t>1)</w:t>
      </w:r>
      <w:r w:rsidR="00DB663F" w:rsidRPr="007F2674">
        <w:rPr>
          <w:lang w:val="sr-Cyrl-CS" w:eastAsia="sr-Latn-CS"/>
        </w:rPr>
        <w:t xml:space="preserve"> </w:t>
      </w:r>
      <w:r w:rsidR="000F6559" w:rsidRPr="007F2674">
        <w:rPr>
          <w:lang w:val="sr-Cyrl-CS"/>
        </w:rPr>
        <w:t>има стечено високо образовање на студијама другог степена у складу са законом којим се уређује високо образовање, односно на основним студијама у трајању од најмање четири године</w:t>
      </w:r>
      <w:r w:rsidR="000F6559" w:rsidRPr="007F2674">
        <w:rPr>
          <w:rFonts w:eastAsia="TimesNewRoman"/>
          <w:lang w:val="sr-Cyrl-CS"/>
        </w:rPr>
        <w:t xml:space="preserve">; </w:t>
      </w:r>
    </w:p>
    <w:p w:rsidR="00433E99" w:rsidRPr="007F2674" w:rsidRDefault="00433E99" w:rsidP="00433E99">
      <w:pPr>
        <w:autoSpaceDE w:val="0"/>
        <w:autoSpaceDN w:val="0"/>
        <w:adjustRightInd w:val="0"/>
        <w:ind w:firstLine="708"/>
        <w:jc w:val="both"/>
        <w:rPr>
          <w:lang w:val="sr-Cyrl-CS" w:eastAsia="sr-Latn-CS"/>
        </w:rPr>
      </w:pPr>
      <w:r w:rsidRPr="007F2674">
        <w:rPr>
          <w:lang w:val="sr-Cyrl-CS" w:eastAsia="sr-Latn-CS"/>
        </w:rPr>
        <w:t xml:space="preserve">2) има радно искуство на пословима </w:t>
      </w:r>
      <w:r w:rsidR="00F964A8" w:rsidRPr="007F2674">
        <w:rPr>
          <w:lang w:val="sr-Cyrl-CS" w:eastAsia="sr-Latn-CS"/>
        </w:rPr>
        <w:t xml:space="preserve">законске ревизије </w:t>
      </w:r>
      <w:r w:rsidRPr="007F2674">
        <w:rPr>
          <w:lang w:val="sr-Cyrl-CS" w:eastAsia="sr-Latn-CS"/>
        </w:rPr>
        <w:t>или интерне ревизије, у трајању од три године, односно радно искуство у трајању од пет година на пословима рачуноводства;</w:t>
      </w:r>
    </w:p>
    <w:p w:rsidR="00433E99" w:rsidRPr="007F2674" w:rsidRDefault="00433E99" w:rsidP="00433E99">
      <w:pPr>
        <w:autoSpaceDE w:val="0"/>
        <w:autoSpaceDN w:val="0"/>
        <w:adjustRightInd w:val="0"/>
        <w:ind w:firstLine="708"/>
        <w:jc w:val="both"/>
        <w:rPr>
          <w:lang w:val="sr-Cyrl-CS" w:eastAsia="sr-Latn-CS"/>
        </w:rPr>
      </w:pPr>
      <w:r w:rsidRPr="007F2674">
        <w:rPr>
          <w:lang w:val="sr-Cyrl-CS" w:eastAsia="sr-Latn-CS"/>
        </w:rPr>
        <w:t xml:space="preserve">3) </w:t>
      </w:r>
      <w:r w:rsidR="00D46390" w:rsidRPr="007F2674">
        <w:rPr>
          <w:lang w:val="sr-Cyrl-CS" w:eastAsia="sr-Latn-CS"/>
        </w:rPr>
        <w:t xml:space="preserve">има </w:t>
      </w:r>
      <w:r w:rsidRPr="007F2674">
        <w:rPr>
          <w:lang w:val="sr-Cyrl-CS" w:eastAsia="sr-Latn-CS"/>
        </w:rPr>
        <w:t>положен испит за стицање овог звања у складу са програмом Коморе;</w:t>
      </w:r>
    </w:p>
    <w:p w:rsidR="00433E99" w:rsidRPr="007F2674" w:rsidRDefault="00433E99" w:rsidP="00D46ADB">
      <w:pPr>
        <w:ind w:firstLine="720"/>
        <w:jc w:val="both"/>
        <w:rPr>
          <w:rFonts w:eastAsia="TimesNewRoman"/>
          <w:lang w:val="sr-Cyrl-CS"/>
        </w:rPr>
      </w:pPr>
      <w:r w:rsidRPr="007F2674">
        <w:rPr>
          <w:lang w:val="sr-Cyrl-CS" w:eastAsia="sr-Latn-CS"/>
        </w:rPr>
        <w:t xml:space="preserve">4) није осуђивано за кривична дела </w:t>
      </w:r>
      <w:r w:rsidR="0082305F" w:rsidRPr="007F2674">
        <w:rPr>
          <w:lang w:val="sr-Cyrl-CS" w:eastAsia="sr-Latn-CS"/>
        </w:rPr>
        <w:t>у смислу члана 5. овог закона</w:t>
      </w:r>
      <w:r w:rsidR="00D46ADB" w:rsidRPr="007F2674">
        <w:rPr>
          <w:lang w:val="sr-Cyrl-CS" w:eastAsia="sr-Latn-CS"/>
        </w:rPr>
        <w:t>.</w:t>
      </w:r>
    </w:p>
    <w:p w:rsidR="00E83650" w:rsidRPr="007F2674" w:rsidRDefault="00433E99" w:rsidP="00385CC3">
      <w:pPr>
        <w:autoSpaceDE w:val="0"/>
        <w:autoSpaceDN w:val="0"/>
        <w:adjustRightInd w:val="0"/>
        <w:ind w:firstLine="708"/>
        <w:jc w:val="both"/>
        <w:rPr>
          <w:lang w:val="sr-Cyrl-CS" w:eastAsia="sr-Latn-CS"/>
        </w:rPr>
      </w:pPr>
      <w:r w:rsidRPr="007F2674">
        <w:rPr>
          <w:lang w:val="sr-Cyrl-CS" w:eastAsia="sr-Latn-CS"/>
        </w:rPr>
        <w:t>Под радним искуством за полагање испита за стицање звања овлашћени интерни ревизор</w:t>
      </w:r>
      <w:r w:rsidRPr="007F2674">
        <w:rPr>
          <w:bCs/>
          <w:lang w:val="sr-Cyrl-CS"/>
        </w:rPr>
        <w:t>,</w:t>
      </w:r>
      <w:r w:rsidR="007D585C" w:rsidRPr="007F2674">
        <w:rPr>
          <w:lang w:val="sr-Cyrl-CS" w:eastAsia="sr-Latn-CS"/>
        </w:rPr>
        <w:t xml:space="preserve"> </w:t>
      </w:r>
      <w:r w:rsidRPr="007F2674">
        <w:rPr>
          <w:lang w:val="sr-Cyrl-CS" w:eastAsia="sr-Latn-CS"/>
        </w:rPr>
        <w:t xml:space="preserve">сматра се искуство стечено у радном односу на неодређено или на одређено време. </w:t>
      </w:r>
    </w:p>
    <w:p w:rsidR="00902988" w:rsidRPr="007F2674" w:rsidRDefault="00902988" w:rsidP="00902988">
      <w:pPr>
        <w:autoSpaceDE w:val="0"/>
        <w:autoSpaceDN w:val="0"/>
        <w:adjustRightInd w:val="0"/>
        <w:ind w:firstLine="708"/>
        <w:jc w:val="both"/>
        <w:rPr>
          <w:lang w:val="sr-Cyrl-CS" w:eastAsia="sr-Latn-CS"/>
        </w:rPr>
      </w:pPr>
      <w:r w:rsidRPr="007F2674">
        <w:rPr>
          <w:lang w:val="sr-Cyrl-CS" w:eastAsia="sr-Latn-CS"/>
        </w:rPr>
        <w:t xml:space="preserve">Oвлaшћeни интeрни рeвизoр oбaвeзaн je дa у циљу кoнтинуирaнoг прoфeсиoнaлнoг усaвршaвaњa, пoхaђa стручнe курсeвe, сeминaрe и прeдaвaњa у минимaлнoм трajaњу кojи je дeфинисaн прoгрaмoм кoнтинуирaнoг прoфeсиoнaлнoг усaвршaвaњa oвлaшћeних интeрних рeвизoрa Кoмoрe.  </w:t>
      </w:r>
    </w:p>
    <w:p w:rsidR="00902988" w:rsidRPr="007F2674" w:rsidRDefault="00902988" w:rsidP="00902988">
      <w:pPr>
        <w:autoSpaceDE w:val="0"/>
        <w:autoSpaceDN w:val="0"/>
        <w:adjustRightInd w:val="0"/>
        <w:ind w:firstLine="708"/>
        <w:jc w:val="both"/>
        <w:rPr>
          <w:lang w:val="sr-Cyrl-CS" w:eastAsia="sr-Latn-CS"/>
        </w:rPr>
      </w:pPr>
      <w:r w:rsidRPr="007F2674">
        <w:rPr>
          <w:lang w:val="sr-Cyrl-CS" w:eastAsia="sr-Latn-CS"/>
        </w:rPr>
        <w:t xml:space="preserve">Oвлaшћeни интeрни рeвизoр нe мoжe бити члaн упрaвe, нити мoжe oбaвљaти другe пoслoвe у друштву. </w:t>
      </w:r>
    </w:p>
    <w:p w:rsidR="00D001A3" w:rsidRPr="007F2674" w:rsidRDefault="00D001A3" w:rsidP="00F166A7">
      <w:pPr>
        <w:autoSpaceDE w:val="0"/>
        <w:autoSpaceDN w:val="0"/>
        <w:adjustRightInd w:val="0"/>
        <w:jc w:val="both"/>
        <w:rPr>
          <w:lang w:val="sr-Cyrl-CS" w:eastAsia="sr-Latn-CS"/>
        </w:rPr>
      </w:pPr>
    </w:p>
    <w:p w:rsidR="00D61F53" w:rsidRPr="007F2674" w:rsidRDefault="00A92841" w:rsidP="00CE79B8">
      <w:pPr>
        <w:autoSpaceDE w:val="0"/>
        <w:autoSpaceDN w:val="0"/>
        <w:adjustRightInd w:val="0"/>
        <w:jc w:val="center"/>
        <w:outlineLvl w:val="0"/>
        <w:rPr>
          <w:rFonts w:eastAsia="TimesNewRoman"/>
          <w:lang w:val="sr-Cyrl-CS"/>
        </w:rPr>
      </w:pPr>
      <w:r w:rsidRPr="007F2674">
        <w:rPr>
          <w:rFonts w:eastAsia="TimesNewRoman"/>
          <w:lang w:val="sr-Cyrl-CS"/>
        </w:rPr>
        <w:lastRenderedPageBreak/>
        <w:t>V</w:t>
      </w:r>
      <w:r w:rsidR="00D61F53" w:rsidRPr="007F2674">
        <w:rPr>
          <w:rFonts w:eastAsia="TimesNewRoman"/>
          <w:lang w:val="sr-Cyrl-CS"/>
        </w:rPr>
        <w:t xml:space="preserve">. </w:t>
      </w:r>
      <w:r w:rsidR="004832F1" w:rsidRPr="007F2674">
        <w:rPr>
          <w:rFonts w:eastAsia="TimesNewRoman"/>
          <w:lang w:val="sr-Cyrl-CS"/>
        </w:rPr>
        <w:t>КОМОРА</w:t>
      </w:r>
      <w:r w:rsidR="002E28B4" w:rsidRPr="007F2674">
        <w:rPr>
          <w:rFonts w:eastAsia="TimesNewRoman"/>
          <w:lang w:val="sr-Cyrl-CS"/>
        </w:rPr>
        <w:t xml:space="preserve"> О</w:t>
      </w:r>
      <w:r w:rsidR="004706FE" w:rsidRPr="007F2674">
        <w:rPr>
          <w:rFonts w:eastAsia="TimesNewRoman"/>
          <w:lang w:val="sr-Cyrl-CS"/>
        </w:rPr>
        <w:t>В</w:t>
      </w:r>
      <w:r w:rsidR="002E28B4" w:rsidRPr="007F2674">
        <w:rPr>
          <w:rFonts w:eastAsia="TimesNewRoman"/>
          <w:lang w:val="sr-Cyrl-CS"/>
        </w:rPr>
        <w:t>ЛАШЋЕНИХ РЕВИЗОРА</w:t>
      </w:r>
    </w:p>
    <w:p w:rsidR="00D33DF7" w:rsidRPr="007F2674" w:rsidRDefault="00D33DF7" w:rsidP="00D61F53">
      <w:pPr>
        <w:autoSpaceDE w:val="0"/>
        <w:autoSpaceDN w:val="0"/>
        <w:adjustRightInd w:val="0"/>
        <w:rPr>
          <w:rFonts w:eastAsia="TimesNewRoman"/>
          <w:b/>
          <w:lang w:val="sr-Cyrl-CS"/>
        </w:rPr>
      </w:pPr>
    </w:p>
    <w:p w:rsidR="006C7BA6" w:rsidRPr="007F2674" w:rsidRDefault="006C7BA6" w:rsidP="00CE79B8">
      <w:pPr>
        <w:autoSpaceDE w:val="0"/>
        <w:autoSpaceDN w:val="0"/>
        <w:adjustRightInd w:val="0"/>
        <w:jc w:val="center"/>
        <w:outlineLvl w:val="0"/>
        <w:rPr>
          <w:rFonts w:eastAsia="TimesNewRoman"/>
          <w:lang w:val="sr-Cyrl-CS"/>
        </w:rPr>
      </w:pPr>
      <w:r w:rsidRPr="007F2674">
        <w:rPr>
          <w:rFonts w:eastAsia="TimesNewRoman"/>
          <w:lang w:val="sr-Cyrl-CS"/>
        </w:rPr>
        <w:t>Статус и седиште Коморе</w:t>
      </w:r>
    </w:p>
    <w:p w:rsidR="006C7BA6" w:rsidRPr="007F2674" w:rsidRDefault="006C7BA6" w:rsidP="006E1732">
      <w:pPr>
        <w:autoSpaceDE w:val="0"/>
        <w:autoSpaceDN w:val="0"/>
        <w:adjustRightInd w:val="0"/>
        <w:jc w:val="both"/>
        <w:rPr>
          <w:rFonts w:eastAsia="TimesNewRoman"/>
          <w:lang w:val="sr-Cyrl-CS"/>
        </w:rPr>
      </w:pPr>
    </w:p>
    <w:p w:rsidR="00222C33" w:rsidRPr="007F2674" w:rsidRDefault="00A92841"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CD1EAF" w:rsidRPr="007F2674">
        <w:rPr>
          <w:rFonts w:eastAsia="TimesNewRoman"/>
          <w:lang w:val="sr-Cyrl-CS"/>
        </w:rPr>
        <w:t>5</w:t>
      </w:r>
      <w:r w:rsidR="00BE3723" w:rsidRPr="007F2674">
        <w:rPr>
          <w:rFonts w:eastAsia="TimesNewRoman"/>
          <w:lang w:val="sr-Cyrl-CS"/>
        </w:rPr>
        <w:t>5</w:t>
      </w:r>
      <w:r w:rsidR="00C47B65" w:rsidRPr="007F2674">
        <w:rPr>
          <w:rFonts w:eastAsia="TimesNewRoman"/>
          <w:lang w:val="sr-Cyrl-CS"/>
        </w:rPr>
        <w:t>.</w:t>
      </w:r>
    </w:p>
    <w:p w:rsidR="0084591E" w:rsidRPr="007F2674" w:rsidRDefault="00222C33" w:rsidP="00222C33">
      <w:pPr>
        <w:autoSpaceDE w:val="0"/>
        <w:autoSpaceDN w:val="0"/>
        <w:adjustRightInd w:val="0"/>
        <w:ind w:firstLine="708"/>
        <w:jc w:val="both"/>
        <w:rPr>
          <w:lang w:val="sr-Cyrl-CS" w:eastAsia="sr-Latn-CS"/>
        </w:rPr>
      </w:pPr>
      <w:r w:rsidRPr="007F2674">
        <w:rPr>
          <w:lang w:val="sr-Cyrl-CS" w:eastAsia="sr-Latn-CS"/>
        </w:rPr>
        <w:t xml:space="preserve">Комора је независна професионална организација </w:t>
      </w:r>
      <w:r w:rsidR="00E7590A" w:rsidRPr="007F2674">
        <w:rPr>
          <w:lang w:val="sr-Cyrl-CS" w:eastAsia="sr-Latn-CS"/>
        </w:rPr>
        <w:t xml:space="preserve">лиценцираних </w:t>
      </w:r>
      <w:r w:rsidRPr="007F2674">
        <w:rPr>
          <w:lang w:val="sr-Cyrl-CS" w:eastAsia="sr-Latn-CS"/>
        </w:rPr>
        <w:t>овлашћених ревизора</w:t>
      </w:r>
      <w:r w:rsidR="00AB404B" w:rsidRPr="007F2674">
        <w:rPr>
          <w:lang w:val="sr-Cyrl-CS" w:eastAsia="sr-Latn-CS"/>
        </w:rPr>
        <w:t xml:space="preserve"> запослених у друштвима за ревизију</w:t>
      </w:r>
      <w:r w:rsidR="006C7BA6" w:rsidRPr="007F2674">
        <w:rPr>
          <w:lang w:val="sr-Cyrl-CS" w:eastAsia="sr-Latn-CS"/>
        </w:rPr>
        <w:t>,</w:t>
      </w:r>
      <w:r w:rsidR="0074145A" w:rsidRPr="007F2674">
        <w:rPr>
          <w:lang w:val="sr-Cyrl-CS" w:eastAsia="sr-Latn-CS"/>
        </w:rPr>
        <w:t xml:space="preserve"> </w:t>
      </w:r>
      <w:r w:rsidR="00AB404B" w:rsidRPr="007F2674">
        <w:rPr>
          <w:lang w:val="sr-Cyrl-CS" w:eastAsia="sr-Latn-CS"/>
        </w:rPr>
        <w:t>друштава за ревизију</w:t>
      </w:r>
      <w:r w:rsidR="006C7BA6" w:rsidRPr="007F2674">
        <w:rPr>
          <w:lang w:val="sr-Cyrl-CS" w:eastAsia="sr-Latn-CS"/>
        </w:rPr>
        <w:t xml:space="preserve"> и самосталних ревизора</w:t>
      </w:r>
      <w:r w:rsidR="00FD19ED" w:rsidRPr="007F2674">
        <w:rPr>
          <w:lang w:val="sr-Cyrl-CS" w:eastAsia="sr-Latn-CS"/>
        </w:rPr>
        <w:t>,</w:t>
      </w:r>
      <w:r w:rsidR="00E66BD7" w:rsidRPr="007F2674">
        <w:rPr>
          <w:lang w:val="sr-Cyrl-CS" w:eastAsia="sr-Latn-CS"/>
        </w:rPr>
        <w:t xml:space="preserve"> </w:t>
      </w:r>
      <w:r w:rsidRPr="007F2674">
        <w:rPr>
          <w:lang w:val="sr-Cyrl-CS" w:eastAsia="sr-Latn-CS"/>
        </w:rPr>
        <w:t xml:space="preserve">која </w:t>
      </w:r>
      <w:r w:rsidR="0084591E" w:rsidRPr="007F2674">
        <w:rPr>
          <w:lang w:val="sr-Cyrl-CS" w:eastAsia="sr-Latn-CS"/>
        </w:rPr>
        <w:t>има својство правног лица, са правима, обавезама и одговорностима утврђеним овим законом и статутом Коморе.</w:t>
      </w:r>
    </w:p>
    <w:p w:rsidR="0084591E" w:rsidRPr="007F2674" w:rsidRDefault="0084591E" w:rsidP="0084591E">
      <w:pPr>
        <w:autoSpaceDE w:val="0"/>
        <w:autoSpaceDN w:val="0"/>
        <w:adjustRightInd w:val="0"/>
        <w:ind w:firstLine="708"/>
        <w:jc w:val="both"/>
        <w:rPr>
          <w:lang w:val="sr-Cyrl-CS" w:eastAsia="sr-Latn-CS"/>
        </w:rPr>
      </w:pPr>
      <w:r w:rsidRPr="007F2674">
        <w:rPr>
          <w:lang w:val="sr-Cyrl-CS" w:eastAsia="sr-Latn-CS"/>
        </w:rPr>
        <w:t>Комора има рачун.</w:t>
      </w:r>
    </w:p>
    <w:p w:rsidR="0084591E" w:rsidRPr="007F2674" w:rsidRDefault="0084591E" w:rsidP="0084591E">
      <w:pPr>
        <w:autoSpaceDE w:val="0"/>
        <w:autoSpaceDN w:val="0"/>
        <w:adjustRightInd w:val="0"/>
        <w:ind w:firstLine="720"/>
        <w:jc w:val="both"/>
        <w:rPr>
          <w:lang w:val="sr-Cyrl-CS" w:eastAsia="sr-Latn-CS"/>
        </w:rPr>
      </w:pPr>
      <w:r w:rsidRPr="007F2674">
        <w:rPr>
          <w:lang w:val="sr-Cyrl-CS" w:eastAsia="sr-Latn-CS"/>
        </w:rPr>
        <w:t>Седиште Коморе је у Београду.</w:t>
      </w:r>
    </w:p>
    <w:p w:rsidR="0084591E" w:rsidRPr="007F2674" w:rsidRDefault="0084591E" w:rsidP="0084591E">
      <w:pPr>
        <w:autoSpaceDE w:val="0"/>
        <w:autoSpaceDN w:val="0"/>
        <w:adjustRightInd w:val="0"/>
        <w:ind w:firstLine="720"/>
        <w:jc w:val="both"/>
        <w:rPr>
          <w:lang w:val="sr-Cyrl-CS" w:eastAsia="sr-Latn-CS"/>
        </w:rPr>
      </w:pPr>
      <w:r w:rsidRPr="007F2674">
        <w:rPr>
          <w:lang w:val="sr-Cyrl-CS" w:eastAsia="sr-Latn-CS"/>
        </w:rPr>
        <w:t xml:space="preserve">Комора </w:t>
      </w:r>
      <w:r w:rsidR="0069495F" w:rsidRPr="007F2674">
        <w:rPr>
          <w:lang w:val="sr-Cyrl-CS" w:eastAsia="sr-Latn-CS"/>
        </w:rPr>
        <w:t xml:space="preserve">може да </w:t>
      </w:r>
      <w:r w:rsidRPr="007F2674">
        <w:rPr>
          <w:lang w:val="sr-Cyrl-CS" w:eastAsia="sr-Latn-CS"/>
        </w:rPr>
        <w:t>има огранке у складу са статутом.</w:t>
      </w:r>
    </w:p>
    <w:p w:rsidR="001C65B1" w:rsidRPr="007F2674" w:rsidRDefault="00736747" w:rsidP="00600F22">
      <w:pPr>
        <w:autoSpaceDE w:val="0"/>
        <w:autoSpaceDN w:val="0"/>
        <w:adjustRightInd w:val="0"/>
        <w:ind w:firstLine="720"/>
        <w:jc w:val="both"/>
        <w:rPr>
          <w:lang w:val="sr-Cyrl-CS" w:eastAsia="sr-Latn-CS"/>
        </w:rPr>
      </w:pPr>
      <w:r w:rsidRPr="007F2674">
        <w:rPr>
          <w:lang w:val="sr-Cyrl-CS" w:eastAsia="sr-Latn-CS"/>
        </w:rPr>
        <w:t>Комора се региструје у Агенцији за привредне регистре</w:t>
      </w:r>
      <w:r w:rsidR="002C415F" w:rsidRPr="007F2674">
        <w:rPr>
          <w:lang w:val="sr-Cyrl-CS" w:eastAsia="sr-Latn-CS"/>
        </w:rPr>
        <w:t xml:space="preserve">, у </w:t>
      </w:r>
      <w:r w:rsidR="00AB3B50" w:rsidRPr="007F2674">
        <w:rPr>
          <w:lang w:val="sr-Cyrl-CS" w:eastAsia="sr-Latn-CS"/>
        </w:rPr>
        <w:t>складу са законом</w:t>
      </w:r>
      <w:r w:rsidRPr="007F2674">
        <w:rPr>
          <w:lang w:val="sr-Cyrl-CS" w:eastAsia="sr-Latn-CS"/>
        </w:rPr>
        <w:t>.</w:t>
      </w:r>
    </w:p>
    <w:p w:rsidR="003C4E9B" w:rsidRPr="007F2674" w:rsidRDefault="003C4E9B" w:rsidP="00AB5B4D">
      <w:pPr>
        <w:autoSpaceDE w:val="0"/>
        <w:autoSpaceDN w:val="0"/>
        <w:adjustRightInd w:val="0"/>
        <w:jc w:val="both"/>
        <w:rPr>
          <w:lang w:val="sr-Cyrl-CS" w:eastAsia="sr-Latn-CS"/>
        </w:rPr>
      </w:pPr>
    </w:p>
    <w:p w:rsidR="00D61F53" w:rsidRPr="007F2674" w:rsidRDefault="005E79D7" w:rsidP="00CE79B8">
      <w:pPr>
        <w:autoSpaceDE w:val="0"/>
        <w:autoSpaceDN w:val="0"/>
        <w:adjustRightInd w:val="0"/>
        <w:jc w:val="center"/>
        <w:outlineLvl w:val="0"/>
        <w:rPr>
          <w:rFonts w:eastAsia="TimesNewRoman"/>
          <w:iCs/>
          <w:lang w:val="sr-Cyrl-CS"/>
        </w:rPr>
      </w:pPr>
      <w:r w:rsidRPr="007F2674">
        <w:rPr>
          <w:rFonts w:eastAsia="TimesNewRoman"/>
          <w:iCs/>
          <w:lang w:val="sr-Cyrl-CS"/>
        </w:rPr>
        <w:t>Чланство у Комори</w:t>
      </w:r>
    </w:p>
    <w:p w:rsidR="00A92841" w:rsidRPr="007F2674" w:rsidRDefault="00A92841" w:rsidP="006E1732">
      <w:pPr>
        <w:autoSpaceDE w:val="0"/>
        <w:autoSpaceDN w:val="0"/>
        <w:adjustRightInd w:val="0"/>
        <w:jc w:val="both"/>
        <w:rPr>
          <w:rFonts w:eastAsia="TimesNewRoman"/>
          <w:iCs/>
          <w:lang w:val="sr-Cyrl-CS"/>
        </w:rPr>
      </w:pPr>
    </w:p>
    <w:p w:rsidR="00D61F53" w:rsidRPr="007F2674" w:rsidRDefault="00A92841"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B714C5" w:rsidRPr="007F2674">
        <w:rPr>
          <w:rFonts w:eastAsia="TimesNewRoman"/>
          <w:lang w:val="sr-Cyrl-CS"/>
        </w:rPr>
        <w:t>5</w:t>
      </w:r>
      <w:r w:rsidR="00BE3723" w:rsidRPr="007F2674">
        <w:rPr>
          <w:rFonts w:eastAsia="TimesNewRoman"/>
          <w:lang w:val="sr-Cyrl-CS"/>
        </w:rPr>
        <w:t>6</w:t>
      </w:r>
      <w:r w:rsidR="00B714C5" w:rsidRPr="007F2674">
        <w:rPr>
          <w:rFonts w:eastAsia="TimesNewRoman"/>
          <w:lang w:val="sr-Cyrl-CS"/>
        </w:rPr>
        <w:t>.</w:t>
      </w:r>
    </w:p>
    <w:p w:rsidR="00EC4527" w:rsidRPr="007F2674" w:rsidRDefault="005E79D7" w:rsidP="005E79D7">
      <w:pPr>
        <w:autoSpaceDE w:val="0"/>
        <w:autoSpaceDN w:val="0"/>
        <w:adjustRightInd w:val="0"/>
        <w:jc w:val="both"/>
        <w:rPr>
          <w:rFonts w:eastAsia="TimesNewRoman"/>
          <w:lang w:val="sr-Cyrl-CS"/>
        </w:rPr>
      </w:pPr>
      <w:r w:rsidRPr="007F2674">
        <w:rPr>
          <w:rFonts w:eastAsia="TimesNewRoman"/>
          <w:lang w:val="sr-Cyrl-CS"/>
        </w:rPr>
        <w:tab/>
        <w:t xml:space="preserve">Чланство у Комори обавезно је за </w:t>
      </w:r>
      <w:r w:rsidR="008C29CF" w:rsidRPr="007F2674">
        <w:rPr>
          <w:rFonts w:eastAsia="TimesNewRoman"/>
          <w:lang w:val="sr-Cyrl-CS"/>
        </w:rPr>
        <w:t xml:space="preserve">друштва за ревизију, самосталне ревизоре и </w:t>
      </w:r>
      <w:r w:rsidRPr="007F2674">
        <w:rPr>
          <w:rFonts w:eastAsia="TimesNewRoman"/>
          <w:lang w:val="sr-Cyrl-CS"/>
        </w:rPr>
        <w:t>лиценциране овлашћене ревизоре</w:t>
      </w:r>
      <w:r w:rsidR="005721C4" w:rsidRPr="007F2674">
        <w:rPr>
          <w:rFonts w:eastAsia="TimesNewRoman"/>
          <w:lang w:val="sr-Cyrl-CS"/>
        </w:rPr>
        <w:t xml:space="preserve"> запослене у друштву за ревизију, односно код самосталног</w:t>
      </w:r>
      <w:r w:rsidR="00222C33" w:rsidRPr="007F2674">
        <w:rPr>
          <w:rFonts w:eastAsia="TimesNewRoman"/>
          <w:lang w:val="sr-Cyrl-CS"/>
        </w:rPr>
        <w:t xml:space="preserve"> ревизора</w:t>
      </w:r>
      <w:r w:rsidRPr="007F2674">
        <w:rPr>
          <w:rFonts w:eastAsia="TimesNewRoman"/>
          <w:lang w:val="sr-Cyrl-CS"/>
        </w:rPr>
        <w:t>.</w:t>
      </w:r>
    </w:p>
    <w:p w:rsidR="008E110C" w:rsidRPr="007F2674" w:rsidRDefault="008E110C" w:rsidP="005E79D7">
      <w:pPr>
        <w:autoSpaceDE w:val="0"/>
        <w:autoSpaceDN w:val="0"/>
        <w:adjustRightInd w:val="0"/>
        <w:jc w:val="both"/>
        <w:rPr>
          <w:rFonts w:eastAsia="TimesNewRoman"/>
          <w:lang w:val="sr-Cyrl-CS"/>
        </w:rPr>
      </w:pPr>
      <w:r w:rsidRPr="007F2674">
        <w:rPr>
          <w:rFonts w:eastAsia="TimesNewRoman"/>
          <w:lang w:val="sr-Cyrl-CS"/>
        </w:rPr>
        <w:tab/>
      </w:r>
      <w:r w:rsidR="00254153" w:rsidRPr="007F2674">
        <w:rPr>
          <w:rFonts w:eastAsia="TimesNewRoman"/>
          <w:lang w:val="sr-Cyrl-CS"/>
        </w:rPr>
        <w:t xml:space="preserve">Друштво за ревизију и самостални ревизор стичу чланство у Комори </w:t>
      </w:r>
      <w:r w:rsidR="00C32879" w:rsidRPr="007F2674">
        <w:rPr>
          <w:rFonts w:eastAsia="TimesNewRoman"/>
          <w:lang w:val="sr-Cyrl-CS"/>
        </w:rPr>
        <w:t>даном уписа у Регистар друштава за ревизију и самосталних ревизора</w:t>
      </w:r>
      <w:r w:rsidR="00254153" w:rsidRPr="007F2674">
        <w:rPr>
          <w:rFonts w:eastAsia="TimesNewRoman"/>
          <w:lang w:val="sr-Cyrl-CS"/>
        </w:rPr>
        <w:t>.</w:t>
      </w:r>
    </w:p>
    <w:p w:rsidR="00503BFE" w:rsidRPr="007F2674" w:rsidRDefault="006C7BA6" w:rsidP="006C7BA6">
      <w:pPr>
        <w:autoSpaceDE w:val="0"/>
        <w:autoSpaceDN w:val="0"/>
        <w:adjustRightInd w:val="0"/>
        <w:jc w:val="both"/>
        <w:rPr>
          <w:rFonts w:eastAsia="TimesNewRoman"/>
          <w:lang w:val="sr-Cyrl-CS"/>
        </w:rPr>
      </w:pPr>
      <w:r w:rsidRPr="007F2674">
        <w:rPr>
          <w:rFonts w:eastAsia="TimesNewRoman"/>
          <w:lang w:val="sr-Cyrl-CS"/>
        </w:rPr>
        <w:tab/>
        <w:t>Лиценцирани овлашћени ревизор стиче чланство у Комори даном уписа у Регистар лиценцираних овлашћених ревизора.</w:t>
      </w:r>
      <w:r w:rsidR="005E79D7" w:rsidRPr="007F2674">
        <w:rPr>
          <w:rFonts w:eastAsia="TimesNewRoman"/>
          <w:lang w:val="sr-Cyrl-CS"/>
        </w:rPr>
        <w:t xml:space="preserve"> </w:t>
      </w:r>
    </w:p>
    <w:p w:rsidR="00A001B6" w:rsidRPr="007F2674" w:rsidRDefault="00A001B6" w:rsidP="00A001B6">
      <w:pPr>
        <w:autoSpaceDE w:val="0"/>
        <w:autoSpaceDN w:val="0"/>
        <w:adjustRightInd w:val="0"/>
        <w:jc w:val="both"/>
        <w:rPr>
          <w:rFonts w:eastAsia="TimesNewRoman"/>
          <w:lang w:val="sr-Cyrl-CS"/>
        </w:rPr>
      </w:pPr>
      <w:r w:rsidRPr="007F2674">
        <w:rPr>
          <w:rFonts w:eastAsia="TimesNewRoman"/>
          <w:iCs/>
          <w:lang w:val="sr-Cyrl-CS"/>
        </w:rPr>
        <w:tab/>
      </w:r>
      <w:r w:rsidRPr="007F2674">
        <w:rPr>
          <w:rFonts w:eastAsia="TimesNewRoman"/>
          <w:lang w:val="sr-Cyrl-CS"/>
        </w:rPr>
        <w:t>Друштву за ревизију и самосталном ревизору престаје чланство у Комори даном</w:t>
      </w:r>
      <w:r w:rsidR="008E110C" w:rsidRPr="007F2674">
        <w:rPr>
          <w:rFonts w:eastAsia="TimesNewRoman"/>
          <w:lang w:val="sr-Cyrl-CS"/>
        </w:rPr>
        <w:t xml:space="preserve"> подношења захтева </w:t>
      </w:r>
      <w:r w:rsidR="009F0758" w:rsidRPr="007F2674">
        <w:rPr>
          <w:rFonts w:eastAsia="TimesNewRoman"/>
          <w:lang w:val="sr-Cyrl-CS"/>
        </w:rPr>
        <w:t>за брисање</w:t>
      </w:r>
      <w:r w:rsidR="008E110C" w:rsidRPr="007F2674">
        <w:rPr>
          <w:rFonts w:eastAsia="TimesNewRoman"/>
          <w:lang w:val="sr-Cyrl-CS"/>
        </w:rPr>
        <w:t xml:space="preserve"> из регистра </w:t>
      </w:r>
      <w:r w:rsidR="00D031E7" w:rsidRPr="007F2674">
        <w:rPr>
          <w:rFonts w:eastAsia="TimesNewRoman"/>
          <w:lang w:val="sr-Cyrl-CS"/>
        </w:rPr>
        <w:t>из става 2. овог члана</w:t>
      </w:r>
      <w:r w:rsidR="008E110C" w:rsidRPr="007F2674">
        <w:rPr>
          <w:rFonts w:eastAsia="TimesNewRoman"/>
          <w:lang w:val="sr-Cyrl-CS"/>
        </w:rPr>
        <w:t xml:space="preserve">, као и у другим случајевима у складу са </w:t>
      </w:r>
      <w:r w:rsidR="00E773FC" w:rsidRPr="007F2674">
        <w:rPr>
          <w:rFonts w:eastAsia="TimesNewRoman"/>
          <w:lang w:val="sr-Cyrl-CS"/>
        </w:rPr>
        <w:t xml:space="preserve">овим законом </w:t>
      </w:r>
      <w:r w:rsidR="00254153" w:rsidRPr="007F2674">
        <w:rPr>
          <w:rFonts w:eastAsia="TimesNewRoman"/>
          <w:lang w:val="sr-Cyrl-CS"/>
        </w:rPr>
        <w:t>и статутом</w:t>
      </w:r>
      <w:r w:rsidR="000F6559" w:rsidRPr="007F2674">
        <w:rPr>
          <w:rFonts w:eastAsia="TimesNewRoman"/>
          <w:lang w:val="sr-Cyrl-CS"/>
        </w:rPr>
        <w:t xml:space="preserve"> Коморе</w:t>
      </w:r>
      <w:r w:rsidR="00254153" w:rsidRPr="007F2674">
        <w:rPr>
          <w:rFonts w:eastAsia="TimesNewRoman"/>
          <w:lang w:val="sr-Cyrl-CS"/>
        </w:rPr>
        <w:t xml:space="preserve">. </w:t>
      </w:r>
      <w:r w:rsidR="008E110C" w:rsidRPr="007F2674">
        <w:rPr>
          <w:rFonts w:eastAsia="TimesNewRoman"/>
          <w:lang w:val="sr-Cyrl-CS"/>
        </w:rPr>
        <w:t xml:space="preserve"> </w:t>
      </w:r>
      <w:r w:rsidRPr="007F2674">
        <w:rPr>
          <w:rFonts w:eastAsia="TimesNewRoman"/>
          <w:lang w:val="sr-Cyrl-CS"/>
        </w:rPr>
        <w:t xml:space="preserve"> </w:t>
      </w:r>
    </w:p>
    <w:p w:rsidR="008E7A3A" w:rsidRPr="007F2674" w:rsidRDefault="00A001B6" w:rsidP="008A7A59">
      <w:pPr>
        <w:autoSpaceDE w:val="0"/>
        <w:autoSpaceDN w:val="0"/>
        <w:adjustRightInd w:val="0"/>
        <w:jc w:val="both"/>
        <w:rPr>
          <w:rFonts w:eastAsia="TimesNewRoman"/>
          <w:lang w:val="sr-Cyrl-CS"/>
        </w:rPr>
      </w:pPr>
      <w:r w:rsidRPr="007F2674">
        <w:rPr>
          <w:rFonts w:eastAsia="TimesNewRoman"/>
          <w:lang w:val="sr-Cyrl-CS"/>
        </w:rPr>
        <w:tab/>
        <w:t xml:space="preserve">Лиценцираном овлашћеном ревизору престаје чланство у Комори даном брисања из </w:t>
      </w:r>
      <w:r w:rsidR="002048E8" w:rsidRPr="007F2674">
        <w:rPr>
          <w:rFonts w:eastAsia="TimesNewRoman"/>
          <w:lang w:val="sr-Cyrl-CS"/>
        </w:rPr>
        <w:t>р</w:t>
      </w:r>
      <w:r w:rsidR="0081186B" w:rsidRPr="007F2674">
        <w:rPr>
          <w:rFonts w:eastAsia="TimesNewRoman"/>
          <w:lang w:val="sr-Cyrl-CS"/>
        </w:rPr>
        <w:t>егистра из става 3. овог члана</w:t>
      </w:r>
      <w:r w:rsidR="00374076" w:rsidRPr="007F2674">
        <w:rPr>
          <w:rFonts w:eastAsia="TimesNewRoman"/>
          <w:lang w:val="sr-Cyrl-CS"/>
        </w:rPr>
        <w:t>, као и у другим случајевима у складу са овим законом</w:t>
      </w:r>
      <w:r w:rsidRPr="007F2674">
        <w:rPr>
          <w:rFonts w:eastAsia="TimesNewRoman"/>
          <w:lang w:val="sr-Cyrl-CS"/>
        </w:rPr>
        <w:t>.</w:t>
      </w:r>
    </w:p>
    <w:p w:rsidR="00857EE3" w:rsidRPr="007F2674" w:rsidRDefault="00040792" w:rsidP="00040792">
      <w:pPr>
        <w:autoSpaceDE w:val="0"/>
        <w:autoSpaceDN w:val="0"/>
        <w:adjustRightInd w:val="0"/>
        <w:jc w:val="both"/>
        <w:rPr>
          <w:rFonts w:eastAsia="TimesNewRoman"/>
          <w:iCs/>
          <w:lang w:val="sr-Cyrl-CS"/>
        </w:rPr>
      </w:pPr>
      <w:r w:rsidRPr="007F2674">
        <w:rPr>
          <w:rFonts w:eastAsia="TimesNewRoman"/>
          <w:iCs/>
          <w:lang w:val="sr-Cyrl-CS"/>
        </w:rPr>
        <w:tab/>
      </w:r>
    </w:p>
    <w:p w:rsidR="00503BFE" w:rsidRPr="007F2674" w:rsidRDefault="00503BFE" w:rsidP="00CE79B8">
      <w:pPr>
        <w:autoSpaceDE w:val="0"/>
        <w:autoSpaceDN w:val="0"/>
        <w:adjustRightInd w:val="0"/>
        <w:jc w:val="center"/>
        <w:outlineLvl w:val="0"/>
        <w:rPr>
          <w:rFonts w:eastAsia="TimesNewRoman"/>
          <w:iCs/>
          <w:lang w:val="sr-Cyrl-CS"/>
        </w:rPr>
      </w:pPr>
      <w:r w:rsidRPr="007F2674">
        <w:rPr>
          <w:rFonts w:eastAsia="TimesNewRoman"/>
          <w:iCs/>
          <w:lang w:val="sr-Cyrl-CS"/>
        </w:rPr>
        <w:t>Поверени послови</w:t>
      </w:r>
      <w:r w:rsidR="0060754B" w:rsidRPr="007F2674">
        <w:rPr>
          <w:rFonts w:eastAsia="TimesNewRoman"/>
          <w:iCs/>
          <w:lang w:val="sr-Cyrl-CS"/>
        </w:rPr>
        <w:t xml:space="preserve"> Коморе</w:t>
      </w:r>
    </w:p>
    <w:p w:rsidR="00222C33" w:rsidRPr="007F2674" w:rsidRDefault="00222C33" w:rsidP="004C43E9">
      <w:pPr>
        <w:autoSpaceDE w:val="0"/>
        <w:autoSpaceDN w:val="0"/>
        <w:adjustRightInd w:val="0"/>
        <w:jc w:val="both"/>
        <w:rPr>
          <w:rFonts w:eastAsia="TimesNewRoman"/>
          <w:iCs/>
          <w:lang w:val="sr-Cyrl-CS"/>
        </w:rPr>
      </w:pPr>
    </w:p>
    <w:p w:rsidR="00AE1D4A" w:rsidRPr="007F2674" w:rsidRDefault="003359CF"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B714C5" w:rsidRPr="007F2674">
        <w:rPr>
          <w:rFonts w:eastAsia="TimesNewRoman"/>
          <w:lang w:val="sr-Cyrl-CS"/>
        </w:rPr>
        <w:t>5</w:t>
      </w:r>
      <w:r w:rsidR="00BE3723" w:rsidRPr="007F2674">
        <w:rPr>
          <w:rFonts w:eastAsia="TimesNewRoman"/>
          <w:lang w:val="sr-Cyrl-CS"/>
        </w:rPr>
        <w:t>7</w:t>
      </w:r>
      <w:r w:rsidR="00B714C5" w:rsidRPr="007F2674">
        <w:rPr>
          <w:rFonts w:eastAsia="TimesNewRoman"/>
          <w:lang w:val="sr-Cyrl-CS"/>
        </w:rPr>
        <w:t>.</w:t>
      </w:r>
    </w:p>
    <w:p w:rsidR="00D61F53" w:rsidRPr="007F2674" w:rsidRDefault="004832F1" w:rsidP="00D33DF7">
      <w:pPr>
        <w:autoSpaceDE w:val="0"/>
        <w:autoSpaceDN w:val="0"/>
        <w:adjustRightInd w:val="0"/>
        <w:ind w:firstLine="720"/>
        <w:jc w:val="both"/>
        <w:rPr>
          <w:rFonts w:eastAsia="TimesNewRoman"/>
          <w:lang w:val="sr-Cyrl-CS"/>
        </w:rPr>
      </w:pPr>
      <w:r w:rsidRPr="007F2674">
        <w:rPr>
          <w:rFonts w:eastAsia="TimesNewRoman"/>
          <w:lang w:val="sr-Cyrl-CS"/>
        </w:rPr>
        <w:t>Комора</w:t>
      </w:r>
      <w:r w:rsidR="00D61F53" w:rsidRPr="007F2674">
        <w:rPr>
          <w:rFonts w:eastAsia="TimesNewRoman"/>
          <w:lang w:val="sr-Cyrl-CS"/>
        </w:rPr>
        <w:t xml:space="preserve"> </w:t>
      </w:r>
      <w:r w:rsidR="00AF0676" w:rsidRPr="007F2674">
        <w:rPr>
          <w:rFonts w:eastAsia="TimesNewRoman"/>
          <w:lang w:val="sr-Cyrl-CS"/>
        </w:rPr>
        <w:t>обавља следеће послове</w:t>
      </w:r>
      <w:r w:rsidR="00A7332D" w:rsidRPr="007F2674">
        <w:rPr>
          <w:rFonts w:eastAsia="TimesNewRoman"/>
          <w:lang w:val="sr-Cyrl-CS"/>
        </w:rPr>
        <w:t xml:space="preserve"> као </w:t>
      </w:r>
      <w:r w:rsidR="00BE6EDD" w:rsidRPr="007F2674">
        <w:rPr>
          <w:rFonts w:eastAsia="TimesNewRoman"/>
          <w:lang w:val="sr-Cyrl-CS"/>
        </w:rPr>
        <w:t>јавна овлашћења</w:t>
      </w:r>
      <w:r w:rsidR="00AF0676" w:rsidRPr="007F2674">
        <w:rPr>
          <w:rFonts w:eastAsia="TimesNewRoman"/>
          <w:lang w:val="sr-Cyrl-CS"/>
        </w:rPr>
        <w:t>:</w:t>
      </w:r>
    </w:p>
    <w:p w:rsidR="003E00B1" w:rsidRPr="007F2674" w:rsidRDefault="00531CAC" w:rsidP="00D33DF7">
      <w:pPr>
        <w:autoSpaceDE w:val="0"/>
        <w:autoSpaceDN w:val="0"/>
        <w:adjustRightInd w:val="0"/>
        <w:ind w:firstLine="720"/>
        <w:jc w:val="both"/>
        <w:rPr>
          <w:rFonts w:eastAsia="TimesNewRoman"/>
          <w:lang w:val="sr-Cyrl-CS"/>
        </w:rPr>
      </w:pPr>
      <w:r w:rsidRPr="007F2674">
        <w:rPr>
          <w:rFonts w:eastAsia="TimesNewRoman"/>
          <w:lang w:val="sr-Cyrl-CS"/>
        </w:rPr>
        <w:t>1</w:t>
      </w:r>
      <w:r w:rsidR="00AA600B" w:rsidRPr="007F2674">
        <w:rPr>
          <w:rFonts w:eastAsia="TimesNewRoman"/>
          <w:lang w:val="sr-Cyrl-CS"/>
        </w:rPr>
        <w:t>)</w:t>
      </w:r>
      <w:r w:rsidR="00D61F53" w:rsidRPr="007F2674">
        <w:rPr>
          <w:rFonts w:eastAsia="TimesNewRoman"/>
          <w:lang w:val="sr-Cyrl-CS"/>
        </w:rPr>
        <w:t xml:space="preserve"> </w:t>
      </w:r>
      <w:r w:rsidR="00F77C06" w:rsidRPr="007F2674">
        <w:rPr>
          <w:rFonts w:eastAsia="TimesNewRoman"/>
          <w:lang w:val="sr-Cyrl-CS"/>
        </w:rPr>
        <w:t xml:space="preserve">доноси </w:t>
      </w:r>
      <w:r w:rsidR="00725AEE" w:rsidRPr="007F2674">
        <w:rPr>
          <w:rFonts w:eastAsia="TimesNewRoman"/>
          <w:lang w:val="sr-Cyrl-CS"/>
        </w:rPr>
        <w:t xml:space="preserve">и спроводи </w:t>
      </w:r>
      <w:r w:rsidR="004832F1" w:rsidRPr="007F2674">
        <w:rPr>
          <w:rFonts w:eastAsia="TimesNewRoman"/>
          <w:lang w:val="sr-Cyrl-CS"/>
        </w:rPr>
        <w:t>програм</w:t>
      </w:r>
      <w:r w:rsidR="00D61F53" w:rsidRPr="007F2674">
        <w:rPr>
          <w:rFonts w:eastAsia="TimesNewRoman"/>
          <w:lang w:val="sr-Cyrl-CS"/>
        </w:rPr>
        <w:t xml:space="preserve"> </w:t>
      </w:r>
      <w:r w:rsidR="004832F1" w:rsidRPr="007F2674">
        <w:rPr>
          <w:rFonts w:eastAsia="TimesNewRoman"/>
          <w:lang w:val="sr-Cyrl-CS"/>
        </w:rPr>
        <w:t>испита</w:t>
      </w:r>
      <w:r w:rsidR="00BE3195" w:rsidRPr="007F2674">
        <w:rPr>
          <w:rFonts w:eastAsia="TimesNewRoman"/>
          <w:lang w:val="sr-Cyrl-CS"/>
        </w:rPr>
        <w:t xml:space="preserve"> за </w:t>
      </w:r>
      <w:r w:rsidR="00467327" w:rsidRPr="007F2674">
        <w:rPr>
          <w:rFonts w:eastAsia="TimesNewRoman"/>
          <w:lang w:val="sr-Cyrl-CS"/>
        </w:rPr>
        <w:t>стицање звања</w:t>
      </w:r>
      <w:r w:rsidR="00BE3195" w:rsidRPr="007F2674">
        <w:rPr>
          <w:rFonts w:eastAsia="TimesNewRoman"/>
          <w:lang w:val="sr-Cyrl-CS"/>
        </w:rPr>
        <w:t xml:space="preserve"> овлашћ</w:t>
      </w:r>
      <w:r w:rsidR="00F3230B" w:rsidRPr="007F2674">
        <w:rPr>
          <w:rFonts w:eastAsia="TimesNewRoman"/>
          <w:lang w:val="sr-Cyrl-CS"/>
        </w:rPr>
        <w:t>е</w:t>
      </w:r>
      <w:r w:rsidR="00BE3195" w:rsidRPr="007F2674">
        <w:rPr>
          <w:rFonts w:eastAsia="TimesNewRoman"/>
          <w:lang w:val="sr-Cyrl-CS"/>
        </w:rPr>
        <w:t>ни ревизор</w:t>
      </w:r>
      <w:r w:rsidR="00ED677A" w:rsidRPr="007F2674">
        <w:rPr>
          <w:rFonts w:eastAsia="TimesNewRoman"/>
          <w:lang w:val="sr-Cyrl-CS"/>
        </w:rPr>
        <w:t>,</w:t>
      </w:r>
      <w:r w:rsidR="00D61F53" w:rsidRPr="007F2674">
        <w:rPr>
          <w:rFonts w:eastAsia="TimesNewRoman"/>
          <w:lang w:val="sr-Cyrl-CS"/>
        </w:rPr>
        <w:t xml:space="preserve"> </w:t>
      </w:r>
      <w:r w:rsidR="004832F1" w:rsidRPr="007F2674">
        <w:rPr>
          <w:rFonts w:eastAsia="TimesNewRoman"/>
          <w:lang w:val="sr-Cyrl-CS"/>
        </w:rPr>
        <w:t>организ</w:t>
      </w:r>
      <w:r w:rsidR="004C43E9" w:rsidRPr="007F2674">
        <w:rPr>
          <w:rFonts w:eastAsia="TimesNewRoman"/>
          <w:lang w:val="sr-Cyrl-CS"/>
        </w:rPr>
        <w:t>ује</w:t>
      </w:r>
      <w:r w:rsidR="00D61F53" w:rsidRPr="007F2674">
        <w:rPr>
          <w:rFonts w:eastAsia="TimesNewRoman"/>
          <w:lang w:val="sr-Cyrl-CS"/>
        </w:rPr>
        <w:t xml:space="preserve"> </w:t>
      </w:r>
      <w:r w:rsidR="004832F1" w:rsidRPr="007F2674">
        <w:rPr>
          <w:rFonts w:eastAsia="TimesNewRoman"/>
          <w:lang w:val="sr-Cyrl-CS"/>
        </w:rPr>
        <w:t>испите</w:t>
      </w:r>
      <w:r w:rsidR="00D61F53" w:rsidRPr="007F2674">
        <w:rPr>
          <w:rFonts w:eastAsia="TimesNewRoman"/>
          <w:lang w:val="sr-Cyrl-CS"/>
        </w:rPr>
        <w:t xml:space="preserve"> </w:t>
      </w:r>
      <w:r w:rsidR="004832F1" w:rsidRPr="007F2674">
        <w:rPr>
          <w:rFonts w:eastAsia="TimesNewRoman"/>
          <w:lang w:val="sr-Cyrl-CS"/>
        </w:rPr>
        <w:t>за</w:t>
      </w:r>
      <w:r w:rsidR="00D61F53" w:rsidRPr="007F2674">
        <w:rPr>
          <w:rFonts w:eastAsia="TimesNewRoman"/>
          <w:lang w:val="sr-Cyrl-CS"/>
        </w:rPr>
        <w:t xml:space="preserve"> </w:t>
      </w:r>
      <w:r w:rsidR="004C43E9" w:rsidRPr="007F2674">
        <w:rPr>
          <w:rFonts w:eastAsia="TimesNewRoman"/>
          <w:lang w:val="sr-Cyrl-CS"/>
        </w:rPr>
        <w:t>сти</w:t>
      </w:r>
      <w:r w:rsidR="004832F1" w:rsidRPr="007F2674">
        <w:rPr>
          <w:rFonts w:eastAsia="TimesNewRoman"/>
          <w:lang w:val="sr-Cyrl-CS"/>
        </w:rPr>
        <w:t>цање</w:t>
      </w:r>
      <w:r w:rsidR="00D61F53" w:rsidRPr="007F2674">
        <w:rPr>
          <w:rFonts w:eastAsia="TimesNewRoman"/>
          <w:lang w:val="sr-Cyrl-CS"/>
        </w:rPr>
        <w:t xml:space="preserve"> </w:t>
      </w:r>
      <w:r w:rsidR="004832F1" w:rsidRPr="007F2674">
        <w:rPr>
          <w:rFonts w:eastAsia="TimesNewRoman"/>
          <w:lang w:val="sr-Cyrl-CS"/>
        </w:rPr>
        <w:t>звања</w:t>
      </w:r>
      <w:r w:rsidR="00D61F53" w:rsidRPr="007F2674">
        <w:rPr>
          <w:rFonts w:eastAsia="TimesNewRoman"/>
          <w:lang w:val="sr-Cyrl-CS"/>
        </w:rPr>
        <w:t xml:space="preserve"> </w:t>
      </w:r>
      <w:r w:rsidR="004832F1" w:rsidRPr="007F2674">
        <w:rPr>
          <w:rFonts w:eastAsia="TimesNewRoman"/>
          <w:lang w:val="sr-Cyrl-CS"/>
        </w:rPr>
        <w:t>овлаш</w:t>
      </w:r>
      <w:r w:rsidR="004C43E9" w:rsidRPr="007F2674">
        <w:rPr>
          <w:rFonts w:eastAsia="TimesNewRoman"/>
          <w:lang w:val="sr-Cyrl-CS"/>
        </w:rPr>
        <w:t>ћени</w:t>
      </w:r>
      <w:r w:rsidR="00D61F53" w:rsidRPr="007F2674">
        <w:rPr>
          <w:rFonts w:eastAsia="TimesNewRoman"/>
          <w:lang w:val="sr-Cyrl-CS"/>
        </w:rPr>
        <w:t xml:space="preserve"> </w:t>
      </w:r>
      <w:r w:rsidR="004C43E9" w:rsidRPr="007F2674">
        <w:rPr>
          <w:rFonts w:eastAsia="TimesNewRoman"/>
          <w:lang w:val="sr-Cyrl-CS"/>
        </w:rPr>
        <w:t>ревизор</w:t>
      </w:r>
      <w:r w:rsidR="00EE7267" w:rsidRPr="007F2674">
        <w:rPr>
          <w:rFonts w:eastAsia="TimesNewRoman"/>
          <w:lang w:val="sr-Cyrl-CS"/>
        </w:rPr>
        <w:t xml:space="preserve"> и</w:t>
      </w:r>
      <w:r w:rsidR="00ED677A" w:rsidRPr="007F2674">
        <w:rPr>
          <w:rFonts w:eastAsia="TimesNewRoman"/>
          <w:lang w:val="sr-Cyrl-CS"/>
        </w:rPr>
        <w:t xml:space="preserve"> </w:t>
      </w:r>
      <w:r w:rsidR="004832F1" w:rsidRPr="007F2674">
        <w:rPr>
          <w:rFonts w:eastAsia="TimesNewRoman"/>
          <w:lang w:val="sr-Cyrl-CS"/>
        </w:rPr>
        <w:t>издаје</w:t>
      </w:r>
      <w:r w:rsidR="00D61F53" w:rsidRPr="007F2674">
        <w:rPr>
          <w:rFonts w:eastAsia="TimesNewRoman"/>
          <w:lang w:val="sr-Cyrl-CS"/>
        </w:rPr>
        <w:t xml:space="preserve"> </w:t>
      </w:r>
      <w:r w:rsidR="004C43E9" w:rsidRPr="007F2674">
        <w:rPr>
          <w:rFonts w:eastAsia="TimesNewRoman"/>
          <w:lang w:val="sr-Cyrl-CS"/>
        </w:rPr>
        <w:t>с</w:t>
      </w:r>
      <w:r w:rsidR="004832F1" w:rsidRPr="007F2674">
        <w:rPr>
          <w:rFonts w:eastAsia="TimesNewRoman"/>
          <w:lang w:val="sr-Cyrl-CS"/>
        </w:rPr>
        <w:t>ертификат</w:t>
      </w:r>
      <w:r w:rsidR="00D61F53" w:rsidRPr="007F2674">
        <w:rPr>
          <w:rFonts w:eastAsia="TimesNewRoman"/>
          <w:lang w:val="sr-Cyrl-CS"/>
        </w:rPr>
        <w:t xml:space="preserve"> </w:t>
      </w:r>
      <w:r w:rsidR="004C43E9" w:rsidRPr="007F2674">
        <w:rPr>
          <w:rFonts w:eastAsia="TimesNewRoman"/>
          <w:lang w:val="sr-Cyrl-CS"/>
        </w:rPr>
        <w:t xml:space="preserve">за звање </w:t>
      </w:r>
      <w:r w:rsidR="004832F1" w:rsidRPr="007F2674">
        <w:rPr>
          <w:rFonts w:eastAsia="TimesNewRoman"/>
          <w:lang w:val="sr-Cyrl-CS"/>
        </w:rPr>
        <w:t>овлаш</w:t>
      </w:r>
      <w:r w:rsidR="004C43E9" w:rsidRPr="007F2674">
        <w:rPr>
          <w:rFonts w:eastAsia="TimesNewRoman"/>
          <w:lang w:val="sr-Cyrl-CS"/>
        </w:rPr>
        <w:t>ћени</w:t>
      </w:r>
      <w:r w:rsidR="00D61F53" w:rsidRPr="007F2674">
        <w:rPr>
          <w:rFonts w:eastAsia="TimesNewRoman"/>
          <w:lang w:val="sr-Cyrl-CS"/>
        </w:rPr>
        <w:t xml:space="preserve"> </w:t>
      </w:r>
      <w:r w:rsidR="004C43E9" w:rsidRPr="007F2674">
        <w:rPr>
          <w:rFonts w:eastAsia="TimesNewRoman"/>
          <w:lang w:val="sr-Cyrl-CS"/>
        </w:rPr>
        <w:t>ревизор</w:t>
      </w:r>
      <w:r w:rsidR="003E00B1" w:rsidRPr="007F2674">
        <w:rPr>
          <w:rFonts w:eastAsia="TimesNewRoman"/>
          <w:lang w:val="sr-Cyrl-CS"/>
        </w:rPr>
        <w:t>;</w:t>
      </w:r>
      <w:r w:rsidR="00393712" w:rsidRPr="007F2674">
        <w:rPr>
          <w:rFonts w:eastAsia="TimesNewRoman"/>
          <w:lang w:val="sr-Cyrl-CS"/>
        </w:rPr>
        <w:t xml:space="preserve"> </w:t>
      </w:r>
    </w:p>
    <w:p w:rsidR="00704EC8" w:rsidRPr="007F2674" w:rsidRDefault="00725AEE" w:rsidP="00704EC8">
      <w:pPr>
        <w:autoSpaceDE w:val="0"/>
        <w:autoSpaceDN w:val="0"/>
        <w:adjustRightInd w:val="0"/>
        <w:ind w:firstLine="708"/>
        <w:jc w:val="both"/>
        <w:rPr>
          <w:rFonts w:eastAsia="TimesNewRoman"/>
          <w:lang w:val="sr-Cyrl-CS"/>
        </w:rPr>
      </w:pPr>
      <w:r w:rsidRPr="007F2674">
        <w:rPr>
          <w:rFonts w:eastAsia="TimesNewRoman"/>
          <w:lang w:val="sr-Cyrl-CS"/>
        </w:rPr>
        <w:t>2</w:t>
      </w:r>
      <w:r w:rsidR="00AA600B" w:rsidRPr="007F2674">
        <w:rPr>
          <w:rFonts w:eastAsia="TimesNewRoman"/>
          <w:lang w:val="sr-Cyrl-CS"/>
        </w:rPr>
        <w:t>)</w:t>
      </w:r>
      <w:r w:rsidR="001D455F" w:rsidRPr="007F2674">
        <w:rPr>
          <w:rFonts w:eastAsia="TimesNewRoman"/>
          <w:lang w:val="sr-Cyrl-CS"/>
        </w:rPr>
        <w:t xml:space="preserve"> </w:t>
      </w:r>
      <w:r w:rsidR="00704EC8" w:rsidRPr="007F2674">
        <w:rPr>
          <w:lang w:val="sr-Cyrl-CS" w:eastAsia="sr-Latn-CS"/>
        </w:rPr>
        <w:t>уређује б</w:t>
      </w:r>
      <w:r w:rsidR="00704EC8" w:rsidRPr="007F2674">
        <w:rPr>
          <w:rFonts w:eastAsia="TimesNewRoman"/>
          <w:lang w:val="sr-Cyrl-CS"/>
        </w:rPr>
        <w:t>лиже услове и поступак за ослобађање полагања испита из члана 9. овог закона;</w:t>
      </w:r>
    </w:p>
    <w:p w:rsidR="00437A23" w:rsidRPr="007F2674" w:rsidRDefault="00725AEE" w:rsidP="00437A23">
      <w:pPr>
        <w:autoSpaceDE w:val="0"/>
        <w:autoSpaceDN w:val="0"/>
        <w:adjustRightInd w:val="0"/>
        <w:ind w:firstLine="720"/>
        <w:jc w:val="both"/>
        <w:rPr>
          <w:rFonts w:eastAsia="TimesNewRoman"/>
          <w:lang w:val="sr-Cyrl-CS"/>
        </w:rPr>
      </w:pPr>
      <w:r w:rsidRPr="007F2674">
        <w:rPr>
          <w:rFonts w:eastAsia="TimesNewRoman"/>
          <w:lang w:val="sr-Cyrl-CS"/>
        </w:rPr>
        <w:t>3</w:t>
      </w:r>
      <w:r w:rsidR="00437A23" w:rsidRPr="007F2674">
        <w:rPr>
          <w:rFonts w:eastAsia="TimesNewRoman"/>
          <w:lang w:val="sr-Cyrl-CS"/>
        </w:rPr>
        <w:t>)</w:t>
      </w:r>
      <w:r w:rsidR="006A570E" w:rsidRPr="007F2674">
        <w:rPr>
          <w:rFonts w:eastAsia="TimesNewRoman"/>
          <w:lang w:val="sr-Cyrl-CS"/>
        </w:rPr>
        <w:t xml:space="preserve"> </w:t>
      </w:r>
      <w:r w:rsidR="00437A23" w:rsidRPr="007F2674">
        <w:rPr>
          <w:rFonts w:eastAsia="TimesNewRoman"/>
          <w:lang w:val="sr-Cyrl-CS"/>
        </w:rPr>
        <w:t>доноси програм континуираног професионалног усавршавања и организује стручно усавршавање лиценцираних овлашћених ревизора;</w:t>
      </w:r>
    </w:p>
    <w:p w:rsidR="004D702F" w:rsidRPr="007F2674" w:rsidRDefault="00725AEE" w:rsidP="006218AA">
      <w:pPr>
        <w:autoSpaceDE w:val="0"/>
        <w:autoSpaceDN w:val="0"/>
        <w:adjustRightInd w:val="0"/>
        <w:ind w:firstLine="720"/>
        <w:jc w:val="both"/>
        <w:rPr>
          <w:rFonts w:eastAsia="TimesNewRoman"/>
          <w:lang w:val="sr-Cyrl-CS"/>
        </w:rPr>
      </w:pPr>
      <w:r w:rsidRPr="007F2674">
        <w:rPr>
          <w:rFonts w:eastAsia="TimesNewRoman"/>
          <w:lang w:val="sr-Cyrl-CS"/>
        </w:rPr>
        <w:t>4</w:t>
      </w:r>
      <w:r w:rsidR="004D702F" w:rsidRPr="007F2674">
        <w:rPr>
          <w:rFonts w:eastAsia="TimesNewRoman"/>
          <w:lang w:val="sr-Cyrl-CS"/>
        </w:rPr>
        <w:t xml:space="preserve">) </w:t>
      </w:r>
      <w:r w:rsidR="00437A23" w:rsidRPr="007F2674">
        <w:rPr>
          <w:rFonts w:eastAsia="TimesNewRoman"/>
          <w:lang w:val="sr-Cyrl-CS"/>
        </w:rPr>
        <w:t>прописује минимум радне документације која чини садржај методологије</w:t>
      </w:r>
      <w:r w:rsidR="00B714C5" w:rsidRPr="007F2674">
        <w:rPr>
          <w:rFonts w:eastAsia="TimesNewRoman"/>
          <w:lang w:val="sr-Cyrl-CS"/>
        </w:rPr>
        <w:t xml:space="preserve"> рада</w:t>
      </w:r>
      <w:r w:rsidR="00704EC8" w:rsidRPr="007F2674">
        <w:rPr>
          <w:rFonts w:eastAsia="TimesNewRoman"/>
          <w:lang w:val="sr-Cyrl-CS"/>
        </w:rPr>
        <w:t>;</w:t>
      </w:r>
    </w:p>
    <w:p w:rsidR="00524CDA" w:rsidRPr="007F2674" w:rsidRDefault="00725AEE" w:rsidP="00D33DF7">
      <w:pPr>
        <w:autoSpaceDE w:val="0"/>
        <w:autoSpaceDN w:val="0"/>
        <w:adjustRightInd w:val="0"/>
        <w:ind w:firstLine="720"/>
        <w:jc w:val="both"/>
        <w:rPr>
          <w:rFonts w:eastAsia="TimesNewRoman"/>
          <w:lang w:val="sr-Cyrl-CS"/>
        </w:rPr>
      </w:pPr>
      <w:r w:rsidRPr="007F2674">
        <w:rPr>
          <w:rFonts w:eastAsia="TimesNewRoman"/>
          <w:lang w:val="sr-Cyrl-CS"/>
        </w:rPr>
        <w:t>5</w:t>
      </w:r>
      <w:r w:rsidR="00065034" w:rsidRPr="007F2674">
        <w:rPr>
          <w:rFonts w:eastAsia="TimesNewRoman"/>
          <w:lang w:val="sr-Cyrl-CS"/>
        </w:rPr>
        <w:t xml:space="preserve">) </w:t>
      </w:r>
      <w:r w:rsidR="004832F1" w:rsidRPr="007F2674">
        <w:rPr>
          <w:rFonts w:eastAsia="TimesNewRoman"/>
          <w:lang w:val="sr-Cyrl-CS"/>
        </w:rPr>
        <w:t>води</w:t>
      </w:r>
      <w:r w:rsidR="00D61F53" w:rsidRPr="007F2674">
        <w:rPr>
          <w:rFonts w:eastAsia="TimesNewRoman"/>
          <w:lang w:val="sr-Cyrl-CS"/>
        </w:rPr>
        <w:t xml:space="preserve"> </w:t>
      </w:r>
      <w:r w:rsidR="00AF0676" w:rsidRPr="007F2674">
        <w:rPr>
          <w:rFonts w:eastAsia="TimesNewRoman"/>
          <w:lang w:val="sr-Cyrl-CS"/>
        </w:rPr>
        <w:t>Р</w:t>
      </w:r>
      <w:r w:rsidR="004832F1" w:rsidRPr="007F2674">
        <w:rPr>
          <w:rFonts w:eastAsia="TimesNewRoman"/>
          <w:lang w:val="sr-Cyrl-CS"/>
        </w:rPr>
        <w:t>егистар</w:t>
      </w:r>
      <w:r w:rsidR="00F53037" w:rsidRPr="007F2674">
        <w:rPr>
          <w:rFonts w:eastAsia="TimesNewRoman"/>
          <w:lang w:val="sr-Cyrl-CS"/>
        </w:rPr>
        <w:t xml:space="preserve"> лиценцираних </w:t>
      </w:r>
      <w:r w:rsidR="004832F1" w:rsidRPr="007F2674">
        <w:rPr>
          <w:rFonts w:eastAsia="TimesNewRoman"/>
          <w:lang w:val="sr-Cyrl-CS"/>
        </w:rPr>
        <w:t>овлаш</w:t>
      </w:r>
      <w:r w:rsidR="00471379" w:rsidRPr="007F2674">
        <w:rPr>
          <w:rFonts w:eastAsia="TimesNewRoman"/>
          <w:lang w:val="sr-Cyrl-CS"/>
        </w:rPr>
        <w:t>ћ</w:t>
      </w:r>
      <w:r w:rsidR="004832F1" w:rsidRPr="007F2674">
        <w:rPr>
          <w:rFonts w:eastAsia="TimesNewRoman"/>
          <w:lang w:val="sr-Cyrl-CS"/>
        </w:rPr>
        <w:t>ених</w:t>
      </w:r>
      <w:r w:rsidR="00D61F53" w:rsidRPr="007F2674">
        <w:rPr>
          <w:rFonts w:eastAsia="TimesNewRoman"/>
          <w:lang w:val="sr-Cyrl-CS"/>
        </w:rPr>
        <w:t xml:space="preserve"> </w:t>
      </w:r>
      <w:r w:rsidR="004832F1" w:rsidRPr="007F2674">
        <w:rPr>
          <w:rFonts w:eastAsia="TimesNewRoman"/>
          <w:lang w:val="sr-Cyrl-CS"/>
        </w:rPr>
        <w:t>ревизора</w:t>
      </w:r>
      <w:r w:rsidR="002B1DF2" w:rsidRPr="007F2674">
        <w:rPr>
          <w:rFonts w:eastAsia="TimesNewRoman"/>
          <w:lang w:val="sr-Cyrl-CS"/>
        </w:rPr>
        <w:t>;</w:t>
      </w:r>
    </w:p>
    <w:p w:rsidR="004D702F" w:rsidRPr="007F2674" w:rsidRDefault="00725AEE" w:rsidP="00D33DF7">
      <w:pPr>
        <w:autoSpaceDE w:val="0"/>
        <w:autoSpaceDN w:val="0"/>
        <w:adjustRightInd w:val="0"/>
        <w:ind w:firstLine="720"/>
        <w:jc w:val="both"/>
        <w:rPr>
          <w:rFonts w:eastAsia="TimesNewRoman"/>
          <w:lang w:val="sr-Cyrl-CS"/>
        </w:rPr>
      </w:pPr>
      <w:r w:rsidRPr="007F2674">
        <w:rPr>
          <w:rFonts w:eastAsia="TimesNewRoman"/>
          <w:lang w:val="sr-Cyrl-CS"/>
        </w:rPr>
        <w:t>6</w:t>
      </w:r>
      <w:r w:rsidR="004D702F" w:rsidRPr="007F2674">
        <w:rPr>
          <w:rFonts w:eastAsia="TimesNewRoman"/>
          <w:lang w:val="sr-Cyrl-CS"/>
        </w:rPr>
        <w:t>) води Регистар друштава за ревизију и самосталних ревизора;</w:t>
      </w:r>
    </w:p>
    <w:p w:rsidR="0069495F" w:rsidRPr="007F2674" w:rsidRDefault="00725AEE" w:rsidP="00D33DF7">
      <w:pPr>
        <w:autoSpaceDE w:val="0"/>
        <w:autoSpaceDN w:val="0"/>
        <w:adjustRightInd w:val="0"/>
        <w:ind w:firstLine="720"/>
        <w:jc w:val="both"/>
        <w:rPr>
          <w:rFonts w:eastAsia="TimesNewRoman"/>
          <w:lang w:val="sr-Cyrl-CS"/>
        </w:rPr>
      </w:pPr>
      <w:r w:rsidRPr="007F2674">
        <w:rPr>
          <w:rFonts w:eastAsia="TimesNewRoman"/>
          <w:lang w:val="sr-Cyrl-CS"/>
        </w:rPr>
        <w:t>7</w:t>
      </w:r>
      <w:r w:rsidR="00065034" w:rsidRPr="007F2674">
        <w:rPr>
          <w:rFonts w:eastAsia="TimesNewRoman"/>
          <w:lang w:val="sr-Cyrl-CS"/>
        </w:rPr>
        <w:t xml:space="preserve">) </w:t>
      </w:r>
      <w:r w:rsidR="0069495F" w:rsidRPr="007F2674">
        <w:rPr>
          <w:rFonts w:eastAsia="TimesNewRoman"/>
          <w:lang w:val="sr-Cyrl-CS"/>
        </w:rPr>
        <w:t xml:space="preserve">води </w:t>
      </w:r>
      <w:r w:rsidR="00662935" w:rsidRPr="007F2674">
        <w:rPr>
          <w:rFonts w:eastAsia="TimesNewRoman"/>
          <w:lang w:val="sr-Cyrl-CS"/>
        </w:rPr>
        <w:t>Р</w:t>
      </w:r>
      <w:r w:rsidR="0069495F" w:rsidRPr="007F2674">
        <w:rPr>
          <w:rFonts w:eastAsia="TimesNewRoman"/>
          <w:lang w:val="sr-Cyrl-CS"/>
        </w:rPr>
        <w:t>егистар изречених мера</w:t>
      </w:r>
      <w:r w:rsidR="00662935" w:rsidRPr="007F2674">
        <w:rPr>
          <w:rFonts w:eastAsia="TimesNewRoman"/>
          <w:lang w:val="sr-Cyrl-CS"/>
        </w:rPr>
        <w:t>;</w:t>
      </w:r>
    </w:p>
    <w:p w:rsidR="00503BFE" w:rsidRPr="007F2674" w:rsidRDefault="00B714C5" w:rsidP="00D33DF7">
      <w:pPr>
        <w:autoSpaceDE w:val="0"/>
        <w:autoSpaceDN w:val="0"/>
        <w:adjustRightInd w:val="0"/>
        <w:ind w:firstLine="720"/>
        <w:jc w:val="both"/>
        <w:rPr>
          <w:rFonts w:eastAsia="TimesNewRoman"/>
          <w:lang w:val="sr-Cyrl-CS"/>
        </w:rPr>
      </w:pPr>
      <w:r w:rsidRPr="007F2674">
        <w:rPr>
          <w:rFonts w:eastAsia="TimesNewRoman"/>
          <w:lang w:val="sr-Cyrl-CS"/>
        </w:rPr>
        <w:t>8</w:t>
      </w:r>
      <w:r w:rsidR="00065034" w:rsidRPr="007F2674">
        <w:rPr>
          <w:rFonts w:eastAsia="TimesNewRoman"/>
          <w:lang w:val="sr-Cyrl-CS"/>
        </w:rPr>
        <w:t>)</w:t>
      </w:r>
      <w:r w:rsidR="003554FE" w:rsidRPr="007F2674">
        <w:rPr>
          <w:rFonts w:eastAsia="TimesNewRoman"/>
          <w:lang w:val="sr-Cyrl-CS"/>
        </w:rPr>
        <w:t xml:space="preserve"> </w:t>
      </w:r>
      <w:r w:rsidR="003E00B1" w:rsidRPr="007F2674">
        <w:rPr>
          <w:rFonts w:eastAsia="TimesNewRoman"/>
          <w:lang w:val="sr-Cyrl-CS"/>
        </w:rPr>
        <w:t>утврђује висину чланарине за чланове Коморе</w:t>
      </w:r>
      <w:r w:rsidR="00503BFE" w:rsidRPr="007F2674">
        <w:rPr>
          <w:rFonts w:eastAsia="TimesNewRoman"/>
          <w:lang w:val="sr-Cyrl-CS"/>
        </w:rPr>
        <w:t>;</w:t>
      </w:r>
    </w:p>
    <w:p w:rsidR="0013099A" w:rsidRPr="007F2674" w:rsidRDefault="00B714C5" w:rsidP="00581804">
      <w:pPr>
        <w:autoSpaceDE w:val="0"/>
        <w:autoSpaceDN w:val="0"/>
        <w:adjustRightInd w:val="0"/>
        <w:ind w:firstLine="720"/>
        <w:jc w:val="both"/>
        <w:rPr>
          <w:rFonts w:eastAsia="TimesNewRoman"/>
          <w:lang w:val="sr-Cyrl-CS"/>
        </w:rPr>
      </w:pPr>
      <w:r w:rsidRPr="007F2674">
        <w:rPr>
          <w:rFonts w:eastAsia="TimesNewRoman"/>
          <w:lang w:val="sr-Cyrl-CS"/>
        </w:rPr>
        <w:lastRenderedPageBreak/>
        <w:t>9</w:t>
      </w:r>
      <w:r w:rsidR="00BD59FD" w:rsidRPr="007F2674">
        <w:rPr>
          <w:rFonts w:eastAsia="TimesNewRoman"/>
          <w:lang w:val="sr-Cyrl-CS"/>
        </w:rPr>
        <w:t>)</w:t>
      </w:r>
      <w:r w:rsidR="00503BFE" w:rsidRPr="007F2674">
        <w:rPr>
          <w:rFonts w:eastAsia="TimesNewRoman"/>
          <w:lang w:val="sr-Cyrl-CS"/>
        </w:rPr>
        <w:t xml:space="preserve"> </w:t>
      </w:r>
      <w:r w:rsidR="004B24FD" w:rsidRPr="007F2674">
        <w:rPr>
          <w:rFonts w:eastAsia="TimesNewRoman"/>
          <w:lang w:val="sr-Cyrl-CS"/>
        </w:rPr>
        <w:t>утврђује износ надокнаде за упис у регистре Коморе, надокнаде за испите које спроводи Комора, надокнаде за издавање извода из регистара, уверења и потврда о евиденцијама које Комора води, као и остале надокнаде прописане</w:t>
      </w:r>
      <w:r w:rsidR="00F0179E" w:rsidRPr="007F2674">
        <w:rPr>
          <w:rFonts w:eastAsia="TimesNewRoman"/>
          <w:lang w:val="sr-Cyrl-CS"/>
        </w:rPr>
        <w:t xml:space="preserve"> законом и</w:t>
      </w:r>
      <w:r w:rsidR="004B24FD" w:rsidRPr="007F2674">
        <w:rPr>
          <w:rFonts w:eastAsia="TimesNewRoman"/>
          <w:lang w:val="sr-Cyrl-CS"/>
        </w:rPr>
        <w:t xml:space="preserve"> општим актима Коморе</w:t>
      </w:r>
      <w:r w:rsidR="002C3569" w:rsidRPr="007F2674">
        <w:rPr>
          <w:rFonts w:eastAsia="TimesNewRoman"/>
          <w:lang w:val="sr-Cyrl-CS"/>
        </w:rPr>
        <w:t>;</w:t>
      </w:r>
    </w:p>
    <w:p w:rsidR="00CB2B7D" w:rsidRPr="007F2674" w:rsidRDefault="00CB2B7D" w:rsidP="00581804">
      <w:pPr>
        <w:autoSpaceDE w:val="0"/>
        <w:autoSpaceDN w:val="0"/>
        <w:adjustRightInd w:val="0"/>
        <w:ind w:firstLine="720"/>
        <w:jc w:val="both"/>
        <w:rPr>
          <w:rFonts w:eastAsia="TimesNewRoman"/>
          <w:lang w:val="sr-Cyrl-CS"/>
        </w:rPr>
      </w:pPr>
      <w:r w:rsidRPr="007F2674">
        <w:rPr>
          <w:rFonts w:eastAsia="TimesNewRoman"/>
          <w:lang w:val="sr-Cyrl-CS"/>
        </w:rPr>
        <w:t>1</w:t>
      </w:r>
      <w:r w:rsidR="00B714C5" w:rsidRPr="007F2674">
        <w:rPr>
          <w:rFonts w:eastAsia="TimesNewRoman"/>
          <w:lang w:val="sr-Cyrl-CS"/>
        </w:rPr>
        <w:t>0</w:t>
      </w:r>
      <w:r w:rsidRPr="007F2674">
        <w:rPr>
          <w:rFonts w:eastAsia="TimesNewRoman"/>
          <w:lang w:val="sr-Cyrl-CS"/>
        </w:rPr>
        <w:t xml:space="preserve">) </w:t>
      </w:r>
      <w:r w:rsidR="00902988" w:rsidRPr="007F2674">
        <w:rPr>
          <w:rFonts w:eastAsia="TimesNewRoman"/>
          <w:lang w:val="sr-Cyrl-CS"/>
        </w:rPr>
        <w:t>спроводи истражне, дисциплинске и друге поступке у складу са статутом и општим актима Коморе.</w:t>
      </w:r>
    </w:p>
    <w:p w:rsidR="00BE6EDD" w:rsidRPr="007F2674" w:rsidRDefault="00E773FC" w:rsidP="00D33DF7">
      <w:pPr>
        <w:autoSpaceDE w:val="0"/>
        <w:autoSpaceDN w:val="0"/>
        <w:adjustRightInd w:val="0"/>
        <w:ind w:firstLine="720"/>
        <w:jc w:val="both"/>
        <w:rPr>
          <w:rFonts w:eastAsia="TimesNewRoman"/>
          <w:lang w:val="sr-Cyrl-CS"/>
        </w:rPr>
      </w:pPr>
      <w:r w:rsidRPr="007F2674">
        <w:rPr>
          <w:rFonts w:eastAsia="TimesNewRoman"/>
          <w:lang w:val="sr-Cyrl-CS"/>
        </w:rPr>
        <w:t xml:space="preserve"> </w:t>
      </w:r>
      <w:r w:rsidR="00BE6EDD" w:rsidRPr="007F2674">
        <w:rPr>
          <w:rFonts w:eastAsia="TimesNewRoman"/>
          <w:lang w:val="sr-Cyrl-CS"/>
        </w:rPr>
        <w:t>Послове из става 1. овог члана Комора обавља као поверене</w:t>
      </w:r>
      <w:r w:rsidR="00662935" w:rsidRPr="007F2674">
        <w:rPr>
          <w:rFonts w:eastAsia="TimesNewRoman"/>
          <w:lang w:val="sr-Cyrl-CS"/>
        </w:rPr>
        <w:t xml:space="preserve"> послове</w:t>
      </w:r>
      <w:r w:rsidR="00BE6EDD" w:rsidRPr="007F2674">
        <w:rPr>
          <w:rFonts w:eastAsia="TimesNewRoman"/>
          <w:lang w:val="sr-Cyrl-CS"/>
        </w:rPr>
        <w:t>.</w:t>
      </w:r>
    </w:p>
    <w:p w:rsidR="00B32CCC" w:rsidRPr="007F2674" w:rsidRDefault="00D70CA3" w:rsidP="008A339D">
      <w:pPr>
        <w:autoSpaceDE w:val="0"/>
        <w:autoSpaceDN w:val="0"/>
        <w:adjustRightInd w:val="0"/>
        <w:ind w:firstLine="720"/>
        <w:jc w:val="both"/>
        <w:rPr>
          <w:rFonts w:eastAsia="TimesNewRoman"/>
          <w:lang w:val="sr-Cyrl-CS"/>
        </w:rPr>
      </w:pPr>
      <w:r w:rsidRPr="007F2674">
        <w:rPr>
          <w:rFonts w:eastAsia="TimesNewRoman"/>
          <w:lang w:val="sr-Cyrl-CS"/>
        </w:rPr>
        <w:t xml:space="preserve">Акта из става 1. </w:t>
      </w:r>
      <w:r w:rsidRPr="007F2674">
        <w:rPr>
          <w:rStyle w:val="rvts3"/>
          <w:color w:val="auto"/>
          <w:sz w:val="24"/>
          <w:szCs w:val="24"/>
          <w:lang w:val="sr-Cyrl-CS"/>
        </w:rPr>
        <w:t xml:space="preserve">тач. </w:t>
      </w:r>
      <w:r w:rsidR="005D185A" w:rsidRPr="007F2674">
        <w:rPr>
          <w:rStyle w:val="rvts3"/>
          <w:color w:val="auto"/>
          <w:sz w:val="24"/>
          <w:szCs w:val="24"/>
          <w:lang w:val="sr-Cyrl-CS"/>
        </w:rPr>
        <w:t>1</w:t>
      </w:r>
      <w:r w:rsidRPr="007F2674">
        <w:rPr>
          <w:rStyle w:val="rvts3"/>
          <w:color w:val="auto"/>
          <w:sz w:val="24"/>
          <w:szCs w:val="24"/>
          <w:lang w:val="sr-Cyrl-CS"/>
        </w:rPr>
        <w:t xml:space="preserve">) - 4) и тач. </w:t>
      </w:r>
      <w:r w:rsidR="005D185A" w:rsidRPr="007F2674">
        <w:rPr>
          <w:rStyle w:val="rvts3"/>
          <w:color w:val="auto"/>
          <w:sz w:val="24"/>
          <w:szCs w:val="24"/>
          <w:lang w:val="sr-Cyrl-CS"/>
        </w:rPr>
        <w:t>8</w:t>
      </w:r>
      <w:r w:rsidR="00E64E95" w:rsidRPr="007F2674">
        <w:rPr>
          <w:rStyle w:val="rvts3"/>
          <w:color w:val="auto"/>
          <w:sz w:val="24"/>
          <w:szCs w:val="24"/>
          <w:lang w:val="sr-Cyrl-CS"/>
        </w:rPr>
        <w:t xml:space="preserve">) </w:t>
      </w:r>
      <w:r w:rsidR="003C4E9B" w:rsidRPr="007F2674">
        <w:rPr>
          <w:rStyle w:val="rvts3"/>
          <w:color w:val="auto"/>
          <w:sz w:val="24"/>
          <w:szCs w:val="24"/>
          <w:lang w:val="sr-Cyrl-CS"/>
        </w:rPr>
        <w:t>и</w:t>
      </w:r>
      <w:r w:rsidR="002826AA" w:rsidRPr="007F2674">
        <w:rPr>
          <w:rStyle w:val="rvts3"/>
          <w:color w:val="auto"/>
          <w:sz w:val="24"/>
          <w:szCs w:val="24"/>
          <w:lang w:val="sr-Cyrl-CS"/>
        </w:rPr>
        <w:t xml:space="preserve"> </w:t>
      </w:r>
      <w:r w:rsidR="003C4E9B" w:rsidRPr="007F2674">
        <w:rPr>
          <w:rStyle w:val="rvts3"/>
          <w:color w:val="auto"/>
          <w:sz w:val="24"/>
          <w:szCs w:val="24"/>
          <w:lang w:val="sr-Cyrl-CS"/>
        </w:rPr>
        <w:t xml:space="preserve">9) </w:t>
      </w:r>
      <w:r w:rsidRPr="007F2674">
        <w:rPr>
          <w:rStyle w:val="rvts3"/>
          <w:color w:val="auto"/>
          <w:sz w:val="24"/>
          <w:szCs w:val="24"/>
          <w:lang w:val="sr-Cyrl-CS"/>
        </w:rPr>
        <w:t xml:space="preserve">овог члана доносе се </w:t>
      </w:r>
      <w:r w:rsidRPr="007F2674">
        <w:rPr>
          <w:rFonts w:eastAsia="TimesNewRoman"/>
          <w:lang w:val="sr-Cyrl-CS"/>
        </w:rPr>
        <w:t>уз претходну са</w:t>
      </w:r>
      <w:r w:rsidR="00C500CA" w:rsidRPr="007F2674">
        <w:rPr>
          <w:rFonts w:eastAsia="TimesNewRoman"/>
          <w:lang w:val="sr-Cyrl-CS"/>
        </w:rPr>
        <w:t xml:space="preserve">гласност Министарства, које пре </w:t>
      </w:r>
      <w:r w:rsidRPr="007F2674">
        <w:rPr>
          <w:rFonts w:eastAsia="TimesNewRoman"/>
          <w:lang w:val="sr-Cyrl-CS"/>
        </w:rPr>
        <w:t xml:space="preserve">давања сагласности прибавља мишљење </w:t>
      </w:r>
      <w:r w:rsidR="00E64E95" w:rsidRPr="007F2674">
        <w:rPr>
          <w:rFonts w:eastAsia="TimesNewRoman"/>
          <w:lang w:val="sr-Cyrl-CS"/>
        </w:rPr>
        <w:t>Комисије</w:t>
      </w:r>
      <w:r w:rsidRPr="007F2674">
        <w:rPr>
          <w:rFonts w:eastAsia="TimesNewRoman"/>
          <w:lang w:val="sr-Cyrl-CS"/>
        </w:rPr>
        <w:t>.</w:t>
      </w:r>
    </w:p>
    <w:p w:rsidR="003C4E9B" w:rsidRPr="007F2674" w:rsidRDefault="003C4E9B" w:rsidP="008A339D">
      <w:pPr>
        <w:autoSpaceDE w:val="0"/>
        <w:autoSpaceDN w:val="0"/>
        <w:adjustRightInd w:val="0"/>
        <w:ind w:firstLine="720"/>
        <w:jc w:val="both"/>
        <w:rPr>
          <w:rFonts w:eastAsia="TimesNewRoman"/>
          <w:lang w:val="sr-Cyrl-CS"/>
        </w:rPr>
      </w:pPr>
    </w:p>
    <w:p w:rsidR="00503BFE" w:rsidRPr="007F2674" w:rsidRDefault="00503BFE" w:rsidP="00CE79B8">
      <w:pPr>
        <w:autoSpaceDE w:val="0"/>
        <w:autoSpaceDN w:val="0"/>
        <w:adjustRightInd w:val="0"/>
        <w:jc w:val="center"/>
        <w:outlineLvl w:val="0"/>
        <w:rPr>
          <w:rFonts w:eastAsia="TimesNewRoman"/>
          <w:lang w:val="sr-Cyrl-CS"/>
        </w:rPr>
      </w:pPr>
      <w:r w:rsidRPr="007F2674">
        <w:rPr>
          <w:rFonts w:eastAsia="TimesNewRoman"/>
          <w:lang w:val="sr-Cyrl-CS"/>
        </w:rPr>
        <w:t>Остали  послови Коморе</w:t>
      </w:r>
    </w:p>
    <w:p w:rsidR="00503BFE" w:rsidRPr="007F2674" w:rsidRDefault="00503BFE" w:rsidP="00E15EE1">
      <w:pPr>
        <w:autoSpaceDE w:val="0"/>
        <w:autoSpaceDN w:val="0"/>
        <w:adjustRightInd w:val="0"/>
        <w:jc w:val="both"/>
        <w:rPr>
          <w:rFonts w:eastAsia="TimesNewRoman"/>
          <w:lang w:val="sr-Cyrl-CS"/>
        </w:rPr>
      </w:pPr>
    </w:p>
    <w:p w:rsidR="00503BFE" w:rsidRPr="007F2674" w:rsidRDefault="00503BFE"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F35BAC" w:rsidRPr="007F2674">
        <w:rPr>
          <w:rFonts w:eastAsia="TimesNewRoman"/>
          <w:lang w:val="sr-Cyrl-CS"/>
        </w:rPr>
        <w:t>5</w:t>
      </w:r>
      <w:r w:rsidR="00BE3723" w:rsidRPr="007F2674">
        <w:rPr>
          <w:rFonts w:eastAsia="TimesNewRoman"/>
          <w:lang w:val="sr-Cyrl-CS"/>
        </w:rPr>
        <w:t>8</w:t>
      </w:r>
      <w:r w:rsidR="00F35BAC" w:rsidRPr="007F2674">
        <w:rPr>
          <w:rFonts w:eastAsia="TimesNewRoman"/>
          <w:lang w:val="sr-Cyrl-CS"/>
        </w:rPr>
        <w:t>.</w:t>
      </w:r>
    </w:p>
    <w:p w:rsidR="00503BFE" w:rsidRPr="007F2674" w:rsidRDefault="00503BFE" w:rsidP="00503BFE">
      <w:pPr>
        <w:autoSpaceDE w:val="0"/>
        <w:autoSpaceDN w:val="0"/>
        <w:adjustRightInd w:val="0"/>
        <w:jc w:val="both"/>
        <w:rPr>
          <w:rFonts w:eastAsia="TimesNewRoman"/>
          <w:lang w:val="sr-Cyrl-CS"/>
        </w:rPr>
      </w:pPr>
      <w:r w:rsidRPr="007F2674">
        <w:rPr>
          <w:rFonts w:eastAsia="TimesNewRoman"/>
          <w:lang w:val="sr-Cyrl-CS"/>
        </w:rPr>
        <w:tab/>
        <w:t xml:space="preserve">Поред послова из члана </w:t>
      </w:r>
      <w:r w:rsidR="00026865" w:rsidRPr="007F2674">
        <w:rPr>
          <w:rFonts w:eastAsia="TimesNewRoman"/>
          <w:lang w:val="sr-Cyrl-CS"/>
        </w:rPr>
        <w:t>57</w:t>
      </w:r>
      <w:r w:rsidR="00046832" w:rsidRPr="007F2674">
        <w:rPr>
          <w:rFonts w:eastAsia="TimesNewRoman"/>
          <w:lang w:val="sr-Cyrl-CS"/>
        </w:rPr>
        <w:t xml:space="preserve">. </w:t>
      </w:r>
      <w:r w:rsidRPr="007F2674">
        <w:rPr>
          <w:rFonts w:eastAsia="TimesNewRoman"/>
          <w:lang w:val="sr-Cyrl-CS"/>
        </w:rPr>
        <w:t>овог закона, Комора обавља и следеће послове:</w:t>
      </w:r>
    </w:p>
    <w:p w:rsidR="00531CAC" w:rsidRPr="007F2674" w:rsidRDefault="00A77028" w:rsidP="00531CAC">
      <w:pPr>
        <w:autoSpaceDE w:val="0"/>
        <w:autoSpaceDN w:val="0"/>
        <w:adjustRightInd w:val="0"/>
        <w:ind w:firstLine="720"/>
        <w:jc w:val="both"/>
        <w:rPr>
          <w:rFonts w:eastAsia="TimesNewRoman"/>
          <w:lang w:val="sr-Cyrl-CS"/>
        </w:rPr>
      </w:pPr>
      <w:r w:rsidRPr="007F2674">
        <w:rPr>
          <w:rFonts w:eastAsia="TimesNewRoman"/>
          <w:lang w:val="sr-Cyrl-CS"/>
        </w:rPr>
        <w:t>1</w:t>
      </w:r>
      <w:r w:rsidR="00531CAC" w:rsidRPr="007F2674">
        <w:rPr>
          <w:rFonts w:eastAsia="TimesNewRoman"/>
          <w:lang w:val="sr-Cyrl-CS"/>
        </w:rPr>
        <w:t xml:space="preserve">) </w:t>
      </w:r>
      <w:r w:rsidR="00E860DA" w:rsidRPr="007F2674">
        <w:rPr>
          <w:rFonts w:eastAsia="TimesNewRoman"/>
          <w:lang w:val="sr-Cyrl-CS"/>
        </w:rPr>
        <w:t>утврђује примену</w:t>
      </w:r>
      <w:r w:rsidR="00AF5B09" w:rsidRPr="007F2674">
        <w:rPr>
          <w:rFonts w:eastAsia="TimesNewRoman"/>
          <w:lang w:val="sr-Cyrl-CS"/>
        </w:rPr>
        <w:t xml:space="preserve"> </w:t>
      </w:r>
      <w:r w:rsidR="00531CAC" w:rsidRPr="007F2674">
        <w:rPr>
          <w:rFonts w:eastAsia="TimesNewRoman"/>
          <w:lang w:val="sr-Cyrl-CS"/>
        </w:rPr>
        <w:t>Кодекс</w:t>
      </w:r>
      <w:r w:rsidR="00AF5B09" w:rsidRPr="007F2674">
        <w:rPr>
          <w:rFonts w:eastAsia="TimesNewRoman"/>
          <w:lang w:val="sr-Cyrl-CS"/>
        </w:rPr>
        <w:t>а</w:t>
      </w:r>
      <w:r w:rsidR="00531CAC" w:rsidRPr="007F2674">
        <w:rPr>
          <w:rFonts w:eastAsia="TimesNewRoman"/>
          <w:lang w:val="sr-Cyrl-CS"/>
        </w:rPr>
        <w:t xml:space="preserve"> професионалне етике ревизора; </w:t>
      </w:r>
    </w:p>
    <w:p w:rsidR="00B32CCC" w:rsidRPr="007F2674" w:rsidRDefault="00B32CCC" w:rsidP="00531CAC">
      <w:pPr>
        <w:autoSpaceDE w:val="0"/>
        <w:autoSpaceDN w:val="0"/>
        <w:adjustRightInd w:val="0"/>
        <w:ind w:firstLine="720"/>
        <w:jc w:val="both"/>
        <w:rPr>
          <w:rFonts w:eastAsia="TimesNewRoman"/>
          <w:lang w:val="sr-Cyrl-CS"/>
        </w:rPr>
      </w:pPr>
      <w:r w:rsidRPr="007F2674">
        <w:rPr>
          <w:rFonts w:eastAsia="TimesNewRoman"/>
          <w:lang w:val="sr-Cyrl-CS"/>
        </w:rPr>
        <w:t>2) прати примену МСР;</w:t>
      </w:r>
    </w:p>
    <w:p w:rsidR="006A7B09" w:rsidRPr="007F2674" w:rsidRDefault="00503BFE" w:rsidP="00503BFE">
      <w:pPr>
        <w:pStyle w:val="rvps6"/>
        <w:shd w:val="clear" w:color="auto" w:fill="FFFFFF"/>
        <w:ind w:left="0"/>
        <w:jc w:val="both"/>
        <w:rPr>
          <w:rFonts w:eastAsia="TimesNewRoman"/>
          <w:lang w:val="sr-Cyrl-CS"/>
        </w:rPr>
      </w:pPr>
      <w:r w:rsidRPr="007F2674">
        <w:rPr>
          <w:rFonts w:eastAsia="TimesNewRoman"/>
          <w:lang w:val="sr-Cyrl-CS"/>
        </w:rPr>
        <w:tab/>
      </w:r>
      <w:r w:rsidRPr="007F2674">
        <w:rPr>
          <w:rFonts w:eastAsia="TimesNewRoman"/>
          <w:lang w:val="sr-Cyrl-CS"/>
        </w:rPr>
        <w:tab/>
      </w:r>
      <w:r w:rsidR="00B32CCC" w:rsidRPr="007F2674">
        <w:rPr>
          <w:rFonts w:eastAsia="TimesNewRoman"/>
          <w:lang w:val="sr-Cyrl-CS"/>
        </w:rPr>
        <w:t>3</w:t>
      </w:r>
      <w:r w:rsidR="006A7B09" w:rsidRPr="007F2674">
        <w:rPr>
          <w:rStyle w:val="rvts3"/>
          <w:color w:val="auto"/>
          <w:sz w:val="24"/>
          <w:szCs w:val="24"/>
          <w:lang w:val="sr-Cyrl-CS"/>
        </w:rPr>
        <w:t xml:space="preserve">) </w:t>
      </w:r>
      <w:r w:rsidR="006A7B09" w:rsidRPr="007F2674">
        <w:rPr>
          <w:rFonts w:eastAsia="TimesNewRoman"/>
          <w:lang w:val="sr-Cyrl-CS"/>
        </w:rPr>
        <w:t xml:space="preserve">доноси </w:t>
      </w:r>
      <w:r w:rsidR="00E860DA" w:rsidRPr="007F2674">
        <w:rPr>
          <w:rFonts w:eastAsia="TimesNewRoman"/>
          <w:lang w:val="sr-Cyrl-CS"/>
        </w:rPr>
        <w:t xml:space="preserve">и спроводи </w:t>
      </w:r>
      <w:r w:rsidR="006A7B09" w:rsidRPr="007F2674">
        <w:rPr>
          <w:rFonts w:eastAsia="TimesNewRoman"/>
          <w:lang w:val="sr-Cyrl-CS"/>
        </w:rPr>
        <w:t>програм испита за стицање звања овлашћени интерни ревизор, организује испите за стицање звања овлашћени интерни ревизор и издаје сертификат за звање овлашћени интерни ревизор;</w:t>
      </w:r>
    </w:p>
    <w:p w:rsidR="00600A2B" w:rsidRPr="007F2674" w:rsidRDefault="00600A2B" w:rsidP="00503BFE">
      <w:pPr>
        <w:pStyle w:val="rvps6"/>
        <w:shd w:val="clear" w:color="auto" w:fill="FFFFFF"/>
        <w:ind w:left="0"/>
        <w:jc w:val="both"/>
        <w:rPr>
          <w:rFonts w:eastAsia="TimesNewRoman"/>
          <w:lang w:val="sr-Cyrl-CS"/>
        </w:rPr>
      </w:pPr>
      <w:r w:rsidRPr="007F2674">
        <w:rPr>
          <w:rFonts w:eastAsia="TimesNewRoman"/>
          <w:lang w:val="sr-Cyrl-CS"/>
        </w:rPr>
        <w:tab/>
      </w:r>
      <w:r w:rsidRPr="007F2674">
        <w:rPr>
          <w:rFonts w:eastAsia="TimesNewRoman"/>
          <w:lang w:val="sr-Cyrl-CS"/>
        </w:rPr>
        <w:tab/>
      </w:r>
      <w:r w:rsidR="00A01715" w:rsidRPr="007F2674">
        <w:rPr>
          <w:rFonts w:eastAsia="TimesNewRoman"/>
          <w:lang w:val="sr-Cyrl-CS"/>
        </w:rPr>
        <w:t>4</w:t>
      </w:r>
      <w:r w:rsidR="00132A09" w:rsidRPr="007F2674">
        <w:rPr>
          <w:rFonts w:eastAsia="TimesNewRoman"/>
          <w:lang w:val="sr-Cyrl-CS"/>
        </w:rPr>
        <w:t xml:space="preserve">) </w:t>
      </w:r>
      <w:r w:rsidR="00444796" w:rsidRPr="007F2674">
        <w:rPr>
          <w:rFonts w:eastAsia="TimesNewRoman"/>
          <w:lang w:val="sr-Cyrl-CS"/>
        </w:rPr>
        <w:t xml:space="preserve">дoнoси прoгрaм </w:t>
      </w:r>
      <w:r w:rsidR="001E2CCA" w:rsidRPr="007F2674">
        <w:rPr>
          <w:rFonts w:eastAsia="TimesNewRoman"/>
          <w:lang w:val="sr-Cyrl-CS"/>
        </w:rPr>
        <w:t xml:space="preserve">кoнтинуирaнoг прoфeсиoнaлнoг </w:t>
      </w:r>
      <w:r w:rsidR="00E860DA" w:rsidRPr="007F2674">
        <w:rPr>
          <w:rFonts w:eastAsia="TimesNewRoman"/>
          <w:lang w:val="sr-Cyrl-CS"/>
        </w:rPr>
        <w:t>усaвршaвaњa и oргaнизуje стручнo усaвршaвaњe oвлaшћeних интeрних рeвизoрa;</w:t>
      </w:r>
    </w:p>
    <w:p w:rsidR="00503BFE" w:rsidRPr="007F2674" w:rsidRDefault="006A7B09" w:rsidP="003F378C">
      <w:pPr>
        <w:pStyle w:val="rvps6"/>
        <w:shd w:val="clear" w:color="auto" w:fill="FFFFFF"/>
        <w:ind w:left="0"/>
        <w:jc w:val="both"/>
        <w:rPr>
          <w:rStyle w:val="rvts3"/>
          <w:color w:val="auto"/>
          <w:sz w:val="24"/>
          <w:szCs w:val="24"/>
          <w:lang w:val="sr-Cyrl-CS"/>
        </w:rPr>
      </w:pPr>
      <w:r w:rsidRPr="007F2674">
        <w:rPr>
          <w:rFonts w:eastAsia="TimesNewRoman"/>
          <w:lang w:val="sr-Cyrl-CS"/>
        </w:rPr>
        <w:tab/>
      </w:r>
      <w:r w:rsidRPr="007F2674">
        <w:rPr>
          <w:rFonts w:eastAsia="TimesNewRoman"/>
          <w:lang w:val="sr-Cyrl-CS"/>
        </w:rPr>
        <w:tab/>
      </w:r>
      <w:r w:rsidR="00F35BAC" w:rsidRPr="007F2674">
        <w:rPr>
          <w:rFonts w:eastAsia="TimesNewRoman"/>
          <w:lang w:val="sr-Cyrl-CS"/>
        </w:rPr>
        <w:t>5</w:t>
      </w:r>
      <w:r w:rsidR="00503BFE" w:rsidRPr="007F2674">
        <w:rPr>
          <w:rStyle w:val="rvts3"/>
          <w:color w:val="auto"/>
          <w:sz w:val="24"/>
          <w:szCs w:val="24"/>
          <w:lang w:val="sr-Cyrl-CS"/>
        </w:rPr>
        <w:t xml:space="preserve">) стара се о угледу чланова Коморе, односно о обављању послова ревизије у складу са </w:t>
      </w:r>
      <w:r w:rsidR="00503BFE" w:rsidRPr="007F2674">
        <w:rPr>
          <w:rFonts w:eastAsia="TimesNewRoman"/>
          <w:lang w:val="sr-Cyrl-CS"/>
        </w:rPr>
        <w:t>Кодекс</w:t>
      </w:r>
      <w:r w:rsidR="000E1A3F" w:rsidRPr="007F2674">
        <w:rPr>
          <w:rFonts w:eastAsia="TimesNewRoman"/>
          <w:lang w:val="sr-Cyrl-CS"/>
        </w:rPr>
        <w:t>ом</w:t>
      </w:r>
      <w:r w:rsidR="00503BFE" w:rsidRPr="007F2674">
        <w:rPr>
          <w:rFonts w:eastAsia="TimesNewRoman"/>
          <w:lang w:val="sr-Cyrl-CS"/>
        </w:rPr>
        <w:t xml:space="preserve"> професионалне етике ревизора</w:t>
      </w:r>
      <w:r w:rsidR="00503BFE" w:rsidRPr="007F2674">
        <w:rPr>
          <w:rStyle w:val="rvts3"/>
          <w:color w:val="auto"/>
          <w:sz w:val="24"/>
          <w:szCs w:val="24"/>
          <w:lang w:val="sr-Cyrl-CS"/>
        </w:rPr>
        <w:t>;</w:t>
      </w:r>
    </w:p>
    <w:p w:rsidR="00531CAC" w:rsidRPr="007F2674" w:rsidRDefault="00F35BAC" w:rsidP="00531CAC">
      <w:pPr>
        <w:autoSpaceDE w:val="0"/>
        <w:autoSpaceDN w:val="0"/>
        <w:adjustRightInd w:val="0"/>
        <w:ind w:firstLine="720"/>
        <w:jc w:val="both"/>
        <w:rPr>
          <w:rFonts w:eastAsia="TimesNewRoman"/>
          <w:lang w:val="sr-Cyrl-CS"/>
        </w:rPr>
      </w:pPr>
      <w:r w:rsidRPr="007F2674">
        <w:rPr>
          <w:rFonts w:eastAsia="TimesNewRoman"/>
          <w:lang w:val="sr-Cyrl-CS"/>
        </w:rPr>
        <w:t>6</w:t>
      </w:r>
      <w:r w:rsidR="00531CAC" w:rsidRPr="007F2674">
        <w:rPr>
          <w:rFonts w:eastAsia="TimesNewRoman"/>
          <w:lang w:val="sr-Cyrl-CS"/>
        </w:rPr>
        <w:t>) пружа стручну помоћ члановима Коморе;</w:t>
      </w:r>
    </w:p>
    <w:p w:rsidR="000D5BAD" w:rsidRPr="007F2674" w:rsidRDefault="00B32CCC" w:rsidP="000D5BAD">
      <w:pPr>
        <w:autoSpaceDE w:val="0"/>
        <w:autoSpaceDN w:val="0"/>
        <w:adjustRightInd w:val="0"/>
        <w:ind w:firstLine="720"/>
        <w:jc w:val="both"/>
        <w:rPr>
          <w:lang w:val="sr-Cyrl-CS" w:eastAsia="sr-Latn-CS"/>
        </w:rPr>
      </w:pPr>
      <w:r w:rsidRPr="007F2674">
        <w:rPr>
          <w:rFonts w:eastAsia="TimesNewRoman"/>
          <w:lang w:val="sr-Cyrl-CS"/>
        </w:rPr>
        <w:t>7</w:t>
      </w:r>
      <w:r w:rsidR="000D5BAD" w:rsidRPr="007F2674">
        <w:rPr>
          <w:rFonts w:eastAsia="TimesNewRoman"/>
          <w:lang w:val="sr-Cyrl-CS"/>
        </w:rPr>
        <w:t>)</w:t>
      </w:r>
      <w:r w:rsidR="007A58BD" w:rsidRPr="007F2674">
        <w:rPr>
          <w:rFonts w:eastAsia="TimesNewRoman"/>
          <w:lang w:val="sr-Cyrl-CS"/>
        </w:rPr>
        <w:t xml:space="preserve"> </w:t>
      </w:r>
      <w:r w:rsidR="000D5BAD" w:rsidRPr="007F2674">
        <w:rPr>
          <w:lang w:val="sr-Cyrl-CS" w:eastAsia="sr-Latn-CS"/>
        </w:rPr>
        <w:t xml:space="preserve">доставља </w:t>
      </w:r>
      <w:r w:rsidRPr="007F2674">
        <w:rPr>
          <w:lang w:val="sr-Cyrl-CS" w:eastAsia="sr-Latn-CS"/>
        </w:rPr>
        <w:t xml:space="preserve">Министарству и </w:t>
      </w:r>
      <w:r w:rsidR="00E860DA" w:rsidRPr="007F2674">
        <w:rPr>
          <w:lang w:val="sr-Cyrl-CS" w:eastAsia="sr-Latn-CS"/>
        </w:rPr>
        <w:t xml:space="preserve">Комисији </w:t>
      </w:r>
      <w:r w:rsidR="000D5BAD" w:rsidRPr="007F2674">
        <w:rPr>
          <w:lang w:val="sr-Cyrl-CS" w:eastAsia="sr-Latn-CS"/>
        </w:rPr>
        <w:t>годишњи финансијски извештај са мишљењем ревизора и годишњи извештај о раду;</w:t>
      </w:r>
    </w:p>
    <w:p w:rsidR="00A75434" w:rsidRPr="007F2674" w:rsidRDefault="00B32CCC" w:rsidP="000D5BAD">
      <w:pPr>
        <w:autoSpaceDE w:val="0"/>
        <w:autoSpaceDN w:val="0"/>
        <w:adjustRightInd w:val="0"/>
        <w:ind w:firstLine="720"/>
        <w:jc w:val="both"/>
        <w:rPr>
          <w:lang w:val="sr-Cyrl-CS" w:eastAsia="sr-Latn-CS"/>
        </w:rPr>
      </w:pPr>
      <w:r w:rsidRPr="007F2674">
        <w:rPr>
          <w:lang w:val="sr-Cyrl-CS" w:eastAsia="sr-Latn-CS"/>
        </w:rPr>
        <w:t>8</w:t>
      </w:r>
      <w:r w:rsidR="00A75434" w:rsidRPr="007F2674">
        <w:rPr>
          <w:lang w:val="sr-Cyrl-CS" w:eastAsia="sr-Latn-CS"/>
        </w:rPr>
        <w:t xml:space="preserve">) сарађује и пружа стручну помоћ </w:t>
      </w:r>
      <w:r w:rsidRPr="007F2674">
        <w:rPr>
          <w:lang w:val="sr-Cyrl-CS" w:eastAsia="sr-Latn-CS"/>
        </w:rPr>
        <w:t xml:space="preserve">Министарству и </w:t>
      </w:r>
      <w:r w:rsidR="00E860DA" w:rsidRPr="007F2674">
        <w:rPr>
          <w:lang w:val="sr-Cyrl-CS" w:eastAsia="sr-Latn-CS"/>
        </w:rPr>
        <w:t xml:space="preserve">Комисији </w:t>
      </w:r>
      <w:r w:rsidR="00A75434" w:rsidRPr="007F2674">
        <w:rPr>
          <w:lang w:val="sr-Cyrl-CS" w:eastAsia="sr-Latn-CS"/>
        </w:rPr>
        <w:t xml:space="preserve">у </w:t>
      </w:r>
      <w:r w:rsidR="006220FD" w:rsidRPr="007F2674">
        <w:rPr>
          <w:lang w:val="sr-Cyrl-CS" w:eastAsia="sr-Latn-CS"/>
        </w:rPr>
        <w:t>обављању</w:t>
      </w:r>
      <w:r w:rsidR="00A75434" w:rsidRPr="007F2674">
        <w:rPr>
          <w:lang w:val="sr-Cyrl-CS" w:eastAsia="sr-Latn-CS"/>
        </w:rPr>
        <w:t xml:space="preserve"> </w:t>
      </w:r>
      <w:r w:rsidR="00FC25B1" w:rsidRPr="007F2674">
        <w:rPr>
          <w:lang w:val="sr-Cyrl-CS" w:eastAsia="sr-Latn-CS"/>
        </w:rPr>
        <w:t>послова</w:t>
      </w:r>
      <w:r w:rsidR="00A75434" w:rsidRPr="007F2674">
        <w:rPr>
          <w:lang w:val="sr-Cyrl-CS" w:eastAsia="sr-Latn-CS"/>
        </w:rPr>
        <w:t xml:space="preserve"> у складу са овим законом;</w:t>
      </w:r>
    </w:p>
    <w:p w:rsidR="00083B44" w:rsidRPr="007F2674" w:rsidRDefault="00F35BAC" w:rsidP="000D5BAD">
      <w:pPr>
        <w:autoSpaceDE w:val="0"/>
        <w:autoSpaceDN w:val="0"/>
        <w:adjustRightInd w:val="0"/>
        <w:ind w:firstLine="720"/>
        <w:jc w:val="both"/>
        <w:rPr>
          <w:rFonts w:eastAsia="TimesNewRoman"/>
          <w:lang w:val="sr-Cyrl-CS"/>
        </w:rPr>
      </w:pPr>
      <w:r w:rsidRPr="007F2674">
        <w:rPr>
          <w:szCs w:val="22"/>
          <w:lang w:val="sr-Cyrl-CS"/>
        </w:rPr>
        <w:t>9</w:t>
      </w:r>
      <w:r w:rsidR="00083B44" w:rsidRPr="007F2674">
        <w:rPr>
          <w:szCs w:val="22"/>
          <w:lang w:val="sr-Cyrl-CS"/>
        </w:rPr>
        <w:t xml:space="preserve">) </w:t>
      </w:r>
      <w:r w:rsidR="00E860DA" w:rsidRPr="007F2674">
        <w:rPr>
          <w:szCs w:val="22"/>
          <w:lang w:val="sr-Cyrl-CS"/>
        </w:rPr>
        <w:t>спрoвoди oбуку и сeртификoвaњe зa стицaњe других звaњa у рeвизиjи у склaду сa oпштим aктимa Кoмoрe;</w:t>
      </w:r>
    </w:p>
    <w:p w:rsidR="00531CAC" w:rsidRPr="007F2674" w:rsidRDefault="00E860DA" w:rsidP="00531CAC">
      <w:pPr>
        <w:autoSpaceDE w:val="0"/>
        <w:autoSpaceDN w:val="0"/>
        <w:adjustRightInd w:val="0"/>
        <w:ind w:firstLine="720"/>
        <w:jc w:val="both"/>
        <w:rPr>
          <w:rFonts w:eastAsia="TimesNewRoman"/>
          <w:lang w:val="sr-Cyrl-CS"/>
        </w:rPr>
      </w:pPr>
      <w:r w:rsidRPr="007F2674">
        <w:rPr>
          <w:rFonts w:eastAsia="TimesNewRoman"/>
          <w:lang w:val="sr-Cyrl-CS"/>
        </w:rPr>
        <w:t>10</w:t>
      </w:r>
      <w:r w:rsidR="00C10ACD" w:rsidRPr="007F2674">
        <w:rPr>
          <w:rFonts w:eastAsia="TimesNewRoman"/>
          <w:lang w:val="sr-Cyrl-CS"/>
        </w:rPr>
        <w:t>)</w:t>
      </w:r>
      <w:r w:rsidR="00531CAC" w:rsidRPr="007F2674">
        <w:rPr>
          <w:rFonts w:eastAsia="TimesNewRoman"/>
          <w:lang w:val="sr-Cyrl-CS"/>
        </w:rPr>
        <w:t xml:space="preserve"> обавља и друге послове у складу са овим</w:t>
      </w:r>
      <w:r w:rsidR="00B832C5" w:rsidRPr="007F2674">
        <w:rPr>
          <w:rFonts w:eastAsia="TimesNewRoman"/>
          <w:lang w:val="sr-Cyrl-CS"/>
        </w:rPr>
        <w:t xml:space="preserve"> </w:t>
      </w:r>
      <w:r w:rsidRPr="007F2674">
        <w:rPr>
          <w:rFonts w:eastAsia="TimesNewRoman"/>
          <w:lang w:val="sr-Cyrl-CS"/>
        </w:rPr>
        <w:t xml:space="preserve">и другим законима </w:t>
      </w:r>
      <w:r w:rsidR="00531CAC" w:rsidRPr="007F2674">
        <w:rPr>
          <w:rFonts w:eastAsia="TimesNewRoman"/>
          <w:lang w:val="sr-Cyrl-CS"/>
        </w:rPr>
        <w:t>и статутом.</w:t>
      </w:r>
    </w:p>
    <w:p w:rsidR="0049151A" w:rsidRPr="007F2674" w:rsidRDefault="0049151A" w:rsidP="00C37F08">
      <w:pPr>
        <w:autoSpaceDE w:val="0"/>
        <w:autoSpaceDN w:val="0"/>
        <w:adjustRightInd w:val="0"/>
        <w:jc w:val="both"/>
        <w:rPr>
          <w:rFonts w:eastAsia="TimesNewRoman"/>
          <w:iCs/>
          <w:lang w:val="sr-Cyrl-CS"/>
        </w:rPr>
      </w:pPr>
    </w:p>
    <w:p w:rsidR="00D61F53" w:rsidRPr="007F2674" w:rsidRDefault="004832F1" w:rsidP="00CE79B8">
      <w:pPr>
        <w:autoSpaceDE w:val="0"/>
        <w:autoSpaceDN w:val="0"/>
        <w:adjustRightInd w:val="0"/>
        <w:jc w:val="center"/>
        <w:outlineLvl w:val="0"/>
        <w:rPr>
          <w:rFonts w:eastAsia="TimesNewRoman"/>
          <w:iCs/>
          <w:lang w:val="sr-Cyrl-CS"/>
        </w:rPr>
      </w:pPr>
      <w:r w:rsidRPr="007F2674">
        <w:rPr>
          <w:rFonts w:eastAsia="TimesNewRoman"/>
          <w:iCs/>
          <w:lang w:val="sr-Cyrl-CS"/>
        </w:rPr>
        <w:t>Заштита</w:t>
      </w:r>
      <w:r w:rsidR="00D61F53" w:rsidRPr="007F2674">
        <w:rPr>
          <w:rFonts w:eastAsia="TimesNewRoman"/>
          <w:iCs/>
          <w:lang w:val="sr-Cyrl-CS"/>
        </w:rPr>
        <w:t xml:space="preserve"> </w:t>
      </w:r>
      <w:r w:rsidRPr="007F2674">
        <w:rPr>
          <w:rFonts w:eastAsia="TimesNewRoman"/>
          <w:iCs/>
          <w:lang w:val="sr-Cyrl-CS"/>
        </w:rPr>
        <w:t>података</w:t>
      </w:r>
    </w:p>
    <w:p w:rsidR="00D33DF7" w:rsidRPr="007F2674" w:rsidRDefault="00D33DF7" w:rsidP="00D61F53">
      <w:pPr>
        <w:autoSpaceDE w:val="0"/>
        <w:autoSpaceDN w:val="0"/>
        <w:adjustRightInd w:val="0"/>
        <w:rPr>
          <w:rFonts w:eastAsia="TimesNewRoman"/>
          <w:iCs/>
          <w:lang w:val="sr-Cyrl-CS"/>
        </w:rPr>
      </w:pPr>
    </w:p>
    <w:p w:rsidR="00D61F53" w:rsidRPr="007F2674" w:rsidRDefault="00655031"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F35BAC" w:rsidRPr="007F2674">
        <w:rPr>
          <w:rFonts w:eastAsia="TimesNewRoman"/>
          <w:lang w:val="sr-Cyrl-CS"/>
        </w:rPr>
        <w:t>5</w:t>
      </w:r>
      <w:r w:rsidR="00BE3723" w:rsidRPr="007F2674">
        <w:rPr>
          <w:rFonts w:eastAsia="TimesNewRoman"/>
          <w:lang w:val="sr-Cyrl-CS"/>
        </w:rPr>
        <w:t>9</w:t>
      </w:r>
      <w:r w:rsidR="00F35BAC" w:rsidRPr="007F2674">
        <w:rPr>
          <w:rFonts w:eastAsia="TimesNewRoman"/>
          <w:lang w:val="sr-Cyrl-CS"/>
        </w:rPr>
        <w:t>.</w:t>
      </w:r>
    </w:p>
    <w:p w:rsidR="00F75E3F" w:rsidRPr="007F2674" w:rsidRDefault="00F75E3F" w:rsidP="00D33DF7">
      <w:pPr>
        <w:autoSpaceDE w:val="0"/>
        <w:autoSpaceDN w:val="0"/>
        <w:adjustRightInd w:val="0"/>
        <w:ind w:firstLine="720"/>
        <w:jc w:val="both"/>
        <w:rPr>
          <w:rFonts w:eastAsia="TimesNewRoman"/>
          <w:lang w:val="sr-Cyrl-CS"/>
        </w:rPr>
      </w:pPr>
      <w:r w:rsidRPr="007F2674">
        <w:rPr>
          <w:rFonts w:eastAsia="TimesNewRoman"/>
          <w:lang w:val="sr-Cyrl-CS"/>
        </w:rPr>
        <w:t xml:space="preserve">Комора је дужна да чува као поверљиве све податке, чињенице и околности </w:t>
      </w:r>
      <w:r w:rsidR="00E66BD7" w:rsidRPr="007F2674">
        <w:rPr>
          <w:rFonts w:eastAsia="TimesNewRoman"/>
          <w:lang w:val="sr-Cyrl-CS"/>
        </w:rPr>
        <w:t>које је прибавила</w:t>
      </w:r>
      <w:r w:rsidRPr="007F2674">
        <w:rPr>
          <w:rFonts w:eastAsia="TimesNewRoman"/>
          <w:lang w:val="sr-Cyrl-CS"/>
        </w:rPr>
        <w:t xml:space="preserve"> у </w:t>
      </w:r>
      <w:r w:rsidR="009B2548" w:rsidRPr="007F2674">
        <w:rPr>
          <w:rFonts w:eastAsia="TimesNewRoman"/>
          <w:lang w:val="sr-Cyrl-CS"/>
        </w:rPr>
        <w:t>обављању послова у складу са одредбама овог закона</w:t>
      </w:r>
      <w:r w:rsidRPr="007F2674">
        <w:rPr>
          <w:rFonts w:eastAsia="TimesNewRoman"/>
          <w:lang w:val="sr-Cyrl-CS"/>
        </w:rPr>
        <w:t>.</w:t>
      </w:r>
    </w:p>
    <w:p w:rsidR="00D61F53" w:rsidRPr="007F2674" w:rsidRDefault="004463BD" w:rsidP="00D33DF7">
      <w:pPr>
        <w:autoSpaceDE w:val="0"/>
        <w:autoSpaceDN w:val="0"/>
        <w:adjustRightInd w:val="0"/>
        <w:ind w:firstLine="720"/>
        <w:jc w:val="both"/>
        <w:rPr>
          <w:rFonts w:eastAsia="TimesNewRoman"/>
          <w:lang w:val="sr-Cyrl-CS"/>
        </w:rPr>
      </w:pPr>
      <w:r w:rsidRPr="007F2674">
        <w:rPr>
          <w:rFonts w:eastAsia="TimesNewRoman"/>
          <w:lang w:val="sr-Cyrl-CS"/>
        </w:rPr>
        <w:t>Одредба</w:t>
      </w:r>
      <w:r w:rsidR="00D61F53" w:rsidRPr="007F2674">
        <w:rPr>
          <w:rFonts w:eastAsia="TimesNewRoman"/>
          <w:lang w:val="sr-Cyrl-CS"/>
        </w:rPr>
        <w:t xml:space="preserve"> </w:t>
      </w:r>
      <w:r w:rsidRPr="007F2674">
        <w:rPr>
          <w:rFonts w:eastAsia="TimesNewRoman"/>
          <w:lang w:val="sr-Cyrl-CS"/>
        </w:rPr>
        <w:t>став</w:t>
      </w:r>
      <w:r w:rsidR="004832F1" w:rsidRPr="007F2674">
        <w:rPr>
          <w:rFonts w:eastAsia="TimesNewRoman"/>
          <w:lang w:val="sr-Cyrl-CS"/>
        </w:rPr>
        <w:t>а</w:t>
      </w:r>
      <w:r w:rsidR="00D61F53" w:rsidRPr="007F2674">
        <w:rPr>
          <w:rFonts w:eastAsia="TimesNewRoman"/>
          <w:lang w:val="sr-Cyrl-CS"/>
        </w:rPr>
        <w:t xml:space="preserve"> 1. </w:t>
      </w:r>
      <w:r w:rsidR="0072423A" w:rsidRPr="007F2674">
        <w:rPr>
          <w:rFonts w:eastAsia="TimesNewRoman"/>
          <w:lang w:val="sr-Cyrl-CS"/>
        </w:rPr>
        <w:t>овог</w:t>
      </w:r>
      <w:r w:rsidR="00D61F53" w:rsidRPr="007F2674">
        <w:rPr>
          <w:rFonts w:eastAsia="TimesNewRoman"/>
          <w:lang w:val="sr-Cyrl-CS"/>
        </w:rPr>
        <w:t xml:space="preserve"> </w:t>
      </w:r>
      <w:r w:rsidR="004832F1" w:rsidRPr="007F2674">
        <w:rPr>
          <w:rFonts w:eastAsia="TimesNewRoman"/>
          <w:lang w:val="sr-Cyrl-CS"/>
        </w:rPr>
        <w:t>члана</w:t>
      </w:r>
      <w:r w:rsidR="00D61F53" w:rsidRPr="007F2674">
        <w:rPr>
          <w:rFonts w:eastAsia="TimesNewRoman"/>
          <w:lang w:val="sr-Cyrl-CS"/>
        </w:rPr>
        <w:t xml:space="preserve"> </w:t>
      </w:r>
      <w:r w:rsidRPr="007F2674">
        <w:rPr>
          <w:rFonts w:eastAsia="TimesNewRoman"/>
          <w:lang w:val="sr-Cyrl-CS"/>
        </w:rPr>
        <w:t>примењује</w:t>
      </w:r>
      <w:r w:rsidR="00D61F53" w:rsidRPr="007F2674">
        <w:rPr>
          <w:rFonts w:eastAsia="TimesNewRoman"/>
          <w:lang w:val="sr-Cyrl-CS"/>
        </w:rPr>
        <w:t xml:space="preserve"> </w:t>
      </w:r>
      <w:r w:rsidRPr="007F2674">
        <w:rPr>
          <w:rFonts w:eastAsia="TimesNewRoman"/>
          <w:lang w:val="sr-Cyrl-CS"/>
        </w:rPr>
        <w:t xml:space="preserve">се </w:t>
      </w:r>
      <w:r w:rsidR="004832F1" w:rsidRPr="007F2674">
        <w:rPr>
          <w:rFonts w:eastAsia="TimesNewRoman"/>
          <w:lang w:val="sr-Cyrl-CS"/>
        </w:rPr>
        <w:t>и</w:t>
      </w:r>
      <w:r w:rsidR="00D61F53" w:rsidRPr="007F2674">
        <w:rPr>
          <w:rFonts w:eastAsia="TimesNewRoman"/>
          <w:lang w:val="sr-Cyrl-CS"/>
        </w:rPr>
        <w:t xml:space="preserve"> </w:t>
      </w:r>
      <w:r w:rsidR="004832F1" w:rsidRPr="007F2674">
        <w:rPr>
          <w:rFonts w:eastAsia="TimesNewRoman"/>
          <w:lang w:val="sr-Cyrl-CS"/>
        </w:rPr>
        <w:t>на</w:t>
      </w:r>
      <w:r w:rsidR="00D61F53" w:rsidRPr="007F2674">
        <w:rPr>
          <w:rFonts w:eastAsia="TimesNewRoman"/>
          <w:lang w:val="sr-Cyrl-CS"/>
        </w:rPr>
        <w:t xml:space="preserve"> </w:t>
      </w:r>
      <w:r w:rsidR="004832F1" w:rsidRPr="007F2674">
        <w:rPr>
          <w:rFonts w:eastAsia="TimesNewRoman"/>
          <w:lang w:val="sr-Cyrl-CS"/>
        </w:rPr>
        <w:t>чланове</w:t>
      </w:r>
      <w:r w:rsidR="00D61F53" w:rsidRPr="007F2674">
        <w:rPr>
          <w:rFonts w:eastAsia="TimesNewRoman"/>
          <w:lang w:val="sr-Cyrl-CS"/>
        </w:rPr>
        <w:t xml:space="preserve"> </w:t>
      </w:r>
      <w:r w:rsidR="00564843" w:rsidRPr="007F2674">
        <w:rPr>
          <w:rFonts w:eastAsia="TimesNewRoman"/>
          <w:lang w:val="sr-Cyrl-CS"/>
        </w:rPr>
        <w:t>органа</w:t>
      </w:r>
      <w:r w:rsidR="00D61F53" w:rsidRPr="007F2674">
        <w:rPr>
          <w:rFonts w:eastAsia="TimesNewRoman"/>
          <w:lang w:val="sr-Cyrl-CS"/>
        </w:rPr>
        <w:t xml:space="preserve"> </w:t>
      </w:r>
      <w:r w:rsidR="004832F1" w:rsidRPr="007F2674">
        <w:rPr>
          <w:rFonts w:eastAsia="TimesNewRoman"/>
          <w:lang w:val="sr-Cyrl-CS"/>
        </w:rPr>
        <w:t>Коморе</w:t>
      </w:r>
      <w:r w:rsidR="00D61F53" w:rsidRPr="007F2674">
        <w:rPr>
          <w:rFonts w:eastAsia="TimesNewRoman"/>
          <w:lang w:val="sr-Cyrl-CS"/>
        </w:rPr>
        <w:t>,</w:t>
      </w:r>
      <w:r w:rsidR="00D33DF7" w:rsidRPr="007F2674">
        <w:rPr>
          <w:rFonts w:eastAsia="TimesNewRoman"/>
          <w:lang w:val="sr-Cyrl-CS"/>
        </w:rPr>
        <w:t xml:space="preserve"> </w:t>
      </w:r>
      <w:r w:rsidR="004832F1" w:rsidRPr="007F2674">
        <w:rPr>
          <w:rFonts w:eastAsia="TimesNewRoman"/>
          <w:lang w:val="sr-Cyrl-CS"/>
        </w:rPr>
        <w:t>запослене</w:t>
      </w:r>
      <w:r w:rsidR="00D61F53" w:rsidRPr="007F2674">
        <w:rPr>
          <w:rFonts w:eastAsia="TimesNewRoman"/>
          <w:lang w:val="sr-Cyrl-CS"/>
        </w:rPr>
        <w:t xml:space="preserve"> </w:t>
      </w:r>
      <w:r w:rsidR="004832F1" w:rsidRPr="007F2674">
        <w:rPr>
          <w:rFonts w:eastAsia="TimesNewRoman"/>
          <w:lang w:val="sr-Cyrl-CS"/>
        </w:rPr>
        <w:t>и</w:t>
      </w:r>
      <w:r w:rsidR="00D61F53" w:rsidRPr="007F2674">
        <w:rPr>
          <w:rFonts w:eastAsia="TimesNewRoman"/>
          <w:lang w:val="sr-Cyrl-CS"/>
        </w:rPr>
        <w:t xml:space="preserve"> </w:t>
      </w:r>
      <w:r w:rsidR="004832F1" w:rsidRPr="007F2674">
        <w:rPr>
          <w:rFonts w:eastAsia="TimesNewRoman"/>
          <w:lang w:val="sr-Cyrl-CS"/>
        </w:rPr>
        <w:t>бивше</w:t>
      </w:r>
      <w:r w:rsidR="00D61F53" w:rsidRPr="007F2674">
        <w:rPr>
          <w:rFonts w:eastAsia="TimesNewRoman"/>
          <w:lang w:val="sr-Cyrl-CS"/>
        </w:rPr>
        <w:t xml:space="preserve"> </w:t>
      </w:r>
      <w:r w:rsidR="004832F1" w:rsidRPr="007F2674">
        <w:rPr>
          <w:rFonts w:eastAsia="TimesNewRoman"/>
          <w:lang w:val="sr-Cyrl-CS"/>
        </w:rPr>
        <w:t>запослене</w:t>
      </w:r>
      <w:r w:rsidR="00D61F53" w:rsidRPr="007F2674">
        <w:rPr>
          <w:rFonts w:eastAsia="TimesNewRoman"/>
          <w:lang w:val="sr-Cyrl-CS"/>
        </w:rPr>
        <w:t xml:space="preserve"> </w:t>
      </w:r>
      <w:r w:rsidR="004832F1" w:rsidRPr="007F2674">
        <w:rPr>
          <w:rFonts w:eastAsia="TimesNewRoman"/>
          <w:lang w:val="sr-Cyrl-CS"/>
        </w:rPr>
        <w:t>у</w:t>
      </w:r>
      <w:r w:rsidR="00D61F53" w:rsidRPr="007F2674">
        <w:rPr>
          <w:rFonts w:eastAsia="TimesNewRoman"/>
          <w:lang w:val="sr-Cyrl-CS"/>
        </w:rPr>
        <w:t xml:space="preserve"> </w:t>
      </w:r>
      <w:r w:rsidR="004832F1" w:rsidRPr="007F2674">
        <w:rPr>
          <w:rFonts w:eastAsia="TimesNewRoman"/>
          <w:lang w:val="sr-Cyrl-CS"/>
        </w:rPr>
        <w:t>Комори</w:t>
      </w:r>
      <w:r w:rsidR="00D61F53" w:rsidRPr="007F2674">
        <w:rPr>
          <w:rFonts w:eastAsia="TimesNewRoman"/>
          <w:lang w:val="sr-Cyrl-CS"/>
        </w:rPr>
        <w:t xml:space="preserve">, </w:t>
      </w:r>
      <w:r w:rsidR="004832F1" w:rsidRPr="007F2674">
        <w:rPr>
          <w:rFonts w:eastAsia="TimesNewRoman"/>
          <w:lang w:val="sr-Cyrl-CS"/>
        </w:rPr>
        <w:t>односно</w:t>
      </w:r>
      <w:r w:rsidR="00D61F53" w:rsidRPr="007F2674">
        <w:rPr>
          <w:rFonts w:eastAsia="TimesNewRoman"/>
          <w:lang w:val="sr-Cyrl-CS"/>
        </w:rPr>
        <w:t xml:space="preserve"> </w:t>
      </w:r>
      <w:r w:rsidR="004832F1" w:rsidRPr="007F2674">
        <w:rPr>
          <w:rFonts w:eastAsia="TimesNewRoman"/>
          <w:lang w:val="sr-Cyrl-CS"/>
        </w:rPr>
        <w:t>на</w:t>
      </w:r>
      <w:r w:rsidR="00D61F53" w:rsidRPr="007F2674">
        <w:rPr>
          <w:rFonts w:eastAsia="TimesNewRoman"/>
          <w:lang w:val="sr-Cyrl-CS"/>
        </w:rPr>
        <w:t xml:space="preserve"> </w:t>
      </w:r>
      <w:r w:rsidRPr="007F2674">
        <w:rPr>
          <w:rFonts w:eastAsia="TimesNewRoman"/>
          <w:lang w:val="sr-Cyrl-CS"/>
        </w:rPr>
        <w:t>друга</w:t>
      </w:r>
      <w:r w:rsidR="00D61F53" w:rsidRPr="007F2674">
        <w:rPr>
          <w:rFonts w:eastAsia="TimesNewRoman"/>
          <w:lang w:val="sr-Cyrl-CS"/>
        </w:rPr>
        <w:t xml:space="preserve"> </w:t>
      </w:r>
      <w:r w:rsidRPr="007F2674">
        <w:rPr>
          <w:rFonts w:eastAsia="TimesNewRoman"/>
          <w:lang w:val="sr-Cyrl-CS"/>
        </w:rPr>
        <w:t>лица</w:t>
      </w:r>
      <w:r w:rsidR="00D61F53" w:rsidRPr="007F2674">
        <w:rPr>
          <w:rFonts w:eastAsia="TimesNewRoman"/>
          <w:lang w:val="sr-Cyrl-CS"/>
        </w:rPr>
        <w:t xml:space="preserve"> </w:t>
      </w:r>
      <w:r w:rsidR="004832F1" w:rsidRPr="007F2674">
        <w:rPr>
          <w:rFonts w:eastAsia="TimesNewRoman"/>
          <w:lang w:val="sr-Cyrl-CS"/>
        </w:rPr>
        <w:t>којима</w:t>
      </w:r>
      <w:r w:rsidR="00D61F53" w:rsidRPr="007F2674">
        <w:rPr>
          <w:rFonts w:eastAsia="TimesNewRoman"/>
          <w:lang w:val="sr-Cyrl-CS"/>
        </w:rPr>
        <w:t xml:space="preserve"> </w:t>
      </w:r>
      <w:r w:rsidR="004832F1" w:rsidRPr="007F2674">
        <w:rPr>
          <w:rFonts w:eastAsia="TimesNewRoman"/>
          <w:lang w:val="sr-Cyrl-CS"/>
        </w:rPr>
        <w:t>су</w:t>
      </w:r>
      <w:r w:rsidR="00D61F53" w:rsidRPr="007F2674">
        <w:rPr>
          <w:rFonts w:eastAsia="TimesNewRoman"/>
          <w:lang w:val="sr-Cyrl-CS"/>
        </w:rPr>
        <w:t xml:space="preserve"> </w:t>
      </w:r>
      <w:r w:rsidRPr="007F2674">
        <w:rPr>
          <w:rFonts w:eastAsia="TimesNewRoman"/>
          <w:lang w:val="sr-Cyrl-CS"/>
        </w:rPr>
        <w:t>приликом рада</w:t>
      </w:r>
      <w:r w:rsidR="00D61F53" w:rsidRPr="007F2674">
        <w:rPr>
          <w:rFonts w:eastAsia="TimesNewRoman"/>
          <w:lang w:val="sr-Cyrl-CS"/>
        </w:rPr>
        <w:t xml:space="preserve"> </w:t>
      </w:r>
      <w:r w:rsidR="004832F1" w:rsidRPr="007F2674">
        <w:rPr>
          <w:rFonts w:eastAsia="TimesNewRoman"/>
          <w:lang w:val="sr-Cyrl-CS"/>
        </w:rPr>
        <w:t>у</w:t>
      </w:r>
      <w:r w:rsidR="00D33DF7" w:rsidRPr="007F2674">
        <w:rPr>
          <w:rFonts w:eastAsia="TimesNewRoman"/>
          <w:lang w:val="sr-Cyrl-CS"/>
        </w:rPr>
        <w:t xml:space="preserve"> </w:t>
      </w:r>
      <w:r w:rsidR="004832F1" w:rsidRPr="007F2674">
        <w:rPr>
          <w:rFonts w:eastAsia="TimesNewRoman"/>
          <w:lang w:val="sr-Cyrl-CS"/>
        </w:rPr>
        <w:t>Комори</w:t>
      </w:r>
      <w:r w:rsidR="00D61F53" w:rsidRPr="007F2674">
        <w:rPr>
          <w:rFonts w:eastAsia="TimesNewRoman"/>
          <w:lang w:val="sr-Cyrl-CS"/>
        </w:rPr>
        <w:t xml:space="preserve"> </w:t>
      </w:r>
      <w:r w:rsidRPr="007F2674">
        <w:rPr>
          <w:rFonts w:eastAsia="TimesNewRoman"/>
          <w:lang w:val="sr-Cyrl-CS"/>
        </w:rPr>
        <w:t xml:space="preserve">били </w:t>
      </w:r>
      <w:r w:rsidR="004832F1" w:rsidRPr="007F2674">
        <w:rPr>
          <w:rFonts w:eastAsia="TimesNewRoman"/>
          <w:lang w:val="sr-Cyrl-CS"/>
        </w:rPr>
        <w:t>доступни</w:t>
      </w:r>
      <w:r w:rsidR="00D61F53" w:rsidRPr="007F2674">
        <w:rPr>
          <w:rFonts w:eastAsia="TimesNewRoman"/>
          <w:lang w:val="sr-Cyrl-CS"/>
        </w:rPr>
        <w:t xml:space="preserve"> </w:t>
      </w:r>
      <w:r w:rsidRPr="007F2674">
        <w:rPr>
          <w:rFonts w:eastAsia="TimesNewRoman"/>
          <w:lang w:val="sr-Cyrl-CS"/>
        </w:rPr>
        <w:t>пов</w:t>
      </w:r>
      <w:r w:rsidR="004832F1" w:rsidRPr="007F2674">
        <w:rPr>
          <w:rFonts w:eastAsia="TimesNewRoman"/>
          <w:lang w:val="sr-Cyrl-CS"/>
        </w:rPr>
        <w:t>ерљиви</w:t>
      </w:r>
      <w:r w:rsidR="00D61F53" w:rsidRPr="007F2674">
        <w:rPr>
          <w:rFonts w:eastAsia="TimesNewRoman"/>
          <w:lang w:val="sr-Cyrl-CS"/>
        </w:rPr>
        <w:t xml:space="preserve"> </w:t>
      </w:r>
      <w:r w:rsidR="004832F1" w:rsidRPr="007F2674">
        <w:rPr>
          <w:rFonts w:eastAsia="TimesNewRoman"/>
          <w:lang w:val="sr-Cyrl-CS"/>
        </w:rPr>
        <w:t>подаци</w:t>
      </w:r>
      <w:r w:rsidR="00D61F53" w:rsidRPr="007F2674">
        <w:rPr>
          <w:rFonts w:eastAsia="TimesNewRoman"/>
          <w:lang w:val="sr-Cyrl-CS"/>
        </w:rPr>
        <w:t>.</w:t>
      </w:r>
    </w:p>
    <w:p w:rsidR="0052058D" w:rsidRPr="007F2674" w:rsidRDefault="004832F1" w:rsidP="00BF1D3F">
      <w:pPr>
        <w:autoSpaceDE w:val="0"/>
        <w:autoSpaceDN w:val="0"/>
        <w:adjustRightInd w:val="0"/>
        <w:ind w:firstLine="720"/>
        <w:jc w:val="both"/>
        <w:rPr>
          <w:rFonts w:eastAsia="TimesNewRoman"/>
          <w:lang w:val="sr-Cyrl-CS"/>
        </w:rPr>
      </w:pPr>
      <w:r w:rsidRPr="007F2674">
        <w:rPr>
          <w:rFonts w:eastAsia="TimesNewRoman"/>
          <w:lang w:val="sr-Cyrl-CS"/>
        </w:rPr>
        <w:t>Пословне</w:t>
      </w:r>
      <w:r w:rsidR="00D61F53" w:rsidRPr="007F2674">
        <w:rPr>
          <w:rFonts w:eastAsia="TimesNewRoman"/>
          <w:lang w:val="sr-Cyrl-CS"/>
        </w:rPr>
        <w:t xml:space="preserve"> </w:t>
      </w:r>
      <w:r w:rsidRPr="007F2674">
        <w:rPr>
          <w:rFonts w:eastAsia="TimesNewRoman"/>
          <w:lang w:val="sr-Cyrl-CS"/>
        </w:rPr>
        <w:t>тајне</w:t>
      </w:r>
      <w:r w:rsidR="00D61F53" w:rsidRPr="007F2674">
        <w:rPr>
          <w:rFonts w:eastAsia="TimesNewRoman"/>
          <w:lang w:val="sr-Cyrl-CS"/>
        </w:rPr>
        <w:t xml:space="preserve"> </w:t>
      </w:r>
      <w:r w:rsidRPr="007F2674">
        <w:rPr>
          <w:rFonts w:eastAsia="TimesNewRoman"/>
          <w:lang w:val="sr-Cyrl-CS"/>
        </w:rPr>
        <w:t>чувају</w:t>
      </w:r>
      <w:r w:rsidR="00D61F53" w:rsidRPr="007F2674">
        <w:rPr>
          <w:rFonts w:eastAsia="TimesNewRoman"/>
          <w:lang w:val="sr-Cyrl-CS"/>
        </w:rPr>
        <w:t xml:space="preserve"> </w:t>
      </w:r>
      <w:r w:rsidRPr="007F2674">
        <w:rPr>
          <w:rFonts w:eastAsia="TimesNewRoman"/>
          <w:lang w:val="sr-Cyrl-CS"/>
        </w:rPr>
        <w:t>се</w:t>
      </w:r>
      <w:r w:rsidR="00D61F53" w:rsidRPr="007F2674">
        <w:rPr>
          <w:rFonts w:eastAsia="TimesNewRoman"/>
          <w:lang w:val="sr-Cyrl-CS"/>
        </w:rPr>
        <w:t xml:space="preserve"> </w:t>
      </w:r>
      <w:r w:rsidR="001A0285" w:rsidRPr="007F2674">
        <w:rPr>
          <w:rFonts w:eastAsia="TimesNewRoman"/>
          <w:lang w:val="sr-Cyrl-CS"/>
        </w:rPr>
        <w:t>у складу са овим законом, осим ако посебним прописима није друкчије уређено</w:t>
      </w:r>
      <w:r w:rsidR="00D61F53" w:rsidRPr="007F2674">
        <w:rPr>
          <w:rFonts w:eastAsia="TimesNewRoman"/>
          <w:lang w:val="sr-Cyrl-CS"/>
        </w:rPr>
        <w:t>.</w:t>
      </w:r>
    </w:p>
    <w:p w:rsidR="007D6142" w:rsidRPr="007F2674" w:rsidRDefault="007D6142" w:rsidP="006C489B">
      <w:pPr>
        <w:autoSpaceDE w:val="0"/>
        <w:autoSpaceDN w:val="0"/>
        <w:adjustRightInd w:val="0"/>
        <w:rPr>
          <w:rFonts w:eastAsia="TimesNewRoman"/>
          <w:lang w:val="sr-Cyrl-CS"/>
        </w:rPr>
      </w:pPr>
    </w:p>
    <w:p w:rsidR="00D61F53" w:rsidRPr="007F2674" w:rsidRDefault="004832F1" w:rsidP="00CE79B8">
      <w:pPr>
        <w:autoSpaceDE w:val="0"/>
        <w:autoSpaceDN w:val="0"/>
        <w:adjustRightInd w:val="0"/>
        <w:jc w:val="center"/>
        <w:outlineLvl w:val="0"/>
        <w:rPr>
          <w:rFonts w:eastAsia="TimesNewRoman"/>
          <w:iCs/>
          <w:lang w:val="sr-Cyrl-CS"/>
        </w:rPr>
      </w:pPr>
      <w:r w:rsidRPr="007F2674">
        <w:rPr>
          <w:rFonts w:eastAsia="TimesNewRoman"/>
          <w:iCs/>
          <w:lang w:val="sr-Cyrl-CS"/>
        </w:rPr>
        <w:t>Финан</w:t>
      </w:r>
      <w:r w:rsidR="004463BD" w:rsidRPr="007F2674">
        <w:rPr>
          <w:rFonts w:eastAsia="TimesNewRoman"/>
          <w:iCs/>
          <w:lang w:val="sr-Cyrl-CS"/>
        </w:rPr>
        <w:t>с</w:t>
      </w:r>
      <w:r w:rsidRPr="007F2674">
        <w:rPr>
          <w:rFonts w:eastAsia="TimesNewRoman"/>
          <w:iCs/>
          <w:lang w:val="sr-Cyrl-CS"/>
        </w:rPr>
        <w:t>ирање</w:t>
      </w:r>
      <w:r w:rsidR="00D61F53" w:rsidRPr="007F2674">
        <w:rPr>
          <w:rFonts w:eastAsia="TimesNewRoman"/>
          <w:iCs/>
          <w:lang w:val="sr-Cyrl-CS"/>
        </w:rPr>
        <w:t xml:space="preserve"> </w:t>
      </w:r>
      <w:r w:rsidRPr="007F2674">
        <w:rPr>
          <w:rFonts w:eastAsia="TimesNewRoman"/>
          <w:iCs/>
          <w:lang w:val="sr-Cyrl-CS"/>
        </w:rPr>
        <w:t>Коморе</w:t>
      </w:r>
    </w:p>
    <w:p w:rsidR="00D33DF7" w:rsidRPr="007F2674" w:rsidRDefault="00D33DF7" w:rsidP="006C489B">
      <w:pPr>
        <w:autoSpaceDE w:val="0"/>
        <w:autoSpaceDN w:val="0"/>
        <w:adjustRightInd w:val="0"/>
        <w:jc w:val="both"/>
        <w:rPr>
          <w:rFonts w:eastAsia="TimesNewRoman"/>
          <w:iCs/>
          <w:lang w:val="sr-Cyrl-CS"/>
        </w:rPr>
      </w:pPr>
    </w:p>
    <w:p w:rsidR="00D61F53" w:rsidRPr="007F2674" w:rsidRDefault="004463BD"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BE3723" w:rsidRPr="007F2674">
        <w:rPr>
          <w:rFonts w:eastAsia="TimesNewRoman"/>
          <w:lang w:val="sr-Cyrl-CS"/>
        </w:rPr>
        <w:t>60</w:t>
      </w:r>
      <w:r w:rsidR="002270BA" w:rsidRPr="007F2674">
        <w:rPr>
          <w:rFonts w:eastAsia="TimesNewRoman"/>
          <w:lang w:val="sr-Cyrl-CS"/>
        </w:rPr>
        <w:t>.</w:t>
      </w:r>
    </w:p>
    <w:p w:rsidR="00DC1E13" w:rsidRPr="007F2674" w:rsidRDefault="00DC1E13" w:rsidP="00DC1E13">
      <w:pPr>
        <w:pStyle w:val="rvps1"/>
        <w:shd w:val="clear" w:color="auto" w:fill="FFFFFF"/>
        <w:ind w:firstLine="720"/>
        <w:jc w:val="both"/>
        <w:rPr>
          <w:b/>
          <w:bCs/>
          <w:lang w:val="sr-Cyrl-CS"/>
        </w:rPr>
      </w:pPr>
      <w:r w:rsidRPr="007F2674">
        <w:rPr>
          <w:rStyle w:val="rvts3"/>
          <w:color w:val="auto"/>
          <w:sz w:val="24"/>
          <w:szCs w:val="24"/>
          <w:lang w:val="sr-Cyrl-CS"/>
        </w:rPr>
        <w:t>Комора стиче средства за рад од:</w:t>
      </w:r>
    </w:p>
    <w:p w:rsidR="00DC1E13" w:rsidRPr="007F2674" w:rsidRDefault="00DC1E13" w:rsidP="00DC1E13">
      <w:pPr>
        <w:pStyle w:val="rvps6"/>
        <w:shd w:val="clear" w:color="auto" w:fill="FFFFFF"/>
        <w:ind w:firstLine="344"/>
        <w:jc w:val="both"/>
        <w:rPr>
          <w:b/>
          <w:bCs/>
          <w:lang w:val="sr-Cyrl-CS"/>
        </w:rPr>
      </w:pPr>
      <w:r w:rsidRPr="007F2674">
        <w:rPr>
          <w:rStyle w:val="rvts3"/>
          <w:color w:val="auto"/>
          <w:sz w:val="24"/>
          <w:szCs w:val="24"/>
          <w:lang w:val="sr-Cyrl-CS"/>
        </w:rPr>
        <w:lastRenderedPageBreak/>
        <w:t xml:space="preserve">1) чланарине коју плаћају чланови </w:t>
      </w:r>
      <w:r w:rsidR="00D94B71" w:rsidRPr="007F2674">
        <w:rPr>
          <w:rStyle w:val="rvts3"/>
          <w:color w:val="auto"/>
          <w:sz w:val="24"/>
          <w:szCs w:val="24"/>
          <w:lang w:val="sr-Cyrl-CS"/>
        </w:rPr>
        <w:t>К</w:t>
      </w:r>
      <w:r w:rsidRPr="007F2674">
        <w:rPr>
          <w:rStyle w:val="rvts3"/>
          <w:color w:val="auto"/>
          <w:sz w:val="24"/>
          <w:szCs w:val="24"/>
          <w:lang w:val="sr-Cyrl-CS"/>
        </w:rPr>
        <w:t>оморе;</w:t>
      </w:r>
    </w:p>
    <w:p w:rsidR="00DC1E13" w:rsidRPr="007F2674" w:rsidRDefault="00DC1E13" w:rsidP="00DC1E13">
      <w:pPr>
        <w:pStyle w:val="rvps6"/>
        <w:shd w:val="clear" w:color="auto" w:fill="FFFFFF"/>
        <w:ind w:firstLine="344"/>
        <w:jc w:val="both"/>
        <w:rPr>
          <w:b/>
          <w:bCs/>
          <w:lang w:val="sr-Cyrl-CS"/>
        </w:rPr>
      </w:pPr>
      <w:r w:rsidRPr="007F2674">
        <w:rPr>
          <w:rStyle w:val="rvts3"/>
          <w:color w:val="auto"/>
          <w:sz w:val="24"/>
          <w:szCs w:val="24"/>
          <w:lang w:val="sr-Cyrl-CS"/>
        </w:rPr>
        <w:t xml:space="preserve">2) надокнаде за упис у </w:t>
      </w:r>
      <w:r w:rsidR="004A57AC" w:rsidRPr="007F2674">
        <w:rPr>
          <w:rStyle w:val="rvts3"/>
          <w:color w:val="auto"/>
          <w:sz w:val="24"/>
          <w:szCs w:val="24"/>
          <w:lang w:val="sr-Cyrl-CS"/>
        </w:rPr>
        <w:t>регистре</w:t>
      </w:r>
      <w:r w:rsidRPr="007F2674">
        <w:rPr>
          <w:rStyle w:val="rvts3"/>
          <w:color w:val="auto"/>
          <w:sz w:val="24"/>
          <w:szCs w:val="24"/>
          <w:lang w:val="sr-Cyrl-CS"/>
        </w:rPr>
        <w:t xml:space="preserve"> </w:t>
      </w:r>
      <w:r w:rsidR="004A57AC" w:rsidRPr="007F2674">
        <w:rPr>
          <w:rStyle w:val="rvts3"/>
          <w:color w:val="auto"/>
          <w:sz w:val="24"/>
          <w:szCs w:val="24"/>
          <w:lang w:val="sr-Cyrl-CS"/>
        </w:rPr>
        <w:t>К</w:t>
      </w:r>
      <w:r w:rsidRPr="007F2674">
        <w:rPr>
          <w:rStyle w:val="rvts3"/>
          <w:color w:val="auto"/>
          <w:sz w:val="24"/>
          <w:szCs w:val="24"/>
          <w:lang w:val="sr-Cyrl-CS"/>
        </w:rPr>
        <w:t>оморе;</w:t>
      </w:r>
    </w:p>
    <w:p w:rsidR="0059019B" w:rsidRPr="007F2674" w:rsidRDefault="002270BA" w:rsidP="007A58BD">
      <w:pPr>
        <w:pStyle w:val="rvps6"/>
        <w:shd w:val="clear" w:color="auto" w:fill="FFFFFF"/>
        <w:ind w:firstLine="344"/>
        <w:jc w:val="both"/>
        <w:rPr>
          <w:rStyle w:val="rvts3"/>
          <w:color w:val="auto"/>
          <w:sz w:val="24"/>
          <w:szCs w:val="24"/>
          <w:lang w:val="sr-Cyrl-CS"/>
        </w:rPr>
      </w:pPr>
      <w:r w:rsidRPr="007F2674">
        <w:rPr>
          <w:rStyle w:val="rvts3"/>
          <w:color w:val="auto"/>
          <w:sz w:val="24"/>
          <w:szCs w:val="24"/>
          <w:lang w:val="sr-Cyrl-CS"/>
        </w:rPr>
        <w:t>3</w:t>
      </w:r>
      <w:r w:rsidR="00065034" w:rsidRPr="007F2674">
        <w:rPr>
          <w:rStyle w:val="rvts3"/>
          <w:color w:val="auto"/>
          <w:sz w:val="24"/>
          <w:szCs w:val="24"/>
          <w:lang w:val="sr-Cyrl-CS"/>
        </w:rPr>
        <w:t xml:space="preserve">) </w:t>
      </w:r>
      <w:r w:rsidR="00DC1E13" w:rsidRPr="007F2674">
        <w:rPr>
          <w:rStyle w:val="rvts3"/>
          <w:color w:val="auto"/>
          <w:sz w:val="24"/>
          <w:szCs w:val="24"/>
          <w:lang w:val="sr-Cyrl-CS"/>
        </w:rPr>
        <w:t xml:space="preserve">других извора, у </w:t>
      </w:r>
      <w:r w:rsidR="0059019B" w:rsidRPr="007F2674">
        <w:rPr>
          <w:rStyle w:val="rvts3"/>
          <w:color w:val="auto"/>
          <w:sz w:val="24"/>
          <w:szCs w:val="24"/>
          <w:lang w:val="sr-Cyrl-CS"/>
        </w:rPr>
        <w:t>складу са законо</w:t>
      </w:r>
      <w:r w:rsidR="00DF630A" w:rsidRPr="007F2674">
        <w:rPr>
          <w:rStyle w:val="rvts3"/>
          <w:color w:val="auto"/>
          <w:sz w:val="24"/>
          <w:szCs w:val="24"/>
          <w:lang w:val="sr-Cyrl-CS"/>
        </w:rPr>
        <w:t>м и актима Коморе</w:t>
      </w:r>
      <w:r w:rsidR="0059019B" w:rsidRPr="007F2674">
        <w:rPr>
          <w:rStyle w:val="rvts3"/>
          <w:color w:val="auto"/>
          <w:sz w:val="24"/>
          <w:szCs w:val="24"/>
          <w:lang w:val="sr-Cyrl-CS"/>
        </w:rPr>
        <w:t>.</w:t>
      </w:r>
    </w:p>
    <w:p w:rsidR="00B439FB" w:rsidRPr="007F2674" w:rsidRDefault="00B439FB" w:rsidP="0059019B">
      <w:pPr>
        <w:pStyle w:val="rvps6"/>
        <w:shd w:val="clear" w:color="auto" w:fill="FFFFFF"/>
        <w:ind w:left="0" w:firstLine="0"/>
        <w:jc w:val="both"/>
        <w:rPr>
          <w:rStyle w:val="rvts3"/>
          <w:color w:val="auto"/>
          <w:sz w:val="24"/>
          <w:szCs w:val="24"/>
          <w:lang w:val="sr-Cyrl-CS"/>
        </w:rPr>
      </w:pPr>
    </w:p>
    <w:p w:rsidR="00F024EA" w:rsidRPr="007F2674" w:rsidRDefault="00F024EA" w:rsidP="00CE79B8">
      <w:pPr>
        <w:pStyle w:val="rvps6"/>
        <w:shd w:val="clear" w:color="auto" w:fill="FFFFFF"/>
        <w:jc w:val="center"/>
        <w:outlineLvl w:val="0"/>
        <w:rPr>
          <w:rStyle w:val="rvts3"/>
          <w:b/>
          <w:bCs/>
          <w:color w:val="auto"/>
          <w:sz w:val="24"/>
          <w:szCs w:val="24"/>
          <w:lang w:val="sr-Cyrl-CS"/>
        </w:rPr>
      </w:pPr>
      <w:r w:rsidRPr="007F2674">
        <w:rPr>
          <w:rStyle w:val="rvts3"/>
          <w:color w:val="auto"/>
          <w:sz w:val="24"/>
          <w:szCs w:val="24"/>
          <w:lang w:val="sr-Cyrl-CS"/>
        </w:rPr>
        <w:t>Средства Коморе</w:t>
      </w:r>
    </w:p>
    <w:p w:rsidR="00F024EA" w:rsidRPr="007F2674" w:rsidRDefault="00F024EA" w:rsidP="003169F8">
      <w:pPr>
        <w:pStyle w:val="rvps1"/>
        <w:shd w:val="clear" w:color="auto" w:fill="FFFFFF"/>
        <w:jc w:val="both"/>
        <w:rPr>
          <w:rStyle w:val="rvts3"/>
          <w:color w:val="auto"/>
          <w:sz w:val="24"/>
          <w:szCs w:val="24"/>
          <w:lang w:val="sr-Cyrl-CS"/>
        </w:rPr>
      </w:pPr>
    </w:p>
    <w:p w:rsidR="00835838" w:rsidRPr="007F2674" w:rsidRDefault="00835838" w:rsidP="00CE79B8">
      <w:pPr>
        <w:pStyle w:val="rvps1"/>
        <w:shd w:val="clear" w:color="auto" w:fill="FFFFFF"/>
        <w:jc w:val="center"/>
        <w:outlineLvl w:val="0"/>
        <w:rPr>
          <w:lang w:val="sr-Cyrl-CS"/>
        </w:rPr>
      </w:pPr>
      <w:r w:rsidRPr="007F2674">
        <w:rPr>
          <w:rStyle w:val="rvts3"/>
          <w:color w:val="auto"/>
          <w:sz w:val="24"/>
          <w:szCs w:val="24"/>
          <w:lang w:val="sr-Cyrl-CS"/>
        </w:rPr>
        <w:t xml:space="preserve">Члан </w:t>
      </w:r>
      <w:r w:rsidR="002270BA" w:rsidRPr="007F2674">
        <w:rPr>
          <w:rStyle w:val="rvts3"/>
          <w:color w:val="auto"/>
          <w:sz w:val="24"/>
          <w:szCs w:val="24"/>
          <w:lang w:val="sr-Cyrl-CS"/>
        </w:rPr>
        <w:t>6</w:t>
      </w:r>
      <w:r w:rsidR="00BE3723" w:rsidRPr="007F2674">
        <w:rPr>
          <w:rStyle w:val="rvts3"/>
          <w:color w:val="auto"/>
          <w:sz w:val="24"/>
          <w:szCs w:val="24"/>
          <w:lang w:val="sr-Cyrl-CS"/>
        </w:rPr>
        <w:t>1</w:t>
      </w:r>
      <w:r w:rsidR="002270BA" w:rsidRPr="007F2674">
        <w:rPr>
          <w:rStyle w:val="rvts3"/>
          <w:color w:val="auto"/>
          <w:sz w:val="24"/>
          <w:szCs w:val="24"/>
          <w:lang w:val="sr-Cyrl-CS"/>
        </w:rPr>
        <w:t>.</w:t>
      </w:r>
    </w:p>
    <w:p w:rsidR="00835838" w:rsidRPr="007F2674" w:rsidRDefault="00835838" w:rsidP="00835838">
      <w:pPr>
        <w:pStyle w:val="rvps1"/>
        <w:shd w:val="clear" w:color="auto" w:fill="FFFFFF"/>
        <w:ind w:firstLine="720"/>
        <w:jc w:val="both"/>
        <w:rPr>
          <w:rStyle w:val="rvts3"/>
          <w:color w:val="auto"/>
          <w:sz w:val="24"/>
          <w:szCs w:val="24"/>
          <w:lang w:val="sr-Cyrl-CS"/>
        </w:rPr>
      </w:pPr>
      <w:r w:rsidRPr="007F2674">
        <w:rPr>
          <w:rStyle w:val="rvts3"/>
          <w:color w:val="auto"/>
          <w:sz w:val="24"/>
          <w:szCs w:val="24"/>
          <w:lang w:val="sr-Cyrl-CS"/>
        </w:rPr>
        <w:t>Средства Коморе воде се на рачуну</w:t>
      </w:r>
      <w:r w:rsidR="00F024EA" w:rsidRPr="007F2674">
        <w:rPr>
          <w:rStyle w:val="rvts3"/>
          <w:color w:val="auto"/>
          <w:sz w:val="24"/>
          <w:szCs w:val="24"/>
          <w:lang w:val="sr-Cyrl-CS"/>
        </w:rPr>
        <w:t xml:space="preserve"> Коморе</w:t>
      </w:r>
      <w:r w:rsidRPr="007F2674">
        <w:rPr>
          <w:rStyle w:val="rvts3"/>
          <w:color w:val="auto"/>
          <w:sz w:val="24"/>
          <w:szCs w:val="24"/>
          <w:lang w:val="sr-Cyrl-CS"/>
        </w:rPr>
        <w:t>.</w:t>
      </w:r>
    </w:p>
    <w:p w:rsidR="00835838" w:rsidRPr="007F2674" w:rsidRDefault="00F87767" w:rsidP="00835838">
      <w:pPr>
        <w:pStyle w:val="rvps1"/>
        <w:shd w:val="clear" w:color="auto" w:fill="FFFFFF"/>
        <w:ind w:firstLine="720"/>
        <w:jc w:val="both"/>
        <w:rPr>
          <w:b/>
          <w:bCs/>
          <w:lang w:val="sr-Cyrl-CS"/>
        </w:rPr>
      </w:pPr>
      <w:r w:rsidRPr="007F2674">
        <w:rPr>
          <w:rStyle w:val="rvts3"/>
          <w:color w:val="auto"/>
          <w:sz w:val="24"/>
          <w:szCs w:val="24"/>
          <w:lang w:val="sr-Cyrl-CS"/>
        </w:rPr>
        <w:t>З</w:t>
      </w:r>
      <w:r w:rsidR="00835838" w:rsidRPr="007F2674">
        <w:rPr>
          <w:rStyle w:val="rvts3"/>
          <w:color w:val="auto"/>
          <w:sz w:val="24"/>
          <w:szCs w:val="24"/>
          <w:lang w:val="sr-Cyrl-CS"/>
        </w:rPr>
        <w:t xml:space="preserve">а </w:t>
      </w:r>
      <w:r w:rsidRPr="007F2674">
        <w:rPr>
          <w:rStyle w:val="rvts3"/>
          <w:color w:val="auto"/>
          <w:sz w:val="24"/>
          <w:szCs w:val="24"/>
          <w:lang w:val="sr-Cyrl-CS"/>
        </w:rPr>
        <w:t xml:space="preserve">располагање </w:t>
      </w:r>
      <w:r w:rsidR="00835838" w:rsidRPr="007F2674">
        <w:rPr>
          <w:rStyle w:val="rvts3"/>
          <w:color w:val="auto"/>
          <w:sz w:val="24"/>
          <w:szCs w:val="24"/>
          <w:lang w:val="sr-Cyrl-CS"/>
        </w:rPr>
        <w:t>средств</w:t>
      </w:r>
      <w:r w:rsidRPr="007F2674">
        <w:rPr>
          <w:rStyle w:val="rvts3"/>
          <w:color w:val="auto"/>
          <w:sz w:val="24"/>
          <w:szCs w:val="24"/>
          <w:lang w:val="sr-Cyrl-CS"/>
        </w:rPr>
        <w:t>има</w:t>
      </w:r>
      <w:r w:rsidR="00835838" w:rsidRPr="007F2674">
        <w:rPr>
          <w:rStyle w:val="rvts3"/>
          <w:color w:val="auto"/>
          <w:sz w:val="24"/>
          <w:szCs w:val="24"/>
          <w:lang w:val="sr-Cyrl-CS"/>
        </w:rPr>
        <w:t xml:space="preserve"> Коморе </w:t>
      </w:r>
      <w:r w:rsidR="000D502E" w:rsidRPr="007F2674">
        <w:rPr>
          <w:rStyle w:val="rvts3"/>
          <w:color w:val="auto"/>
          <w:sz w:val="24"/>
          <w:szCs w:val="24"/>
          <w:lang w:val="sr-Cyrl-CS"/>
        </w:rPr>
        <w:t>одговорно је лице које је овлашћено актима Коморе</w:t>
      </w:r>
      <w:r w:rsidR="00835838" w:rsidRPr="007F2674">
        <w:rPr>
          <w:rStyle w:val="rvts3"/>
          <w:color w:val="auto"/>
          <w:sz w:val="24"/>
          <w:szCs w:val="24"/>
          <w:lang w:val="sr-Cyrl-CS"/>
        </w:rPr>
        <w:t>.</w:t>
      </w:r>
    </w:p>
    <w:p w:rsidR="004E1FD8" w:rsidRPr="007F2674" w:rsidRDefault="00835838" w:rsidP="004507E0">
      <w:pPr>
        <w:pStyle w:val="rvps1"/>
        <w:shd w:val="clear" w:color="auto" w:fill="FFFFFF"/>
        <w:ind w:firstLine="720"/>
        <w:jc w:val="both"/>
        <w:rPr>
          <w:rStyle w:val="rvts3"/>
          <w:color w:val="auto"/>
          <w:sz w:val="24"/>
          <w:szCs w:val="24"/>
          <w:lang w:val="sr-Cyrl-CS"/>
        </w:rPr>
      </w:pPr>
      <w:r w:rsidRPr="007F2674">
        <w:rPr>
          <w:rStyle w:val="rvts3"/>
          <w:color w:val="auto"/>
          <w:sz w:val="24"/>
          <w:szCs w:val="24"/>
          <w:lang w:val="sr-Cyrl-CS"/>
        </w:rPr>
        <w:t>Комора одговара за своје обавезе целокупном имовином којом располаже.</w:t>
      </w:r>
    </w:p>
    <w:p w:rsidR="007021D9" w:rsidRPr="007F2674" w:rsidRDefault="007021D9" w:rsidP="004507E0">
      <w:pPr>
        <w:pStyle w:val="rvps1"/>
        <w:shd w:val="clear" w:color="auto" w:fill="FFFFFF"/>
        <w:ind w:firstLine="720"/>
        <w:jc w:val="both"/>
        <w:rPr>
          <w:b/>
          <w:bCs/>
          <w:lang w:val="sr-Cyrl-CS"/>
        </w:rPr>
      </w:pPr>
    </w:p>
    <w:p w:rsidR="00D61F53" w:rsidRPr="007F2674" w:rsidRDefault="004832F1" w:rsidP="00CE79B8">
      <w:pPr>
        <w:autoSpaceDE w:val="0"/>
        <w:autoSpaceDN w:val="0"/>
        <w:adjustRightInd w:val="0"/>
        <w:jc w:val="center"/>
        <w:outlineLvl w:val="0"/>
        <w:rPr>
          <w:rFonts w:eastAsia="TimesNewRoman"/>
          <w:iCs/>
          <w:lang w:val="sr-Cyrl-CS"/>
        </w:rPr>
      </w:pPr>
      <w:r w:rsidRPr="007F2674">
        <w:rPr>
          <w:rFonts w:eastAsia="TimesNewRoman"/>
          <w:iCs/>
          <w:lang w:val="sr-Cyrl-CS"/>
        </w:rPr>
        <w:t>Статут</w:t>
      </w:r>
      <w:r w:rsidR="00D61F53" w:rsidRPr="007F2674">
        <w:rPr>
          <w:rFonts w:eastAsia="TimesNewRoman"/>
          <w:iCs/>
          <w:lang w:val="sr-Cyrl-CS"/>
        </w:rPr>
        <w:t xml:space="preserve"> </w:t>
      </w:r>
      <w:r w:rsidRPr="007F2674">
        <w:rPr>
          <w:rFonts w:eastAsia="TimesNewRoman"/>
          <w:iCs/>
          <w:lang w:val="sr-Cyrl-CS"/>
        </w:rPr>
        <w:t>Коморе</w:t>
      </w:r>
    </w:p>
    <w:p w:rsidR="004463BD" w:rsidRPr="007F2674" w:rsidRDefault="004463BD" w:rsidP="00D33DF7">
      <w:pPr>
        <w:autoSpaceDE w:val="0"/>
        <w:autoSpaceDN w:val="0"/>
        <w:adjustRightInd w:val="0"/>
        <w:jc w:val="center"/>
        <w:rPr>
          <w:rFonts w:eastAsia="TimesNewRoman"/>
          <w:iCs/>
          <w:lang w:val="sr-Cyrl-CS"/>
        </w:rPr>
      </w:pPr>
    </w:p>
    <w:p w:rsidR="00D61F53" w:rsidRPr="007F2674" w:rsidRDefault="004463BD"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2270BA" w:rsidRPr="007F2674">
        <w:rPr>
          <w:rFonts w:eastAsia="TimesNewRoman"/>
          <w:lang w:val="sr-Cyrl-CS"/>
        </w:rPr>
        <w:t>6</w:t>
      </w:r>
      <w:r w:rsidR="00BE3723" w:rsidRPr="007F2674">
        <w:rPr>
          <w:rFonts w:eastAsia="TimesNewRoman"/>
          <w:lang w:val="sr-Cyrl-CS"/>
        </w:rPr>
        <w:t>2</w:t>
      </w:r>
      <w:r w:rsidR="00C47B65" w:rsidRPr="007F2674">
        <w:rPr>
          <w:rFonts w:eastAsia="TimesNewRoman"/>
          <w:lang w:val="sr-Cyrl-CS"/>
        </w:rPr>
        <w:t>.</w:t>
      </w:r>
    </w:p>
    <w:p w:rsidR="006909EB" w:rsidRPr="007F2674" w:rsidRDefault="00DC1E13" w:rsidP="006909EB">
      <w:pPr>
        <w:pStyle w:val="rvps1"/>
        <w:shd w:val="clear" w:color="auto" w:fill="FFFFFF"/>
        <w:ind w:firstLine="720"/>
        <w:jc w:val="both"/>
        <w:rPr>
          <w:rFonts w:eastAsia="TimesNewRoman"/>
          <w:lang w:val="sr-Cyrl-CS"/>
        </w:rPr>
      </w:pPr>
      <w:r w:rsidRPr="007F2674">
        <w:rPr>
          <w:rStyle w:val="rvts3"/>
          <w:color w:val="auto"/>
          <w:sz w:val="24"/>
          <w:szCs w:val="24"/>
          <w:lang w:val="sr-Cyrl-CS"/>
        </w:rPr>
        <w:t xml:space="preserve">Статутом </w:t>
      </w:r>
      <w:r w:rsidR="004C35F3" w:rsidRPr="007F2674">
        <w:rPr>
          <w:rStyle w:val="rvts3"/>
          <w:color w:val="auto"/>
          <w:sz w:val="24"/>
          <w:szCs w:val="24"/>
          <w:lang w:val="sr-Cyrl-CS"/>
        </w:rPr>
        <w:t>К</w:t>
      </w:r>
      <w:r w:rsidRPr="007F2674">
        <w:rPr>
          <w:rStyle w:val="rvts3"/>
          <w:color w:val="auto"/>
          <w:sz w:val="24"/>
          <w:szCs w:val="24"/>
          <w:lang w:val="sr-Cyrl-CS"/>
        </w:rPr>
        <w:t>оморе ближе се уређују: послови које Комора обавља у оквиру законских овлашћења; начин обављања послова Коморе; унутрашња организација и рад Коморе; састав, начин и поступак избора и надлежност органа Комор</w:t>
      </w:r>
      <w:r w:rsidR="006909EB" w:rsidRPr="007F2674">
        <w:rPr>
          <w:rStyle w:val="rvts3"/>
          <w:color w:val="auto"/>
          <w:sz w:val="24"/>
          <w:szCs w:val="24"/>
          <w:lang w:val="sr-Cyrl-CS"/>
        </w:rPr>
        <w:t xml:space="preserve">е; </w:t>
      </w:r>
      <w:r w:rsidR="006909EB" w:rsidRPr="007F2674">
        <w:rPr>
          <w:rFonts w:eastAsia="TimesNewRoman"/>
          <w:lang w:val="sr-Cyrl-CS"/>
        </w:rPr>
        <w:t xml:space="preserve">права и дужности друштава за ревизију, самосталних ревизора и лиценцираних овлашћених ревизора </w:t>
      </w:r>
      <w:r w:rsidR="00F024EA" w:rsidRPr="007F2674">
        <w:rPr>
          <w:rFonts w:eastAsia="TimesNewRoman"/>
          <w:lang w:val="sr-Cyrl-CS"/>
        </w:rPr>
        <w:t>као чланова Коморе</w:t>
      </w:r>
      <w:r w:rsidR="006909EB" w:rsidRPr="007F2674">
        <w:rPr>
          <w:rFonts w:eastAsia="TimesNewRoman"/>
          <w:lang w:val="sr-Cyrl-CS"/>
        </w:rPr>
        <w:t xml:space="preserve">; </w:t>
      </w:r>
      <w:r w:rsidR="006909EB" w:rsidRPr="007F2674">
        <w:rPr>
          <w:rStyle w:val="rvts3"/>
          <w:color w:val="auto"/>
          <w:sz w:val="24"/>
          <w:szCs w:val="24"/>
          <w:lang w:val="sr-Cyrl-CS"/>
        </w:rPr>
        <w:t>као и друга питања од значаја за рад и организацију Коморе</w:t>
      </w:r>
      <w:r w:rsidR="00F024EA" w:rsidRPr="007F2674">
        <w:rPr>
          <w:rStyle w:val="rvts3"/>
          <w:color w:val="auto"/>
          <w:sz w:val="24"/>
          <w:szCs w:val="24"/>
          <w:lang w:val="sr-Cyrl-CS"/>
        </w:rPr>
        <w:t>, у складу са овим законом</w:t>
      </w:r>
      <w:r w:rsidR="006909EB" w:rsidRPr="007F2674">
        <w:rPr>
          <w:rFonts w:eastAsia="TimesNewRoman"/>
          <w:lang w:val="sr-Cyrl-CS"/>
        </w:rPr>
        <w:t>.</w:t>
      </w:r>
    </w:p>
    <w:p w:rsidR="00E66BD7" w:rsidRPr="007F2674" w:rsidRDefault="00DC1E13" w:rsidP="00606D0D">
      <w:pPr>
        <w:autoSpaceDE w:val="0"/>
        <w:autoSpaceDN w:val="0"/>
        <w:adjustRightInd w:val="0"/>
        <w:ind w:firstLine="720"/>
        <w:jc w:val="both"/>
        <w:rPr>
          <w:rStyle w:val="rvts3"/>
          <w:color w:val="auto"/>
          <w:sz w:val="24"/>
          <w:szCs w:val="24"/>
          <w:lang w:val="sr-Cyrl-CS"/>
        </w:rPr>
      </w:pPr>
      <w:r w:rsidRPr="007F2674">
        <w:rPr>
          <w:rStyle w:val="rvts3"/>
          <w:color w:val="auto"/>
          <w:sz w:val="24"/>
          <w:szCs w:val="24"/>
          <w:lang w:val="sr-Cyrl-CS"/>
        </w:rPr>
        <w:t xml:space="preserve">На статут </w:t>
      </w:r>
      <w:r w:rsidR="004A57AC" w:rsidRPr="007F2674">
        <w:rPr>
          <w:rStyle w:val="rvts3"/>
          <w:color w:val="auto"/>
          <w:sz w:val="24"/>
          <w:szCs w:val="24"/>
          <w:lang w:val="sr-Cyrl-CS"/>
        </w:rPr>
        <w:t>К</w:t>
      </w:r>
      <w:r w:rsidRPr="007F2674">
        <w:rPr>
          <w:rStyle w:val="rvts3"/>
          <w:color w:val="auto"/>
          <w:sz w:val="24"/>
          <w:szCs w:val="24"/>
          <w:lang w:val="sr-Cyrl-CS"/>
        </w:rPr>
        <w:t xml:space="preserve">оморе у делу који се односи на обављање јавних овлашћења из члана </w:t>
      </w:r>
      <w:r w:rsidR="00C06E63" w:rsidRPr="007F2674">
        <w:rPr>
          <w:rStyle w:val="rvts3"/>
          <w:color w:val="auto"/>
          <w:sz w:val="24"/>
          <w:szCs w:val="24"/>
          <w:lang w:val="sr-Cyrl-CS"/>
        </w:rPr>
        <w:t>5</w:t>
      </w:r>
      <w:r w:rsidR="00026865" w:rsidRPr="007F2674">
        <w:rPr>
          <w:rStyle w:val="rvts3"/>
          <w:color w:val="auto"/>
          <w:sz w:val="24"/>
          <w:szCs w:val="24"/>
          <w:lang w:val="sr-Cyrl-CS"/>
        </w:rPr>
        <w:t>7</w:t>
      </w:r>
      <w:r w:rsidR="001400D1" w:rsidRPr="007F2674">
        <w:rPr>
          <w:rStyle w:val="rvts3"/>
          <w:color w:val="auto"/>
          <w:sz w:val="24"/>
          <w:szCs w:val="24"/>
          <w:lang w:val="sr-Cyrl-CS"/>
        </w:rPr>
        <w:t xml:space="preserve">. </w:t>
      </w:r>
      <w:r w:rsidRPr="007F2674">
        <w:rPr>
          <w:rStyle w:val="rvts3"/>
          <w:color w:val="auto"/>
          <w:sz w:val="24"/>
          <w:szCs w:val="24"/>
          <w:lang w:val="sr-Cyrl-CS"/>
        </w:rPr>
        <w:t>овог закона</w:t>
      </w:r>
      <w:r w:rsidRPr="007F2674">
        <w:rPr>
          <w:rFonts w:eastAsia="TimesNewRoman"/>
          <w:lang w:val="sr-Cyrl-CS"/>
        </w:rPr>
        <w:t xml:space="preserve"> сагласност </w:t>
      </w:r>
      <w:r w:rsidR="007A58BD" w:rsidRPr="007F2674">
        <w:rPr>
          <w:rFonts w:eastAsia="TimesNewRoman"/>
          <w:lang w:val="sr-Cyrl-CS"/>
        </w:rPr>
        <w:t xml:space="preserve">даје </w:t>
      </w:r>
      <w:r w:rsidR="0056287D" w:rsidRPr="007F2674">
        <w:rPr>
          <w:rFonts w:eastAsia="TimesNewRoman"/>
          <w:lang w:val="sr-Cyrl-CS"/>
        </w:rPr>
        <w:t>Министарство</w:t>
      </w:r>
      <w:r w:rsidR="003169F8" w:rsidRPr="007F2674">
        <w:rPr>
          <w:rFonts w:eastAsia="TimesNewRoman"/>
          <w:lang w:val="sr-Cyrl-CS"/>
        </w:rPr>
        <w:t xml:space="preserve"> </w:t>
      </w:r>
      <w:r w:rsidR="00B439FB" w:rsidRPr="007F2674">
        <w:rPr>
          <w:rFonts w:eastAsia="TimesNewRoman"/>
          <w:lang w:val="sr-Cyrl-CS"/>
        </w:rPr>
        <w:t>по</w:t>
      </w:r>
      <w:r w:rsidR="003169F8" w:rsidRPr="007F2674">
        <w:rPr>
          <w:rFonts w:eastAsia="TimesNewRoman"/>
          <w:lang w:val="sr-Cyrl-CS"/>
        </w:rPr>
        <w:t xml:space="preserve"> претходно прибављено</w:t>
      </w:r>
      <w:r w:rsidR="00B439FB" w:rsidRPr="007F2674">
        <w:rPr>
          <w:rFonts w:eastAsia="TimesNewRoman"/>
          <w:lang w:val="sr-Cyrl-CS"/>
        </w:rPr>
        <w:t>м мишљењу</w:t>
      </w:r>
      <w:r w:rsidR="003169F8" w:rsidRPr="007F2674">
        <w:rPr>
          <w:rFonts w:eastAsia="TimesNewRoman"/>
          <w:lang w:val="sr-Cyrl-CS"/>
        </w:rPr>
        <w:t xml:space="preserve"> </w:t>
      </w:r>
      <w:r w:rsidR="006159F0" w:rsidRPr="007F2674">
        <w:rPr>
          <w:rFonts w:eastAsia="TimesNewRoman"/>
          <w:lang w:val="sr-Cyrl-CS"/>
        </w:rPr>
        <w:t>Комисије</w:t>
      </w:r>
      <w:r w:rsidR="0056287D" w:rsidRPr="007F2674">
        <w:rPr>
          <w:rFonts w:eastAsia="TimesNewRoman"/>
          <w:lang w:val="sr-Cyrl-CS"/>
        </w:rPr>
        <w:t>.</w:t>
      </w:r>
    </w:p>
    <w:p w:rsidR="002F55DD" w:rsidRPr="007F2674" w:rsidRDefault="002F55DD" w:rsidP="00543DE1">
      <w:pPr>
        <w:autoSpaceDE w:val="0"/>
        <w:autoSpaceDN w:val="0"/>
        <w:adjustRightInd w:val="0"/>
        <w:jc w:val="both"/>
        <w:rPr>
          <w:rFonts w:eastAsia="TimesNewRoman"/>
          <w:lang w:val="sr-Cyrl-CS"/>
        </w:rPr>
      </w:pPr>
    </w:p>
    <w:p w:rsidR="00D61F53" w:rsidRPr="007F2674" w:rsidRDefault="00585EED" w:rsidP="00CE79B8">
      <w:pPr>
        <w:autoSpaceDE w:val="0"/>
        <w:autoSpaceDN w:val="0"/>
        <w:adjustRightInd w:val="0"/>
        <w:jc w:val="center"/>
        <w:outlineLvl w:val="0"/>
        <w:rPr>
          <w:rFonts w:eastAsia="TimesNewRoman"/>
          <w:iCs/>
          <w:lang w:val="sr-Cyrl-CS"/>
        </w:rPr>
      </w:pPr>
      <w:r w:rsidRPr="007F2674">
        <w:rPr>
          <w:rFonts w:eastAsia="TimesNewRoman"/>
          <w:iCs/>
          <w:lang w:val="sr-Cyrl-CS"/>
        </w:rPr>
        <w:t xml:space="preserve">Објављивање </w:t>
      </w:r>
      <w:r w:rsidR="004832F1" w:rsidRPr="007F2674">
        <w:rPr>
          <w:rFonts w:eastAsia="TimesNewRoman"/>
          <w:iCs/>
          <w:lang w:val="sr-Cyrl-CS"/>
        </w:rPr>
        <w:t>докумената</w:t>
      </w:r>
    </w:p>
    <w:p w:rsidR="00D33DF7" w:rsidRPr="007F2674" w:rsidRDefault="00D33DF7" w:rsidP="006C489B">
      <w:pPr>
        <w:autoSpaceDE w:val="0"/>
        <w:autoSpaceDN w:val="0"/>
        <w:adjustRightInd w:val="0"/>
        <w:jc w:val="both"/>
        <w:rPr>
          <w:rFonts w:eastAsia="TimesNewRoman"/>
          <w:iCs/>
          <w:lang w:val="sr-Cyrl-CS"/>
        </w:rPr>
      </w:pPr>
    </w:p>
    <w:p w:rsidR="00D61F53" w:rsidRPr="007F2674" w:rsidRDefault="00585EED"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8D70B0" w:rsidRPr="007F2674">
        <w:rPr>
          <w:rFonts w:eastAsia="TimesNewRoman"/>
          <w:lang w:val="sr-Cyrl-CS"/>
        </w:rPr>
        <w:t>6</w:t>
      </w:r>
      <w:r w:rsidR="00BE3723" w:rsidRPr="007F2674">
        <w:rPr>
          <w:rFonts w:eastAsia="TimesNewRoman"/>
          <w:lang w:val="sr-Cyrl-CS"/>
        </w:rPr>
        <w:t>3</w:t>
      </w:r>
      <w:r w:rsidR="00C47B65" w:rsidRPr="007F2674">
        <w:rPr>
          <w:rFonts w:eastAsia="TimesNewRoman"/>
          <w:lang w:val="sr-Cyrl-CS"/>
        </w:rPr>
        <w:t>.</w:t>
      </w:r>
    </w:p>
    <w:p w:rsidR="008D70B0" w:rsidRPr="007F2674" w:rsidRDefault="008D70B0" w:rsidP="00444796">
      <w:pPr>
        <w:autoSpaceDE w:val="0"/>
        <w:autoSpaceDN w:val="0"/>
        <w:adjustRightInd w:val="0"/>
        <w:ind w:firstLine="720"/>
        <w:jc w:val="both"/>
        <w:rPr>
          <w:rFonts w:eastAsia="TimesNewRoman"/>
          <w:lang w:val="sr-Cyrl-CS"/>
        </w:rPr>
      </w:pPr>
      <w:r w:rsidRPr="007F2674">
        <w:rPr>
          <w:rFonts w:eastAsia="TimesNewRoman"/>
          <w:lang w:val="sr-Cyrl-CS"/>
        </w:rPr>
        <w:t xml:space="preserve">Комора је дужна да објави Статут Коморе у </w:t>
      </w:r>
      <w:r w:rsidR="0049151A" w:rsidRPr="007F2674">
        <w:rPr>
          <w:lang w:val="sr-Cyrl-CS"/>
        </w:rPr>
        <w:t>„</w:t>
      </w:r>
      <w:r w:rsidRPr="007F2674">
        <w:rPr>
          <w:rFonts w:eastAsia="TimesNewRoman"/>
          <w:lang w:val="sr-Cyrl-CS"/>
        </w:rPr>
        <w:t>Службеном гласнику Републике Србије</w:t>
      </w:r>
      <w:r w:rsidR="0049151A" w:rsidRPr="007F2674">
        <w:rPr>
          <w:lang w:val="sr-Cyrl-CS"/>
        </w:rPr>
        <w:t>”</w:t>
      </w:r>
      <w:r w:rsidR="007D6142" w:rsidRPr="007F2674">
        <w:rPr>
          <w:rFonts w:eastAsia="TimesNewRoman"/>
          <w:lang w:val="sr-Cyrl-CS"/>
        </w:rPr>
        <w:t>.</w:t>
      </w:r>
    </w:p>
    <w:p w:rsidR="00556A42" w:rsidRPr="007F2674" w:rsidRDefault="00D61F53" w:rsidP="00453039">
      <w:pPr>
        <w:autoSpaceDE w:val="0"/>
        <w:autoSpaceDN w:val="0"/>
        <w:adjustRightInd w:val="0"/>
        <w:ind w:firstLine="720"/>
        <w:jc w:val="both"/>
        <w:rPr>
          <w:rFonts w:eastAsia="TimesNewRoman"/>
          <w:lang w:val="sr-Cyrl-CS"/>
        </w:rPr>
      </w:pPr>
      <w:r w:rsidRPr="007F2674">
        <w:rPr>
          <w:rFonts w:eastAsia="TimesNewRoman"/>
          <w:lang w:val="sr-Cyrl-CS"/>
        </w:rPr>
        <w:t xml:space="preserve"> </w:t>
      </w:r>
      <w:r w:rsidR="00EB34DB" w:rsidRPr="007F2674">
        <w:rPr>
          <w:rFonts w:eastAsia="TimesNewRoman"/>
          <w:lang w:val="sr-Cyrl-CS"/>
        </w:rPr>
        <w:t>А</w:t>
      </w:r>
      <w:r w:rsidR="00564843" w:rsidRPr="007F2674">
        <w:rPr>
          <w:rFonts w:eastAsia="TimesNewRoman"/>
          <w:lang w:val="sr-Cyrl-CS"/>
        </w:rPr>
        <w:t>кти</w:t>
      </w:r>
      <w:r w:rsidRPr="007F2674">
        <w:rPr>
          <w:rFonts w:eastAsia="TimesNewRoman"/>
          <w:lang w:val="sr-Cyrl-CS"/>
        </w:rPr>
        <w:t xml:space="preserve"> </w:t>
      </w:r>
      <w:r w:rsidR="004832F1" w:rsidRPr="007F2674">
        <w:rPr>
          <w:rFonts w:eastAsia="TimesNewRoman"/>
          <w:lang w:val="sr-Cyrl-CS"/>
        </w:rPr>
        <w:t>које</w:t>
      </w:r>
      <w:r w:rsidRPr="007F2674">
        <w:rPr>
          <w:rFonts w:eastAsia="TimesNewRoman"/>
          <w:lang w:val="sr-Cyrl-CS"/>
        </w:rPr>
        <w:t xml:space="preserve"> </w:t>
      </w:r>
      <w:r w:rsidR="004832F1" w:rsidRPr="007F2674">
        <w:rPr>
          <w:rFonts w:eastAsia="TimesNewRoman"/>
          <w:lang w:val="sr-Cyrl-CS"/>
        </w:rPr>
        <w:t>Комора</w:t>
      </w:r>
      <w:r w:rsidRPr="007F2674">
        <w:rPr>
          <w:rFonts w:eastAsia="TimesNewRoman"/>
          <w:lang w:val="sr-Cyrl-CS"/>
        </w:rPr>
        <w:t xml:space="preserve"> </w:t>
      </w:r>
      <w:r w:rsidR="004832F1" w:rsidRPr="007F2674">
        <w:rPr>
          <w:rFonts w:eastAsia="TimesNewRoman"/>
          <w:lang w:val="sr-Cyrl-CS"/>
        </w:rPr>
        <w:t>доноси</w:t>
      </w:r>
      <w:r w:rsidRPr="007F2674">
        <w:rPr>
          <w:rFonts w:eastAsia="TimesNewRoman"/>
          <w:lang w:val="sr-Cyrl-CS"/>
        </w:rPr>
        <w:t xml:space="preserve"> </w:t>
      </w:r>
      <w:r w:rsidR="004832F1" w:rsidRPr="007F2674">
        <w:rPr>
          <w:rFonts w:eastAsia="TimesNewRoman"/>
          <w:lang w:val="sr-Cyrl-CS"/>
        </w:rPr>
        <w:t>у</w:t>
      </w:r>
      <w:r w:rsidRPr="007F2674">
        <w:rPr>
          <w:rFonts w:eastAsia="TimesNewRoman"/>
          <w:lang w:val="sr-Cyrl-CS"/>
        </w:rPr>
        <w:t xml:space="preserve"> </w:t>
      </w:r>
      <w:r w:rsidR="004832F1" w:rsidRPr="007F2674">
        <w:rPr>
          <w:rFonts w:eastAsia="TimesNewRoman"/>
          <w:lang w:val="sr-Cyrl-CS"/>
        </w:rPr>
        <w:t>складу</w:t>
      </w:r>
      <w:r w:rsidRPr="007F2674">
        <w:rPr>
          <w:rFonts w:eastAsia="TimesNewRoman"/>
          <w:lang w:val="sr-Cyrl-CS"/>
        </w:rPr>
        <w:t xml:space="preserve"> </w:t>
      </w:r>
      <w:r w:rsidR="004832F1" w:rsidRPr="007F2674">
        <w:rPr>
          <w:rFonts w:eastAsia="TimesNewRoman"/>
          <w:lang w:val="sr-Cyrl-CS"/>
        </w:rPr>
        <w:t>са</w:t>
      </w:r>
      <w:r w:rsidRPr="007F2674">
        <w:rPr>
          <w:rFonts w:eastAsia="TimesNewRoman"/>
          <w:lang w:val="sr-Cyrl-CS"/>
        </w:rPr>
        <w:t xml:space="preserve"> </w:t>
      </w:r>
      <w:r w:rsidR="00FD7956" w:rsidRPr="007F2674">
        <w:rPr>
          <w:rFonts w:eastAsia="TimesNewRoman"/>
          <w:lang w:val="sr-Cyrl-CS"/>
        </w:rPr>
        <w:t xml:space="preserve">овим законом </w:t>
      </w:r>
      <w:r w:rsidR="004832F1" w:rsidRPr="007F2674">
        <w:rPr>
          <w:rFonts w:eastAsia="TimesNewRoman"/>
          <w:lang w:val="sr-Cyrl-CS"/>
        </w:rPr>
        <w:t>објављују</w:t>
      </w:r>
      <w:r w:rsidRPr="007F2674">
        <w:rPr>
          <w:rFonts w:eastAsia="TimesNewRoman"/>
          <w:lang w:val="sr-Cyrl-CS"/>
        </w:rPr>
        <w:t xml:space="preserve"> </w:t>
      </w:r>
      <w:r w:rsidR="004832F1" w:rsidRPr="007F2674">
        <w:rPr>
          <w:rFonts w:eastAsia="TimesNewRoman"/>
          <w:lang w:val="sr-Cyrl-CS"/>
        </w:rPr>
        <w:t>се</w:t>
      </w:r>
      <w:r w:rsidRPr="007F2674">
        <w:rPr>
          <w:rFonts w:eastAsia="TimesNewRoman"/>
          <w:lang w:val="sr-Cyrl-CS"/>
        </w:rPr>
        <w:t xml:space="preserve"> </w:t>
      </w:r>
      <w:r w:rsidR="004832F1" w:rsidRPr="007F2674">
        <w:rPr>
          <w:rFonts w:eastAsia="TimesNewRoman"/>
          <w:lang w:val="sr-Cyrl-CS"/>
        </w:rPr>
        <w:t>на</w:t>
      </w:r>
      <w:r w:rsidRPr="007F2674">
        <w:rPr>
          <w:rFonts w:eastAsia="TimesNewRoman"/>
          <w:lang w:val="sr-Cyrl-CS"/>
        </w:rPr>
        <w:t xml:space="preserve"> </w:t>
      </w:r>
      <w:r w:rsidR="00564843" w:rsidRPr="007F2674">
        <w:rPr>
          <w:rFonts w:eastAsia="TimesNewRoman"/>
          <w:lang w:val="sr-Cyrl-CS"/>
        </w:rPr>
        <w:t>интернет</w:t>
      </w:r>
      <w:r w:rsidRPr="007F2674">
        <w:rPr>
          <w:rFonts w:eastAsia="TimesNewRoman"/>
          <w:lang w:val="sr-Cyrl-CS"/>
        </w:rPr>
        <w:t xml:space="preserve"> </w:t>
      </w:r>
      <w:r w:rsidR="004832F1" w:rsidRPr="007F2674">
        <w:rPr>
          <w:rFonts w:eastAsia="TimesNewRoman"/>
          <w:lang w:val="sr-Cyrl-CS"/>
        </w:rPr>
        <w:t>страници</w:t>
      </w:r>
      <w:r w:rsidRPr="007F2674">
        <w:rPr>
          <w:rFonts w:eastAsia="TimesNewRoman"/>
          <w:lang w:val="sr-Cyrl-CS"/>
        </w:rPr>
        <w:t xml:space="preserve"> </w:t>
      </w:r>
      <w:r w:rsidR="004832F1" w:rsidRPr="007F2674">
        <w:rPr>
          <w:rFonts w:eastAsia="TimesNewRoman"/>
          <w:lang w:val="sr-Cyrl-CS"/>
        </w:rPr>
        <w:t>Коморе</w:t>
      </w:r>
      <w:r w:rsidRPr="007F2674">
        <w:rPr>
          <w:rFonts w:eastAsia="TimesNewRoman"/>
          <w:lang w:val="sr-Cyrl-CS"/>
        </w:rPr>
        <w:t>.</w:t>
      </w:r>
    </w:p>
    <w:p w:rsidR="00C37F08" w:rsidRPr="007F2674" w:rsidRDefault="00C37F08" w:rsidP="00711CAB">
      <w:pPr>
        <w:autoSpaceDE w:val="0"/>
        <w:autoSpaceDN w:val="0"/>
        <w:adjustRightInd w:val="0"/>
        <w:rPr>
          <w:rFonts w:eastAsia="TimesNewRoman"/>
          <w:lang w:val="sr-Cyrl-CS"/>
        </w:rPr>
      </w:pPr>
    </w:p>
    <w:p w:rsidR="00D61F53" w:rsidRPr="007F2674" w:rsidRDefault="00564843" w:rsidP="00CE79B8">
      <w:pPr>
        <w:autoSpaceDE w:val="0"/>
        <w:autoSpaceDN w:val="0"/>
        <w:adjustRightInd w:val="0"/>
        <w:jc w:val="center"/>
        <w:outlineLvl w:val="0"/>
        <w:rPr>
          <w:rFonts w:eastAsia="TimesNewRoman"/>
          <w:iCs/>
          <w:lang w:val="sr-Cyrl-CS"/>
        </w:rPr>
      </w:pPr>
      <w:r w:rsidRPr="007F2674">
        <w:rPr>
          <w:rFonts w:eastAsia="TimesNewRoman"/>
          <w:iCs/>
          <w:lang w:val="sr-Cyrl-CS"/>
        </w:rPr>
        <w:t>Органи</w:t>
      </w:r>
      <w:r w:rsidR="00D61F53" w:rsidRPr="007F2674">
        <w:rPr>
          <w:rFonts w:eastAsia="TimesNewRoman"/>
          <w:iCs/>
          <w:lang w:val="sr-Cyrl-CS"/>
        </w:rPr>
        <w:t xml:space="preserve"> </w:t>
      </w:r>
      <w:r w:rsidR="004832F1" w:rsidRPr="007F2674">
        <w:rPr>
          <w:rFonts w:eastAsia="TimesNewRoman"/>
          <w:iCs/>
          <w:lang w:val="sr-Cyrl-CS"/>
        </w:rPr>
        <w:t>Коморе</w:t>
      </w:r>
    </w:p>
    <w:p w:rsidR="00564843" w:rsidRPr="007F2674" w:rsidRDefault="00564843" w:rsidP="00133129">
      <w:pPr>
        <w:autoSpaceDE w:val="0"/>
        <w:autoSpaceDN w:val="0"/>
        <w:adjustRightInd w:val="0"/>
        <w:jc w:val="both"/>
        <w:rPr>
          <w:rFonts w:eastAsia="TimesNewRoman"/>
          <w:iCs/>
          <w:lang w:val="sr-Cyrl-CS"/>
        </w:rPr>
      </w:pPr>
    </w:p>
    <w:p w:rsidR="00D61F53" w:rsidRPr="007F2674" w:rsidRDefault="00564843"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8D70B0" w:rsidRPr="007F2674">
        <w:rPr>
          <w:rFonts w:eastAsia="TimesNewRoman"/>
          <w:lang w:val="sr-Cyrl-CS"/>
        </w:rPr>
        <w:t>6</w:t>
      </w:r>
      <w:r w:rsidR="00BE3723" w:rsidRPr="007F2674">
        <w:rPr>
          <w:rFonts w:eastAsia="TimesNewRoman"/>
          <w:lang w:val="sr-Cyrl-CS"/>
        </w:rPr>
        <w:t>4</w:t>
      </w:r>
      <w:r w:rsidR="008D70B0" w:rsidRPr="007F2674">
        <w:rPr>
          <w:rFonts w:eastAsia="TimesNewRoman"/>
          <w:lang w:val="sr-Cyrl-CS"/>
        </w:rPr>
        <w:t>.</w:t>
      </w:r>
    </w:p>
    <w:p w:rsidR="00D61F53" w:rsidRPr="007F2674" w:rsidRDefault="00564843" w:rsidP="00D33DF7">
      <w:pPr>
        <w:autoSpaceDE w:val="0"/>
        <w:autoSpaceDN w:val="0"/>
        <w:adjustRightInd w:val="0"/>
        <w:ind w:firstLine="720"/>
        <w:jc w:val="both"/>
        <w:rPr>
          <w:rFonts w:eastAsia="TimesNewRoman"/>
          <w:lang w:val="sr-Cyrl-CS"/>
        </w:rPr>
      </w:pPr>
      <w:r w:rsidRPr="007F2674">
        <w:rPr>
          <w:rFonts w:eastAsia="TimesNewRoman"/>
          <w:lang w:val="sr-Cyrl-CS"/>
        </w:rPr>
        <w:t>Органи</w:t>
      </w:r>
      <w:r w:rsidR="00D61F53" w:rsidRPr="007F2674">
        <w:rPr>
          <w:rFonts w:eastAsia="TimesNewRoman"/>
          <w:lang w:val="sr-Cyrl-CS"/>
        </w:rPr>
        <w:t xml:space="preserve"> </w:t>
      </w:r>
      <w:r w:rsidR="004832F1" w:rsidRPr="007F2674">
        <w:rPr>
          <w:rFonts w:eastAsia="TimesNewRoman"/>
          <w:lang w:val="sr-Cyrl-CS"/>
        </w:rPr>
        <w:t>Коморе</w:t>
      </w:r>
      <w:r w:rsidRPr="007F2674">
        <w:rPr>
          <w:rFonts w:eastAsia="TimesNewRoman"/>
          <w:lang w:val="sr-Cyrl-CS"/>
        </w:rPr>
        <w:t xml:space="preserve"> </w:t>
      </w:r>
      <w:r w:rsidRPr="007F2674">
        <w:rPr>
          <w:lang w:val="sr-Cyrl-CS" w:eastAsia="sr-Latn-CS"/>
        </w:rPr>
        <w:t>су</w:t>
      </w:r>
      <w:r w:rsidR="00D61F53" w:rsidRPr="007F2674">
        <w:rPr>
          <w:rFonts w:eastAsia="TimesNewRoman"/>
          <w:lang w:val="sr-Cyrl-CS"/>
        </w:rPr>
        <w:t>:</w:t>
      </w:r>
    </w:p>
    <w:p w:rsidR="00D61F53" w:rsidRPr="007F2674" w:rsidRDefault="00D61F53" w:rsidP="00240CF7">
      <w:pPr>
        <w:autoSpaceDE w:val="0"/>
        <w:autoSpaceDN w:val="0"/>
        <w:adjustRightInd w:val="0"/>
        <w:ind w:firstLine="720"/>
        <w:jc w:val="both"/>
        <w:rPr>
          <w:rFonts w:eastAsia="TimesNewRoman"/>
          <w:lang w:val="sr-Cyrl-CS"/>
        </w:rPr>
      </w:pPr>
      <w:r w:rsidRPr="007F2674">
        <w:rPr>
          <w:rFonts w:eastAsia="TimesNewRoman"/>
          <w:lang w:val="sr-Cyrl-CS"/>
        </w:rPr>
        <w:t>1</w:t>
      </w:r>
      <w:r w:rsidR="00344922" w:rsidRPr="007F2674">
        <w:rPr>
          <w:rFonts w:eastAsia="TimesNewRoman"/>
          <w:lang w:val="sr-Cyrl-CS"/>
        </w:rPr>
        <w:t>)</w:t>
      </w:r>
      <w:r w:rsidRPr="007F2674">
        <w:rPr>
          <w:rFonts w:eastAsia="TimesNewRoman"/>
          <w:lang w:val="sr-Cyrl-CS"/>
        </w:rPr>
        <w:t xml:space="preserve"> </w:t>
      </w:r>
      <w:r w:rsidR="00240CF7" w:rsidRPr="007F2674">
        <w:rPr>
          <w:rFonts w:eastAsia="TimesNewRoman"/>
          <w:lang w:val="sr-Cyrl-CS"/>
        </w:rPr>
        <w:t>С</w:t>
      </w:r>
      <w:r w:rsidR="004832F1" w:rsidRPr="007F2674">
        <w:rPr>
          <w:rFonts w:eastAsia="TimesNewRoman"/>
          <w:lang w:val="sr-Cyrl-CS"/>
        </w:rPr>
        <w:t>купштина</w:t>
      </w:r>
      <w:r w:rsidR="000624E2" w:rsidRPr="007F2674">
        <w:rPr>
          <w:rFonts w:eastAsia="TimesNewRoman"/>
          <w:lang w:val="sr-Cyrl-CS"/>
        </w:rPr>
        <w:t>;</w:t>
      </w:r>
    </w:p>
    <w:p w:rsidR="00D61F53" w:rsidRPr="007F2674" w:rsidRDefault="00344922" w:rsidP="00D33DF7">
      <w:pPr>
        <w:autoSpaceDE w:val="0"/>
        <w:autoSpaceDN w:val="0"/>
        <w:adjustRightInd w:val="0"/>
        <w:ind w:firstLine="720"/>
        <w:jc w:val="both"/>
        <w:rPr>
          <w:rFonts w:eastAsia="TimesNewRoman"/>
          <w:lang w:val="sr-Cyrl-CS"/>
        </w:rPr>
      </w:pPr>
      <w:r w:rsidRPr="007F2674">
        <w:rPr>
          <w:rFonts w:eastAsia="TimesNewRoman"/>
          <w:lang w:val="sr-Cyrl-CS"/>
        </w:rPr>
        <w:t>2)</w:t>
      </w:r>
      <w:r w:rsidR="000624E2" w:rsidRPr="007F2674">
        <w:rPr>
          <w:rFonts w:eastAsia="TimesNewRoman"/>
          <w:lang w:val="sr-Cyrl-CS"/>
        </w:rPr>
        <w:t xml:space="preserve"> </w:t>
      </w:r>
      <w:r w:rsidR="00240CF7" w:rsidRPr="007F2674">
        <w:rPr>
          <w:rFonts w:eastAsia="TimesNewRoman"/>
          <w:lang w:val="sr-Cyrl-CS"/>
        </w:rPr>
        <w:t>С</w:t>
      </w:r>
      <w:r w:rsidR="002E28B4" w:rsidRPr="007F2674">
        <w:rPr>
          <w:rFonts w:eastAsia="TimesNewRoman"/>
          <w:lang w:val="sr-Cyrl-CS"/>
        </w:rPr>
        <w:t>авет</w:t>
      </w:r>
      <w:r w:rsidR="000624E2" w:rsidRPr="007F2674">
        <w:rPr>
          <w:rFonts w:eastAsia="TimesNewRoman"/>
          <w:lang w:val="sr-Cyrl-CS"/>
        </w:rPr>
        <w:t>;</w:t>
      </w:r>
    </w:p>
    <w:p w:rsidR="00D61F53" w:rsidRPr="007F2674" w:rsidRDefault="008D70B0" w:rsidP="00D33DF7">
      <w:pPr>
        <w:autoSpaceDE w:val="0"/>
        <w:autoSpaceDN w:val="0"/>
        <w:adjustRightInd w:val="0"/>
        <w:ind w:firstLine="720"/>
        <w:jc w:val="both"/>
        <w:rPr>
          <w:rFonts w:eastAsia="TimesNewRoman"/>
          <w:lang w:val="sr-Cyrl-CS"/>
        </w:rPr>
      </w:pPr>
      <w:r w:rsidRPr="007F2674">
        <w:rPr>
          <w:rFonts w:eastAsia="TimesNewRoman"/>
          <w:lang w:val="sr-Cyrl-CS"/>
        </w:rPr>
        <w:t>3</w:t>
      </w:r>
      <w:r w:rsidR="000F4D6F" w:rsidRPr="007F2674">
        <w:rPr>
          <w:rFonts w:eastAsia="TimesNewRoman"/>
          <w:lang w:val="sr-Cyrl-CS"/>
        </w:rPr>
        <w:t>)</w:t>
      </w:r>
      <w:r w:rsidR="001A5B8B" w:rsidRPr="007F2674">
        <w:rPr>
          <w:rFonts w:eastAsia="TimesNewRoman"/>
          <w:lang w:val="sr-Cyrl-CS"/>
        </w:rPr>
        <w:t xml:space="preserve"> </w:t>
      </w:r>
      <w:r w:rsidR="001B7C5F" w:rsidRPr="007F2674">
        <w:rPr>
          <w:rFonts w:eastAsia="TimesNewRoman"/>
          <w:lang w:val="sr-Cyrl-CS"/>
        </w:rPr>
        <w:t xml:space="preserve">други органи Коморе. </w:t>
      </w:r>
      <w:r w:rsidR="00065034" w:rsidRPr="007F2674">
        <w:rPr>
          <w:rFonts w:eastAsia="TimesNewRoman"/>
          <w:lang w:val="sr-Cyrl-CS"/>
        </w:rPr>
        <w:t xml:space="preserve"> </w:t>
      </w:r>
    </w:p>
    <w:p w:rsidR="00207186" w:rsidRPr="007F2674" w:rsidRDefault="003640C6" w:rsidP="00B439FB">
      <w:pPr>
        <w:autoSpaceDE w:val="0"/>
        <w:autoSpaceDN w:val="0"/>
        <w:adjustRightInd w:val="0"/>
        <w:ind w:firstLine="720"/>
        <w:jc w:val="both"/>
        <w:rPr>
          <w:rFonts w:eastAsia="TimesNewRoman"/>
          <w:lang w:val="sr-Cyrl-CS"/>
        </w:rPr>
      </w:pPr>
      <w:r w:rsidRPr="007F2674">
        <w:rPr>
          <w:rFonts w:eastAsia="TimesNewRoman"/>
          <w:lang w:val="sr-Cyrl-CS"/>
        </w:rPr>
        <w:t>Надлежност</w:t>
      </w:r>
      <w:r w:rsidR="009C215C" w:rsidRPr="007F2674">
        <w:rPr>
          <w:rFonts w:eastAsia="TimesNewRoman"/>
          <w:lang w:val="sr-Cyrl-CS"/>
        </w:rPr>
        <w:t>,</w:t>
      </w:r>
      <w:r w:rsidR="007A65A3" w:rsidRPr="007F2674">
        <w:rPr>
          <w:rFonts w:eastAsia="TimesNewRoman"/>
          <w:lang w:val="sr-Cyrl-CS"/>
        </w:rPr>
        <w:t xml:space="preserve"> трајање мандата</w:t>
      </w:r>
      <w:r w:rsidR="009C215C" w:rsidRPr="007F2674">
        <w:rPr>
          <w:rFonts w:eastAsia="TimesNewRoman"/>
          <w:lang w:val="sr-Cyrl-CS"/>
        </w:rPr>
        <w:t xml:space="preserve"> </w:t>
      </w:r>
      <w:r w:rsidRPr="007F2674">
        <w:rPr>
          <w:rFonts w:eastAsia="TimesNewRoman"/>
          <w:lang w:val="sr-Cyrl-CS"/>
        </w:rPr>
        <w:t xml:space="preserve">и начин рада органа Коморе утврђују се </w:t>
      </w:r>
      <w:r w:rsidR="001B7C5F" w:rsidRPr="007F2674">
        <w:rPr>
          <w:rFonts w:eastAsia="TimesNewRoman"/>
          <w:lang w:val="sr-Cyrl-CS"/>
        </w:rPr>
        <w:t xml:space="preserve">статутом. </w:t>
      </w:r>
    </w:p>
    <w:p w:rsidR="007D6142" w:rsidRPr="007F2674" w:rsidRDefault="007D6142" w:rsidP="006E7A1F">
      <w:pPr>
        <w:autoSpaceDE w:val="0"/>
        <w:autoSpaceDN w:val="0"/>
        <w:adjustRightInd w:val="0"/>
        <w:outlineLvl w:val="0"/>
        <w:rPr>
          <w:rFonts w:eastAsia="TimesNewRoman"/>
          <w:lang w:val="sr-Cyrl-CS"/>
        </w:rPr>
      </w:pPr>
    </w:p>
    <w:p w:rsidR="009C54A0" w:rsidRPr="007F2674" w:rsidRDefault="009C54A0" w:rsidP="00CE79B8">
      <w:pPr>
        <w:autoSpaceDE w:val="0"/>
        <w:autoSpaceDN w:val="0"/>
        <w:adjustRightInd w:val="0"/>
        <w:jc w:val="center"/>
        <w:outlineLvl w:val="0"/>
        <w:rPr>
          <w:rFonts w:eastAsia="TimesNewRoman"/>
          <w:lang w:val="sr-Cyrl-CS"/>
        </w:rPr>
      </w:pPr>
      <w:r w:rsidRPr="007F2674">
        <w:rPr>
          <w:rFonts w:eastAsia="TimesNewRoman"/>
          <w:lang w:val="sr-Cyrl-CS"/>
        </w:rPr>
        <w:t xml:space="preserve">Регистри </w:t>
      </w:r>
      <w:r w:rsidR="00041A5B" w:rsidRPr="007F2674">
        <w:rPr>
          <w:rFonts w:eastAsia="TimesNewRoman"/>
          <w:lang w:val="sr-Cyrl-CS"/>
        </w:rPr>
        <w:t>Коморе</w:t>
      </w:r>
    </w:p>
    <w:p w:rsidR="009C54A0" w:rsidRPr="007F2674" w:rsidRDefault="009C54A0" w:rsidP="009C54A0">
      <w:pPr>
        <w:autoSpaceDE w:val="0"/>
        <w:autoSpaceDN w:val="0"/>
        <w:adjustRightInd w:val="0"/>
        <w:rPr>
          <w:rFonts w:eastAsia="TimesNewRoman"/>
          <w:lang w:val="sr-Cyrl-CS"/>
        </w:rPr>
      </w:pPr>
    </w:p>
    <w:p w:rsidR="009C54A0" w:rsidRPr="007F2674" w:rsidRDefault="00C71D28"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741F9A" w:rsidRPr="007F2674">
        <w:rPr>
          <w:rFonts w:eastAsia="TimesNewRoman"/>
          <w:lang w:val="sr-Cyrl-CS"/>
        </w:rPr>
        <w:t xml:space="preserve"> </w:t>
      </w:r>
      <w:r w:rsidR="00D914D8" w:rsidRPr="007F2674">
        <w:rPr>
          <w:rFonts w:eastAsia="TimesNewRoman"/>
          <w:lang w:val="sr-Cyrl-CS"/>
        </w:rPr>
        <w:t>6</w:t>
      </w:r>
      <w:r w:rsidR="00BE3723" w:rsidRPr="007F2674">
        <w:rPr>
          <w:rFonts w:eastAsia="TimesNewRoman"/>
          <w:lang w:val="sr-Cyrl-CS"/>
        </w:rPr>
        <w:t>5</w:t>
      </w:r>
      <w:r w:rsidR="00802745" w:rsidRPr="007F2674">
        <w:rPr>
          <w:rFonts w:eastAsia="TimesNewRoman"/>
          <w:lang w:val="sr-Cyrl-CS"/>
        </w:rPr>
        <w:t>.</w:t>
      </w:r>
    </w:p>
    <w:p w:rsidR="009C54A0" w:rsidRPr="007F2674" w:rsidRDefault="009C54A0" w:rsidP="00BC054E">
      <w:pPr>
        <w:autoSpaceDE w:val="0"/>
        <w:autoSpaceDN w:val="0"/>
        <w:adjustRightInd w:val="0"/>
        <w:jc w:val="both"/>
        <w:rPr>
          <w:rFonts w:eastAsia="TimesNewRoman"/>
          <w:lang w:val="sr-Cyrl-CS"/>
        </w:rPr>
      </w:pPr>
      <w:r w:rsidRPr="007F2674">
        <w:rPr>
          <w:rFonts w:eastAsia="TimesNewRoman"/>
          <w:lang w:val="sr-Cyrl-CS"/>
        </w:rPr>
        <w:tab/>
        <w:t>Комора води:</w:t>
      </w:r>
    </w:p>
    <w:p w:rsidR="00041A5B" w:rsidRPr="007F2674" w:rsidRDefault="009C54A0" w:rsidP="00BC054E">
      <w:pPr>
        <w:autoSpaceDE w:val="0"/>
        <w:autoSpaceDN w:val="0"/>
        <w:adjustRightInd w:val="0"/>
        <w:jc w:val="both"/>
        <w:rPr>
          <w:rFonts w:eastAsia="TimesNewRoman"/>
          <w:lang w:val="sr-Cyrl-CS"/>
        </w:rPr>
      </w:pPr>
      <w:r w:rsidRPr="007F2674">
        <w:rPr>
          <w:rFonts w:eastAsia="TimesNewRoman"/>
          <w:lang w:val="sr-Cyrl-CS"/>
        </w:rPr>
        <w:tab/>
      </w:r>
      <w:r w:rsidR="00D914D8" w:rsidRPr="007F2674">
        <w:rPr>
          <w:rFonts w:eastAsia="TimesNewRoman"/>
          <w:lang w:val="sr-Cyrl-CS"/>
        </w:rPr>
        <w:t>1</w:t>
      </w:r>
      <w:r w:rsidR="00041A5B" w:rsidRPr="007F2674">
        <w:rPr>
          <w:rFonts w:eastAsia="TimesNewRoman"/>
          <w:lang w:val="sr-Cyrl-CS"/>
        </w:rPr>
        <w:t>) Регистар друштава за ревизију и самосталних ревизора;</w:t>
      </w:r>
    </w:p>
    <w:p w:rsidR="009C54A0" w:rsidRPr="007F2674" w:rsidRDefault="009C54A0" w:rsidP="00BC054E">
      <w:pPr>
        <w:autoSpaceDE w:val="0"/>
        <w:autoSpaceDN w:val="0"/>
        <w:adjustRightInd w:val="0"/>
        <w:jc w:val="both"/>
        <w:rPr>
          <w:rFonts w:eastAsia="TimesNewRoman"/>
          <w:lang w:val="sr-Cyrl-CS"/>
        </w:rPr>
      </w:pPr>
      <w:r w:rsidRPr="007F2674">
        <w:rPr>
          <w:rFonts w:eastAsia="TimesNewRoman"/>
          <w:lang w:val="sr-Cyrl-CS"/>
        </w:rPr>
        <w:lastRenderedPageBreak/>
        <w:tab/>
      </w:r>
      <w:r w:rsidR="00D914D8" w:rsidRPr="007F2674">
        <w:rPr>
          <w:rFonts w:eastAsia="TimesNewRoman"/>
          <w:lang w:val="sr-Cyrl-CS"/>
        </w:rPr>
        <w:t>2</w:t>
      </w:r>
      <w:r w:rsidRPr="007F2674">
        <w:rPr>
          <w:rFonts w:eastAsia="TimesNewRoman"/>
          <w:lang w:val="sr-Cyrl-CS"/>
        </w:rPr>
        <w:t>) Регистар лиценцираних овлашћених ревизора;</w:t>
      </w:r>
    </w:p>
    <w:p w:rsidR="00920043" w:rsidRPr="007F2674" w:rsidRDefault="009C54A0" w:rsidP="00BC054E">
      <w:pPr>
        <w:autoSpaceDE w:val="0"/>
        <w:autoSpaceDN w:val="0"/>
        <w:adjustRightInd w:val="0"/>
        <w:jc w:val="both"/>
        <w:rPr>
          <w:rFonts w:eastAsia="TimesNewRoman"/>
          <w:lang w:val="sr-Cyrl-CS"/>
        </w:rPr>
      </w:pPr>
      <w:r w:rsidRPr="007F2674">
        <w:rPr>
          <w:rFonts w:eastAsia="TimesNewRoman"/>
          <w:lang w:val="sr-Cyrl-CS"/>
        </w:rPr>
        <w:tab/>
      </w:r>
      <w:r w:rsidR="00D914D8" w:rsidRPr="007F2674">
        <w:rPr>
          <w:rFonts w:eastAsia="TimesNewRoman"/>
          <w:lang w:val="sr-Cyrl-CS"/>
        </w:rPr>
        <w:t>3</w:t>
      </w:r>
      <w:r w:rsidR="000C128E" w:rsidRPr="007F2674">
        <w:rPr>
          <w:rFonts w:eastAsia="TimesNewRoman"/>
          <w:lang w:val="sr-Cyrl-CS"/>
        </w:rPr>
        <w:t xml:space="preserve">) </w:t>
      </w:r>
      <w:r w:rsidRPr="007F2674">
        <w:rPr>
          <w:rFonts w:eastAsia="TimesNewRoman"/>
          <w:lang w:val="sr-Cyrl-CS"/>
        </w:rPr>
        <w:t>Регистар изречених мера.</w:t>
      </w:r>
    </w:p>
    <w:p w:rsidR="009C54A0" w:rsidRPr="007F2674" w:rsidRDefault="007E3F42" w:rsidP="00C37F08">
      <w:pPr>
        <w:autoSpaceDE w:val="0"/>
        <w:autoSpaceDN w:val="0"/>
        <w:adjustRightInd w:val="0"/>
        <w:ind w:firstLine="720"/>
        <w:jc w:val="both"/>
        <w:rPr>
          <w:rFonts w:eastAsia="TimesNewRoman"/>
          <w:strike/>
          <w:lang w:val="sr-Cyrl-CS"/>
        </w:rPr>
      </w:pPr>
      <w:r w:rsidRPr="007F2674">
        <w:rPr>
          <w:lang w:val="sr-Cyrl-CS"/>
        </w:rPr>
        <w:t xml:space="preserve">Комора је дужна да по пријему решења из члана </w:t>
      </w:r>
      <w:r w:rsidR="00B92EAD" w:rsidRPr="007F2674">
        <w:rPr>
          <w:lang w:val="sr-Cyrl-CS"/>
        </w:rPr>
        <w:t>1</w:t>
      </w:r>
      <w:r w:rsidR="00A01715" w:rsidRPr="007F2674">
        <w:rPr>
          <w:lang w:val="sr-Cyrl-CS"/>
        </w:rPr>
        <w:t>4</w:t>
      </w:r>
      <w:r w:rsidR="00B92EAD" w:rsidRPr="007F2674">
        <w:rPr>
          <w:lang w:val="sr-Cyrl-CS"/>
        </w:rPr>
        <w:t>. овог закона</w:t>
      </w:r>
      <w:r w:rsidRPr="007F2674">
        <w:rPr>
          <w:lang w:val="sr-Cyrl-CS"/>
        </w:rPr>
        <w:t xml:space="preserve">, без одлагања упише друштво за ревизију, односно самосталног ревизора у регистар из става 1. тачка </w:t>
      </w:r>
      <w:r w:rsidR="00FE1741" w:rsidRPr="007F2674">
        <w:rPr>
          <w:lang w:val="sr-Cyrl-CS"/>
        </w:rPr>
        <w:t>1</w:t>
      </w:r>
      <w:r w:rsidRPr="007F2674">
        <w:rPr>
          <w:lang w:val="sr-Cyrl-CS"/>
        </w:rPr>
        <w:t>) овог члана.</w:t>
      </w:r>
      <w:r w:rsidR="009C54A0" w:rsidRPr="007F2674">
        <w:rPr>
          <w:rFonts w:eastAsia="TimesNewRoman"/>
          <w:strike/>
          <w:lang w:val="sr-Cyrl-CS"/>
        </w:rPr>
        <w:t xml:space="preserve"> </w:t>
      </w:r>
    </w:p>
    <w:p w:rsidR="00EF6F19" w:rsidRPr="007F2674" w:rsidRDefault="00EF6F19" w:rsidP="00BC054E">
      <w:pPr>
        <w:autoSpaceDE w:val="0"/>
        <w:autoSpaceDN w:val="0"/>
        <w:adjustRightInd w:val="0"/>
        <w:jc w:val="both"/>
        <w:rPr>
          <w:lang w:val="sr-Cyrl-CS"/>
        </w:rPr>
      </w:pPr>
      <w:r w:rsidRPr="007F2674">
        <w:rPr>
          <w:rFonts w:eastAsia="TimesNewRoman"/>
          <w:lang w:val="sr-Cyrl-CS"/>
        </w:rPr>
        <w:tab/>
      </w:r>
      <w:r w:rsidR="007E3F42" w:rsidRPr="007F2674">
        <w:rPr>
          <w:lang w:val="sr-Cyrl-CS"/>
        </w:rPr>
        <w:t xml:space="preserve">Комора је дужна да по пријему решења из </w:t>
      </w:r>
      <w:r w:rsidR="00B92EAD" w:rsidRPr="007F2674">
        <w:rPr>
          <w:lang w:val="sr-Cyrl-CS"/>
        </w:rPr>
        <w:t>члана 7. овог закона</w:t>
      </w:r>
      <w:r w:rsidR="007E3F42" w:rsidRPr="007F2674">
        <w:rPr>
          <w:lang w:val="sr-Cyrl-CS"/>
        </w:rPr>
        <w:t xml:space="preserve"> без одлагања упише лиценцираног овлашћеног ревизора у регистар из става 1. тачка </w:t>
      </w:r>
      <w:r w:rsidR="00FE1741" w:rsidRPr="007F2674">
        <w:rPr>
          <w:lang w:val="sr-Cyrl-CS"/>
        </w:rPr>
        <w:t>2</w:t>
      </w:r>
      <w:r w:rsidR="007E3F42" w:rsidRPr="007F2674">
        <w:rPr>
          <w:lang w:val="sr-Cyrl-CS"/>
        </w:rPr>
        <w:t>) овог члана.</w:t>
      </w:r>
      <w:r w:rsidR="003F5ED4" w:rsidRPr="007F2674">
        <w:rPr>
          <w:lang w:val="sr-Cyrl-CS"/>
        </w:rPr>
        <w:t xml:space="preserve"> </w:t>
      </w:r>
    </w:p>
    <w:p w:rsidR="003F5ED4" w:rsidRPr="007F2674" w:rsidRDefault="003F5ED4" w:rsidP="003F5ED4">
      <w:pPr>
        <w:autoSpaceDE w:val="0"/>
        <w:autoSpaceDN w:val="0"/>
        <w:adjustRightInd w:val="0"/>
        <w:ind w:firstLine="720"/>
        <w:jc w:val="both"/>
        <w:rPr>
          <w:rFonts w:eastAsia="TimesNewRoman"/>
          <w:lang w:val="sr-Cyrl-CS"/>
        </w:rPr>
      </w:pPr>
      <w:r w:rsidRPr="007F2674">
        <w:rPr>
          <w:lang w:val="sr-Cyrl-CS"/>
        </w:rPr>
        <w:t xml:space="preserve">Право да обављају ревизију, друштво за ревизију, односно самостални ревизор и лиценцирани овлашћени ревизор, стичу даном уписа у регистре из става 1. тач. 1) - </w:t>
      </w:r>
      <w:r w:rsidR="00D914D8" w:rsidRPr="007F2674">
        <w:rPr>
          <w:lang w:val="sr-Cyrl-CS"/>
        </w:rPr>
        <w:t>2</w:t>
      </w:r>
      <w:r w:rsidRPr="007F2674">
        <w:rPr>
          <w:lang w:val="sr-Cyrl-CS"/>
        </w:rPr>
        <w:t>) овог члана.</w:t>
      </w:r>
    </w:p>
    <w:p w:rsidR="009C54A0" w:rsidRPr="007F2674" w:rsidRDefault="009C54A0" w:rsidP="00BC054E">
      <w:pPr>
        <w:autoSpaceDE w:val="0"/>
        <w:autoSpaceDN w:val="0"/>
        <w:adjustRightInd w:val="0"/>
        <w:ind w:firstLine="720"/>
        <w:jc w:val="both"/>
        <w:rPr>
          <w:lang w:val="sr-Cyrl-CS"/>
        </w:rPr>
      </w:pPr>
      <w:r w:rsidRPr="007F2674">
        <w:rPr>
          <w:rFonts w:eastAsia="TimesNewRoman"/>
          <w:lang w:val="sr-Cyrl-CS"/>
        </w:rPr>
        <w:t xml:space="preserve">Регистри </w:t>
      </w:r>
      <w:r w:rsidRPr="007F2674">
        <w:rPr>
          <w:lang w:val="sr-Cyrl-CS"/>
        </w:rPr>
        <w:t>из става 1. овог члана воде се на српском језику.</w:t>
      </w:r>
    </w:p>
    <w:p w:rsidR="009C54A0" w:rsidRPr="007F2674" w:rsidRDefault="009C54A0" w:rsidP="00BC054E">
      <w:pPr>
        <w:autoSpaceDE w:val="0"/>
        <w:autoSpaceDN w:val="0"/>
        <w:adjustRightInd w:val="0"/>
        <w:ind w:firstLine="720"/>
        <w:jc w:val="both"/>
        <w:rPr>
          <w:rFonts w:eastAsia="TimesNewRoman"/>
          <w:lang w:val="sr-Cyrl-CS"/>
        </w:rPr>
      </w:pPr>
      <w:r w:rsidRPr="007F2674">
        <w:rPr>
          <w:lang w:val="sr-Cyrl-CS"/>
        </w:rPr>
        <w:t>Регистри из става 1. редовно се ажурирају</w:t>
      </w:r>
      <w:r w:rsidRPr="007F2674">
        <w:rPr>
          <w:rFonts w:eastAsia="TimesNewRoman"/>
          <w:lang w:val="sr-Cyrl-CS"/>
        </w:rPr>
        <w:t xml:space="preserve"> и објављују на интернет страници Коморе. </w:t>
      </w:r>
    </w:p>
    <w:p w:rsidR="009C54A0" w:rsidRPr="007F2674" w:rsidRDefault="009C54A0" w:rsidP="00BC054E">
      <w:pPr>
        <w:autoSpaceDE w:val="0"/>
        <w:autoSpaceDN w:val="0"/>
        <w:adjustRightInd w:val="0"/>
        <w:ind w:firstLine="720"/>
        <w:jc w:val="both"/>
        <w:rPr>
          <w:rFonts w:eastAsia="TimesNewRoman"/>
          <w:lang w:val="sr-Cyrl-CS"/>
        </w:rPr>
      </w:pPr>
      <w:r w:rsidRPr="007F2674">
        <w:rPr>
          <w:rFonts w:eastAsia="TimesNewRoman"/>
          <w:lang w:val="sr-Cyrl-CS"/>
        </w:rPr>
        <w:t xml:space="preserve">Регистри из става 1. овог члана су јавне књиге.  </w:t>
      </w:r>
    </w:p>
    <w:p w:rsidR="006E4E66" w:rsidRPr="007F2674" w:rsidRDefault="009C54A0" w:rsidP="00085ECA">
      <w:pPr>
        <w:autoSpaceDE w:val="0"/>
        <w:autoSpaceDN w:val="0"/>
        <w:adjustRightInd w:val="0"/>
        <w:ind w:firstLine="720"/>
        <w:jc w:val="both"/>
        <w:rPr>
          <w:lang w:val="sr-Cyrl-CS"/>
        </w:rPr>
      </w:pPr>
      <w:r w:rsidRPr="007F2674">
        <w:rPr>
          <w:lang w:val="sr-Cyrl-CS"/>
        </w:rPr>
        <w:t xml:space="preserve">Начин вођења регистара из става 1. овог члана ближе уређује Комора. </w:t>
      </w:r>
    </w:p>
    <w:p w:rsidR="00FE1741" w:rsidRPr="007F2674" w:rsidRDefault="00FE1741" w:rsidP="00FE1741">
      <w:pPr>
        <w:autoSpaceDE w:val="0"/>
        <w:autoSpaceDN w:val="0"/>
        <w:adjustRightInd w:val="0"/>
        <w:ind w:firstLine="720"/>
        <w:jc w:val="both"/>
        <w:rPr>
          <w:lang w:val="sr-Cyrl-CS"/>
        </w:rPr>
      </w:pPr>
      <w:r w:rsidRPr="007F2674">
        <w:rPr>
          <w:lang w:val="sr-Cyrl-CS"/>
        </w:rPr>
        <w:t xml:space="preserve">Комора може да води и друге регистре у складу са законом, статутом или општим актима. </w:t>
      </w:r>
    </w:p>
    <w:p w:rsidR="003949D4" w:rsidRPr="007F2674" w:rsidRDefault="003949D4" w:rsidP="00455398">
      <w:pPr>
        <w:autoSpaceDE w:val="0"/>
        <w:autoSpaceDN w:val="0"/>
        <w:adjustRightInd w:val="0"/>
        <w:jc w:val="both"/>
        <w:rPr>
          <w:lang w:val="sr-Cyrl-CS"/>
        </w:rPr>
      </w:pPr>
    </w:p>
    <w:p w:rsidR="00851EE1" w:rsidRPr="007F2674" w:rsidRDefault="009C54A0" w:rsidP="00CE79B8">
      <w:pPr>
        <w:autoSpaceDE w:val="0"/>
        <w:autoSpaceDN w:val="0"/>
        <w:adjustRightInd w:val="0"/>
        <w:jc w:val="center"/>
        <w:outlineLvl w:val="0"/>
        <w:rPr>
          <w:rFonts w:eastAsia="TimesNewRoman"/>
          <w:lang w:val="sr-Cyrl-CS"/>
        </w:rPr>
      </w:pPr>
      <w:r w:rsidRPr="007F2674">
        <w:rPr>
          <w:lang w:val="sr-Cyrl-CS"/>
        </w:rPr>
        <w:t xml:space="preserve">   </w:t>
      </w:r>
      <w:r w:rsidR="00851EE1" w:rsidRPr="007F2674">
        <w:rPr>
          <w:rFonts w:eastAsia="TimesNewRoman"/>
          <w:lang w:val="sr-Cyrl-CS"/>
        </w:rPr>
        <w:t>Регистар друштава за ревизију и самосталних ревизора</w:t>
      </w:r>
    </w:p>
    <w:p w:rsidR="008A7A59" w:rsidRPr="007F2674" w:rsidRDefault="008A7A59" w:rsidP="00851EE1">
      <w:pPr>
        <w:autoSpaceDE w:val="0"/>
        <w:autoSpaceDN w:val="0"/>
        <w:adjustRightInd w:val="0"/>
        <w:jc w:val="center"/>
        <w:rPr>
          <w:rFonts w:eastAsia="TimesNewRoman"/>
          <w:lang w:val="sr-Cyrl-CS"/>
        </w:rPr>
      </w:pPr>
    </w:p>
    <w:p w:rsidR="00851EE1" w:rsidRPr="007F2674" w:rsidRDefault="00851EE1" w:rsidP="00CE79B8">
      <w:pPr>
        <w:autoSpaceDE w:val="0"/>
        <w:autoSpaceDN w:val="0"/>
        <w:adjustRightInd w:val="0"/>
        <w:jc w:val="center"/>
        <w:outlineLvl w:val="0"/>
        <w:rPr>
          <w:bCs/>
          <w:iCs/>
          <w:lang w:val="sr-Cyrl-CS" w:eastAsia="sr-Latn-CS"/>
        </w:rPr>
      </w:pPr>
      <w:r w:rsidRPr="007F2674">
        <w:rPr>
          <w:bCs/>
          <w:iCs/>
          <w:lang w:val="sr-Cyrl-CS" w:eastAsia="sr-Latn-CS"/>
        </w:rPr>
        <w:t xml:space="preserve">Члан </w:t>
      </w:r>
      <w:r w:rsidR="00E824C9" w:rsidRPr="007F2674">
        <w:rPr>
          <w:bCs/>
          <w:iCs/>
          <w:lang w:val="sr-Cyrl-CS" w:eastAsia="sr-Latn-CS"/>
        </w:rPr>
        <w:t>6</w:t>
      </w:r>
      <w:r w:rsidR="00BE3723" w:rsidRPr="007F2674">
        <w:rPr>
          <w:bCs/>
          <w:iCs/>
          <w:lang w:val="sr-Cyrl-CS" w:eastAsia="sr-Latn-CS"/>
        </w:rPr>
        <w:t>6</w:t>
      </w:r>
      <w:r w:rsidR="00802745" w:rsidRPr="007F2674">
        <w:rPr>
          <w:bCs/>
          <w:iCs/>
          <w:lang w:val="sr-Cyrl-CS" w:eastAsia="sr-Latn-CS"/>
        </w:rPr>
        <w:t>.</w:t>
      </w:r>
    </w:p>
    <w:p w:rsidR="00851EE1" w:rsidRPr="007F2674" w:rsidRDefault="00851EE1" w:rsidP="00851EE1">
      <w:pPr>
        <w:ind w:firstLine="720"/>
        <w:jc w:val="both"/>
        <w:rPr>
          <w:bCs/>
          <w:lang w:val="sr-Cyrl-CS"/>
        </w:rPr>
      </w:pPr>
      <w:r w:rsidRPr="007F2674">
        <w:rPr>
          <w:lang w:val="sr-Cyrl-CS" w:eastAsia="sr-Latn-CS"/>
        </w:rPr>
        <w:t>Регистар друштава за ревизију и самосталних ревизора</w:t>
      </w:r>
      <w:r w:rsidR="00E824C9" w:rsidRPr="007F2674">
        <w:rPr>
          <w:lang w:val="sr-Cyrl-CS" w:eastAsia="sr-Latn-CS"/>
        </w:rPr>
        <w:t>, као минимум</w:t>
      </w:r>
      <w:r w:rsidR="00521FED" w:rsidRPr="007F2674">
        <w:rPr>
          <w:bCs/>
          <w:lang w:val="sr-Cyrl-CS"/>
        </w:rPr>
        <w:t xml:space="preserve"> </w:t>
      </w:r>
      <w:r w:rsidRPr="007F2674">
        <w:rPr>
          <w:bCs/>
          <w:lang w:val="sr-Cyrl-CS"/>
        </w:rPr>
        <w:t xml:space="preserve">садржи: </w:t>
      </w:r>
    </w:p>
    <w:p w:rsidR="00851EE1" w:rsidRPr="007F2674" w:rsidRDefault="00851EE1" w:rsidP="00851EE1">
      <w:pPr>
        <w:ind w:firstLine="720"/>
        <w:jc w:val="both"/>
        <w:rPr>
          <w:lang w:val="sr-Cyrl-CS"/>
        </w:rPr>
      </w:pPr>
      <w:r w:rsidRPr="007F2674">
        <w:rPr>
          <w:lang w:val="sr-Cyrl-CS"/>
        </w:rPr>
        <w:t xml:space="preserve">1) пословно име, адресу, матични број, ПИБ и правну форму; </w:t>
      </w:r>
    </w:p>
    <w:p w:rsidR="00851EE1" w:rsidRPr="007F2674" w:rsidRDefault="00851EE1" w:rsidP="00851EE1">
      <w:pPr>
        <w:ind w:firstLine="720"/>
        <w:jc w:val="both"/>
        <w:rPr>
          <w:lang w:val="sr-Cyrl-CS"/>
        </w:rPr>
      </w:pPr>
      <w:r w:rsidRPr="007F2674">
        <w:rPr>
          <w:lang w:val="sr-Cyrl-CS"/>
        </w:rPr>
        <w:t>2) контакт податке и интернет адресу;</w:t>
      </w:r>
    </w:p>
    <w:p w:rsidR="00851EE1" w:rsidRPr="007F2674" w:rsidRDefault="00851EE1" w:rsidP="00851EE1">
      <w:pPr>
        <w:ind w:firstLine="720"/>
        <w:jc w:val="both"/>
        <w:rPr>
          <w:lang w:val="sr-Cyrl-CS"/>
        </w:rPr>
      </w:pPr>
      <w:r w:rsidRPr="007F2674">
        <w:rPr>
          <w:lang w:val="sr-Cyrl-CS"/>
        </w:rPr>
        <w:t xml:space="preserve">3) адресу сваке филијале и повезаног лица у земљи и у иностранству; </w:t>
      </w:r>
    </w:p>
    <w:p w:rsidR="00851EE1" w:rsidRPr="007F2674" w:rsidRDefault="00851EE1" w:rsidP="00851EE1">
      <w:pPr>
        <w:ind w:firstLine="720"/>
        <w:jc w:val="both"/>
        <w:rPr>
          <w:lang w:val="sr-Cyrl-CS"/>
        </w:rPr>
      </w:pPr>
      <w:r w:rsidRPr="007F2674">
        <w:rPr>
          <w:lang w:val="sr-Cyrl-CS"/>
        </w:rPr>
        <w:t xml:space="preserve">4) име и презиме и регистарски број свих лиценцираних овлашћених ревизора који су запослени у друштву за ревизију, </w:t>
      </w:r>
      <w:r w:rsidRPr="007F2674">
        <w:rPr>
          <w:rFonts w:eastAsia="TimesNewRoman"/>
          <w:lang w:val="sr-Cyrl-CS"/>
        </w:rPr>
        <w:t>односно код самосталног ревизора</w:t>
      </w:r>
      <w:r w:rsidRPr="007F2674">
        <w:rPr>
          <w:lang w:val="sr-Cyrl-CS"/>
        </w:rPr>
        <w:t xml:space="preserve">; </w:t>
      </w:r>
    </w:p>
    <w:p w:rsidR="00851EE1" w:rsidRPr="007F2674" w:rsidRDefault="00851EE1" w:rsidP="00851EE1">
      <w:pPr>
        <w:ind w:firstLine="720"/>
        <w:jc w:val="both"/>
        <w:rPr>
          <w:lang w:val="sr-Cyrl-CS"/>
        </w:rPr>
      </w:pPr>
      <w:r w:rsidRPr="007F2674">
        <w:rPr>
          <w:lang w:val="sr-Cyrl-CS"/>
        </w:rPr>
        <w:t>5) податке о оснивачима, у складу са прописима о регистрацији привредних субјеката;</w:t>
      </w:r>
    </w:p>
    <w:p w:rsidR="00851EE1" w:rsidRPr="007F2674" w:rsidRDefault="00851EE1" w:rsidP="00851EE1">
      <w:pPr>
        <w:ind w:firstLine="720"/>
        <w:jc w:val="both"/>
        <w:rPr>
          <w:lang w:val="sr-Cyrl-CS"/>
        </w:rPr>
      </w:pPr>
      <w:r w:rsidRPr="007F2674">
        <w:rPr>
          <w:lang w:val="sr-Cyrl-CS"/>
        </w:rPr>
        <w:t xml:space="preserve">6) податке о директору, односно о члановима органа управљања, у складу са прописима о регистрацији привредних субјеката;  </w:t>
      </w:r>
    </w:p>
    <w:p w:rsidR="00851EE1" w:rsidRPr="007F2674" w:rsidRDefault="00851EE1" w:rsidP="00851EE1">
      <w:pPr>
        <w:ind w:firstLine="720"/>
        <w:jc w:val="both"/>
        <w:rPr>
          <w:lang w:val="sr-Cyrl-CS"/>
        </w:rPr>
      </w:pPr>
      <w:r w:rsidRPr="007F2674">
        <w:rPr>
          <w:lang w:val="sr-Cyrl-CS"/>
        </w:rPr>
        <w:t xml:space="preserve">7) податке о чланству у мрежи; </w:t>
      </w:r>
    </w:p>
    <w:p w:rsidR="00851EE1" w:rsidRPr="007F2674" w:rsidRDefault="00851EE1" w:rsidP="00851EE1">
      <w:pPr>
        <w:ind w:firstLine="720"/>
        <w:jc w:val="both"/>
        <w:rPr>
          <w:lang w:val="sr-Cyrl-CS"/>
        </w:rPr>
      </w:pPr>
      <w:r w:rsidRPr="007F2674">
        <w:rPr>
          <w:lang w:val="sr-Cyrl-CS"/>
        </w:rPr>
        <w:t>8) све остале регистрације друштва за ревизију, односно самосталног ревизора код надлежних органа држава чланица и надлежних органа трећих земаља, укључујући назив органа за регистрацију и регистарски број ако постоји</w:t>
      </w:r>
      <w:r w:rsidR="006F534D" w:rsidRPr="007F2674">
        <w:rPr>
          <w:lang w:val="sr-Cyrl-CS"/>
        </w:rPr>
        <w:t>.</w:t>
      </w:r>
      <w:r w:rsidRPr="007F2674">
        <w:rPr>
          <w:lang w:val="sr-Cyrl-CS"/>
        </w:rPr>
        <w:t xml:space="preserve"> </w:t>
      </w:r>
    </w:p>
    <w:p w:rsidR="009012C1" w:rsidRPr="007F2674" w:rsidRDefault="009012C1" w:rsidP="009012C1">
      <w:pPr>
        <w:ind w:firstLine="720"/>
        <w:jc w:val="both"/>
        <w:rPr>
          <w:lang w:val="sr-Cyrl-CS"/>
        </w:rPr>
      </w:pPr>
      <w:r w:rsidRPr="007F2674">
        <w:rPr>
          <w:lang w:val="sr-Cyrl-CS"/>
        </w:rPr>
        <w:t xml:space="preserve">Друштва за ревизију, односно самостални ревизори дужни су да обавештавају Комору о променама свих чињеница и околности на основу којих су уписани у регистар из става 1. овог члана, у року од осам дана од дана настанка промена.  </w:t>
      </w:r>
    </w:p>
    <w:p w:rsidR="00851EE1" w:rsidRPr="007F2674" w:rsidRDefault="00851EE1" w:rsidP="00851EE1">
      <w:pPr>
        <w:ind w:firstLine="720"/>
        <w:jc w:val="both"/>
        <w:rPr>
          <w:lang w:val="sr-Cyrl-CS"/>
        </w:rPr>
      </w:pPr>
      <w:r w:rsidRPr="007F2674">
        <w:rPr>
          <w:lang w:val="sr-Cyrl-CS"/>
        </w:rPr>
        <w:t xml:space="preserve">Подаци који се достављају </w:t>
      </w:r>
      <w:r w:rsidR="009012C1" w:rsidRPr="007F2674">
        <w:rPr>
          <w:lang w:val="sr-Cyrl-CS"/>
        </w:rPr>
        <w:t xml:space="preserve">Комори </w:t>
      </w:r>
      <w:r w:rsidRPr="007F2674">
        <w:rPr>
          <w:lang w:val="sr-Cyrl-CS"/>
        </w:rPr>
        <w:t xml:space="preserve">морају да буду потписани од стране лица овлашћеног за заступање друштва за ревизију, односно од стране самосталног ревизора.  </w:t>
      </w:r>
    </w:p>
    <w:p w:rsidR="00851EE1" w:rsidRPr="007F2674" w:rsidRDefault="00851EE1" w:rsidP="00851EE1">
      <w:pPr>
        <w:ind w:firstLine="720"/>
        <w:jc w:val="both"/>
        <w:rPr>
          <w:lang w:val="sr-Cyrl-CS"/>
        </w:rPr>
      </w:pPr>
      <w:r w:rsidRPr="007F2674">
        <w:rPr>
          <w:lang w:val="sr-Cyrl-CS"/>
        </w:rPr>
        <w:t xml:space="preserve">Подаци који се достављају </w:t>
      </w:r>
      <w:r w:rsidR="009012C1" w:rsidRPr="007F2674">
        <w:rPr>
          <w:lang w:val="sr-Cyrl-CS"/>
        </w:rPr>
        <w:t>Комори</w:t>
      </w:r>
      <w:r w:rsidRPr="007F2674">
        <w:rPr>
          <w:lang w:val="sr-Cyrl-CS"/>
        </w:rPr>
        <w:t xml:space="preserve">, а које достављају ревизорска друштва држава чланица и ревизорска друштва трећих земаља морају да буду преведени на српски језик од стране овлашћеног лица у складу са законом.   </w:t>
      </w:r>
    </w:p>
    <w:p w:rsidR="00C3414B" w:rsidRPr="007F2674" w:rsidRDefault="00FE1741" w:rsidP="00851EE1">
      <w:pPr>
        <w:ind w:firstLine="720"/>
        <w:jc w:val="both"/>
        <w:rPr>
          <w:lang w:val="sr-Cyrl-CS"/>
        </w:rPr>
      </w:pPr>
      <w:r w:rsidRPr="007F2674">
        <w:rPr>
          <w:lang w:val="sr-Cyrl-CS"/>
        </w:rPr>
        <w:t xml:space="preserve">Ревизорска друштва трећих земаља, која су регистрованa у складу са овим законом, у регистру из става 1. овог члана морају као таква, посебно да буду означена. </w:t>
      </w:r>
    </w:p>
    <w:p w:rsidR="00F27388" w:rsidRPr="007F2674" w:rsidRDefault="00F27388" w:rsidP="00143F03">
      <w:pPr>
        <w:autoSpaceDE w:val="0"/>
        <w:autoSpaceDN w:val="0"/>
        <w:adjustRightInd w:val="0"/>
        <w:jc w:val="both"/>
        <w:rPr>
          <w:lang w:val="sr-Cyrl-CS"/>
        </w:rPr>
      </w:pPr>
    </w:p>
    <w:p w:rsidR="00FE1741" w:rsidRPr="007F2674" w:rsidRDefault="00FE1741" w:rsidP="00FE1741">
      <w:pPr>
        <w:jc w:val="center"/>
        <w:rPr>
          <w:rFonts w:eastAsia="TimesNewRoman"/>
          <w:lang w:val="sr-Cyrl-CS"/>
        </w:rPr>
      </w:pPr>
      <w:r w:rsidRPr="007F2674">
        <w:rPr>
          <w:rFonts w:eastAsia="TimesNewRoman"/>
          <w:lang w:val="sr-Cyrl-CS"/>
        </w:rPr>
        <w:lastRenderedPageBreak/>
        <w:t>Регистрација ревизорског друштва државе чланице</w:t>
      </w:r>
      <w:r w:rsidR="00133C3D" w:rsidRPr="007F2674">
        <w:rPr>
          <w:rFonts w:eastAsia="TimesNewRoman"/>
          <w:lang w:val="sr-Cyrl-CS"/>
        </w:rPr>
        <w:t xml:space="preserve"> </w:t>
      </w:r>
    </w:p>
    <w:p w:rsidR="00FE1741" w:rsidRPr="007F2674" w:rsidRDefault="00FE1741" w:rsidP="00FE1741">
      <w:pPr>
        <w:jc w:val="center"/>
        <w:rPr>
          <w:rFonts w:eastAsia="TimesNewRoman"/>
          <w:lang w:val="sr-Cyrl-CS"/>
        </w:rPr>
      </w:pPr>
    </w:p>
    <w:p w:rsidR="00FE1741" w:rsidRPr="007F2674" w:rsidRDefault="00FE1741" w:rsidP="00FE1741">
      <w:pPr>
        <w:jc w:val="center"/>
        <w:rPr>
          <w:rFonts w:eastAsia="TimesNewRoman"/>
          <w:lang w:val="sr-Cyrl-CS"/>
        </w:rPr>
      </w:pPr>
      <w:r w:rsidRPr="007F2674">
        <w:rPr>
          <w:rFonts w:eastAsia="TimesNewRoman"/>
          <w:lang w:val="sr-Cyrl-CS"/>
        </w:rPr>
        <w:t>Члан 6</w:t>
      </w:r>
      <w:r w:rsidR="00BE3723" w:rsidRPr="007F2674">
        <w:rPr>
          <w:rFonts w:eastAsia="TimesNewRoman"/>
          <w:lang w:val="sr-Cyrl-CS"/>
        </w:rPr>
        <w:t>7</w:t>
      </w:r>
      <w:r w:rsidRPr="007F2674">
        <w:rPr>
          <w:rFonts w:eastAsia="TimesNewRoman"/>
          <w:lang w:val="sr-Cyrl-CS"/>
        </w:rPr>
        <w:t>.</w:t>
      </w:r>
    </w:p>
    <w:p w:rsidR="00FE1741" w:rsidRPr="007F2674" w:rsidRDefault="00FE1741" w:rsidP="00FE1741">
      <w:pPr>
        <w:jc w:val="both"/>
        <w:rPr>
          <w:rFonts w:eastAsia="TimesNewRoman"/>
          <w:lang w:val="sr-Cyrl-CS"/>
        </w:rPr>
      </w:pPr>
      <w:r w:rsidRPr="007F2674">
        <w:rPr>
          <w:rFonts w:eastAsia="TimesNewRoman"/>
          <w:lang w:val="sr-Cyrl-CS"/>
        </w:rPr>
        <w:tab/>
        <w:t>Ревизорско друштво државе чланице уписује се у одговарајући регистар у смислу овог закона на основу поднетог захтев за регист</w:t>
      </w:r>
      <w:r w:rsidR="00E679C5">
        <w:rPr>
          <w:rFonts w:eastAsia="TimesNewRoman"/>
          <w:lang w:val="sr-Cyrl-CS"/>
        </w:rPr>
        <w:t>р</w:t>
      </w:r>
      <w:r w:rsidRPr="007F2674">
        <w:rPr>
          <w:rFonts w:eastAsia="TimesNewRoman"/>
          <w:lang w:val="sr-Cyrl-CS"/>
        </w:rPr>
        <w:t xml:space="preserve">ацију који се подноси Комори. </w:t>
      </w:r>
    </w:p>
    <w:p w:rsidR="00FE1741" w:rsidRPr="007F2674" w:rsidRDefault="00FE1741" w:rsidP="00FE1741">
      <w:pPr>
        <w:ind w:firstLine="720"/>
        <w:jc w:val="both"/>
        <w:rPr>
          <w:rFonts w:eastAsia="TimesNewRoman"/>
          <w:lang w:val="sr-Cyrl-CS"/>
        </w:rPr>
      </w:pPr>
      <w:r w:rsidRPr="007F2674">
        <w:rPr>
          <w:rFonts w:eastAsia="TimesNewRoman"/>
          <w:lang w:val="sr-Cyrl-CS"/>
        </w:rPr>
        <w:t>Уз захтев за регистрацију из става 1. овог члана дужно је да достави и потврду надлежног органа државе чланице у којој је регистрован, односно у којој је издата дозвола за обављање законске ревизије, која не може бити старија од три месеца од дана поношења захтева за регист</w:t>
      </w:r>
      <w:r w:rsidR="000873E8" w:rsidRPr="007F2674">
        <w:rPr>
          <w:rFonts w:eastAsia="TimesNewRoman"/>
          <w:lang w:val="sr-Cyrl-CS"/>
        </w:rPr>
        <w:t>р</w:t>
      </w:r>
      <w:r w:rsidRPr="007F2674">
        <w:rPr>
          <w:rFonts w:eastAsia="TimesNewRoman"/>
          <w:lang w:val="sr-Cyrl-CS"/>
        </w:rPr>
        <w:t xml:space="preserve">ацију. </w:t>
      </w:r>
    </w:p>
    <w:p w:rsidR="00FE1741" w:rsidRPr="007F2674" w:rsidRDefault="00FE1741" w:rsidP="00FE1741">
      <w:pPr>
        <w:autoSpaceDE w:val="0"/>
        <w:autoSpaceDN w:val="0"/>
        <w:adjustRightInd w:val="0"/>
        <w:ind w:firstLine="720"/>
        <w:jc w:val="both"/>
        <w:rPr>
          <w:rFonts w:eastAsia="TimesNewRoman"/>
          <w:lang w:val="sr-Cyrl-CS"/>
        </w:rPr>
      </w:pPr>
      <w:r w:rsidRPr="007F2674">
        <w:rPr>
          <w:lang w:val="sr-Cyrl-CS"/>
        </w:rPr>
        <w:t>Регистровано ревизорско друштво из става 1. овог члана може да обавља  ревизију под условом да кључни ревизорски партнер има лиценцу за обављање ревизије издату у складу са овим законом.</w:t>
      </w:r>
    </w:p>
    <w:p w:rsidR="00FE1741" w:rsidRPr="007F2674" w:rsidRDefault="00FE1741" w:rsidP="00FE1741">
      <w:pPr>
        <w:jc w:val="both"/>
        <w:rPr>
          <w:rFonts w:eastAsia="TimesNewRoman"/>
          <w:lang w:val="sr-Cyrl-CS"/>
        </w:rPr>
      </w:pPr>
      <w:r w:rsidRPr="007F2674">
        <w:rPr>
          <w:rFonts w:eastAsia="TimesNewRoman"/>
          <w:lang w:val="sr-Cyrl-CS"/>
        </w:rPr>
        <w:tab/>
        <w:t xml:space="preserve">Уз захтев се достављају подаци и докази неопходни за упис у регистар у складу са овим законом. </w:t>
      </w:r>
    </w:p>
    <w:p w:rsidR="0014458E" w:rsidRPr="007F2674" w:rsidRDefault="0014458E" w:rsidP="008F2094">
      <w:pPr>
        <w:jc w:val="both"/>
        <w:rPr>
          <w:lang w:val="sr-Cyrl-CS"/>
        </w:rPr>
      </w:pPr>
    </w:p>
    <w:p w:rsidR="009C54A0" w:rsidRPr="007F2674" w:rsidRDefault="009C54A0" w:rsidP="00CE79B8">
      <w:pPr>
        <w:autoSpaceDE w:val="0"/>
        <w:autoSpaceDN w:val="0"/>
        <w:adjustRightInd w:val="0"/>
        <w:jc w:val="center"/>
        <w:outlineLvl w:val="0"/>
        <w:rPr>
          <w:rFonts w:eastAsia="TimesNewRoman"/>
          <w:lang w:val="sr-Cyrl-CS"/>
        </w:rPr>
      </w:pPr>
      <w:r w:rsidRPr="007F2674">
        <w:rPr>
          <w:rFonts w:eastAsia="TimesNewRoman"/>
          <w:lang w:val="sr-Cyrl-CS"/>
        </w:rPr>
        <w:t>Регистар лиценцираних овлашћених ревизора</w:t>
      </w:r>
    </w:p>
    <w:p w:rsidR="009C54A0" w:rsidRPr="007F2674" w:rsidRDefault="009C54A0" w:rsidP="00DB7CB9">
      <w:pPr>
        <w:autoSpaceDE w:val="0"/>
        <w:autoSpaceDN w:val="0"/>
        <w:adjustRightInd w:val="0"/>
        <w:jc w:val="both"/>
        <w:rPr>
          <w:rFonts w:eastAsia="TimesNewRoman"/>
          <w:lang w:val="sr-Cyrl-CS"/>
        </w:rPr>
      </w:pPr>
    </w:p>
    <w:p w:rsidR="009012C1" w:rsidRPr="007F2674" w:rsidRDefault="009C54A0" w:rsidP="0036695F">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CD5FF0" w:rsidRPr="007F2674">
        <w:rPr>
          <w:rFonts w:eastAsia="TimesNewRoman"/>
          <w:lang w:val="sr-Cyrl-CS"/>
        </w:rPr>
        <w:t>6</w:t>
      </w:r>
      <w:r w:rsidR="00BE3723" w:rsidRPr="007F2674">
        <w:rPr>
          <w:rFonts w:eastAsia="TimesNewRoman"/>
          <w:lang w:val="sr-Cyrl-CS"/>
        </w:rPr>
        <w:t>8</w:t>
      </w:r>
      <w:r w:rsidR="00C47B65" w:rsidRPr="007F2674">
        <w:rPr>
          <w:rFonts w:eastAsia="TimesNewRoman"/>
          <w:lang w:val="sr-Cyrl-CS"/>
        </w:rPr>
        <w:t>.</w:t>
      </w:r>
    </w:p>
    <w:p w:rsidR="009C54A0" w:rsidRPr="007F2674" w:rsidRDefault="009C54A0" w:rsidP="009C54A0">
      <w:pPr>
        <w:ind w:firstLine="720"/>
        <w:jc w:val="both"/>
        <w:rPr>
          <w:rFonts w:eastAsia="TimesNewRoman"/>
          <w:lang w:val="sr-Cyrl-CS"/>
        </w:rPr>
      </w:pPr>
      <w:r w:rsidRPr="007F2674">
        <w:rPr>
          <w:rFonts w:eastAsia="TimesNewRoman"/>
          <w:lang w:val="sr-Cyrl-CS"/>
        </w:rPr>
        <w:t>Регистар лиценцираних овлашћених ревизора</w:t>
      </w:r>
      <w:r w:rsidR="00CD5FF0" w:rsidRPr="007F2674">
        <w:rPr>
          <w:rFonts w:eastAsia="TimesNewRoman"/>
          <w:lang w:val="sr-Cyrl-CS"/>
        </w:rPr>
        <w:t>, као минимум</w:t>
      </w:r>
      <w:r w:rsidR="00521FED" w:rsidRPr="007F2674">
        <w:rPr>
          <w:rFonts w:eastAsia="TimesNewRoman"/>
          <w:lang w:val="sr-Cyrl-CS"/>
        </w:rPr>
        <w:t xml:space="preserve"> </w:t>
      </w:r>
      <w:r w:rsidRPr="007F2674">
        <w:rPr>
          <w:rFonts w:eastAsia="TimesNewRoman"/>
          <w:lang w:val="sr-Cyrl-CS"/>
        </w:rPr>
        <w:t xml:space="preserve">садржи: </w:t>
      </w:r>
      <w:r w:rsidRPr="007F2674">
        <w:rPr>
          <w:lang w:val="sr-Cyrl-CS"/>
        </w:rPr>
        <w:t xml:space="preserve"> </w:t>
      </w:r>
    </w:p>
    <w:p w:rsidR="009C54A0" w:rsidRPr="007F2674" w:rsidRDefault="009C54A0" w:rsidP="009C54A0">
      <w:pPr>
        <w:jc w:val="both"/>
        <w:rPr>
          <w:lang w:val="sr-Cyrl-CS"/>
        </w:rPr>
      </w:pPr>
      <w:r w:rsidRPr="007F2674">
        <w:rPr>
          <w:lang w:val="sr-Cyrl-CS"/>
        </w:rPr>
        <w:tab/>
        <w:t xml:space="preserve">1) име, презиме и регистарски број лиценце; </w:t>
      </w:r>
    </w:p>
    <w:p w:rsidR="009C54A0" w:rsidRPr="007F2674" w:rsidRDefault="009C54A0" w:rsidP="009C54A0">
      <w:pPr>
        <w:jc w:val="both"/>
        <w:rPr>
          <w:lang w:val="sr-Cyrl-CS"/>
        </w:rPr>
      </w:pPr>
      <w:r w:rsidRPr="007F2674">
        <w:rPr>
          <w:lang w:val="sr-Cyrl-CS"/>
        </w:rPr>
        <w:t xml:space="preserve">   </w:t>
      </w:r>
      <w:r w:rsidRPr="007F2674">
        <w:rPr>
          <w:lang w:val="sr-Cyrl-CS"/>
        </w:rPr>
        <w:tab/>
        <w:t xml:space="preserve">2) назив, адресу, интернет адресу и регистарски број друштва за ревизију у којем је лиценцирани овлашћени ревизор запослен или са којим је повезан као партнер или на неки други начин; </w:t>
      </w:r>
    </w:p>
    <w:p w:rsidR="009C54A0" w:rsidRPr="007F2674" w:rsidRDefault="009C54A0" w:rsidP="009C54A0">
      <w:pPr>
        <w:jc w:val="both"/>
        <w:rPr>
          <w:lang w:val="sr-Cyrl-CS"/>
        </w:rPr>
      </w:pPr>
      <w:r w:rsidRPr="007F2674">
        <w:rPr>
          <w:lang w:val="sr-Cyrl-CS"/>
        </w:rPr>
        <w:t xml:space="preserve">   </w:t>
      </w:r>
      <w:r w:rsidRPr="007F2674">
        <w:rPr>
          <w:lang w:val="sr-Cyrl-CS"/>
        </w:rPr>
        <w:tab/>
        <w:t xml:space="preserve">3) све остале регистрације лиценцираног овлашћеног ревизора код надлежних органа држава чланица и надлежних органа трећих земаља, укључујући назив органа за регистрацију и регистарски број ако постоји; </w:t>
      </w:r>
    </w:p>
    <w:p w:rsidR="009C54A0" w:rsidRPr="007F2674" w:rsidRDefault="009C54A0" w:rsidP="009C54A0">
      <w:pPr>
        <w:ind w:firstLine="720"/>
        <w:jc w:val="both"/>
        <w:rPr>
          <w:lang w:val="sr-Cyrl-CS"/>
        </w:rPr>
      </w:pPr>
      <w:r w:rsidRPr="007F2674">
        <w:rPr>
          <w:lang w:val="sr-Cyrl-CS"/>
        </w:rPr>
        <w:t>4) датум издавања</w:t>
      </w:r>
      <w:r w:rsidR="002E62DB" w:rsidRPr="007F2674">
        <w:rPr>
          <w:lang w:val="sr-Cyrl-CS"/>
        </w:rPr>
        <w:t xml:space="preserve">, односно </w:t>
      </w:r>
      <w:r w:rsidR="00A54880" w:rsidRPr="007F2674">
        <w:rPr>
          <w:lang w:val="sr-Cyrl-CS"/>
        </w:rPr>
        <w:t>продужења</w:t>
      </w:r>
      <w:r w:rsidRPr="007F2674">
        <w:rPr>
          <w:lang w:val="sr-Cyrl-CS"/>
        </w:rPr>
        <w:t xml:space="preserve"> лиценце. </w:t>
      </w:r>
    </w:p>
    <w:p w:rsidR="009C54A0" w:rsidRPr="007F2674" w:rsidRDefault="009C54A0" w:rsidP="009012C1">
      <w:pPr>
        <w:jc w:val="both"/>
        <w:rPr>
          <w:lang w:val="sr-Cyrl-CS"/>
        </w:rPr>
      </w:pPr>
      <w:r w:rsidRPr="007F2674">
        <w:rPr>
          <w:lang w:val="sr-Cyrl-CS"/>
        </w:rPr>
        <w:t xml:space="preserve">  </w:t>
      </w:r>
      <w:r w:rsidRPr="007F2674">
        <w:rPr>
          <w:lang w:val="sr-Cyrl-CS"/>
        </w:rPr>
        <w:tab/>
        <w:t>Лиценцирани овлашћени ревизор дужан је да обавештава Комору о променама свих чињеница и околности на основу којих је уписан у регистар из става 1. овог члана у року од осам дана од дана настанка промене.</w:t>
      </w:r>
    </w:p>
    <w:p w:rsidR="009C54A0" w:rsidRPr="007F2674" w:rsidRDefault="009C54A0" w:rsidP="009C54A0">
      <w:pPr>
        <w:ind w:firstLine="720"/>
        <w:jc w:val="both"/>
        <w:rPr>
          <w:lang w:val="sr-Cyrl-CS"/>
        </w:rPr>
      </w:pPr>
      <w:r w:rsidRPr="007F2674">
        <w:rPr>
          <w:lang w:val="sr-Cyrl-CS"/>
        </w:rPr>
        <w:t xml:space="preserve">Подаци који се достављају </w:t>
      </w:r>
      <w:r w:rsidR="009012C1" w:rsidRPr="007F2674">
        <w:rPr>
          <w:lang w:val="sr-Cyrl-CS"/>
        </w:rPr>
        <w:t>Комори</w:t>
      </w:r>
      <w:r w:rsidRPr="007F2674">
        <w:rPr>
          <w:lang w:val="sr-Cyrl-CS"/>
        </w:rPr>
        <w:t xml:space="preserve"> морају да буду потписани од стране лиценцираних овлашћених ревизора. </w:t>
      </w:r>
    </w:p>
    <w:p w:rsidR="00991EE0" w:rsidRPr="007F2674" w:rsidRDefault="009C54A0" w:rsidP="009C54A0">
      <w:pPr>
        <w:ind w:firstLine="720"/>
        <w:jc w:val="both"/>
        <w:rPr>
          <w:lang w:val="sr-Cyrl-CS"/>
        </w:rPr>
      </w:pPr>
      <w:r w:rsidRPr="007F2674">
        <w:rPr>
          <w:lang w:val="sr-Cyrl-CS"/>
        </w:rPr>
        <w:t xml:space="preserve">Подаци који се достављају </w:t>
      </w:r>
      <w:r w:rsidR="003729CA" w:rsidRPr="007F2674">
        <w:rPr>
          <w:lang w:val="sr-Cyrl-CS"/>
        </w:rPr>
        <w:t xml:space="preserve">Комори, </w:t>
      </w:r>
      <w:r w:rsidRPr="007F2674">
        <w:rPr>
          <w:lang w:val="sr-Cyrl-CS"/>
        </w:rPr>
        <w:t xml:space="preserve">а које достављају ревизори држава чланица и ревизори трећих земаља морају да буду преведени на српски језик од стране овлашћеног лица у складу са законом. </w:t>
      </w:r>
    </w:p>
    <w:p w:rsidR="006469D5" w:rsidRPr="007F2674" w:rsidRDefault="00FA1E1C" w:rsidP="00383DF4">
      <w:pPr>
        <w:ind w:firstLine="720"/>
        <w:jc w:val="both"/>
        <w:rPr>
          <w:lang w:val="sr-Cyrl-CS"/>
        </w:rPr>
      </w:pPr>
      <w:r w:rsidRPr="007F2674">
        <w:rPr>
          <w:lang w:val="sr-Cyrl-CS"/>
        </w:rPr>
        <w:t xml:space="preserve">Ревизори трећих земаља, који су регистровани у складу са овим законом, у регистру из става 1. овог члана морају као такви, посебно да буду означени. </w:t>
      </w:r>
    </w:p>
    <w:p w:rsidR="008B73B8" w:rsidRPr="007F2674" w:rsidRDefault="008B73B8" w:rsidP="00383DF4">
      <w:pPr>
        <w:ind w:firstLine="720"/>
        <w:jc w:val="both"/>
        <w:rPr>
          <w:lang w:val="sr-Cyrl-CS"/>
        </w:rPr>
      </w:pPr>
    </w:p>
    <w:p w:rsidR="00945F72" w:rsidRPr="007F2674" w:rsidRDefault="00945F72" w:rsidP="00945F72">
      <w:pPr>
        <w:jc w:val="center"/>
        <w:rPr>
          <w:lang w:val="sr-Cyrl-CS"/>
        </w:rPr>
      </w:pPr>
      <w:r w:rsidRPr="007F2674">
        <w:rPr>
          <w:lang w:val="sr-Cyrl-CS"/>
        </w:rPr>
        <w:t>Регистар изречених мера</w:t>
      </w:r>
    </w:p>
    <w:p w:rsidR="00945F72" w:rsidRPr="007F2674" w:rsidRDefault="00945F72" w:rsidP="00945F72">
      <w:pPr>
        <w:jc w:val="center"/>
        <w:rPr>
          <w:lang w:val="sr-Cyrl-CS"/>
        </w:rPr>
      </w:pPr>
    </w:p>
    <w:p w:rsidR="00945F72" w:rsidRPr="007F2674" w:rsidRDefault="00945F72" w:rsidP="0036695F">
      <w:pPr>
        <w:jc w:val="center"/>
        <w:rPr>
          <w:lang w:val="sr-Cyrl-CS"/>
        </w:rPr>
      </w:pPr>
      <w:r w:rsidRPr="007F2674">
        <w:rPr>
          <w:lang w:val="sr-Cyrl-CS"/>
        </w:rPr>
        <w:t>Члан 6</w:t>
      </w:r>
      <w:r w:rsidR="00BE3723" w:rsidRPr="007F2674">
        <w:rPr>
          <w:lang w:val="sr-Cyrl-CS"/>
        </w:rPr>
        <w:t>9</w:t>
      </w:r>
      <w:r w:rsidRPr="007F2674">
        <w:rPr>
          <w:lang w:val="sr-Cyrl-CS"/>
        </w:rPr>
        <w:t>.</w:t>
      </w:r>
    </w:p>
    <w:p w:rsidR="00945F72" w:rsidRPr="007F2674" w:rsidRDefault="00945F72" w:rsidP="00945F72">
      <w:pPr>
        <w:jc w:val="both"/>
        <w:rPr>
          <w:lang w:val="sr-Cyrl-CS"/>
        </w:rPr>
      </w:pPr>
      <w:r w:rsidRPr="007F2674">
        <w:rPr>
          <w:lang w:val="sr-Cyrl-CS"/>
        </w:rPr>
        <w:tab/>
        <w:t>Регистар изречених мера, као минимум садржи:</w:t>
      </w:r>
    </w:p>
    <w:p w:rsidR="00945F72" w:rsidRPr="007F2674" w:rsidRDefault="003C3C86" w:rsidP="003C3C86">
      <w:pPr>
        <w:ind w:firstLine="720"/>
        <w:jc w:val="both"/>
        <w:rPr>
          <w:lang w:val="sr-Cyrl-CS"/>
        </w:rPr>
      </w:pPr>
      <w:r w:rsidRPr="007F2674">
        <w:rPr>
          <w:lang w:val="sr-Cyrl-CS"/>
        </w:rPr>
        <w:t xml:space="preserve">1) </w:t>
      </w:r>
      <w:r w:rsidR="00945F72" w:rsidRPr="007F2674">
        <w:rPr>
          <w:lang w:val="sr-Cyrl-CS"/>
        </w:rPr>
        <w:t>назив правног лица, односно име и презиме физичког лица коме је изречена мера;</w:t>
      </w:r>
    </w:p>
    <w:p w:rsidR="00945F72" w:rsidRPr="007F2674" w:rsidRDefault="003C3C86" w:rsidP="003C3C86">
      <w:pPr>
        <w:ind w:firstLine="720"/>
        <w:jc w:val="both"/>
        <w:rPr>
          <w:lang w:val="sr-Cyrl-CS"/>
        </w:rPr>
      </w:pPr>
      <w:r w:rsidRPr="007F2674">
        <w:rPr>
          <w:lang w:val="sr-Cyrl-CS"/>
        </w:rPr>
        <w:t xml:space="preserve">2) </w:t>
      </w:r>
      <w:r w:rsidR="00945F72" w:rsidRPr="007F2674">
        <w:rPr>
          <w:lang w:val="sr-Cyrl-CS"/>
        </w:rPr>
        <w:t>меру која је изречена;</w:t>
      </w:r>
    </w:p>
    <w:p w:rsidR="00945F72" w:rsidRPr="007F2674" w:rsidRDefault="003C3C86" w:rsidP="003C3C86">
      <w:pPr>
        <w:ind w:firstLine="720"/>
        <w:jc w:val="both"/>
        <w:rPr>
          <w:lang w:val="sr-Cyrl-CS"/>
        </w:rPr>
      </w:pPr>
      <w:r w:rsidRPr="007F2674">
        <w:rPr>
          <w:lang w:val="sr-Cyrl-CS"/>
        </w:rPr>
        <w:t xml:space="preserve">3) </w:t>
      </w:r>
      <w:r w:rsidR="00945F72" w:rsidRPr="007F2674">
        <w:rPr>
          <w:lang w:val="sr-Cyrl-CS"/>
        </w:rPr>
        <w:t>број и датум решења о изрицању мере.</w:t>
      </w:r>
    </w:p>
    <w:p w:rsidR="000C128E" w:rsidRPr="007F2674" w:rsidRDefault="000C128E" w:rsidP="000C128E">
      <w:pPr>
        <w:jc w:val="both"/>
        <w:rPr>
          <w:lang w:val="sr-Cyrl-CS"/>
        </w:rPr>
      </w:pPr>
      <w:r w:rsidRPr="007F2674">
        <w:rPr>
          <w:lang w:val="sr-Cyrl-CS"/>
        </w:rPr>
        <w:lastRenderedPageBreak/>
        <w:tab/>
        <w:t>Изузетно од става 1. тачка 1) овог члана</w:t>
      </w:r>
      <w:r w:rsidR="00530593" w:rsidRPr="007F2674">
        <w:rPr>
          <w:lang w:val="sr-Cyrl-CS"/>
        </w:rPr>
        <w:t xml:space="preserve"> назив правно</w:t>
      </w:r>
      <w:r w:rsidR="007B58F9" w:rsidRPr="007F2674">
        <w:rPr>
          <w:lang w:val="sr-Cyrl-CS"/>
        </w:rPr>
        <w:t>г</w:t>
      </w:r>
      <w:r w:rsidR="00530593" w:rsidRPr="007F2674">
        <w:rPr>
          <w:lang w:val="sr-Cyrl-CS"/>
        </w:rPr>
        <w:t xml:space="preserve"> лица, односно име физичког лица коме је изречена мера не мора бити објављено у регистру из става 1. овог члана:</w:t>
      </w:r>
      <w:r w:rsidRPr="007F2674">
        <w:rPr>
          <w:lang w:val="sr-Cyrl-CS"/>
        </w:rPr>
        <w:t xml:space="preserve"> </w:t>
      </w:r>
    </w:p>
    <w:p w:rsidR="000C128E" w:rsidRPr="007F2674" w:rsidRDefault="000C128E" w:rsidP="000C128E">
      <w:pPr>
        <w:tabs>
          <w:tab w:val="left" w:pos="283"/>
        </w:tabs>
        <w:jc w:val="both"/>
        <w:rPr>
          <w:lang w:val="sr-Cyrl-CS"/>
        </w:rPr>
      </w:pPr>
      <w:r w:rsidRPr="007F2674">
        <w:rPr>
          <w:rStyle w:val="tw4winMark"/>
          <w:vanish w:val="0"/>
          <w:color w:val="auto"/>
          <w:sz w:val="20"/>
          <w:szCs w:val="20"/>
          <w:lang w:val="sr-Cyrl-CS"/>
        </w:rPr>
        <w:tab/>
      </w:r>
      <w:r w:rsidRPr="007F2674">
        <w:rPr>
          <w:rStyle w:val="tw4winMark"/>
          <w:vanish w:val="0"/>
          <w:color w:val="auto"/>
          <w:sz w:val="20"/>
          <w:szCs w:val="20"/>
          <w:lang w:val="sr-Cyrl-CS"/>
        </w:rPr>
        <w:tab/>
      </w:r>
      <w:r w:rsidRPr="007F2674">
        <w:rPr>
          <w:rStyle w:val="tw4winMark"/>
          <w:rFonts w:ascii="Times New Roman" w:hAnsi="Times New Roman"/>
          <w:color w:val="auto"/>
          <w:lang w:val="sr-Cyrl-CS"/>
        </w:rPr>
        <w:t>{0&gt;</w:t>
      </w:r>
      <w:r w:rsidRPr="007F2674">
        <w:rPr>
          <w:vanish/>
          <w:lang w:val="sr-Cyrl-CS"/>
        </w:rPr>
        <w:t>(a)</w:t>
      </w:r>
      <w:r w:rsidRPr="007F2674">
        <w:rPr>
          <w:vanish/>
          <w:lang w:val="sr-Cyrl-CS"/>
        </w:rPr>
        <w:tab/>
        <w:t>where, in the event that the sanction is imposed on a natural person, publication of personal data is shown to be disproportionate by an obligatory prior assessment of the proportionality of such publication;</w:t>
      </w:r>
      <w:r w:rsidRPr="007F2674">
        <w:rPr>
          <w:rStyle w:val="tw4winMark"/>
          <w:rFonts w:ascii="Times New Roman" w:hAnsi="Times New Roman"/>
          <w:color w:val="auto"/>
          <w:lang w:val="sr-Cyrl-CS"/>
        </w:rPr>
        <w:t>&lt;}79{&gt;</w:t>
      </w:r>
      <w:r w:rsidR="00530593" w:rsidRPr="007F2674">
        <w:rPr>
          <w:lang w:val="sr-Cyrl-CS"/>
        </w:rPr>
        <w:t xml:space="preserve">1) </w:t>
      </w:r>
      <w:r w:rsidR="008B73B8" w:rsidRPr="007F2674">
        <w:rPr>
          <w:lang w:val="sr-Cyrl-CS"/>
        </w:rPr>
        <w:t xml:space="preserve">када </w:t>
      </w:r>
      <w:r w:rsidRPr="007F2674">
        <w:rPr>
          <w:lang w:val="sr-Cyrl-CS"/>
        </w:rPr>
        <w:t>санкција изречена физичком лицу, покаже да би објављивање података о личности било несразмерно;</w:t>
      </w:r>
      <w:r w:rsidRPr="007F2674">
        <w:rPr>
          <w:rStyle w:val="tw4winMark"/>
          <w:rFonts w:ascii="Times New Roman" w:hAnsi="Times New Roman"/>
          <w:color w:val="auto"/>
          <w:lang w:val="sr-Cyrl-CS"/>
        </w:rPr>
        <w:t>&lt;0}</w:t>
      </w:r>
    </w:p>
    <w:p w:rsidR="000C128E" w:rsidRPr="007F2674" w:rsidRDefault="000C128E" w:rsidP="000C128E">
      <w:pPr>
        <w:tabs>
          <w:tab w:val="left" w:pos="303"/>
        </w:tabs>
        <w:jc w:val="both"/>
        <w:rPr>
          <w:lang w:val="sr-Cyrl-CS"/>
        </w:rPr>
      </w:pPr>
      <w:r w:rsidRPr="007F2674">
        <w:rPr>
          <w:rStyle w:val="tw4winMark"/>
          <w:rFonts w:ascii="Times New Roman" w:hAnsi="Times New Roman"/>
          <w:vanish w:val="0"/>
          <w:color w:val="auto"/>
          <w:lang w:val="sr-Cyrl-CS"/>
        </w:rPr>
        <w:tab/>
      </w:r>
      <w:r w:rsidRPr="007F2674">
        <w:rPr>
          <w:rStyle w:val="tw4winMark"/>
          <w:rFonts w:ascii="Times New Roman" w:hAnsi="Times New Roman"/>
          <w:vanish w:val="0"/>
          <w:color w:val="auto"/>
          <w:lang w:val="sr-Cyrl-CS"/>
        </w:rPr>
        <w:tab/>
      </w:r>
      <w:r w:rsidRPr="007F2674">
        <w:rPr>
          <w:rStyle w:val="tw4winMark"/>
          <w:rFonts w:ascii="Times New Roman" w:hAnsi="Times New Roman"/>
          <w:color w:val="auto"/>
          <w:lang w:val="sr-Cyrl-CS"/>
        </w:rPr>
        <w:t>{0&gt;</w:t>
      </w:r>
      <w:r w:rsidRPr="007F2674">
        <w:rPr>
          <w:vanish/>
          <w:lang w:val="sr-Cyrl-CS"/>
        </w:rPr>
        <w:t>(b)</w:t>
      </w:r>
      <w:r w:rsidRPr="007F2674">
        <w:rPr>
          <w:vanish/>
          <w:lang w:val="sr-Cyrl-CS"/>
        </w:rPr>
        <w:tab/>
        <w:t>where publication would jeopardise the stability of financial markets or an ongoing criminal investigation;</w:t>
      </w:r>
      <w:r w:rsidRPr="007F2674">
        <w:rPr>
          <w:rStyle w:val="tw4winMark"/>
          <w:rFonts w:ascii="Times New Roman" w:hAnsi="Times New Roman"/>
          <w:color w:val="auto"/>
          <w:lang w:val="sr-Cyrl-CS"/>
        </w:rPr>
        <w:t>&lt;}98{&gt;</w:t>
      </w:r>
      <w:r w:rsidR="00530593" w:rsidRPr="007F2674">
        <w:rPr>
          <w:rStyle w:val="tw4winMark"/>
          <w:rFonts w:ascii="Times New Roman" w:hAnsi="Times New Roman"/>
          <w:color w:val="auto"/>
          <w:lang w:val="sr-Cyrl-CS"/>
        </w:rPr>
        <w:t>222</w:t>
      </w:r>
      <w:r w:rsidR="00530593" w:rsidRPr="007F2674">
        <w:rPr>
          <w:lang w:val="sr-Cyrl-CS"/>
        </w:rPr>
        <w:t xml:space="preserve">2) </w:t>
      </w:r>
      <w:r w:rsidRPr="007F2674">
        <w:rPr>
          <w:lang w:val="sr-Cyrl-CS"/>
        </w:rPr>
        <w:t>ако би се објављивањем угрозила стабилност финансијских тржишта или  кривичне истраге које су у току;</w:t>
      </w:r>
      <w:r w:rsidRPr="007F2674">
        <w:rPr>
          <w:rStyle w:val="tw4winMark"/>
          <w:rFonts w:ascii="Times New Roman" w:hAnsi="Times New Roman"/>
          <w:color w:val="auto"/>
          <w:lang w:val="sr-Cyrl-CS"/>
        </w:rPr>
        <w:t>&lt;0}</w:t>
      </w:r>
    </w:p>
    <w:p w:rsidR="00945F72" w:rsidRPr="007F2674" w:rsidRDefault="000C128E" w:rsidP="000C128E">
      <w:pPr>
        <w:ind w:firstLine="720"/>
        <w:jc w:val="both"/>
        <w:rPr>
          <w:lang w:val="sr-Cyrl-CS"/>
        </w:rPr>
      </w:pPr>
      <w:r w:rsidRPr="007F2674">
        <w:rPr>
          <w:rStyle w:val="tw4winMark"/>
          <w:rFonts w:ascii="Times New Roman" w:hAnsi="Times New Roman"/>
          <w:color w:val="auto"/>
          <w:lang w:val="sr-Cyrl-CS"/>
        </w:rPr>
        <w:t>{0&gt;</w:t>
      </w:r>
      <w:r w:rsidRPr="007F2674">
        <w:rPr>
          <w:vanish/>
          <w:lang w:val="sr-Cyrl-CS"/>
        </w:rPr>
        <w:t>(c)</w:t>
      </w:r>
      <w:r w:rsidRPr="007F2674">
        <w:rPr>
          <w:vanish/>
          <w:lang w:val="sr-Cyrl-CS"/>
        </w:rPr>
        <w:tab/>
        <w:t>where publication would cause disproportionate damage to the institutions or individuals involved.</w:t>
      </w:r>
      <w:r w:rsidRPr="007F2674">
        <w:rPr>
          <w:rStyle w:val="tw4winMark"/>
          <w:rFonts w:ascii="Times New Roman" w:hAnsi="Times New Roman"/>
          <w:color w:val="auto"/>
          <w:lang w:val="sr-Cyrl-CS"/>
        </w:rPr>
        <w:t>&lt;}0{&gt;</w:t>
      </w:r>
      <w:r w:rsidR="00530593" w:rsidRPr="007F2674">
        <w:rPr>
          <w:lang w:val="sr-Cyrl-CS"/>
        </w:rPr>
        <w:t xml:space="preserve">3) </w:t>
      </w:r>
      <w:r w:rsidRPr="007F2674">
        <w:rPr>
          <w:lang w:val="sr-Cyrl-CS"/>
        </w:rPr>
        <w:t>ако би се објављивањем нанела несразмерна штета институцијама или појединцима из предмета.</w:t>
      </w:r>
    </w:p>
    <w:p w:rsidR="00530593" w:rsidRPr="007F2674" w:rsidRDefault="00530593" w:rsidP="000C128E">
      <w:pPr>
        <w:ind w:firstLine="720"/>
        <w:jc w:val="both"/>
        <w:rPr>
          <w:lang w:val="sr-Cyrl-CS"/>
        </w:rPr>
      </w:pPr>
      <w:r w:rsidRPr="007F2674">
        <w:rPr>
          <w:lang w:val="sr-Cyrl-CS"/>
        </w:rPr>
        <w:t xml:space="preserve">О изузецима из става 2. </w:t>
      </w:r>
      <w:r w:rsidR="008B73B8" w:rsidRPr="007F2674">
        <w:rPr>
          <w:lang w:val="sr-Cyrl-CS"/>
        </w:rPr>
        <w:t xml:space="preserve">овог члана </w:t>
      </w:r>
      <w:r w:rsidRPr="007F2674">
        <w:rPr>
          <w:lang w:val="sr-Cyrl-CS"/>
        </w:rPr>
        <w:t>одлучује Комисија.</w:t>
      </w:r>
      <w:r w:rsidR="00D930A6" w:rsidRPr="007F2674">
        <w:rPr>
          <w:lang w:val="sr-Cyrl-CS"/>
        </w:rPr>
        <w:t xml:space="preserve"> </w:t>
      </w:r>
    </w:p>
    <w:p w:rsidR="007B58F9" w:rsidRPr="007F2674" w:rsidRDefault="007B58F9" w:rsidP="000C128E">
      <w:pPr>
        <w:ind w:firstLine="720"/>
        <w:jc w:val="both"/>
        <w:rPr>
          <w:lang w:val="sr-Cyrl-CS"/>
        </w:rPr>
      </w:pPr>
    </w:p>
    <w:p w:rsidR="00851EE1" w:rsidRPr="007F2674" w:rsidRDefault="00851EE1" w:rsidP="00CE79B8">
      <w:pPr>
        <w:autoSpaceDE w:val="0"/>
        <w:autoSpaceDN w:val="0"/>
        <w:adjustRightInd w:val="0"/>
        <w:jc w:val="center"/>
        <w:outlineLvl w:val="0"/>
        <w:rPr>
          <w:rFonts w:eastAsia="TimesNewRoman"/>
          <w:iCs/>
          <w:strike/>
          <w:lang w:val="sr-Cyrl-CS"/>
        </w:rPr>
      </w:pPr>
      <w:r w:rsidRPr="007F2674">
        <w:rPr>
          <w:rFonts w:eastAsia="TimesNewRoman"/>
          <w:iCs/>
          <w:lang w:val="sr-Cyrl-CS"/>
        </w:rPr>
        <w:t>Брисање друштава за ревизију и самосталних ревизора из регистра</w:t>
      </w:r>
    </w:p>
    <w:p w:rsidR="00851EE1" w:rsidRPr="007F2674" w:rsidRDefault="00851EE1" w:rsidP="00851EE1">
      <w:pPr>
        <w:autoSpaceDE w:val="0"/>
        <w:autoSpaceDN w:val="0"/>
        <w:adjustRightInd w:val="0"/>
        <w:jc w:val="center"/>
        <w:rPr>
          <w:rFonts w:eastAsia="TimesNewRoman"/>
          <w:iCs/>
          <w:strike/>
          <w:lang w:val="sr-Cyrl-CS"/>
        </w:rPr>
      </w:pPr>
    </w:p>
    <w:p w:rsidR="003729CA" w:rsidRPr="007F2674" w:rsidRDefault="00851EE1"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BE3723" w:rsidRPr="007F2674">
        <w:rPr>
          <w:rFonts w:eastAsia="TimesNewRoman"/>
          <w:lang w:val="sr-Cyrl-CS"/>
        </w:rPr>
        <w:t>70</w:t>
      </w:r>
      <w:r w:rsidR="00C47B65" w:rsidRPr="007F2674">
        <w:rPr>
          <w:rFonts w:eastAsia="TimesNewRoman"/>
          <w:lang w:val="sr-Cyrl-CS"/>
        </w:rPr>
        <w:t>.</w:t>
      </w:r>
    </w:p>
    <w:p w:rsidR="003729CA" w:rsidRPr="007F2674" w:rsidRDefault="003729CA" w:rsidP="000F72D1">
      <w:pPr>
        <w:autoSpaceDE w:val="0"/>
        <w:autoSpaceDN w:val="0"/>
        <w:adjustRightInd w:val="0"/>
        <w:ind w:firstLine="720"/>
        <w:jc w:val="both"/>
        <w:rPr>
          <w:rFonts w:eastAsia="TimesNewRoman"/>
          <w:iCs/>
          <w:strike/>
          <w:lang w:val="sr-Cyrl-CS"/>
        </w:rPr>
      </w:pPr>
      <w:r w:rsidRPr="007F2674">
        <w:rPr>
          <w:rFonts w:eastAsia="TimesNewRoman"/>
          <w:iCs/>
          <w:lang w:val="sr-Cyrl-CS"/>
        </w:rPr>
        <w:t xml:space="preserve">Брисање друштава за ревизију и самосталних ревизора из регистра који се води у складу са чланом </w:t>
      </w:r>
      <w:r w:rsidR="009144EC" w:rsidRPr="007F2674">
        <w:rPr>
          <w:rFonts w:eastAsia="TimesNewRoman"/>
          <w:iCs/>
          <w:lang w:val="sr-Cyrl-CS"/>
        </w:rPr>
        <w:t xml:space="preserve">65. </w:t>
      </w:r>
      <w:r w:rsidR="00BE30BA" w:rsidRPr="007F2674">
        <w:rPr>
          <w:rFonts w:eastAsia="TimesNewRoman"/>
          <w:iCs/>
          <w:lang w:val="sr-Cyrl-CS"/>
        </w:rPr>
        <w:t xml:space="preserve">став 1. </w:t>
      </w:r>
      <w:r w:rsidR="000F72D1" w:rsidRPr="007F2674">
        <w:rPr>
          <w:rFonts w:eastAsia="TimesNewRoman"/>
          <w:iCs/>
          <w:lang w:val="sr-Cyrl-CS"/>
        </w:rPr>
        <w:t xml:space="preserve">тачка </w:t>
      </w:r>
      <w:r w:rsidR="00A01715" w:rsidRPr="007F2674">
        <w:rPr>
          <w:rFonts w:eastAsia="TimesNewRoman"/>
          <w:iCs/>
          <w:lang w:val="sr-Cyrl-CS"/>
        </w:rPr>
        <w:t>1</w:t>
      </w:r>
      <w:r w:rsidR="00BE30BA" w:rsidRPr="007F2674">
        <w:rPr>
          <w:rFonts w:eastAsia="TimesNewRoman"/>
          <w:iCs/>
          <w:lang w:val="sr-Cyrl-CS"/>
        </w:rPr>
        <w:t>)</w:t>
      </w:r>
      <w:r w:rsidRPr="007F2674">
        <w:rPr>
          <w:rFonts w:eastAsia="TimesNewRoman"/>
          <w:iCs/>
          <w:lang w:val="sr-Cyrl-CS"/>
        </w:rPr>
        <w:t xml:space="preserve"> овог закона врши се на основу решења Министарства</w:t>
      </w:r>
      <w:r w:rsidR="003B3FAF" w:rsidRPr="007F2674">
        <w:rPr>
          <w:rFonts w:eastAsia="TimesNewRoman"/>
          <w:iCs/>
          <w:lang w:val="sr-Cyrl-CS"/>
        </w:rPr>
        <w:t xml:space="preserve"> </w:t>
      </w:r>
      <w:r w:rsidR="00FA1E1C" w:rsidRPr="007F2674">
        <w:rPr>
          <w:rFonts w:eastAsia="TimesNewRoman"/>
          <w:iCs/>
          <w:lang w:val="sr-Cyrl-CS"/>
        </w:rPr>
        <w:t xml:space="preserve">о стављању ван снаге дозволе за обављање ревизије, односно решења Комисије </w:t>
      </w:r>
      <w:r w:rsidRPr="007F2674">
        <w:rPr>
          <w:rFonts w:eastAsia="TimesNewRoman"/>
          <w:iCs/>
          <w:lang w:val="sr-Cyrl-CS"/>
        </w:rPr>
        <w:t>о од</w:t>
      </w:r>
      <w:r w:rsidR="000F72D1" w:rsidRPr="007F2674">
        <w:rPr>
          <w:rFonts w:eastAsia="TimesNewRoman"/>
          <w:iCs/>
          <w:lang w:val="sr-Cyrl-CS"/>
        </w:rPr>
        <w:t>узимању</w:t>
      </w:r>
      <w:r w:rsidRPr="007F2674">
        <w:rPr>
          <w:rFonts w:eastAsia="TimesNewRoman"/>
          <w:iCs/>
          <w:lang w:val="sr-Cyrl-CS"/>
        </w:rPr>
        <w:t xml:space="preserve"> дозволе</w:t>
      </w:r>
      <w:r w:rsidR="000F72D1" w:rsidRPr="007F2674">
        <w:rPr>
          <w:rFonts w:eastAsia="TimesNewRoman"/>
          <w:iCs/>
          <w:lang w:val="sr-Cyrl-CS"/>
        </w:rPr>
        <w:t xml:space="preserve"> за обављање ревизије</w:t>
      </w:r>
      <w:r w:rsidR="00F27388" w:rsidRPr="007F2674">
        <w:rPr>
          <w:rFonts w:eastAsia="TimesNewRoman"/>
          <w:iCs/>
          <w:lang w:val="sr-Cyrl-CS"/>
        </w:rPr>
        <w:t xml:space="preserve">, </w:t>
      </w:r>
      <w:r w:rsidR="000F72D1" w:rsidRPr="007F2674">
        <w:rPr>
          <w:rFonts w:eastAsia="TimesNewRoman"/>
          <w:iCs/>
          <w:lang w:val="sr-Cyrl-CS"/>
        </w:rPr>
        <w:t>у складу са овим законом.</w:t>
      </w:r>
    </w:p>
    <w:p w:rsidR="009C54A0" w:rsidRPr="007F2674" w:rsidRDefault="00851EE1" w:rsidP="00851EE1">
      <w:pPr>
        <w:autoSpaceDE w:val="0"/>
        <w:autoSpaceDN w:val="0"/>
        <w:adjustRightInd w:val="0"/>
        <w:ind w:firstLine="708"/>
        <w:jc w:val="both"/>
        <w:rPr>
          <w:lang w:val="sr-Cyrl-CS" w:eastAsia="sr-Latn-CS"/>
        </w:rPr>
      </w:pPr>
      <w:r w:rsidRPr="007F2674">
        <w:rPr>
          <w:lang w:val="sr-Cyrl-CS" w:eastAsia="sr-Latn-CS"/>
        </w:rPr>
        <w:t>Кад решење</w:t>
      </w:r>
      <w:r w:rsidR="00945F72" w:rsidRPr="007F2674">
        <w:rPr>
          <w:lang w:val="sr-Cyrl-CS" w:eastAsia="sr-Latn-CS"/>
        </w:rPr>
        <w:t xml:space="preserve"> </w:t>
      </w:r>
      <w:r w:rsidR="00945F72" w:rsidRPr="007F2674">
        <w:rPr>
          <w:iCs/>
          <w:lang w:val="sr-Cyrl-CS" w:eastAsia="sr-Latn-CS"/>
        </w:rPr>
        <w:t>о стављању ван снаге дозволе за обављање ревизије</w:t>
      </w:r>
      <w:r w:rsidRPr="007F2674">
        <w:rPr>
          <w:lang w:val="sr-Cyrl-CS" w:eastAsia="sr-Latn-CS"/>
        </w:rPr>
        <w:t xml:space="preserve"> из става 1. овог </w:t>
      </w:r>
      <w:r w:rsidR="00A920EE" w:rsidRPr="007F2674">
        <w:rPr>
          <w:lang w:val="sr-Cyrl-CS" w:eastAsia="sr-Latn-CS"/>
        </w:rPr>
        <w:t xml:space="preserve">члана </w:t>
      </w:r>
      <w:r w:rsidRPr="007F2674">
        <w:rPr>
          <w:lang w:val="sr-Cyrl-CS" w:eastAsia="sr-Latn-CS"/>
        </w:rPr>
        <w:t xml:space="preserve">буде извршно, </w:t>
      </w:r>
      <w:r w:rsidR="003E31D9" w:rsidRPr="007F2674">
        <w:rPr>
          <w:lang w:val="sr-Cyrl-CS" w:eastAsia="sr-Latn-CS"/>
        </w:rPr>
        <w:t xml:space="preserve">Министарство </w:t>
      </w:r>
      <w:r w:rsidRPr="007F2674">
        <w:rPr>
          <w:lang w:val="sr-Cyrl-CS" w:eastAsia="sr-Latn-CS"/>
        </w:rPr>
        <w:t>доставља примерак решења</w:t>
      </w:r>
      <w:r w:rsidR="003B3FAF" w:rsidRPr="007F2674">
        <w:rPr>
          <w:lang w:val="sr-Cyrl-CS" w:eastAsia="sr-Latn-CS"/>
        </w:rPr>
        <w:t xml:space="preserve"> </w:t>
      </w:r>
      <w:r w:rsidR="003E31D9" w:rsidRPr="007F2674">
        <w:rPr>
          <w:lang w:val="sr-Cyrl-CS" w:eastAsia="sr-Latn-CS"/>
        </w:rPr>
        <w:t>Комори</w:t>
      </w:r>
      <w:r w:rsidR="003B3FAF" w:rsidRPr="007F2674">
        <w:rPr>
          <w:lang w:val="sr-Cyrl-CS" w:eastAsia="sr-Latn-CS"/>
        </w:rPr>
        <w:t xml:space="preserve">, </w:t>
      </w:r>
      <w:r w:rsidR="00F81DB5" w:rsidRPr="007F2674">
        <w:rPr>
          <w:lang w:val="sr-Cyrl-CS" w:eastAsia="sr-Latn-CS"/>
        </w:rPr>
        <w:t xml:space="preserve">Комисији </w:t>
      </w:r>
      <w:r w:rsidR="00A920EE" w:rsidRPr="007F2674">
        <w:rPr>
          <w:lang w:val="sr-Cyrl-CS" w:eastAsia="sr-Latn-CS"/>
        </w:rPr>
        <w:t xml:space="preserve">и </w:t>
      </w:r>
      <w:r w:rsidRPr="007F2674">
        <w:rPr>
          <w:lang w:val="sr-Cyrl-CS" w:eastAsia="sr-Latn-CS"/>
        </w:rPr>
        <w:t xml:space="preserve">Агенцији за привредне регистре.  </w:t>
      </w:r>
    </w:p>
    <w:p w:rsidR="001564CF" w:rsidRPr="007F2674" w:rsidRDefault="00F81DB5" w:rsidP="00857EE3">
      <w:pPr>
        <w:autoSpaceDE w:val="0"/>
        <w:autoSpaceDN w:val="0"/>
        <w:adjustRightInd w:val="0"/>
        <w:ind w:firstLine="708"/>
        <w:jc w:val="both"/>
        <w:rPr>
          <w:lang w:val="sr-Cyrl-CS" w:eastAsia="sr-Latn-CS"/>
        </w:rPr>
      </w:pPr>
      <w:r w:rsidRPr="007F2674">
        <w:rPr>
          <w:lang w:val="sr-Cyrl-CS" w:eastAsia="sr-Latn-CS"/>
        </w:rPr>
        <w:t xml:space="preserve">Кад решење </w:t>
      </w:r>
      <w:r w:rsidRPr="007F2674">
        <w:rPr>
          <w:iCs/>
          <w:lang w:val="sr-Cyrl-CS" w:eastAsia="sr-Latn-CS"/>
        </w:rPr>
        <w:t>о одузимању дозволе за обављање ревизије</w:t>
      </w:r>
      <w:r w:rsidRPr="007F2674">
        <w:rPr>
          <w:lang w:val="sr-Cyrl-CS" w:eastAsia="sr-Latn-CS"/>
        </w:rPr>
        <w:t xml:space="preserve"> из става 1. овог члана буде извршно, </w:t>
      </w:r>
      <w:r w:rsidRPr="007F2674">
        <w:rPr>
          <w:iCs/>
          <w:lang w:val="sr-Cyrl-CS" w:eastAsia="sr-Latn-CS"/>
        </w:rPr>
        <w:t xml:space="preserve">Комисија </w:t>
      </w:r>
      <w:r w:rsidRPr="007F2674">
        <w:rPr>
          <w:lang w:val="sr-Cyrl-CS" w:eastAsia="sr-Latn-CS"/>
        </w:rPr>
        <w:t>доставља примерак решења Министарству, Комори и Агенцији за привредне регистре.</w:t>
      </w:r>
    </w:p>
    <w:p w:rsidR="00C709B4" w:rsidRPr="007F2674" w:rsidRDefault="00C709B4" w:rsidP="00857EE3">
      <w:pPr>
        <w:autoSpaceDE w:val="0"/>
        <w:autoSpaceDN w:val="0"/>
        <w:adjustRightInd w:val="0"/>
        <w:ind w:firstLine="708"/>
        <w:jc w:val="both"/>
        <w:rPr>
          <w:lang w:val="sr-Cyrl-CS" w:eastAsia="sr-Latn-CS"/>
        </w:rPr>
      </w:pPr>
    </w:p>
    <w:p w:rsidR="009C54A0" w:rsidRPr="007F2674" w:rsidRDefault="009C54A0" w:rsidP="00CE79B8">
      <w:pPr>
        <w:autoSpaceDE w:val="0"/>
        <w:autoSpaceDN w:val="0"/>
        <w:adjustRightInd w:val="0"/>
        <w:jc w:val="center"/>
        <w:outlineLvl w:val="0"/>
        <w:rPr>
          <w:rFonts w:eastAsia="TimesNewRoman"/>
          <w:iCs/>
          <w:lang w:val="sr-Cyrl-CS"/>
        </w:rPr>
      </w:pPr>
      <w:r w:rsidRPr="007F2674">
        <w:rPr>
          <w:rFonts w:eastAsia="TimesNewRoman"/>
          <w:iCs/>
          <w:lang w:val="sr-Cyrl-CS"/>
        </w:rPr>
        <w:t>Брисање лиценцираних овлашћених ревизора из регистра</w:t>
      </w:r>
    </w:p>
    <w:p w:rsidR="009C54A0" w:rsidRPr="007F2674" w:rsidRDefault="009C54A0" w:rsidP="009C54A0">
      <w:pPr>
        <w:autoSpaceDE w:val="0"/>
        <w:autoSpaceDN w:val="0"/>
        <w:adjustRightInd w:val="0"/>
        <w:jc w:val="center"/>
        <w:rPr>
          <w:rFonts w:eastAsia="TimesNewRoman"/>
          <w:lang w:val="sr-Cyrl-CS"/>
        </w:rPr>
      </w:pPr>
    </w:p>
    <w:p w:rsidR="000F72D1" w:rsidRPr="007F2674" w:rsidRDefault="009C54A0"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8301BB" w:rsidRPr="007F2674">
        <w:rPr>
          <w:rFonts w:eastAsia="TimesNewRoman"/>
          <w:lang w:val="sr-Cyrl-CS"/>
        </w:rPr>
        <w:t>7</w:t>
      </w:r>
      <w:r w:rsidR="00BE3723" w:rsidRPr="007F2674">
        <w:rPr>
          <w:rFonts w:eastAsia="TimesNewRoman"/>
          <w:lang w:val="sr-Cyrl-CS"/>
        </w:rPr>
        <w:t>1</w:t>
      </w:r>
      <w:r w:rsidR="00C47B65" w:rsidRPr="007F2674">
        <w:rPr>
          <w:rFonts w:eastAsia="TimesNewRoman"/>
          <w:lang w:val="sr-Cyrl-CS"/>
        </w:rPr>
        <w:t>.</w:t>
      </w:r>
    </w:p>
    <w:p w:rsidR="000F72D1" w:rsidRPr="007F2674" w:rsidRDefault="000F72D1" w:rsidP="000F72D1">
      <w:pPr>
        <w:autoSpaceDE w:val="0"/>
        <w:autoSpaceDN w:val="0"/>
        <w:adjustRightInd w:val="0"/>
        <w:ind w:firstLine="720"/>
        <w:jc w:val="both"/>
        <w:rPr>
          <w:rFonts w:eastAsia="TimesNewRoman"/>
          <w:iCs/>
          <w:strike/>
          <w:lang w:val="sr-Cyrl-CS"/>
        </w:rPr>
      </w:pPr>
      <w:r w:rsidRPr="007F2674">
        <w:rPr>
          <w:rFonts w:eastAsia="TimesNewRoman"/>
          <w:iCs/>
          <w:lang w:val="sr-Cyrl-CS"/>
        </w:rPr>
        <w:t>Брисање лиценцираних овлашћених ревизора из регистра који се води у складу са чланом 6</w:t>
      </w:r>
      <w:r w:rsidR="006F57CF" w:rsidRPr="007F2674">
        <w:rPr>
          <w:rFonts w:eastAsia="TimesNewRoman"/>
          <w:iCs/>
          <w:lang w:val="sr-Cyrl-CS"/>
        </w:rPr>
        <w:t>5</w:t>
      </w:r>
      <w:r w:rsidRPr="007F2674">
        <w:rPr>
          <w:rFonts w:eastAsia="TimesNewRoman"/>
          <w:iCs/>
          <w:lang w:val="sr-Cyrl-CS"/>
        </w:rPr>
        <w:t xml:space="preserve">. </w:t>
      </w:r>
      <w:r w:rsidR="00913F55" w:rsidRPr="007F2674">
        <w:rPr>
          <w:rFonts w:eastAsia="TimesNewRoman"/>
          <w:iCs/>
          <w:lang w:val="sr-Cyrl-CS"/>
        </w:rPr>
        <w:t xml:space="preserve">став 1. тачка </w:t>
      </w:r>
      <w:r w:rsidR="00442B16" w:rsidRPr="007F2674">
        <w:rPr>
          <w:rFonts w:eastAsia="TimesNewRoman"/>
          <w:iCs/>
          <w:lang w:val="sr-Cyrl-CS"/>
        </w:rPr>
        <w:t>2</w:t>
      </w:r>
      <w:r w:rsidR="00913F55" w:rsidRPr="007F2674">
        <w:rPr>
          <w:rFonts w:eastAsia="TimesNewRoman"/>
          <w:iCs/>
          <w:lang w:val="sr-Cyrl-CS"/>
        </w:rPr>
        <w:t>)</w:t>
      </w:r>
      <w:r w:rsidRPr="007F2674">
        <w:rPr>
          <w:rFonts w:eastAsia="TimesNewRoman"/>
          <w:iCs/>
          <w:lang w:val="sr-Cyrl-CS"/>
        </w:rPr>
        <w:t xml:space="preserve"> овог закона врши се на основу решења Министарства</w:t>
      </w:r>
      <w:r w:rsidR="00F02625" w:rsidRPr="007F2674">
        <w:rPr>
          <w:rFonts w:eastAsia="TimesNewRoman"/>
          <w:iCs/>
          <w:lang w:val="sr-Cyrl-CS"/>
        </w:rPr>
        <w:t xml:space="preserve"> о стављању решења о издавању лиценце ван снаге, односно решења Комисије</w:t>
      </w:r>
      <w:r w:rsidR="004D4C08" w:rsidRPr="007F2674">
        <w:rPr>
          <w:rFonts w:eastAsia="TimesNewRoman"/>
          <w:iCs/>
          <w:lang w:val="sr-Cyrl-CS"/>
        </w:rPr>
        <w:t xml:space="preserve"> </w:t>
      </w:r>
      <w:r w:rsidRPr="007F2674">
        <w:rPr>
          <w:rFonts w:eastAsia="TimesNewRoman"/>
          <w:iCs/>
          <w:lang w:val="sr-Cyrl-CS"/>
        </w:rPr>
        <w:t>о одузимању лиценце за обављање ревизије</w:t>
      </w:r>
      <w:r w:rsidR="00F27388" w:rsidRPr="007F2674">
        <w:rPr>
          <w:rFonts w:eastAsia="TimesNewRoman"/>
          <w:iCs/>
          <w:lang w:val="sr-Cyrl-CS"/>
        </w:rPr>
        <w:t xml:space="preserve">, </w:t>
      </w:r>
      <w:r w:rsidRPr="007F2674">
        <w:rPr>
          <w:rFonts w:eastAsia="TimesNewRoman"/>
          <w:iCs/>
          <w:lang w:val="sr-Cyrl-CS"/>
        </w:rPr>
        <w:t>у складу са овим законом.</w:t>
      </w:r>
      <w:r w:rsidR="001C1982" w:rsidRPr="007F2674">
        <w:rPr>
          <w:rFonts w:eastAsia="TimesNewRoman"/>
          <w:iCs/>
          <w:lang w:val="sr-Cyrl-CS"/>
        </w:rPr>
        <w:t xml:space="preserve"> </w:t>
      </w:r>
    </w:p>
    <w:p w:rsidR="00851EE1" w:rsidRPr="007F2674" w:rsidRDefault="002E62DB" w:rsidP="00F45F5E">
      <w:pPr>
        <w:autoSpaceDE w:val="0"/>
        <w:autoSpaceDN w:val="0"/>
        <w:adjustRightInd w:val="0"/>
        <w:ind w:firstLine="720"/>
        <w:jc w:val="both"/>
        <w:rPr>
          <w:rFonts w:eastAsia="TimesNewRoman"/>
          <w:lang w:val="sr-Cyrl-CS"/>
        </w:rPr>
      </w:pPr>
      <w:r w:rsidRPr="007F2674">
        <w:rPr>
          <w:lang w:val="sr-Cyrl-CS" w:eastAsia="sr-Latn-CS"/>
        </w:rPr>
        <w:t>Кад решење</w:t>
      </w:r>
      <w:r w:rsidR="008301BB" w:rsidRPr="007F2674">
        <w:rPr>
          <w:lang w:val="sr-Cyrl-CS" w:eastAsia="sr-Latn-CS"/>
        </w:rPr>
        <w:t xml:space="preserve"> </w:t>
      </w:r>
      <w:r w:rsidR="008301BB" w:rsidRPr="007F2674">
        <w:rPr>
          <w:iCs/>
          <w:lang w:val="sr-Cyrl-CS" w:eastAsia="sr-Latn-CS"/>
        </w:rPr>
        <w:t>о стављању решења о издавању лиценце ван снаге</w:t>
      </w:r>
      <w:r w:rsidR="0021381D" w:rsidRPr="007F2674">
        <w:rPr>
          <w:iCs/>
          <w:lang w:val="sr-Cyrl-CS" w:eastAsia="sr-Latn-CS"/>
        </w:rPr>
        <w:t>,</w:t>
      </w:r>
      <w:r w:rsidRPr="007F2674">
        <w:rPr>
          <w:lang w:val="sr-Cyrl-CS" w:eastAsia="sr-Latn-CS"/>
        </w:rPr>
        <w:t xml:space="preserve"> из става 1. овог члана буде извршно, </w:t>
      </w:r>
      <w:r w:rsidR="00192AB5" w:rsidRPr="007F2674">
        <w:rPr>
          <w:lang w:val="sr-Cyrl-CS" w:eastAsia="sr-Latn-CS"/>
        </w:rPr>
        <w:t xml:space="preserve">Министарство </w:t>
      </w:r>
      <w:r w:rsidRPr="007F2674">
        <w:rPr>
          <w:lang w:val="sr-Cyrl-CS" w:eastAsia="sr-Latn-CS"/>
        </w:rPr>
        <w:t xml:space="preserve">доставља примерак решења </w:t>
      </w:r>
      <w:r w:rsidR="00192AB5" w:rsidRPr="007F2674">
        <w:rPr>
          <w:lang w:val="sr-Cyrl-CS" w:eastAsia="sr-Latn-CS"/>
        </w:rPr>
        <w:t>Комори</w:t>
      </w:r>
      <w:r w:rsidR="00F02625" w:rsidRPr="007F2674">
        <w:rPr>
          <w:lang w:val="sr-Cyrl-CS" w:eastAsia="sr-Latn-CS"/>
        </w:rPr>
        <w:t xml:space="preserve"> и Комисији</w:t>
      </w:r>
      <w:r w:rsidRPr="007F2674">
        <w:rPr>
          <w:lang w:val="sr-Cyrl-CS" w:eastAsia="sr-Latn-CS"/>
        </w:rPr>
        <w:t xml:space="preserve">. </w:t>
      </w:r>
      <w:r w:rsidR="009C54A0" w:rsidRPr="007F2674">
        <w:rPr>
          <w:rFonts w:eastAsia="TimesNewRoman"/>
          <w:lang w:val="sr-Cyrl-CS"/>
        </w:rPr>
        <w:t xml:space="preserve"> </w:t>
      </w:r>
    </w:p>
    <w:p w:rsidR="003B3FAF" w:rsidRPr="007F2674" w:rsidRDefault="00D76DEB" w:rsidP="00F45F5E">
      <w:pPr>
        <w:autoSpaceDE w:val="0"/>
        <w:autoSpaceDN w:val="0"/>
        <w:adjustRightInd w:val="0"/>
        <w:ind w:firstLine="720"/>
        <w:jc w:val="both"/>
        <w:rPr>
          <w:lang w:val="sr-Cyrl-CS" w:eastAsia="sr-Latn-CS"/>
        </w:rPr>
      </w:pPr>
      <w:r w:rsidRPr="007F2674">
        <w:rPr>
          <w:lang w:val="sr-Cyrl-CS" w:eastAsia="sr-Latn-CS"/>
        </w:rPr>
        <w:t xml:space="preserve">Кад решење </w:t>
      </w:r>
      <w:r w:rsidRPr="007F2674">
        <w:rPr>
          <w:iCs/>
          <w:lang w:val="sr-Cyrl-CS" w:eastAsia="sr-Latn-CS"/>
        </w:rPr>
        <w:t>о одузимању лиценце за обављање ревизије,</w:t>
      </w:r>
      <w:r w:rsidRPr="007F2674">
        <w:rPr>
          <w:lang w:val="sr-Cyrl-CS" w:eastAsia="sr-Latn-CS"/>
        </w:rPr>
        <w:t xml:space="preserve"> из става 1. овог члана буде извршно, Комисија доставља примерак решења Министарству и Комори.</w:t>
      </w:r>
    </w:p>
    <w:p w:rsidR="00D76DEB" w:rsidRPr="007F2674" w:rsidRDefault="00D76DEB" w:rsidP="00D76DEB">
      <w:pPr>
        <w:autoSpaceDE w:val="0"/>
        <w:autoSpaceDN w:val="0"/>
        <w:adjustRightInd w:val="0"/>
        <w:ind w:firstLine="720"/>
        <w:jc w:val="both"/>
        <w:rPr>
          <w:lang w:val="sr-Cyrl-CS"/>
        </w:rPr>
      </w:pPr>
      <w:r w:rsidRPr="007F2674">
        <w:rPr>
          <w:lang w:val="sr-Cyrl-CS"/>
        </w:rPr>
        <w:t>Комора у случају смрти лиценцираног овлашћеног ревизора по служб</w:t>
      </w:r>
      <w:r w:rsidR="00E679C5">
        <w:rPr>
          <w:lang w:val="sr-Cyrl-CS"/>
        </w:rPr>
        <w:t>е</w:t>
      </w:r>
      <w:r w:rsidRPr="007F2674">
        <w:rPr>
          <w:lang w:val="sr-Cyrl-CS"/>
        </w:rPr>
        <w:t>ној дужности брише из регистра тог лиценцираног овлашћеног ревизора.</w:t>
      </w:r>
    </w:p>
    <w:p w:rsidR="00D76DEB" w:rsidRPr="007F2674" w:rsidRDefault="00D76DEB" w:rsidP="00D76DEB">
      <w:pPr>
        <w:autoSpaceDE w:val="0"/>
        <w:autoSpaceDN w:val="0"/>
        <w:adjustRightInd w:val="0"/>
        <w:ind w:firstLine="720"/>
        <w:jc w:val="both"/>
        <w:rPr>
          <w:lang w:val="sr-Cyrl-CS"/>
        </w:rPr>
      </w:pPr>
      <w:r w:rsidRPr="007F2674">
        <w:rPr>
          <w:lang w:val="sr-Cyrl-CS"/>
        </w:rPr>
        <w:t>Комора по службеној дужности брише из регистра лиценцираног овлашћеног ревизора у року од 30 дана од дана истека периода на који је лиценца издата</w:t>
      </w:r>
      <w:r w:rsidR="00AF0F71" w:rsidRPr="007F2674">
        <w:rPr>
          <w:lang w:val="sr-Cyrl-CS"/>
        </w:rPr>
        <w:t>, уколико није поднет захтев за издавање лиценце</w:t>
      </w:r>
      <w:r w:rsidRPr="007F2674">
        <w:rPr>
          <w:lang w:val="sr-Cyrl-CS"/>
        </w:rPr>
        <w:t>.</w:t>
      </w:r>
    </w:p>
    <w:p w:rsidR="00C372DD" w:rsidRPr="007F2674" w:rsidRDefault="00C372DD" w:rsidP="00386AE7">
      <w:pPr>
        <w:autoSpaceDE w:val="0"/>
        <w:autoSpaceDN w:val="0"/>
        <w:adjustRightInd w:val="0"/>
        <w:jc w:val="both"/>
        <w:rPr>
          <w:rFonts w:eastAsia="TimesNewRoman"/>
          <w:lang w:val="sr-Cyrl-CS"/>
        </w:rPr>
      </w:pPr>
    </w:p>
    <w:p w:rsidR="002D7621" w:rsidRPr="007F2674" w:rsidRDefault="002D7621" w:rsidP="002D7621">
      <w:pPr>
        <w:autoSpaceDE w:val="0"/>
        <w:autoSpaceDN w:val="0"/>
        <w:adjustRightInd w:val="0"/>
        <w:jc w:val="center"/>
        <w:rPr>
          <w:rFonts w:eastAsia="TimesNewRoman"/>
          <w:lang w:val="sr-Cyrl-CS"/>
        </w:rPr>
      </w:pPr>
      <w:r w:rsidRPr="007F2674">
        <w:rPr>
          <w:rFonts w:eastAsia="TimesNewRoman"/>
          <w:lang w:val="sr-Cyrl-CS"/>
        </w:rPr>
        <w:t>Брисање мера из регистра</w:t>
      </w:r>
    </w:p>
    <w:p w:rsidR="002D7621" w:rsidRPr="007F2674" w:rsidRDefault="002D7621" w:rsidP="002D7621">
      <w:pPr>
        <w:autoSpaceDE w:val="0"/>
        <w:autoSpaceDN w:val="0"/>
        <w:adjustRightInd w:val="0"/>
        <w:jc w:val="center"/>
        <w:rPr>
          <w:rFonts w:eastAsia="TimesNewRoman"/>
          <w:lang w:val="sr-Cyrl-CS"/>
        </w:rPr>
      </w:pPr>
    </w:p>
    <w:p w:rsidR="002D7621" w:rsidRPr="007F2674" w:rsidRDefault="002D7621" w:rsidP="002D7621">
      <w:pPr>
        <w:autoSpaceDE w:val="0"/>
        <w:autoSpaceDN w:val="0"/>
        <w:adjustRightInd w:val="0"/>
        <w:jc w:val="center"/>
        <w:rPr>
          <w:rFonts w:eastAsia="TimesNewRoman"/>
          <w:lang w:val="sr-Cyrl-CS"/>
        </w:rPr>
      </w:pPr>
      <w:r w:rsidRPr="007F2674">
        <w:rPr>
          <w:rFonts w:eastAsia="TimesNewRoman"/>
          <w:lang w:val="sr-Cyrl-CS"/>
        </w:rPr>
        <w:t>Члан 7</w:t>
      </w:r>
      <w:r w:rsidR="00BE3723" w:rsidRPr="007F2674">
        <w:rPr>
          <w:rFonts w:eastAsia="TimesNewRoman"/>
          <w:lang w:val="sr-Cyrl-CS"/>
        </w:rPr>
        <w:t>2</w:t>
      </w:r>
      <w:r w:rsidRPr="007F2674">
        <w:rPr>
          <w:rFonts w:eastAsia="TimesNewRoman"/>
          <w:lang w:val="sr-Cyrl-CS"/>
        </w:rPr>
        <w:t>.</w:t>
      </w:r>
    </w:p>
    <w:p w:rsidR="002D7621" w:rsidRPr="007F2674" w:rsidRDefault="009243CF" w:rsidP="002D7621">
      <w:pPr>
        <w:autoSpaceDE w:val="0"/>
        <w:autoSpaceDN w:val="0"/>
        <w:adjustRightInd w:val="0"/>
        <w:jc w:val="both"/>
        <w:rPr>
          <w:rFonts w:eastAsia="TimesNewRoman"/>
          <w:lang w:val="sr-Cyrl-CS"/>
        </w:rPr>
      </w:pPr>
      <w:r>
        <w:rPr>
          <w:rFonts w:eastAsia="TimesNewRoman"/>
          <w:lang w:val="sr-Cyrl-CS"/>
        </w:rPr>
        <w:tab/>
        <w:t>Мере из чл.</w:t>
      </w:r>
      <w:r w:rsidR="002D7621" w:rsidRPr="007F2674">
        <w:rPr>
          <w:rFonts w:eastAsia="TimesNewRoman"/>
          <w:lang w:val="sr-Cyrl-CS"/>
        </w:rPr>
        <w:t xml:space="preserve"> 8</w:t>
      </w:r>
      <w:r w:rsidR="006F57CF" w:rsidRPr="007F2674">
        <w:rPr>
          <w:rFonts w:eastAsia="TimesNewRoman"/>
          <w:lang w:val="sr-Cyrl-CS"/>
        </w:rPr>
        <w:t>1</w:t>
      </w:r>
      <w:r w:rsidR="002D7621" w:rsidRPr="007F2674">
        <w:rPr>
          <w:rFonts w:eastAsia="TimesNewRoman"/>
          <w:lang w:val="sr-Cyrl-CS"/>
        </w:rPr>
        <w:t>.</w:t>
      </w:r>
      <w:r w:rsidR="00C709B4" w:rsidRPr="007F2674">
        <w:rPr>
          <w:rFonts w:eastAsia="TimesNewRoman"/>
          <w:lang w:val="sr-Cyrl-CS"/>
        </w:rPr>
        <w:t xml:space="preserve"> и </w:t>
      </w:r>
      <w:r w:rsidR="00A00F6D" w:rsidRPr="007F2674">
        <w:rPr>
          <w:rFonts w:eastAsia="TimesNewRoman"/>
          <w:lang w:val="sr-Cyrl-CS"/>
        </w:rPr>
        <w:t xml:space="preserve">94. </w:t>
      </w:r>
      <w:r w:rsidR="002D7621" w:rsidRPr="007F2674">
        <w:rPr>
          <w:rFonts w:eastAsia="TimesNewRoman"/>
          <w:lang w:val="sr-Cyrl-CS"/>
        </w:rPr>
        <w:t>овог закона бришу се из регистра по истеку пет година од дана доношења решења о њиховом изрицању.</w:t>
      </w:r>
    </w:p>
    <w:p w:rsidR="002D7621" w:rsidRPr="007F2674" w:rsidRDefault="00A64439" w:rsidP="002D7621">
      <w:pPr>
        <w:autoSpaceDE w:val="0"/>
        <w:autoSpaceDN w:val="0"/>
        <w:adjustRightInd w:val="0"/>
        <w:jc w:val="both"/>
        <w:rPr>
          <w:rFonts w:eastAsia="TimesNewRoman"/>
          <w:lang w:val="sr-Cyrl-CS"/>
        </w:rPr>
      </w:pPr>
      <w:r w:rsidRPr="007F2674">
        <w:rPr>
          <w:rFonts w:eastAsia="TimesNewRoman"/>
          <w:lang w:val="sr-Cyrl-CS"/>
        </w:rPr>
        <w:lastRenderedPageBreak/>
        <w:tab/>
        <w:t xml:space="preserve">Изузетно од става 1. </w:t>
      </w:r>
      <w:r w:rsidR="002D7621" w:rsidRPr="007F2674">
        <w:rPr>
          <w:rFonts w:eastAsia="TimesNewRoman"/>
          <w:lang w:val="sr-Cyrl-CS"/>
        </w:rPr>
        <w:t>овог члана мера одузимања дозволе друштву за ревизију, односно самосталном ревизору, као и лиценце овлашћеном ревизору за обављање ревизије бришу се из регистра по истеку десет година од дана доношења решења о њиховом изрицању.</w:t>
      </w:r>
    </w:p>
    <w:p w:rsidR="004507E0" w:rsidRPr="007F2674" w:rsidRDefault="004507E0" w:rsidP="00386AE7">
      <w:pPr>
        <w:autoSpaceDE w:val="0"/>
        <w:autoSpaceDN w:val="0"/>
        <w:adjustRightInd w:val="0"/>
        <w:jc w:val="both"/>
        <w:rPr>
          <w:rFonts w:eastAsia="TimesNewRoman"/>
          <w:lang w:val="sr-Cyrl-CS"/>
        </w:rPr>
      </w:pPr>
    </w:p>
    <w:p w:rsidR="00143F03" w:rsidRPr="007F2674" w:rsidRDefault="00143F03" w:rsidP="00CE79B8">
      <w:pPr>
        <w:autoSpaceDE w:val="0"/>
        <w:autoSpaceDN w:val="0"/>
        <w:adjustRightInd w:val="0"/>
        <w:jc w:val="center"/>
        <w:outlineLvl w:val="0"/>
        <w:rPr>
          <w:rFonts w:eastAsia="TimesNewRoman"/>
          <w:lang w:val="sr-Cyrl-CS"/>
        </w:rPr>
      </w:pPr>
      <w:r w:rsidRPr="007F2674">
        <w:rPr>
          <w:rFonts w:eastAsia="TimesNewRoman"/>
          <w:lang w:val="sr-Cyrl-CS"/>
        </w:rPr>
        <w:t>Јавност рада Коморе</w:t>
      </w:r>
    </w:p>
    <w:p w:rsidR="00143F03" w:rsidRPr="007F2674" w:rsidRDefault="00143F03" w:rsidP="00143F03">
      <w:pPr>
        <w:autoSpaceDE w:val="0"/>
        <w:autoSpaceDN w:val="0"/>
        <w:adjustRightInd w:val="0"/>
        <w:jc w:val="center"/>
        <w:rPr>
          <w:rFonts w:eastAsia="TimesNewRoman"/>
          <w:lang w:val="sr-Cyrl-CS"/>
        </w:rPr>
      </w:pPr>
    </w:p>
    <w:p w:rsidR="00143F03" w:rsidRPr="007F2674" w:rsidRDefault="00143F03"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AA0DA7" w:rsidRPr="007F2674">
        <w:rPr>
          <w:rFonts w:eastAsia="TimesNewRoman"/>
          <w:lang w:val="sr-Cyrl-CS"/>
        </w:rPr>
        <w:t>7</w:t>
      </w:r>
      <w:r w:rsidR="00BE3723" w:rsidRPr="007F2674">
        <w:rPr>
          <w:rFonts w:eastAsia="TimesNewRoman"/>
          <w:lang w:val="sr-Cyrl-CS"/>
        </w:rPr>
        <w:t>3</w:t>
      </w:r>
      <w:r w:rsidR="00AA0DA7" w:rsidRPr="007F2674">
        <w:rPr>
          <w:rFonts w:eastAsia="TimesNewRoman"/>
          <w:lang w:val="sr-Cyrl-CS"/>
        </w:rPr>
        <w:t>.</w:t>
      </w:r>
      <w:r w:rsidR="003C2AD6" w:rsidRPr="007F2674">
        <w:rPr>
          <w:rFonts w:eastAsia="TimesNewRoman"/>
          <w:lang w:val="sr-Cyrl-CS"/>
        </w:rPr>
        <w:t xml:space="preserve"> </w:t>
      </w:r>
    </w:p>
    <w:p w:rsidR="00143F03" w:rsidRPr="007F2674" w:rsidRDefault="00143F03" w:rsidP="00143F03">
      <w:pPr>
        <w:pStyle w:val="rvps1"/>
        <w:shd w:val="clear" w:color="auto" w:fill="FFFFFF"/>
        <w:ind w:firstLine="720"/>
        <w:jc w:val="both"/>
        <w:rPr>
          <w:b/>
          <w:bCs/>
          <w:lang w:val="sr-Cyrl-CS"/>
        </w:rPr>
      </w:pPr>
      <w:r w:rsidRPr="007F2674">
        <w:rPr>
          <w:rStyle w:val="rvts3"/>
          <w:color w:val="auto"/>
          <w:sz w:val="24"/>
          <w:szCs w:val="24"/>
          <w:lang w:val="sr-Cyrl-CS"/>
        </w:rPr>
        <w:t>Комора је дужна да обавештава јавност о свим питањима из надлежности Коморе.</w:t>
      </w:r>
    </w:p>
    <w:p w:rsidR="000F72D1" w:rsidRPr="007F2674" w:rsidRDefault="00143F03" w:rsidP="00143F03">
      <w:pPr>
        <w:pStyle w:val="rvps1"/>
        <w:shd w:val="clear" w:color="auto" w:fill="FFFFFF"/>
        <w:ind w:firstLine="720"/>
        <w:jc w:val="both"/>
        <w:rPr>
          <w:rStyle w:val="rvts3"/>
          <w:color w:val="auto"/>
          <w:sz w:val="24"/>
          <w:szCs w:val="24"/>
          <w:lang w:val="sr-Cyrl-CS"/>
        </w:rPr>
      </w:pPr>
      <w:r w:rsidRPr="007F2674">
        <w:rPr>
          <w:rStyle w:val="rvts3"/>
          <w:color w:val="auto"/>
          <w:sz w:val="24"/>
          <w:szCs w:val="24"/>
          <w:lang w:val="sr-Cyrl-CS"/>
        </w:rPr>
        <w:t xml:space="preserve">Комора је дужна да обавештава </w:t>
      </w:r>
      <w:r w:rsidR="000F72D1" w:rsidRPr="007F2674">
        <w:rPr>
          <w:rStyle w:val="rvts3"/>
          <w:color w:val="auto"/>
          <w:sz w:val="24"/>
          <w:szCs w:val="24"/>
          <w:lang w:val="sr-Cyrl-CS"/>
        </w:rPr>
        <w:t xml:space="preserve">Министарство и </w:t>
      </w:r>
      <w:r w:rsidR="006A6206" w:rsidRPr="007F2674">
        <w:rPr>
          <w:lang w:val="sr-Cyrl-CS"/>
        </w:rPr>
        <w:t xml:space="preserve">Комисију </w:t>
      </w:r>
      <w:r w:rsidRPr="007F2674">
        <w:rPr>
          <w:rStyle w:val="rvts3"/>
          <w:color w:val="auto"/>
          <w:sz w:val="24"/>
          <w:szCs w:val="24"/>
          <w:lang w:val="sr-Cyrl-CS"/>
        </w:rPr>
        <w:t>о дисциплинским поступцима који се воде против чланова Коморе пред надлежним органима Коморе</w:t>
      </w:r>
      <w:r w:rsidR="000F72D1" w:rsidRPr="007F2674">
        <w:rPr>
          <w:rStyle w:val="rvts3"/>
          <w:color w:val="auto"/>
          <w:sz w:val="24"/>
          <w:szCs w:val="24"/>
          <w:lang w:val="sr-Cyrl-CS"/>
        </w:rPr>
        <w:t>.</w:t>
      </w:r>
    </w:p>
    <w:p w:rsidR="00143F03" w:rsidRPr="007F2674" w:rsidRDefault="000F72D1" w:rsidP="00143F03">
      <w:pPr>
        <w:pStyle w:val="rvps1"/>
        <w:shd w:val="clear" w:color="auto" w:fill="FFFFFF"/>
        <w:ind w:firstLine="720"/>
        <w:jc w:val="both"/>
        <w:rPr>
          <w:b/>
          <w:bCs/>
          <w:lang w:val="sr-Cyrl-CS"/>
        </w:rPr>
      </w:pPr>
      <w:r w:rsidRPr="007F2674">
        <w:rPr>
          <w:rStyle w:val="rvts3"/>
          <w:color w:val="auto"/>
          <w:sz w:val="24"/>
          <w:szCs w:val="24"/>
          <w:lang w:val="sr-Cyrl-CS"/>
        </w:rPr>
        <w:t>А</w:t>
      </w:r>
      <w:r w:rsidR="00143F03" w:rsidRPr="007F2674">
        <w:rPr>
          <w:rStyle w:val="rvts3"/>
          <w:color w:val="auto"/>
          <w:sz w:val="24"/>
          <w:szCs w:val="24"/>
          <w:lang w:val="sr-Cyrl-CS"/>
        </w:rPr>
        <w:t xml:space="preserve">ко се у </w:t>
      </w:r>
      <w:r w:rsidRPr="007F2674">
        <w:rPr>
          <w:rStyle w:val="rvts3"/>
          <w:color w:val="auto"/>
          <w:sz w:val="24"/>
          <w:szCs w:val="24"/>
          <w:lang w:val="sr-Cyrl-CS"/>
        </w:rPr>
        <w:t>дисциплинским поступцима</w:t>
      </w:r>
      <w:r w:rsidR="00143F03" w:rsidRPr="007F2674">
        <w:rPr>
          <w:rStyle w:val="rvts3"/>
          <w:color w:val="auto"/>
          <w:sz w:val="24"/>
          <w:szCs w:val="24"/>
          <w:lang w:val="sr-Cyrl-CS"/>
        </w:rPr>
        <w:t xml:space="preserve"> установи да постоји сумња да је извршено кривично дело</w:t>
      </w:r>
      <w:r w:rsidR="00BE30BA" w:rsidRPr="007F2674">
        <w:rPr>
          <w:rStyle w:val="rvts3"/>
          <w:color w:val="auto"/>
          <w:sz w:val="24"/>
          <w:szCs w:val="24"/>
          <w:lang w:val="sr-Cyrl-CS"/>
        </w:rPr>
        <w:t>,</w:t>
      </w:r>
      <w:r w:rsidRPr="007F2674">
        <w:rPr>
          <w:rStyle w:val="rvts3"/>
          <w:color w:val="auto"/>
          <w:sz w:val="24"/>
          <w:szCs w:val="24"/>
          <w:lang w:val="sr-Cyrl-CS"/>
        </w:rPr>
        <w:t xml:space="preserve"> Комора је дужна да обавести и надлежне правосудне органе</w:t>
      </w:r>
      <w:r w:rsidR="00143F03" w:rsidRPr="007F2674">
        <w:rPr>
          <w:rStyle w:val="rvts3"/>
          <w:color w:val="auto"/>
          <w:sz w:val="24"/>
          <w:szCs w:val="24"/>
          <w:lang w:val="sr-Cyrl-CS"/>
        </w:rPr>
        <w:t xml:space="preserve">. </w:t>
      </w:r>
    </w:p>
    <w:p w:rsidR="0065438C" w:rsidRPr="007F2674" w:rsidRDefault="00143F03" w:rsidP="00B1776D">
      <w:pPr>
        <w:pStyle w:val="rvps1"/>
        <w:shd w:val="clear" w:color="auto" w:fill="FFFFFF"/>
        <w:ind w:firstLine="720"/>
        <w:jc w:val="both"/>
        <w:rPr>
          <w:rStyle w:val="rvts3"/>
          <w:color w:val="auto"/>
          <w:sz w:val="24"/>
          <w:szCs w:val="24"/>
          <w:lang w:val="sr-Cyrl-CS"/>
        </w:rPr>
      </w:pPr>
      <w:r w:rsidRPr="007F2674">
        <w:rPr>
          <w:rStyle w:val="rvts3"/>
          <w:color w:val="auto"/>
          <w:sz w:val="24"/>
          <w:szCs w:val="24"/>
          <w:lang w:val="sr-Cyrl-CS"/>
        </w:rPr>
        <w:t>Комора је дужна да на захтев органа из ст</w:t>
      </w:r>
      <w:r w:rsidR="000F72D1" w:rsidRPr="007F2674">
        <w:rPr>
          <w:rStyle w:val="rvts3"/>
          <w:color w:val="auto"/>
          <w:sz w:val="24"/>
          <w:szCs w:val="24"/>
          <w:lang w:val="sr-Cyrl-CS"/>
        </w:rPr>
        <w:t>.</w:t>
      </w:r>
      <w:r w:rsidRPr="007F2674">
        <w:rPr>
          <w:rStyle w:val="rvts3"/>
          <w:color w:val="auto"/>
          <w:sz w:val="24"/>
          <w:szCs w:val="24"/>
          <w:lang w:val="sr-Cyrl-CS"/>
        </w:rPr>
        <w:t xml:space="preserve"> 2. </w:t>
      </w:r>
      <w:r w:rsidR="000F72D1" w:rsidRPr="007F2674">
        <w:rPr>
          <w:rStyle w:val="rvts3"/>
          <w:color w:val="auto"/>
          <w:sz w:val="24"/>
          <w:szCs w:val="24"/>
          <w:lang w:val="sr-Cyrl-CS"/>
        </w:rPr>
        <w:t xml:space="preserve">и 3. </w:t>
      </w:r>
      <w:r w:rsidRPr="007F2674">
        <w:rPr>
          <w:rStyle w:val="rvts3"/>
          <w:color w:val="auto"/>
          <w:sz w:val="24"/>
          <w:szCs w:val="24"/>
          <w:lang w:val="sr-Cyrl-CS"/>
        </w:rPr>
        <w:t>овог члана достави потребне податке о чињеницама о којима има сазнање.</w:t>
      </w:r>
    </w:p>
    <w:p w:rsidR="00C723D2" w:rsidRPr="007F2674" w:rsidRDefault="00C723D2" w:rsidP="00B1776D">
      <w:pPr>
        <w:pStyle w:val="rvps1"/>
        <w:shd w:val="clear" w:color="auto" w:fill="FFFFFF"/>
        <w:ind w:firstLine="720"/>
        <w:jc w:val="both"/>
        <w:rPr>
          <w:lang w:val="sr-Cyrl-CS"/>
        </w:rPr>
      </w:pPr>
    </w:p>
    <w:p w:rsidR="00464F2B" w:rsidRPr="007F2674" w:rsidRDefault="00464F2B" w:rsidP="00CE79B8">
      <w:pPr>
        <w:autoSpaceDE w:val="0"/>
        <w:autoSpaceDN w:val="0"/>
        <w:adjustRightInd w:val="0"/>
        <w:jc w:val="center"/>
        <w:outlineLvl w:val="0"/>
        <w:rPr>
          <w:rFonts w:eastAsia="TimesNewRoman"/>
          <w:lang w:val="sr-Cyrl-CS"/>
        </w:rPr>
      </w:pPr>
      <w:r w:rsidRPr="007F2674">
        <w:rPr>
          <w:rFonts w:eastAsia="TimesNewRoman"/>
          <w:lang w:val="sr-Cyrl-CS"/>
        </w:rPr>
        <w:t>Надзор над радом Коморе</w:t>
      </w:r>
    </w:p>
    <w:p w:rsidR="00464F2B" w:rsidRPr="007F2674" w:rsidRDefault="00464F2B" w:rsidP="00464F2B">
      <w:pPr>
        <w:autoSpaceDE w:val="0"/>
        <w:autoSpaceDN w:val="0"/>
        <w:adjustRightInd w:val="0"/>
        <w:jc w:val="center"/>
        <w:rPr>
          <w:rFonts w:eastAsia="TimesNewRoman"/>
          <w:lang w:val="sr-Cyrl-CS"/>
        </w:rPr>
      </w:pPr>
    </w:p>
    <w:p w:rsidR="00464F2B" w:rsidRPr="007F2674" w:rsidRDefault="009C6613" w:rsidP="00CE79B8">
      <w:pPr>
        <w:autoSpaceDE w:val="0"/>
        <w:autoSpaceDN w:val="0"/>
        <w:adjustRightInd w:val="0"/>
        <w:jc w:val="center"/>
        <w:outlineLvl w:val="0"/>
        <w:rPr>
          <w:rFonts w:eastAsia="TimesNewRoman"/>
          <w:strike/>
          <w:lang w:val="sr-Cyrl-CS"/>
        </w:rPr>
      </w:pPr>
      <w:r w:rsidRPr="007F2674">
        <w:rPr>
          <w:rFonts w:eastAsia="TimesNewRoman"/>
          <w:lang w:val="sr-Cyrl-CS"/>
        </w:rPr>
        <w:t xml:space="preserve">Члан </w:t>
      </w:r>
      <w:r w:rsidR="00AA0DA7" w:rsidRPr="007F2674">
        <w:rPr>
          <w:rFonts w:eastAsia="TimesNewRoman"/>
          <w:lang w:val="sr-Cyrl-CS"/>
        </w:rPr>
        <w:t>7</w:t>
      </w:r>
      <w:r w:rsidR="00BE3723" w:rsidRPr="007F2674">
        <w:rPr>
          <w:rFonts w:eastAsia="TimesNewRoman"/>
          <w:lang w:val="sr-Cyrl-CS"/>
        </w:rPr>
        <w:t>4</w:t>
      </w:r>
      <w:r w:rsidR="000650D2" w:rsidRPr="007F2674">
        <w:rPr>
          <w:rFonts w:eastAsia="TimesNewRoman"/>
          <w:lang w:val="sr-Cyrl-CS"/>
        </w:rPr>
        <w:t>.</w:t>
      </w:r>
    </w:p>
    <w:p w:rsidR="00F27388" w:rsidRPr="007F2674" w:rsidRDefault="00464F2B" w:rsidP="00464F2B">
      <w:pPr>
        <w:pStyle w:val="rvps1"/>
        <w:shd w:val="clear" w:color="auto" w:fill="FFFFFF"/>
        <w:ind w:firstLine="720"/>
        <w:jc w:val="both"/>
        <w:rPr>
          <w:rStyle w:val="rvts3"/>
          <w:color w:val="auto"/>
          <w:sz w:val="24"/>
          <w:szCs w:val="24"/>
          <w:lang w:val="sr-Cyrl-CS"/>
        </w:rPr>
      </w:pPr>
      <w:r w:rsidRPr="007F2674">
        <w:rPr>
          <w:rStyle w:val="rvts3"/>
          <w:color w:val="auto"/>
          <w:sz w:val="24"/>
          <w:szCs w:val="24"/>
          <w:lang w:val="sr-Cyrl-CS"/>
        </w:rPr>
        <w:t>Надзор над законитошћу рада и аката Коморе</w:t>
      </w:r>
      <w:r w:rsidR="00FF247F" w:rsidRPr="007F2674">
        <w:rPr>
          <w:rStyle w:val="rvts3"/>
          <w:color w:val="auto"/>
          <w:sz w:val="24"/>
          <w:szCs w:val="24"/>
          <w:lang w:val="sr-Cyrl-CS"/>
        </w:rPr>
        <w:t xml:space="preserve">, </w:t>
      </w:r>
      <w:r w:rsidR="00F27388" w:rsidRPr="007F2674">
        <w:rPr>
          <w:rStyle w:val="rvts3"/>
          <w:color w:val="auto"/>
          <w:sz w:val="24"/>
          <w:szCs w:val="24"/>
          <w:lang w:val="sr-Cyrl-CS"/>
        </w:rPr>
        <w:t xml:space="preserve">обавља Министарство. </w:t>
      </w:r>
    </w:p>
    <w:p w:rsidR="00464F2B" w:rsidRPr="007F2674" w:rsidRDefault="00F27388" w:rsidP="00F27388">
      <w:pPr>
        <w:pStyle w:val="rvps1"/>
        <w:shd w:val="clear" w:color="auto" w:fill="FFFFFF"/>
        <w:ind w:firstLine="720"/>
        <w:jc w:val="both"/>
        <w:rPr>
          <w:lang w:val="sr-Cyrl-CS"/>
        </w:rPr>
      </w:pPr>
      <w:r w:rsidRPr="007F2674">
        <w:rPr>
          <w:rStyle w:val="rvts3"/>
          <w:color w:val="auto"/>
          <w:sz w:val="24"/>
          <w:szCs w:val="24"/>
          <w:lang w:val="sr-Cyrl-CS"/>
        </w:rPr>
        <w:t>Надзор</w:t>
      </w:r>
      <w:r w:rsidR="00FF247F" w:rsidRPr="007F2674">
        <w:rPr>
          <w:rStyle w:val="rvts3"/>
          <w:color w:val="auto"/>
          <w:sz w:val="24"/>
          <w:szCs w:val="24"/>
          <w:lang w:val="sr-Cyrl-CS"/>
        </w:rPr>
        <w:t xml:space="preserve"> над </w:t>
      </w:r>
      <w:r w:rsidRPr="007F2674">
        <w:rPr>
          <w:rStyle w:val="rvts3"/>
          <w:color w:val="auto"/>
          <w:sz w:val="24"/>
          <w:szCs w:val="24"/>
          <w:lang w:val="sr-Cyrl-CS"/>
        </w:rPr>
        <w:t xml:space="preserve">обављањем </w:t>
      </w:r>
      <w:r w:rsidR="00FF247F" w:rsidRPr="007F2674">
        <w:rPr>
          <w:rStyle w:val="rvts3"/>
          <w:color w:val="auto"/>
          <w:sz w:val="24"/>
          <w:szCs w:val="24"/>
          <w:lang w:val="sr-Cyrl-CS"/>
        </w:rPr>
        <w:t xml:space="preserve">послова из члана </w:t>
      </w:r>
      <w:r w:rsidR="006F57CF" w:rsidRPr="007F2674">
        <w:rPr>
          <w:rStyle w:val="rvts3"/>
          <w:color w:val="auto"/>
          <w:sz w:val="24"/>
          <w:szCs w:val="24"/>
          <w:lang w:val="sr-Cyrl-CS"/>
        </w:rPr>
        <w:t>57</w:t>
      </w:r>
      <w:r w:rsidR="00236C23" w:rsidRPr="007F2674">
        <w:rPr>
          <w:rStyle w:val="rvts3"/>
          <w:color w:val="auto"/>
          <w:sz w:val="24"/>
          <w:szCs w:val="24"/>
          <w:lang w:val="sr-Cyrl-CS"/>
        </w:rPr>
        <w:t>.</w:t>
      </w:r>
      <w:r w:rsidR="00167B33" w:rsidRPr="007F2674">
        <w:rPr>
          <w:rStyle w:val="rvts3"/>
          <w:color w:val="auto"/>
          <w:sz w:val="24"/>
          <w:szCs w:val="24"/>
          <w:lang w:val="sr-Cyrl-CS"/>
        </w:rPr>
        <w:t xml:space="preserve"> </w:t>
      </w:r>
      <w:r w:rsidR="00FF247F" w:rsidRPr="007F2674">
        <w:rPr>
          <w:rStyle w:val="rvts3"/>
          <w:color w:val="auto"/>
          <w:sz w:val="24"/>
          <w:szCs w:val="24"/>
          <w:lang w:val="sr-Cyrl-CS"/>
        </w:rPr>
        <w:t>став 1. овог закона</w:t>
      </w:r>
      <w:r w:rsidRPr="007F2674">
        <w:rPr>
          <w:rStyle w:val="rvts3"/>
          <w:color w:val="auto"/>
          <w:sz w:val="24"/>
          <w:szCs w:val="24"/>
          <w:lang w:val="sr-Cyrl-CS"/>
        </w:rPr>
        <w:t>, у оквиру делокруга утврђеног овим з</w:t>
      </w:r>
      <w:r w:rsidR="00C709B4" w:rsidRPr="007F2674">
        <w:rPr>
          <w:rStyle w:val="rvts3"/>
          <w:color w:val="auto"/>
          <w:sz w:val="24"/>
          <w:szCs w:val="24"/>
          <w:lang w:val="sr-Cyrl-CS"/>
        </w:rPr>
        <w:t>аконом, обављају Министарство и</w:t>
      </w:r>
      <w:r w:rsidR="00734CF6" w:rsidRPr="007F2674">
        <w:rPr>
          <w:rStyle w:val="rvts3"/>
          <w:color w:val="auto"/>
          <w:sz w:val="24"/>
          <w:szCs w:val="24"/>
          <w:lang w:val="sr-Cyrl-CS"/>
        </w:rPr>
        <w:t xml:space="preserve"> </w:t>
      </w:r>
      <w:r w:rsidR="006A6206" w:rsidRPr="007F2674">
        <w:rPr>
          <w:lang w:val="sr-Cyrl-CS"/>
        </w:rPr>
        <w:t>Комисија</w:t>
      </w:r>
      <w:r w:rsidR="00343B93" w:rsidRPr="007F2674">
        <w:rPr>
          <w:rStyle w:val="rvts3"/>
          <w:color w:val="auto"/>
          <w:sz w:val="24"/>
          <w:szCs w:val="24"/>
          <w:lang w:val="sr-Cyrl-CS"/>
        </w:rPr>
        <w:t>.</w:t>
      </w:r>
    </w:p>
    <w:p w:rsidR="00464F2B" w:rsidRPr="007F2674" w:rsidRDefault="00464F2B" w:rsidP="00464F2B">
      <w:pPr>
        <w:pStyle w:val="rvps1"/>
        <w:shd w:val="clear" w:color="auto" w:fill="FFFFFF"/>
        <w:ind w:firstLine="720"/>
        <w:jc w:val="both"/>
        <w:rPr>
          <w:b/>
          <w:bCs/>
          <w:lang w:val="sr-Cyrl-CS"/>
        </w:rPr>
      </w:pPr>
      <w:r w:rsidRPr="007F2674">
        <w:rPr>
          <w:rStyle w:val="rvts3"/>
          <w:color w:val="auto"/>
          <w:sz w:val="24"/>
          <w:szCs w:val="24"/>
          <w:lang w:val="sr-Cyrl-CS"/>
        </w:rPr>
        <w:t xml:space="preserve">У </w:t>
      </w:r>
      <w:r w:rsidR="00796FA9" w:rsidRPr="007F2674">
        <w:rPr>
          <w:rStyle w:val="rvts3"/>
          <w:color w:val="auto"/>
          <w:sz w:val="24"/>
          <w:szCs w:val="24"/>
          <w:lang w:val="sr-Cyrl-CS"/>
        </w:rPr>
        <w:t>обављању</w:t>
      </w:r>
      <w:r w:rsidR="00AD3D30" w:rsidRPr="007F2674">
        <w:rPr>
          <w:rStyle w:val="rvts3"/>
          <w:color w:val="auto"/>
          <w:sz w:val="24"/>
          <w:szCs w:val="24"/>
          <w:lang w:val="sr-Cyrl-CS"/>
        </w:rPr>
        <w:t xml:space="preserve"> надзора из ст.</w:t>
      </w:r>
      <w:r w:rsidRPr="007F2674">
        <w:rPr>
          <w:rStyle w:val="rvts3"/>
          <w:color w:val="auto"/>
          <w:sz w:val="24"/>
          <w:szCs w:val="24"/>
          <w:lang w:val="sr-Cyrl-CS"/>
        </w:rPr>
        <w:t xml:space="preserve"> 1. </w:t>
      </w:r>
      <w:r w:rsidR="00AD3D30" w:rsidRPr="007F2674">
        <w:rPr>
          <w:rStyle w:val="rvts3"/>
          <w:color w:val="auto"/>
          <w:sz w:val="24"/>
          <w:szCs w:val="24"/>
          <w:lang w:val="sr-Cyrl-CS"/>
        </w:rPr>
        <w:t xml:space="preserve">и 2. </w:t>
      </w:r>
      <w:r w:rsidRPr="007F2674">
        <w:rPr>
          <w:rStyle w:val="rvts3"/>
          <w:color w:val="auto"/>
          <w:sz w:val="24"/>
          <w:szCs w:val="24"/>
          <w:lang w:val="sr-Cyrl-CS"/>
        </w:rPr>
        <w:t>овог члана</w:t>
      </w:r>
      <w:r w:rsidR="00343B93" w:rsidRPr="007F2674">
        <w:rPr>
          <w:rStyle w:val="rvts3"/>
          <w:color w:val="auto"/>
          <w:sz w:val="24"/>
          <w:szCs w:val="24"/>
          <w:lang w:val="sr-Cyrl-CS"/>
        </w:rPr>
        <w:t xml:space="preserve"> </w:t>
      </w:r>
      <w:r w:rsidR="00C97AFD" w:rsidRPr="007F2674">
        <w:rPr>
          <w:rStyle w:val="rvts3"/>
          <w:color w:val="auto"/>
          <w:sz w:val="24"/>
          <w:szCs w:val="24"/>
          <w:lang w:val="sr-Cyrl-CS"/>
        </w:rPr>
        <w:t xml:space="preserve">Министарство </w:t>
      </w:r>
      <w:r w:rsidR="00AD3D30" w:rsidRPr="007F2674">
        <w:rPr>
          <w:rStyle w:val="rvts3"/>
          <w:color w:val="auto"/>
          <w:sz w:val="24"/>
          <w:szCs w:val="24"/>
          <w:lang w:val="sr-Cyrl-CS"/>
        </w:rPr>
        <w:t xml:space="preserve">и </w:t>
      </w:r>
      <w:r w:rsidR="006A6206" w:rsidRPr="007F2674">
        <w:rPr>
          <w:lang w:val="sr-Cyrl-CS"/>
        </w:rPr>
        <w:t>Комисија</w:t>
      </w:r>
      <w:r w:rsidR="00AD3D30" w:rsidRPr="007F2674">
        <w:rPr>
          <w:rStyle w:val="rvts3"/>
          <w:color w:val="auto"/>
          <w:sz w:val="24"/>
          <w:szCs w:val="24"/>
          <w:lang w:val="sr-Cyrl-CS"/>
        </w:rPr>
        <w:t>,</w:t>
      </w:r>
      <w:r w:rsidRPr="007F2674">
        <w:rPr>
          <w:rStyle w:val="rvts3"/>
          <w:color w:val="auto"/>
          <w:sz w:val="24"/>
          <w:szCs w:val="24"/>
          <w:lang w:val="sr-Cyrl-CS"/>
        </w:rPr>
        <w:t xml:space="preserve"> </w:t>
      </w:r>
      <w:r w:rsidR="00C2097D" w:rsidRPr="007F2674">
        <w:rPr>
          <w:rStyle w:val="rvts3"/>
          <w:color w:val="auto"/>
          <w:sz w:val="24"/>
          <w:szCs w:val="24"/>
          <w:lang w:val="sr-Cyrl-CS"/>
        </w:rPr>
        <w:t xml:space="preserve">могу </w:t>
      </w:r>
      <w:r w:rsidR="007234EC" w:rsidRPr="007F2674">
        <w:rPr>
          <w:rStyle w:val="rvts3"/>
          <w:color w:val="auto"/>
          <w:sz w:val="24"/>
          <w:szCs w:val="24"/>
          <w:lang w:val="sr-Cyrl-CS"/>
        </w:rPr>
        <w:t>да траж</w:t>
      </w:r>
      <w:r w:rsidR="00AD3D30" w:rsidRPr="007F2674">
        <w:rPr>
          <w:rStyle w:val="rvts3"/>
          <w:color w:val="auto"/>
          <w:sz w:val="24"/>
          <w:szCs w:val="24"/>
          <w:lang w:val="sr-Cyrl-CS"/>
        </w:rPr>
        <w:t>е</w:t>
      </w:r>
      <w:r w:rsidRPr="007F2674">
        <w:rPr>
          <w:rStyle w:val="rvts3"/>
          <w:color w:val="auto"/>
          <w:sz w:val="24"/>
          <w:szCs w:val="24"/>
          <w:lang w:val="sr-Cyrl-CS"/>
        </w:rPr>
        <w:t xml:space="preserve"> од Коморе одговарајуће извештаје и податке, односно мо</w:t>
      </w:r>
      <w:r w:rsidR="00AD3D30" w:rsidRPr="007F2674">
        <w:rPr>
          <w:rStyle w:val="rvts3"/>
          <w:color w:val="auto"/>
          <w:sz w:val="24"/>
          <w:szCs w:val="24"/>
          <w:lang w:val="sr-Cyrl-CS"/>
        </w:rPr>
        <w:t>гу</w:t>
      </w:r>
      <w:r w:rsidRPr="007F2674">
        <w:rPr>
          <w:rStyle w:val="rvts3"/>
          <w:color w:val="auto"/>
          <w:sz w:val="24"/>
          <w:szCs w:val="24"/>
          <w:lang w:val="sr-Cyrl-CS"/>
        </w:rPr>
        <w:t xml:space="preserve"> </w:t>
      </w:r>
      <w:r w:rsidR="003D6CD8" w:rsidRPr="007F2674">
        <w:rPr>
          <w:rStyle w:val="rvts3"/>
          <w:color w:val="auto"/>
          <w:sz w:val="24"/>
          <w:szCs w:val="24"/>
          <w:lang w:val="sr-Cyrl-CS"/>
        </w:rPr>
        <w:t xml:space="preserve">да </w:t>
      </w:r>
      <w:r w:rsidRPr="007F2674">
        <w:rPr>
          <w:rStyle w:val="rvts3"/>
          <w:color w:val="auto"/>
          <w:sz w:val="24"/>
          <w:szCs w:val="24"/>
          <w:lang w:val="sr-Cyrl-CS"/>
        </w:rPr>
        <w:t>изврш</w:t>
      </w:r>
      <w:r w:rsidR="00AD3D30" w:rsidRPr="007F2674">
        <w:rPr>
          <w:rStyle w:val="rvts3"/>
          <w:color w:val="auto"/>
          <w:sz w:val="24"/>
          <w:szCs w:val="24"/>
          <w:lang w:val="sr-Cyrl-CS"/>
        </w:rPr>
        <w:t>е</w:t>
      </w:r>
      <w:r w:rsidRPr="007F2674">
        <w:rPr>
          <w:rStyle w:val="rvts3"/>
          <w:color w:val="auto"/>
          <w:sz w:val="24"/>
          <w:szCs w:val="24"/>
          <w:lang w:val="sr-Cyrl-CS"/>
        </w:rPr>
        <w:t xml:space="preserve"> непосредан увид у рад Коморе.</w:t>
      </w:r>
    </w:p>
    <w:p w:rsidR="00464F2B" w:rsidRPr="007F2674" w:rsidRDefault="00464F2B" w:rsidP="00464F2B">
      <w:pPr>
        <w:pStyle w:val="rvps1"/>
        <w:shd w:val="clear" w:color="auto" w:fill="FFFFFF"/>
        <w:ind w:firstLine="720"/>
        <w:jc w:val="both"/>
        <w:rPr>
          <w:b/>
          <w:bCs/>
          <w:lang w:val="sr-Cyrl-CS"/>
        </w:rPr>
      </w:pPr>
      <w:r w:rsidRPr="007F2674">
        <w:rPr>
          <w:rStyle w:val="rvts3"/>
          <w:color w:val="auto"/>
          <w:sz w:val="24"/>
          <w:szCs w:val="24"/>
          <w:lang w:val="sr-Cyrl-CS"/>
        </w:rPr>
        <w:t xml:space="preserve">Комора је дужна да извештаје и податке из става </w:t>
      </w:r>
      <w:r w:rsidR="00AD3D30" w:rsidRPr="007F2674">
        <w:rPr>
          <w:rStyle w:val="rvts3"/>
          <w:color w:val="auto"/>
          <w:sz w:val="24"/>
          <w:szCs w:val="24"/>
          <w:lang w:val="sr-Cyrl-CS"/>
        </w:rPr>
        <w:t>3</w:t>
      </w:r>
      <w:r w:rsidRPr="007F2674">
        <w:rPr>
          <w:rStyle w:val="rvts3"/>
          <w:color w:val="auto"/>
          <w:sz w:val="24"/>
          <w:szCs w:val="24"/>
          <w:lang w:val="sr-Cyrl-CS"/>
        </w:rPr>
        <w:t xml:space="preserve">. овог члана достави </w:t>
      </w:r>
      <w:r w:rsidR="00AF3C79" w:rsidRPr="007F2674">
        <w:rPr>
          <w:rStyle w:val="rvts3"/>
          <w:color w:val="auto"/>
          <w:sz w:val="24"/>
          <w:szCs w:val="24"/>
          <w:lang w:val="sr-Cyrl-CS"/>
        </w:rPr>
        <w:t xml:space="preserve"> </w:t>
      </w:r>
      <w:r w:rsidR="00C97AFD" w:rsidRPr="007F2674">
        <w:rPr>
          <w:rStyle w:val="rvts3"/>
          <w:color w:val="auto"/>
          <w:sz w:val="24"/>
          <w:szCs w:val="24"/>
          <w:lang w:val="sr-Cyrl-CS"/>
        </w:rPr>
        <w:t xml:space="preserve">Министарству </w:t>
      </w:r>
      <w:r w:rsidR="00AD3D30" w:rsidRPr="007F2674">
        <w:rPr>
          <w:rStyle w:val="rvts3"/>
          <w:color w:val="auto"/>
          <w:sz w:val="24"/>
          <w:szCs w:val="24"/>
          <w:lang w:val="sr-Cyrl-CS"/>
        </w:rPr>
        <w:t xml:space="preserve">и </w:t>
      </w:r>
      <w:r w:rsidR="006A6206" w:rsidRPr="007F2674">
        <w:rPr>
          <w:lang w:val="sr-Cyrl-CS"/>
        </w:rPr>
        <w:t xml:space="preserve">Комисији </w:t>
      </w:r>
      <w:r w:rsidR="00DD4162" w:rsidRPr="007F2674">
        <w:rPr>
          <w:rStyle w:val="rvts3"/>
          <w:color w:val="auto"/>
          <w:sz w:val="24"/>
          <w:szCs w:val="24"/>
          <w:lang w:val="sr-Cyrl-CS"/>
        </w:rPr>
        <w:t xml:space="preserve">у </w:t>
      </w:r>
      <w:r w:rsidRPr="007F2674">
        <w:rPr>
          <w:rStyle w:val="rvts3"/>
          <w:color w:val="auto"/>
          <w:sz w:val="24"/>
          <w:szCs w:val="24"/>
          <w:lang w:val="sr-Cyrl-CS"/>
        </w:rPr>
        <w:t xml:space="preserve">року од </w:t>
      </w:r>
      <w:r w:rsidR="001C1982" w:rsidRPr="007F2674">
        <w:rPr>
          <w:rStyle w:val="rvts3"/>
          <w:color w:val="auto"/>
          <w:sz w:val="24"/>
          <w:szCs w:val="24"/>
          <w:lang w:val="sr-Cyrl-CS"/>
        </w:rPr>
        <w:t>30</w:t>
      </w:r>
      <w:r w:rsidRPr="007F2674">
        <w:rPr>
          <w:rStyle w:val="rvts3"/>
          <w:color w:val="auto"/>
          <w:sz w:val="24"/>
          <w:szCs w:val="24"/>
          <w:lang w:val="sr-Cyrl-CS"/>
        </w:rPr>
        <w:t xml:space="preserve"> дана од дана када су подаци затражени</w:t>
      </w:r>
      <w:r w:rsidR="00F16A23" w:rsidRPr="007F2674">
        <w:rPr>
          <w:rStyle w:val="rvts3"/>
          <w:color w:val="auto"/>
          <w:sz w:val="24"/>
          <w:szCs w:val="24"/>
          <w:lang w:val="sr-Cyrl-CS"/>
        </w:rPr>
        <w:t>, осим ако Министарство, односно Комисија не одреде краћи рок</w:t>
      </w:r>
      <w:r w:rsidRPr="007F2674">
        <w:rPr>
          <w:rStyle w:val="rvts3"/>
          <w:color w:val="auto"/>
          <w:sz w:val="24"/>
          <w:szCs w:val="24"/>
          <w:lang w:val="sr-Cyrl-CS"/>
        </w:rPr>
        <w:t>.</w:t>
      </w:r>
    </w:p>
    <w:p w:rsidR="00E04542" w:rsidRPr="007F2674" w:rsidRDefault="00464F2B" w:rsidP="008A7A59">
      <w:pPr>
        <w:pStyle w:val="rvps1"/>
        <w:shd w:val="clear" w:color="auto" w:fill="FFFFFF"/>
        <w:ind w:firstLine="720"/>
        <w:jc w:val="both"/>
        <w:rPr>
          <w:rStyle w:val="rvts3"/>
          <w:color w:val="auto"/>
          <w:sz w:val="24"/>
          <w:szCs w:val="24"/>
          <w:lang w:val="sr-Cyrl-CS"/>
        </w:rPr>
      </w:pPr>
      <w:r w:rsidRPr="007F2674">
        <w:rPr>
          <w:rStyle w:val="rvts3"/>
          <w:color w:val="auto"/>
          <w:sz w:val="24"/>
          <w:szCs w:val="24"/>
          <w:lang w:val="sr-Cyrl-CS"/>
        </w:rPr>
        <w:t xml:space="preserve">У </w:t>
      </w:r>
      <w:r w:rsidR="00796FA9" w:rsidRPr="007F2674">
        <w:rPr>
          <w:rStyle w:val="rvts3"/>
          <w:color w:val="auto"/>
          <w:sz w:val="24"/>
          <w:szCs w:val="24"/>
          <w:lang w:val="sr-Cyrl-CS"/>
        </w:rPr>
        <w:t>обављању</w:t>
      </w:r>
      <w:r w:rsidRPr="007F2674">
        <w:rPr>
          <w:rStyle w:val="rvts3"/>
          <w:color w:val="auto"/>
          <w:sz w:val="24"/>
          <w:szCs w:val="24"/>
          <w:lang w:val="sr-Cyrl-CS"/>
        </w:rPr>
        <w:t xml:space="preserve"> надзора над јавним овлашћењима Коморе примењују се одредбе закона којим се уређује државна управа.</w:t>
      </w:r>
    </w:p>
    <w:p w:rsidR="000C128E" w:rsidRPr="007F2674" w:rsidRDefault="000C128E" w:rsidP="00183CF3">
      <w:pPr>
        <w:autoSpaceDE w:val="0"/>
        <w:autoSpaceDN w:val="0"/>
        <w:adjustRightInd w:val="0"/>
        <w:rPr>
          <w:rFonts w:eastAsia="TimesNewRoman"/>
          <w:lang w:val="sr-Cyrl-CS"/>
        </w:rPr>
      </w:pPr>
    </w:p>
    <w:p w:rsidR="001B3084" w:rsidRPr="007F2674" w:rsidRDefault="005130F4" w:rsidP="00CE79B8">
      <w:pPr>
        <w:autoSpaceDE w:val="0"/>
        <w:autoSpaceDN w:val="0"/>
        <w:adjustRightInd w:val="0"/>
        <w:jc w:val="center"/>
        <w:outlineLvl w:val="0"/>
        <w:rPr>
          <w:rFonts w:eastAsia="TimesNewRoman"/>
          <w:lang w:val="sr-Cyrl-CS"/>
        </w:rPr>
      </w:pPr>
      <w:r w:rsidRPr="007F2674">
        <w:rPr>
          <w:rFonts w:eastAsia="TimesNewRoman"/>
          <w:lang w:val="sr-Cyrl-CS"/>
        </w:rPr>
        <w:t>VI</w:t>
      </w:r>
      <w:r w:rsidR="00D61F53" w:rsidRPr="007F2674">
        <w:rPr>
          <w:rFonts w:eastAsia="TimesNewRoman"/>
          <w:lang w:val="sr-Cyrl-CS"/>
        </w:rPr>
        <w:t xml:space="preserve">. </w:t>
      </w:r>
      <w:r w:rsidR="00C25DC5" w:rsidRPr="007F2674">
        <w:rPr>
          <w:rFonts w:eastAsia="TimesNewRoman"/>
          <w:lang w:val="sr-Cyrl-CS"/>
        </w:rPr>
        <w:t>КОНТРОЛА</w:t>
      </w:r>
      <w:r w:rsidR="00D61F53" w:rsidRPr="007F2674">
        <w:rPr>
          <w:rFonts w:eastAsia="TimesNewRoman"/>
          <w:lang w:val="sr-Cyrl-CS"/>
        </w:rPr>
        <w:t xml:space="preserve"> </w:t>
      </w:r>
      <w:r w:rsidR="00E51439" w:rsidRPr="007F2674">
        <w:rPr>
          <w:rFonts w:eastAsia="TimesNewRoman"/>
          <w:lang w:val="sr-Cyrl-CS"/>
        </w:rPr>
        <w:t>КВАЛИТЕТА</w:t>
      </w:r>
      <w:r w:rsidR="00D61F53" w:rsidRPr="007F2674">
        <w:rPr>
          <w:rFonts w:eastAsia="TimesNewRoman"/>
          <w:lang w:val="sr-Cyrl-CS"/>
        </w:rPr>
        <w:t xml:space="preserve"> </w:t>
      </w:r>
      <w:r w:rsidR="004832F1" w:rsidRPr="007F2674">
        <w:rPr>
          <w:rFonts w:eastAsia="TimesNewRoman"/>
          <w:lang w:val="sr-Cyrl-CS"/>
        </w:rPr>
        <w:t>РАДА</w:t>
      </w:r>
      <w:r w:rsidR="00D61F53" w:rsidRPr="007F2674">
        <w:rPr>
          <w:rFonts w:eastAsia="TimesNewRoman"/>
          <w:lang w:val="sr-Cyrl-CS"/>
        </w:rPr>
        <w:t xml:space="preserve"> </w:t>
      </w:r>
      <w:r w:rsidR="004832F1" w:rsidRPr="007F2674">
        <w:rPr>
          <w:rFonts w:eastAsia="TimesNewRoman"/>
          <w:lang w:val="sr-Cyrl-CS"/>
        </w:rPr>
        <w:t>ДРУШТАВА</w:t>
      </w:r>
      <w:r w:rsidR="005730BF" w:rsidRPr="007F2674">
        <w:rPr>
          <w:rFonts w:eastAsia="TimesNewRoman"/>
          <w:lang w:val="sr-Cyrl-CS"/>
        </w:rPr>
        <w:t xml:space="preserve"> ЗА РЕВИЗИЈУ,</w:t>
      </w:r>
    </w:p>
    <w:p w:rsidR="00D61F53" w:rsidRPr="007F2674" w:rsidRDefault="00E660EC" w:rsidP="001B3084">
      <w:pPr>
        <w:autoSpaceDE w:val="0"/>
        <w:autoSpaceDN w:val="0"/>
        <w:adjustRightInd w:val="0"/>
        <w:jc w:val="center"/>
        <w:rPr>
          <w:rFonts w:eastAsia="TimesNewRoman"/>
          <w:lang w:val="sr-Cyrl-CS"/>
        </w:rPr>
      </w:pPr>
      <w:r w:rsidRPr="007F2674">
        <w:rPr>
          <w:rFonts w:eastAsia="TimesNewRoman"/>
          <w:lang w:val="sr-Cyrl-CS"/>
        </w:rPr>
        <w:t>САМОСТАЛНИХ РЕВИЗОРА</w:t>
      </w:r>
      <w:r w:rsidR="00767AF6" w:rsidRPr="007F2674">
        <w:rPr>
          <w:rFonts w:eastAsia="TimesNewRoman"/>
          <w:lang w:val="sr-Cyrl-CS"/>
        </w:rPr>
        <w:t xml:space="preserve"> </w:t>
      </w:r>
      <w:r w:rsidR="004832F1" w:rsidRPr="007F2674">
        <w:rPr>
          <w:rFonts w:eastAsia="TimesNewRoman"/>
          <w:lang w:val="sr-Cyrl-CS"/>
        </w:rPr>
        <w:t>И</w:t>
      </w:r>
      <w:r w:rsidR="00D61F53" w:rsidRPr="007F2674">
        <w:rPr>
          <w:rFonts w:eastAsia="TimesNewRoman"/>
          <w:lang w:val="sr-Cyrl-CS"/>
        </w:rPr>
        <w:t xml:space="preserve"> </w:t>
      </w:r>
      <w:r w:rsidR="00ED33B8" w:rsidRPr="007F2674">
        <w:rPr>
          <w:rFonts w:eastAsia="TimesNewRoman"/>
          <w:lang w:val="sr-Cyrl-CS"/>
        </w:rPr>
        <w:t xml:space="preserve">ЛИЦЕНЦИРАНИХ </w:t>
      </w:r>
      <w:r w:rsidR="004832F1" w:rsidRPr="007F2674">
        <w:rPr>
          <w:rFonts w:eastAsia="TimesNewRoman"/>
          <w:lang w:val="sr-Cyrl-CS"/>
        </w:rPr>
        <w:t>ОВЛАШ</w:t>
      </w:r>
      <w:r w:rsidR="00E51439" w:rsidRPr="007F2674">
        <w:rPr>
          <w:rFonts w:eastAsia="TimesNewRoman"/>
          <w:lang w:val="sr-Cyrl-CS"/>
        </w:rPr>
        <w:t>Ћ</w:t>
      </w:r>
      <w:r w:rsidR="004832F1" w:rsidRPr="007F2674">
        <w:rPr>
          <w:rFonts w:eastAsia="TimesNewRoman"/>
          <w:lang w:val="sr-Cyrl-CS"/>
        </w:rPr>
        <w:t>ЕНИХ</w:t>
      </w:r>
      <w:r w:rsidR="00D61F53" w:rsidRPr="007F2674">
        <w:rPr>
          <w:rFonts w:eastAsia="TimesNewRoman"/>
          <w:lang w:val="sr-Cyrl-CS"/>
        </w:rPr>
        <w:t xml:space="preserve"> </w:t>
      </w:r>
      <w:r w:rsidR="004832F1" w:rsidRPr="007F2674">
        <w:rPr>
          <w:rFonts w:eastAsia="TimesNewRoman"/>
          <w:lang w:val="sr-Cyrl-CS"/>
        </w:rPr>
        <w:t>РЕВИЗОРА</w:t>
      </w:r>
    </w:p>
    <w:p w:rsidR="001B3084" w:rsidRPr="007F2674" w:rsidRDefault="001B3084" w:rsidP="001B3084">
      <w:pPr>
        <w:autoSpaceDE w:val="0"/>
        <w:autoSpaceDN w:val="0"/>
        <w:adjustRightInd w:val="0"/>
        <w:rPr>
          <w:rFonts w:eastAsia="TimesNewRoman"/>
          <w:lang w:val="sr-Cyrl-CS"/>
        </w:rPr>
      </w:pPr>
    </w:p>
    <w:p w:rsidR="009C3076" w:rsidRPr="007F2674" w:rsidRDefault="009C3076" w:rsidP="00A10784">
      <w:pPr>
        <w:autoSpaceDE w:val="0"/>
        <w:autoSpaceDN w:val="0"/>
        <w:adjustRightInd w:val="0"/>
        <w:jc w:val="center"/>
        <w:outlineLvl w:val="0"/>
        <w:rPr>
          <w:rFonts w:eastAsia="TimesNewRoman"/>
          <w:lang w:val="sr-Cyrl-CS"/>
        </w:rPr>
      </w:pPr>
      <w:r w:rsidRPr="007F2674">
        <w:rPr>
          <w:rFonts w:eastAsia="TimesNewRoman"/>
          <w:lang w:val="sr-Cyrl-CS"/>
        </w:rPr>
        <w:t>Предмет контроле</w:t>
      </w:r>
    </w:p>
    <w:p w:rsidR="009C3076" w:rsidRPr="007F2674" w:rsidRDefault="009C3076" w:rsidP="009C3076">
      <w:pPr>
        <w:autoSpaceDE w:val="0"/>
        <w:autoSpaceDN w:val="0"/>
        <w:adjustRightInd w:val="0"/>
        <w:jc w:val="center"/>
        <w:rPr>
          <w:rFonts w:eastAsia="TimesNewRoman"/>
          <w:lang w:val="sr-Cyrl-CS"/>
        </w:rPr>
      </w:pPr>
    </w:p>
    <w:p w:rsidR="00E32FE1" w:rsidRPr="007F2674" w:rsidRDefault="00F53A6C"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4C1B09" w:rsidRPr="007F2674">
        <w:rPr>
          <w:rFonts w:eastAsia="TimesNewRoman"/>
          <w:lang w:val="sr-Cyrl-CS"/>
        </w:rPr>
        <w:t xml:space="preserve"> </w:t>
      </w:r>
      <w:r w:rsidR="00A84663" w:rsidRPr="007F2674">
        <w:rPr>
          <w:rFonts w:eastAsia="TimesNewRoman"/>
          <w:lang w:val="sr-Cyrl-CS"/>
        </w:rPr>
        <w:t>7</w:t>
      </w:r>
      <w:r w:rsidR="00BE3723" w:rsidRPr="007F2674">
        <w:rPr>
          <w:rFonts w:eastAsia="TimesNewRoman"/>
          <w:lang w:val="sr-Cyrl-CS"/>
        </w:rPr>
        <w:t>5</w:t>
      </w:r>
      <w:r w:rsidR="000650D2" w:rsidRPr="007F2674">
        <w:rPr>
          <w:rFonts w:eastAsia="TimesNewRoman"/>
          <w:lang w:val="sr-Cyrl-CS"/>
        </w:rPr>
        <w:t>.</w:t>
      </w:r>
    </w:p>
    <w:p w:rsidR="00D61F53" w:rsidRPr="007F2674" w:rsidRDefault="006A6206" w:rsidP="002374E2">
      <w:pPr>
        <w:autoSpaceDE w:val="0"/>
        <w:autoSpaceDN w:val="0"/>
        <w:adjustRightInd w:val="0"/>
        <w:ind w:firstLine="720"/>
        <w:jc w:val="both"/>
        <w:rPr>
          <w:rFonts w:eastAsia="TimesNewRoman"/>
          <w:lang w:val="sr-Cyrl-CS"/>
        </w:rPr>
      </w:pPr>
      <w:r w:rsidRPr="007F2674">
        <w:rPr>
          <w:rFonts w:eastAsia="TimesNewRoman"/>
          <w:lang w:val="sr-Cyrl-CS"/>
        </w:rPr>
        <w:t xml:space="preserve">Комисија </w:t>
      </w:r>
      <w:r w:rsidR="007B42C7" w:rsidRPr="007F2674">
        <w:rPr>
          <w:rFonts w:eastAsia="TimesNewRoman"/>
          <w:lang w:val="sr-Cyrl-CS"/>
        </w:rPr>
        <w:t>обавља</w:t>
      </w:r>
      <w:r w:rsidR="00D61F53" w:rsidRPr="007F2674">
        <w:rPr>
          <w:rFonts w:eastAsia="TimesNewRoman"/>
          <w:lang w:val="sr-Cyrl-CS"/>
        </w:rPr>
        <w:t xml:space="preserve"> </w:t>
      </w:r>
      <w:r w:rsidR="00233E08" w:rsidRPr="007F2674">
        <w:rPr>
          <w:rFonts w:eastAsia="TimesNewRoman"/>
          <w:lang w:val="sr-Cyrl-CS"/>
        </w:rPr>
        <w:t>контролу</w:t>
      </w:r>
      <w:r w:rsidR="00D61F53" w:rsidRPr="007F2674">
        <w:rPr>
          <w:rFonts w:eastAsia="TimesNewRoman"/>
          <w:lang w:val="sr-Cyrl-CS"/>
        </w:rPr>
        <w:t xml:space="preserve"> </w:t>
      </w:r>
      <w:r w:rsidR="00F53A6C" w:rsidRPr="007F2674">
        <w:rPr>
          <w:rFonts w:eastAsia="TimesNewRoman"/>
          <w:lang w:val="sr-Cyrl-CS"/>
        </w:rPr>
        <w:t>квалитета</w:t>
      </w:r>
      <w:r w:rsidR="00D61F53" w:rsidRPr="007F2674">
        <w:rPr>
          <w:rFonts w:eastAsia="TimesNewRoman"/>
          <w:lang w:val="sr-Cyrl-CS"/>
        </w:rPr>
        <w:t xml:space="preserve"> </w:t>
      </w:r>
      <w:r w:rsidR="004832F1" w:rsidRPr="007F2674">
        <w:rPr>
          <w:rFonts w:eastAsia="TimesNewRoman"/>
          <w:lang w:val="sr-Cyrl-CS"/>
        </w:rPr>
        <w:t>рада</w:t>
      </w:r>
      <w:r w:rsidR="00D61F53" w:rsidRPr="007F2674">
        <w:rPr>
          <w:rFonts w:eastAsia="TimesNewRoman"/>
          <w:lang w:val="sr-Cyrl-CS"/>
        </w:rPr>
        <w:t xml:space="preserve"> </w:t>
      </w:r>
      <w:r w:rsidR="004832F1" w:rsidRPr="007F2674">
        <w:rPr>
          <w:rFonts w:eastAsia="TimesNewRoman"/>
          <w:lang w:val="sr-Cyrl-CS"/>
        </w:rPr>
        <w:t>друштава</w:t>
      </w:r>
      <w:r w:rsidR="00ED123A" w:rsidRPr="007F2674">
        <w:rPr>
          <w:rFonts w:eastAsia="TimesNewRoman"/>
          <w:lang w:val="sr-Cyrl-CS"/>
        </w:rPr>
        <w:t xml:space="preserve"> </w:t>
      </w:r>
      <w:r w:rsidR="00F83746" w:rsidRPr="007F2674">
        <w:rPr>
          <w:rFonts w:eastAsia="TimesNewRoman"/>
          <w:lang w:val="sr-Cyrl-CS"/>
        </w:rPr>
        <w:t xml:space="preserve">за ревизију, </w:t>
      </w:r>
      <w:r w:rsidR="00E660EC" w:rsidRPr="007F2674">
        <w:rPr>
          <w:rFonts w:eastAsia="TimesNewRoman"/>
          <w:lang w:val="sr-Cyrl-CS"/>
        </w:rPr>
        <w:t xml:space="preserve">самосталних ревизора </w:t>
      </w:r>
      <w:r w:rsidR="004832F1" w:rsidRPr="007F2674">
        <w:rPr>
          <w:rFonts w:eastAsia="TimesNewRoman"/>
          <w:lang w:val="sr-Cyrl-CS"/>
        </w:rPr>
        <w:t>и</w:t>
      </w:r>
      <w:r w:rsidR="00D61F53" w:rsidRPr="007F2674">
        <w:rPr>
          <w:rFonts w:eastAsia="TimesNewRoman"/>
          <w:lang w:val="sr-Cyrl-CS"/>
        </w:rPr>
        <w:t xml:space="preserve"> </w:t>
      </w:r>
      <w:r w:rsidR="00290738" w:rsidRPr="007F2674">
        <w:rPr>
          <w:rFonts w:eastAsia="TimesNewRoman"/>
          <w:lang w:val="sr-Cyrl-CS"/>
        </w:rPr>
        <w:t xml:space="preserve">лиценцираних </w:t>
      </w:r>
      <w:r w:rsidR="004832F1" w:rsidRPr="007F2674">
        <w:rPr>
          <w:rFonts w:eastAsia="TimesNewRoman"/>
          <w:lang w:val="sr-Cyrl-CS"/>
        </w:rPr>
        <w:t>овлаш</w:t>
      </w:r>
      <w:r w:rsidR="00F53A6C" w:rsidRPr="007F2674">
        <w:rPr>
          <w:rFonts w:eastAsia="TimesNewRoman"/>
          <w:lang w:val="sr-Cyrl-CS"/>
        </w:rPr>
        <w:t>ћ</w:t>
      </w:r>
      <w:r w:rsidR="004832F1" w:rsidRPr="007F2674">
        <w:rPr>
          <w:rFonts w:eastAsia="TimesNewRoman"/>
          <w:lang w:val="sr-Cyrl-CS"/>
        </w:rPr>
        <w:t>ених</w:t>
      </w:r>
      <w:r w:rsidR="00D61F53" w:rsidRPr="007F2674">
        <w:rPr>
          <w:rFonts w:eastAsia="TimesNewRoman"/>
          <w:lang w:val="sr-Cyrl-CS"/>
        </w:rPr>
        <w:t xml:space="preserve"> </w:t>
      </w:r>
      <w:r w:rsidR="004832F1" w:rsidRPr="007F2674">
        <w:rPr>
          <w:rFonts w:eastAsia="TimesNewRoman"/>
          <w:lang w:val="sr-Cyrl-CS"/>
        </w:rPr>
        <w:t>ревизора</w:t>
      </w:r>
      <w:r w:rsidR="00D61F53" w:rsidRPr="007F2674">
        <w:rPr>
          <w:rFonts w:eastAsia="TimesNewRoman"/>
          <w:lang w:val="sr-Cyrl-CS"/>
        </w:rPr>
        <w:t xml:space="preserve"> </w:t>
      </w:r>
      <w:r w:rsidR="004832F1" w:rsidRPr="007F2674">
        <w:rPr>
          <w:rFonts w:eastAsia="TimesNewRoman"/>
          <w:lang w:val="sr-Cyrl-CS"/>
        </w:rPr>
        <w:t>ради</w:t>
      </w:r>
      <w:r w:rsidR="00D61F53" w:rsidRPr="007F2674">
        <w:rPr>
          <w:rFonts w:eastAsia="TimesNewRoman"/>
          <w:lang w:val="sr-Cyrl-CS"/>
        </w:rPr>
        <w:t xml:space="preserve"> </w:t>
      </w:r>
      <w:r w:rsidR="00F53A6C" w:rsidRPr="007F2674">
        <w:rPr>
          <w:rFonts w:eastAsia="TimesNewRoman"/>
          <w:lang w:val="sr-Cyrl-CS"/>
        </w:rPr>
        <w:t>пров</w:t>
      </w:r>
      <w:r w:rsidR="004832F1" w:rsidRPr="007F2674">
        <w:rPr>
          <w:rFonts w:eastAsia="TimesNewRoman"/>
          <w:lang w:val="sr-Cyrl-CS"/>
        </w:rPr>
        <w:t>ере</w:t>
      </w:r>
      <w:r w:rsidR="00D8364E" w:rsidRPr="007F2674">
        <w:rPr>
          <w:rFonts w:eastAsia="TimesNewRoman"/>
          <w:lang w:val="sr-Cyrl-CS"/>
        </w:rPr>
        <w:t xml:space="preserve"> да </w:t>
      </w:r>
      <w:r w:rsidR="0072243F" w:rsidRPr="007F2674">
        <w:rPr>
          <w:rFonts w:eastAsia="TimesNewRoman"/>
          <w:lang w:val="sr-Cyrl-CS"/>
        </w:rPr>
        <w:t xml:space="preserve">ли </w:t>
      </w:r>
      <w:r w:rsidR="00D8364E" w:rsidRPr="007F2674">
        <w:rPr>
          <w:rFonts w:eastAsia="TimesNewRoman"/>
          <w:lang w:val="sr-Cyrl-CS"/>
        </w:rPr>
        <w:t xml:space="preserve">се при обављању ревизије поступа у складу са </w:t>
      </w:r>
      <w:r w:rsidR="0072243F" w:rsidRPr="007F2674">
        <w:rPr>
          <w:rFonts w:eastAsia="TimesNewRoman"/>
          <w:lang w:val="sr-Cyrl-CS"/>
        </w:rPr>
        <w:t>МСР</w:t>
      </w:r>
      <w:r w:rsidR="00D8364E" w:rsidRPr="007F2674">
        <w:rPr>
          <w:rFonts w:eastAsia="TimesNewRoman"/>
          <w:lang w:val="sr-Cyrl-CS"/>
        </w:rPr>
        <w:t xml:space="preserve"> и одредбама овог закона.</w:t>
      </w:r>
    </w:p>
    <w:p w:rsidR="007B4ECA" w:rsidRPr="007F2674" w:rsidRDefault="007B4ECA" w:rsidP="000E4274">
      <w:pPr>
        <w:autoSpaceDE w:val="0"/>
        <w:autoSpaceDN w:val="0"/>
        <w:adjustRightInd w:val="0"/>
        <w:ind w:firstLine="720"/>
        <w:jc w:val="both"/>
        <w:rPr>
          <w:rFonts w:eastAsia="TimesNewRoman"/>
          <w:lang w:val="sr-Cyrl-CS"/>
        </w:rPr>
      </w:pPr>
      <w:r w:rsidRPr="007F2674">
        <w:rPr>
          <w:rFonts w:eastAsia="TimesNewRoman"/>
          <w:lang w:val="sr-Cyrl-CS"/>
        </w:rPr>
        <w:t>Контрола и начин о</w:t>
      </w:r>
      <w:r w:rsidR="00C709B4" w:rsidRPr="007F2674">
        <w:rPr>
          <w:rFonts w:eastAsia="TimesNewRoman"/>
          <w:lang w:val="sr-Cyrl-CS"/>
        </w:rPr>
        <w:t>бављања контроле квалитета рада</w:t>
      </w:r>
      <w:r w:rsidRPr="007F2674">
        <w:rPr>
          <w:rFonts w:eastAsia="TimesNewRoman"/>
          <w:lang w:val="sr-Cyrl-CS"/>
        </w:rPr>
        <w:t xml:space="preserve"> треба да буде сразмерна сложеношћу послова које обавља друштво за ревизију</w:t>
      </w:r>
      <w:r w:rsidR="007F4BE4" w:rsidRPr="007F2674">
        <w:rPr>
          <w:rFonts w:eastAsia="TimesNewRoman"/>
          <w:lang w:val="sr-Cyrl-CS"/>
        </w:rPr>
        <w:t>,</w:t>
      </w:r>
      <w:r w:rsidRPr="007F2674">
        <w:rPr>
          <w:rFonts w:eastAsia="TimesNewRoman"/>
          <w:lang w:val="sr-Cyrl-CS"/>
        </w:rPr>
        <w:t xml:space="preserve"> односно самостални ревизор, што се додатно уређује општим актима Комисије.</w:t>
      </w:r>
    </w:p>
    <w:p w:rsidR="000E4274" w:rsidRPr="007F2674" w:rsidRDefault="000E4274" w:rsidP="000E4274">
      <w:pPr>
        <w:autoSpaceDE w:val="0"/>
        <w:autoSpaceDN w:val="0"/>
        <w:adjustRightInd w:val="0"/>
        <w:ind w:firstLine="720"/>
        <w:jc w:val="both"/>
        <w:rPr>
          <w:rFonts w:eastAsia="TimesNewRoman"/>
          <w:lang w:val="sr-Cyrl-CS"/>
        </w:rPr>
      </w:pPr>
      <w:r w:rsidRPr="007F2674">
        <w:rPr>
          <w:rFonts w:eastAsia="TimesNewRoman"/>
          <w:lang w:val="sr-Cyrl-CS"/>
        </w:rPr>
        <w:t xml:space="preserve">Контрола квалитета рада обавља се на објективан начин и у поступку који искључује било какав сукоб интереса између лица која обављају проверу квалитета </w:t>
      </w:r>
      <w:r w:rsidRPr="007F2674">
        <w:rPr>
          <w:rFonts w:eastAsia="TimesNewRoman"/>
          <w:lang w:val="sr-Cyrl-CS"/>
        </w:rPr>
        <w:lastRenderedPageBreak/>
        <w:t>рада и друштава за ревизију, самосталних ревизора и лиценцираних овлашћених ревизора.</w:t>
      </w:r>
    </w:p>
    <w:p w:rsidR="00A50D83" w:rsidRPr="007F2674" w:rsidRDefault="000E4274" w:rsidP="009C704B">
      <w:pPr>
        <w:autoSpaceDE w:val="0"/>
        <w:autoSpaceDN w:val="0"/>
        <w:adjustRightInd w:val="0"/>
        <w:ind w:firstLine="720"/>
        <w:jc w:val="both"/>
        <w:rPr>
          <w:rFonts w:eastAsia="TimesNewRoman"/>
          <w:lang w:val="sr-Cyrl-CS"/>
        </w:rPr>
      </w:pPr>
      <w:r w:rsidRPr="007F2674">
        <w:rPr>
          <w:rFonts w:eastAsia="TimesNewRoman"/>
          <w:lang w:val="sr-Cyrl-CS"/>
        </w:rPr>
        <w:t>У поступку контроле квалитета рада примењују се одредбе закона којим се уређује општи управни поступак, ако овим законом није друкчије уређено.</w:t>
      </w:r>
    </w:p>
    <w:p w:rsidR="009C704B" w:rsidRPr="007F2674" w:rsidRDefault="006A6206" w:rsidP="00A50D83">
      <w:pPr>
        <w:autoSpaceDE w:val="0"/>
        <w:autoSpaceDN w:val="0"/>
        <w:adjustRightInd w:val="0"/>
        <w:ind w:firstLine="720"/>
        <w:jc w:val="both"/>
        <w:rPr>
          <w:rFonts w:eastAsia="TimesNewRoman"/>
          <w:lang w:val="sr-Cyrl-CS"/>
        </w:rPr>
      </w:pPr>
      <w:r w:rsidRPr="007F2674">
        <w:rPr>
          <w:rFonts w:eastAsia="TimesNewRoman"/>
          <w:lang w:val="sr-Cyrl-CS"/>
        </w:rPr>
        <w:t>Ради обављања контроле квалитета из става 1. овог члана Комисија доноси методологију за проверу квалитета обављених ревизија, проверу квалитета рада друштава за ревизију, самосталних ревизора и лиценцираних овлашћених ревизора.</w:t>
      </w:r>
      <w:r w:rsidR="000F6B06" w:rsidRPr="007F2674">
        <w:rPr>
          <w:rFonts w:eastAsia="TimesNewRoman"/>
          <w:lang w:val="sr-Cyrl-CS"/>
        </w:rPr>
        <w:t xml:space="preserve"> </w:t>
      </w:r>
    </w:p>
    <w:p w:rsidR="000F6B06" w:rsidRPr="007F2674" w:rsidRDefault="000F6B06" w:rsidP="000F6B06">
      <w:pPr>
        <w:autoSpaceDE w:val="0"/>
        <w:autoSpaceDN w:val="0"/>
        <w:adjustRightInd w:val="0"/>
        <w:ind w:firstLine="720"/>
        <w:jc w:val="both"/>
        <w:rPr>
          <w:rFonts w:eastAsia="TimesNewRoman"/>
          <w:lang w:val="sr-Cyrl-CS"/>
        </w:rPr>
      </w:pPr>
    </w:p>
    <w:p w:rsidR="00D8364E" w:rsidRPr="007F2674" w:rsidRDefault="0060627D" w:rsidP="00CE79B8">
      <w:pPr>
        <w:autoSpaceDE w:val="0"/>
        <w:autoSpaceDN w:val="0"/>
        <w:adjustRightInd w:val="0"/>
        <w:jc w:val="center"/>
        <w:outlineLvl w:val="0"/>
        <w:rPr>
          <w:rFonts w:eastAsia="TimesNewRoman"/>
          <w:lang w:val="sr-Cyrl-CS"/>
        </w:rPr>
      </w:pPr>
      <w:r w:rsidRPr="007F2674">
        <w:rPr>
          <w:rFonts w:eastAsia="TimesNewRoman"/>
          <w:lang w:val="sr-Cyrl-CS"/>
        </w:rPr>
        <w:t>Начин обављања контроле</w:t>
      </w:r>
    </w:p>
    <w:p w:rsidR="002374E2" w:rsidRPr="007F2674" w:rsidRDefault="00B140A9" w:rsidP="00B140A9">
      <w:pPr>
        <w:autoSpaceDE w:val="0"/>
        <w:autoSpaceDN w:val="0"/>
        <w:adjustRightInd w:val="0"/>
        <w:jc w:val="both"/>
        <w:rPr>
          <w:rFonts w:eastAsia="TimesNewRoman"/>
          <w:lang w:val="sr-Cyrl-CS"/>
        </w:rPr>
      </w:pPr>
      <w:r w:rsidRPr="007F2674">
        <w:rPr>
          <w:rFonts w:eastAsia="TimesNewRoman"/>
          <w:lang w:val="sr-Cyrl-CS"/>
        </w:rPr>
        <w:t xml:space="preserve"> </w:t>
      </w:r>
    </w:p>
    <w:p w:rsidR="0060627D" w:rsidRPr="007F2674" w:rsidRDefault="0060627D"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7B4ECA" w:rsidRPr="007F2674">
        <w:rPr>
          <w:rFonts w:eastAsia="TimesNewRoman"/>
          <w:lang w:val="sr-Cyrl-CS"/>
        </w:rPr>
        <w:t>7</w:t>
      </w:r>
      <w:r w:rsidR="00BE3723" w:rsidRPr="007F2674">
        <w:rPr>
          <w:rFonts w:eastAsia="TimesNewRoman"/>
          <w:lang w:val="sr-Cyrl-CS"/>
        </w:rPr>
        <w:t>6</w:t>
      </w:r>
      <w:r w:rsidR="000650D2" w:rsidRPr="007F2674">
        <w:rPr>
          <w:rFonts w:eastAsia="TimesNewRoman"/>
          <w:lang w:val="sr-Cyrl-CS"/>
        </w:rPr>
        <w:t>.</w:t>
      </w:r>
    </w:p>
    <w:p w:rsidR="0060627D" w:rsidRPr="007F2674" w:rsidRDefault="002374E2" w:rsidP="002374E2">
      <w:pPr>
        <w:pStyle w:val="StyleesegmentpAuto1"/>
        <w:tabs>
          <w:tab w:val="left" w:pos="709"/>
        </w:tabs>
        <w:spacing w:after="0"/>
        <w:ind w:firstLine="540"/>
        <w:rPr>
          <w:sz w:val="24"/>
          <w:lang w:val="sr-Cyrl-CS" w:eastAsia="en-US"/>
        </w:rPr>
      </w:pPr>
      <w:r w:rsidRPr="007F2674">
        <w:rPr>
          <w:rFonts w:eastAsia="TimesNewRoman"/>
          <w:sz w:val="24"/>
          <w:lang w:val="sr-Cyrl-CS"/>
        </w:rPr>
        <w:tab/>
      </w:r>
      <w:r w:rsidR="0060627D" w:rsidRPr="007F2674">
        <w:rPr>
          <w:rFonts w:eastAsia="TimesNewRoman"/>
          <w:sz w:val="24"/>
          <w:lang w:val="sr-Cyrl-CS"/>
        </w:rPr>
        <w:t xml:space="preserve">Контрола </w:t>
      </w:r>
      <w:r w:rsidR="0060627D" w:rsidRPr="007F2674">
        <w:rPr>
          <w:sz w:val="24"/>
          <w:lang w:val="sr-Cyrl-CS" w:eastAsia="en-US"/>
        </w:rPr>
        <w:t xml:space="preserve">квалитета рада </w:t>
      </w:r>
      <w:r w:rsidR="0060627D" w:rsidRPr="007F2674">
        <w:rPr>
          <w:sz w:val="24"/>
          <w:lang w:val="sr-Cyrl-CS"/>
        </w:rPr>
        <w:t xml:space="preserve">друштва за ревизију </w:t>
      </w:r>
      <w:r w:rsidR="0060627D" w:rsidRPr="007F2674">
        <w:rPr>
          <w:sz w:val="24"/>
          <w:lang w:val="sr-Cyrl-CS" w:eastAsia="en-US"/>
        </w:rPr>
        <w:t xml:space="preserve">се обезбеђује: </w:t>
      </w:r>
    </w:p>
    <w:p w:rsidR="0060627D" w:rsidRPr="007F2674" w:rsidRDefault="00E77805" w:rsidP="002374E2">
      <w:pPr>
        <w:ind w:firstLine="720"/>
        <w:jc w:val="both"/>
        <w:rPr>
          <w:lang w:val="sr-Cyrl-CS"/>
        </w:rPr>
      </w:pPr>
      <w:r w:rsidRPr="007F2674">
        <w:rPr>
          <w:lang w:val="sr-Cyrl-CS"/>
        </w:rPr>
        <w:t>1</w:t>
      </w:r>
      <w:r w:rsidR="0060627D" w:rsidRPr="007F2674">
        <w:rPr>
          <w:lang w:val="sr-Cyrl-CS"/>
        </w:rPr>
        <w:t xml:space="preserve">) праћењем, прикупљањем и провером извештаја и обавештења </w:t>
      </w:r>
      <w:r w:rsidR="00BE30BA" w:rsidRPr="007F2674">
        <w:rPr>
          <w:lang w:val="sr-Cyrl-CS"/>
        </w:rPr>
        <w:t xml:space="preserve">која </w:t>
      </w:r>
      <w:r w:rsidR="004726A2" w:rsidRPr="007F2674">
        <w:rPr>
          <w:lang w:val="sr-Cyrl-CS"/>
        </w:rPr>
        <w:t xml:space="preserve">Комисији </w:t>
      </w:r>
      <w:r w:rsidR="00BE30BA" w:rsidRPr="007F2674">
        <w:rPr>
          <w:lang w:val="sr-Cyrl-CS"/>
        </w:rPr>
        <w:t>подносе друшт</w:t>
      </w:r>
      <w:r w:rsidR="0060627D" w:rsidRPr="007F2674">
        <w:rPr>
          <w:lang w:val="sr-Cyrl-CS"/>
        </w:rPr>
        <w:t>ва за ревизију, сам</w:t>
      </w:r>
      <w:r w:rsidR="00A21D36" w:rsidRPr="007F2674">
        <w:rPr>
          <w:lang w:val="sr-Cyrl-CS"/>
        </w:rPr>
        <w:t>оста</w:t>
      </w:r>
      <w:r w:rsidR="00BE30BA" w:rsidRPr="007F2674">
        <w:rPr>
          <w:lang w:val="sr-Cyrl-CS"/>
        </w:rPr>
        <w:t>лни</w:t>
      </w:r>
      <w:r w:rsidR="00A21D36" w:rsidRPr="007F2674">
        <w:rPr>
          <w:lang w:val="sr-Cyrl-CS"/>
        </w:rPr>
        <w:t xml:space="preserve"> ревизори и лиценцирани</w:t>
      </w:r>
      <w:r w:rsidR="00A0572E" w:rsidRPr="007F2674">
        <w:rPr>
          <w:lang w:val="sr-Cyrl-CS"/>
        </w:rPr>
        <w:t xml:space="preserve"> овлашћени</w:t>
      </w:r>
      <w:r w:rsidR="0060627D" w:rsidRPr="007F2674">
        <w:rPr>
          <w:lang w:val="sr-Cyrl-CS"/>
        </w:rPr>
        <w:t xml:space="preserve"> ревизори</w:t>
      </w:r>
      <w:r w:rsidR="00BE30BA" w:rsidRPr="007F2674">
        <w:rPr>
          <w:lang w:val="sr-Cyrl-CS"/>
        </w:rPr>
        <w:t>,</w:t>
      </w:r>
      <w:r w:rsidR="0060627D" w:rsidRPr="007F2674">
        <w:rPr>
          <w:lang w:val="sr-Cyrl-CS"/>
        </w:rPr>
        <w:t xml:space="preserve"> у складу са овим законом; </w:t>
      </w:r>
    </w:p>
    <w:p w:rsidR="0060627D" w:rsidRPr="007F2674" w:rsidRDefault="00E77805" w:rsidP="002374E2">
      <w:pPr>
        <w:ind w:firstLine="720"/>
        <w:jc w:val="both"/>
        <w:rPr>
          <w:lang w:val="sr-Cyrl-CS"/>
        </w:rPr>
      </w:pPr>
      <w:r w:rsidRPr="007F2674">
        <w:rPr>
          <w:lang w:val="sr-Cyrl-CS"/>
        </w:rPr>
        <w:t>2</w:t>
      </w:r>
      <w:r w:rsidR="00AB1A27" w:rsidRPr="007F2674">
        <w:rPr>
          <w:lang w:val="sr-Cyrl-CS"/>
        </w:rPr>
        <w:t xml:space="preserve">) </w:t>
      </w:r>
      <w:r w:rsidR="0060627D" w:rsidRPr="007F2674">
        <w:rPr>
          <w:lang w:val="sr-Cyrl-CS"/>
        </w:rPr>
        <w:t>обављањем прегледа пословања друштава за ревизију</w:t>
      </w:r>
      <w:r w:rsidR="00C00E72" w:rsidRPr="007F2674">
        <w:rPr>
          <w:lang w:val="sr-Cyrl-CS"/>
        </w:rPr>
        <w:t xml:space="preserve"> и самосталних ревизора</w:t>
      </w:r>
      <w:r w:rsidR="0060627D" w:rsidRPr="007F2674">
        <w:rPr>
          <w:lang w:val="sr-Cyrl-CS"/>
        </w:rPr>
        <w:t xml:space="preserve">; </w:t>
      </w:r>
    </w:p>
    <w:p w:rsidR="0060627D" w:rsidRPr="007F2674" w:rsidRDefault="00E77805" w:rsidP="002374E2">
      <w:pPr>
        <w:ind w:firstLine="720"/>
        <w:jc w:val="both"/>
        <w:rPr>
          <w:lang w:val="sr-Cyrl-CS"/>
        </w:rPr>
      </w:pPr>
      <w:r w:rsidRPr="007F2674">
        <w:rPr>
          <w:lang w:val="sr-Cyrl-CS"/>
        </w:rPr>
        <w:t>3</w:t>
      </w:r>
      <w:r w:rsidR="005160BC" w:rsidRPr="007F2674">
        <w:rPr>
          <w:lang w:val="sr-Cyrl-CS"/>
        </w:rPr>
        <w:t xml:space="preserve">) </w:t>
      </w:r>
      <w:r w:rsidR="0060627D" w:rsidRPr="007F2674">
        <w:rPr>
          <w:lang w:val="sr-Cyrl-CS"/>
        </w:rPr>
        <w:t>изрицањем мера у поступку контроле квалитета</w:t>
      </w:r>
      <w:r w:rsidR="00BE30BA" w:rsidRPr="007F2674">
        <w:rPr>
          <w:lang w:val="sr-Cyrl-CS"/>
        </w:rPr>
        <w:t>,</w:t>
      </w:r>
      <w:r w:rsidR="0060627D" w:rsidRPr="007F2674">
        <w:rPr>
          <w:lang w:val="sr-Cyrl-CS"/>
        </w:rPr>
        <w:t xml:space="preserve"> </w:t>
      </w:r>
      <w:r w:rsidR="002374E2" w:rsidRPr="007F2674">
        <w:rPr>
          <w:lang w:val="sr-Cyrl-CS"/>
        </w:rPr>
        <w:t>у складу са овим законом</w:t>
      </w:r>
      <w:r w:rsidR="0060627D" w:rsidRPr="007F2674">
        <w:rPr>
          <w:lang w:val="sr-Cyrl-CS"/>
        </w:rPr>
        <w:t xml:space="preserve">. </w:t>
      </w:r>
    </w:p>
    <w:p w:rsidR="0060627D" w:rsidRPr="007F2674" w:rsidRDefault="00AB1A27" w:rsidP="002374E2">
      <w:pPr>
        <w:ind w:firstLine="720"/>
        <w:jc w:val="both"/>
        <w:rPr>
          <w:lang w:val="sr-Cyrl-CS"/>
        </w:rPr>
      </w:pPr>
      <w:r w:rsidRPr="007F2674">
        <w:rPr>
          <w:lang w:val="sr-Cyrl-CS"/>
        </w:rPr>
        <w:t xml:space="preserve">Обављање прегледа пословања друштава за ревизију </w:t>
      </w:r>
      <w:r w:rsidR="004B30B9" w:rsidRPr="007F2674">
        <w:rPr>
          <w:lang w:val="sr-Cyrl-CS"/>
        </w:rPr>
        <w:t xml:space="preserve">и самосталних ревизора </w:t>
      </w:r>
      <w:r w:rsidRPr="007F2674">
        <w:rPr>
          <w:lang w:val="sr-Cyrl-CS"/>
        </w:rPr>
        <w:t xml:space="preserve">из </w:t>
      </w:r>
      <w:r w:rsidR="002374E2" w:rsidRPr="007F2674">
        <w:rPr>
          <w:lang w:val="sr-Cyrl-CS"/>
        </w:rPr>
        <w:t>става 1. тачка</w:t>
      </w:r>
      <w:r w:rsidRPr="007F2674">
        <w:rPr>
          <w:lang w:val="sr-Cyrl-CS"/>
        </w:rPr>
        <w:t xml:space="preserve"> </w:t>
      </w:r>
      <w:r w:rsidR="00F3035A" w:rsidRPr="007F2674">
        <w:rPr>
          <w:lang w:val="sr-Cyrl-CS"/>
        </w:rPr>
        <w:t>2</w:t>
      </w:r>
      <w:r w:rsidRPr="007F2674">
        <w:rPr>
          <w:lang w:val="sr-Cyrl-CS"/>
        </w:rPr>
        <w:t xml:space="preserve">) овог члана </w:t>
      </w:r>
      <w:r w:rsidR="0060627D" w:rsidRPr="007F2674">
        <w:rPr>
          <w:lang w:val="sr-Cyrl-CS"/>
        </w:rPr>
        <w:t xml:space="preserve">обухвата: </w:t>
      </w:r>
    </w:p>
    <w:p w:rsidR="0060627D" w:rsidRPr="007F2674" w:rsidRDefault="00AB1A27" w:rsidP="002374E2">
      <w:pPr>
        <w:ind w:firstLine="720"/>
        <w:jc w:val="both"/>
        <w:rPr>
          <w:lang w:val="sr-Cyrl-CS"/>
        </w:rPr>
      </w:pPr>
      <w:r w:rsidRPr="007F2674">
        <w:rPr>
          <w:lang w:val="sr-Cyrl-CS"/>
        </w:rPr>
        <w:t xml:space="preserve">1) </w:t>
      </w:r>
      <w:r w:rsidR="0060627D" w:rsidRPr="007F2674">
        <w:rPr>
          <w:lang w:val="sr-Cyrl-CS"/>
        </w:rPr>
        <w:t xml:space="preserve">преглед </w:t>
      </w:r>
      <w:r w:rsidRPr="007F2674">
        <w:rPr>
          <w:lang w:val="sr-Cyrl-CS"/>
        </w:rPr>
        <w:t xml:space="preserve">интерног </w:t>
      </w:r>
      <w:r w:rsidR="0060627D" w:rsidRPr="007F2674">
        <w:rPr>
          <w:lang w:val="sr-Cyrl-CS"/>
        </w:rPr>
        <w:t xml:space="preserve">система </w:t>
      </w:r>
      <w:r w:rsidRPr="007F2674">
        <w:rPr>
          <w:lang w:val="sr-Cyrl-CS"/>
        </w:rPr>
        <w:t xml:space="preserve">контроле </w:t>
      </w:r>
      <w:r w:rsidR="0060627D" w:rsidRPr="007F2674">
        <w:rPr>
          <w:lang w:val="sr-Cyrl-CS"/>
        </w:rPr>
        <w:t>квалитет</w:t>
      </w:r>
      <w:r w:rsidRPr="007F2674">
        <w:rPr>
          <w:lang w:val="sr-Cyrl-CS"/>
        </w:rPr>
        <w:t>а;</w:t>
      </w:r>
      <w:r w:rsidR="0060627D" w:rsidRPr="007F2674">
        <w:rPr>
          <w:lang w:val="sr-Cyrl-CS"/>
        </w:rPr>
        <w:t xml:space="preserve"> </w:t>
      </w:r>
    </w:p>
    <w:p w:rsidR="0060627D" w:rsidRPr="007F2674" w:rsidRDefault="00AB1A27" w:rsidP="002374E2">
      <w:pPr>
        <w:ind w:firstLine="720"/>
        <w:jc w:val="both"/>
        <w:rPr>
          <w:lang w:val="sr-Cyrl-CS"/>
        </w:rPr>
      </w:pPr>
      <w:r w:rsidRPr="007F2674">
        <w:rPr>
          <w:lang w:val="sr-Cyrl-CS"/>
        </w:rPr>
        <w:t xml:space="preserve">2) </w:t>
      </w:r>
      <w:r w:rsidR="0060627D" w:rsidRPr="007F2674">
        <w:rPr>
          <w:lang w:val="sr-Cyrl-CS"/>
        </w:rPr>
        <w:t xml:space="preserve">проверу независности </w:t>
      </w:r>
      <w:r w:rsidRPr="007F2674">
        <w:rPr>
          <w:lang w:val="sr-Cyrl-CS"/>
        </w:rPr>
        <w:t xml:space="preserve">лиценцираног </w:t>
      </w:r>
      <w:r w:rsidR="0060627D" w:rsidRPr="007F2674">
        <w:rPr>
          <w:lang w:val="sr-Cyrl-CS"/>
        </w:rPr>
        <w:t>овлашћеног ревизора</w:t>
      </w:r>
      <w:r w:rsidRPr="007F2674">
        <w:rPr>
          <w:lang w:val="sr-Cyrl-CS"/>
        </w:rPr>
        <w:t xml:space="preserve">, самосталног ревизора и друштва за ревизију </w:t>
      </w:r>
      <w:r w:rsidR="002E62DB" w:rsidRPr="007F2674">
        <w:rPr>
          <w:lang w:val="sr-Cyrl-CS"/>
        </w:rPr>
        <w:t xml:space="preserve">у односу на </w:t>
      </w:r>
      <w:r w:rsidR="005160BC" w:rsidRPr="007F2674">
        <w:rPr>
          <w:lang w:val="sr-Cyrl-CS"/>
        </w:rPr>
        <w:t xml:space="preserve">субјекта </w:t>
      </w:r>
      <w:r w:rsidR="0060627D" w:rsidRPr="007F2674">
        <w:rPr>
          <w:lang w:val="sr-Cyrl-CS"/>
        </w:rPr>
        <w:t>ревизије</w:t>
      </w:r>
      <w:r w:rsidRPr="007F2674">
        <w:rPr>
          <w:lang w:val="sr-Cyrl-CS"/>
        </w:rPr>
        <w:t>;</w:t>
      </w:r>
      <w:r w:rsidR="0060627D" w:rsidRPr="007F2674">
        <w:rPr>
          <w:lang w:val="sr-Cyrl-CS"/>
        </w:rPr>
        <w:t xml:space="preserve"> </w:t>
      </w:r>
    </w:p>
    <w:p w:rsidR="0060627D" w:rsidRPr="007F2674" w:rsidRDefault="00AB1A27" w:rsidP="002374E2">
      <w:pPr>
        <w:ind w:firstLine="720"/>
        <w:jc w:val="both"/>
        <w:rPr>
          <w:lang w:val="sr-Cyrl-CS"/>
        </w:rPr>
      </w:pPr>
      <w:r w:rsidRPr="007F2674">
        <w:rPr>
          <w:lang w:val="sr-Cyrl-CS"/>
        </w:rPr>
        <w:t xml:space="preserve">3) </w:t>
      </w:r>
      <w:r w:rsidR="0060627D" w:rsidRPr="007F2674">
        <w:rPr>
          <w:lang w:val="sr-Cyrl-CS"/>
        </w:rPr>
        <w:t xml:space="preserve">проверу усклађености поступака ревизије са </w:t>
      </w:r>
      <w:r w:rsidR="00AC66CE" w:rsidRPr="007F2674">
        <w:rPr>
          <w:lang w:val="sr-Cyrl-CS"/>
        </w:rPr>
        <w:t xml:space="preserve">законом и </w:t>
      </w:r>
      <w:r w:rsidRPr="007F2674">
        <w:rPr>
          <w:lang w:val="sr-Cyrl-CS"/>
        </w:rPr>
        <w:t>МСР;</w:t>
      </w:r>
      <w:r w:rsidR="0060627D" w:rsidRPr="007F2674">
        <w:rPr>
          <w:lang w:val="sr-Cyrl-CS"/>
        </w:rPr>
        <w:t xml:space="preserve"> </w:t>
      </w:r>
    </w:p>
    <w:p w:rsidR="0060627D" w:rsidRPr="007F2674" w:rsidRDefault="00AB1A27" w:rsidP="002374E2">
      <w:pPr>
        <w:ind w:firstLine="720"/>
        <w:jc w:val="both"/>
        <w:rPr>
          <w:lang w:val="sr-Cyrl-CS"/>
        </w:rPr>
      </w:pPr>
      <w:r w:rsidRPr="007F2674">
        <w:rPr>
          <w:lang w:val="sr-Cyrl-CS"/>
        </w:rPr>
        <w:t xml:space="preserve">4) </w:t>
      </w:r>
      <w:r w:rsidR="0060627D" w:rsidRPr="007F2674">
        <w:rPr>
          <w:lang w:val="sr-Cyrl-CS"/>
        </w:rPr>
        <w:t xml:space="preserve">оцене квалитета </w:t>
      </w:r>
      <w:r w:rsidRPr="007F2674">
        <w:rPr>
          <w:lang w:val="sr-Cyrl-CS"/>
        </w:rPr>
        <w:t>у погледу ангажованих ресурса</w:t>
      </w:r>
      <w:r w:rsidR="0060627D" w:rsidRPr="007F2674">
        <w:rPr>
          <w:lang w:val="sr-Cyrl-CS"/>
        </w:rPr>
        <w:t xml:space="preserve"> (састав ревизорск</w:t>
      </w:r>
      <w:r w:rsidRPr="007F2674">
        <w:rPr>
          <w:lang w:val="sr-Cyrl-CS"/>
        </w:rPr>
        <w:t>ог тима</w:t>
      </w:r>
      <w:r w:rsidR="0060627D" w:rsidRPr="007F2674">
        <w:rPr>
          <w:lang w:val="sr-Cyrl-CS"/>
        </w:rPr>
        <w:t xml:space="preserve"> и радни сати)</w:t>
      </w:r>
      <w:r w:rsidRPr="007F2674">
        <w:rPr>
          <w:lang w:val="sr-Cyrl-CS"/>
        </w:rPr>
        <w:t>;</w:t>
      </w:r>
      <w:r w:rsidR="0060627D" w:rsidRPr="007F2674">
        <w:rPr>
          <w:lang w:val="sr-Cyrl-CS"/>
        </w:rPr>
        <w:t xml:space="preserve"> </w:t>
      </w:r>
    </w:p>
    <w:p w:rsidR="0060627D" w:rsidRPr="007F2674" w:rsidRDefault="00AB1A27" w:rsidP="002374E2">
      <w:pPr>
        <w:ind w:firstLine="720"/>
        <w:jc w:val="both"/>
        <w:rPr>
          <w:lang w:val="sr-Cyrl-CS"/>
        </w:rPr>
      </w:pPr>
      <w:r w:rsidRPr="007F2674">
        <w:rPr>
          <w:lang w:val="sr-Cyrl-CS"/>
        </w:rPr>
        <w:t xml:space="preserve">5) </w:t>
      </w:r>
      <w:r w:rsidR="0060627D" w:rsidRPr="007F2674">
        <w:rPr>
          <w:lang w:val="sr-Cyrl-CS"/>
        </w:rPr>
        <w:t xml:space="preserve">преглед обрачунатих </w:t>
      </w:r>
      <w:r w:rsidRPr="007F2674">
        <w:rPr>
          <w:lang w:val="sr-Cyrl-CS"/>
        </w:rPr>
        <w:t xml:space="preserve">цена за услуге </w:t>
      </w:r>
      <w:r w:rsidR="0060627D" w:rsidRPr="007F2674">
        <w:rPr>
          <w:lang w:val="sr-Cyrl-CS"/>
        </w:rPr>
        <w:t>ревизије</w:t>
      </w:r>
      <w:r w:rsidRPr="007F2674">
        <w:rPr>
          <w:lang w:val="sr-Cyrl-CS"/>
        </w:rPr>
        <w:t>;</w:t>
      </w:r>
      <w:r w:rsidR="0060627D" w:rsidRPr="007F2674">
        <w:rPr>
          <w:lang w:val="sr-Cyrl-CS"/>
        </w:rPr>
        <w:t xml:space="preserve"> </w:t>
      </w:r>
    </w:p>
    <w:p w:rsidR="002374E2" w:rsidRPr="007F2674" w:rsidRDefault="00AB1A27" w:rsidP="002374E2">
      <w:pPr>
        <w:ind w:firstLine="720"/>
        <w:jc w:val="both"/>
        <w:rPr>
          <w:lang w:val="sr-Cyrl-CS"/>
        </w:rPr>
      </w:pPr>
      <w:r w:rsidRPr="007F2674">
        <w:rPr>
          <w:lang w:val="sr-Cyrl-CS"/>
        </w:rPr>
        <w:t xml:space="preserve">6) </w:t>
      </w:r>
      <w:r w:rsidR="0060627D" w:rsidRPr="007F2674">
        <w:rPr>
          <w:lang w:val="sr-Cyrl-CS"/>
        </w:rPr>
        <w:t>непосред</w:t>
      </w:r>
      <w:r w:rsidR="004B30B9" w:rsidRPr="007F2674">
        <w:rPr>
          <w:lang w:val="sr-Cyrl-CS"/>
        </w:rPr>
        <w:t>н</w:t>
      </w:r>
      <w:r w:rsidR="00BE30BA" w:rsidRPr="007F2674">
        <w:rPr>
          <w:lang w:val="sr-Cyrl-CS"/>
        </w:rPr>
        <w:t>у</w:t>
      </w:r>
      <w:r w:rsidR="004B30B9" w:rsidRPr="007F2674">
        <w:rPr>
          <w:lang w:val="sr-Cyrl-CS"/>
        </w:rPr>
        <w:t xml:space="preserve"> провер</w:t>
      </w:r>
      <w:r w:rsidR="00BE30BA" w:rsidRPr="007F2674">
        <w:rPr>
          <w:lang w:val="sr-Cyrl-CS"/>
        </w:rPr>
        <w:t>у</w:t>
      </w:r>
      <w:r w:rsidR="004B30B9" w:rsidRPr="007F2674">
        <w:rPr>
          <w:lang w:val="sr-Cyrl-CS"/>
        </w:rPr>
        <w:t xml:space="preserve"> квалитета рада лиценцираног </w:t>
      </w:r>
      <w:r w:rsidR="0060627D" w:rsidRPr="007F2674">
        <w:rPr>
          <w:lang w:val="sr-Cyrl-CS"/>
        </w:rPr>
        <w:t>овлашћен</w:t>
      </w:r>
      <w:r w:rsidR="004B30B9" w:rsidRPr="007F2674">
        <w:rPr>
          <w:lang w:val="sr-Cyrl-CS"/>
        </w:rPr>
        <w:t>ог</w:t>
      </w:r>
      <w:r w:rsidR="0060627D" w:rsidRPr="007F2674">
        <w:rPr>
          <w:lang w:val="sr-Cyrl-CS"/>
        </w:rPr>
        <w:t xml:space="preserve"> ревизор</w:t>
      </w:r>
      <w:r w:rsidR="004B30B9" w:rsidRPr="007F2674">
        <w:rPr>
          <w:lang w:val="sr-Cyrl-CS"/>
        </w:rPr>
        <w:t>а</w:t>
      </w:r>
      <w:r w:rsidR="0060627D" w:rsidRPr="007F2674">
        <w:rPr>
          <w:lang w:val="sr-Cyrl-CS"/>
        </w:rPr>
        <w:t xml:space="preserve">. </w:t>
      </w:r>
    </w:p>
    <w:p w:rsidR="0060627D" w:rsidRPr="007F2674" w:rsidRDefault="00AB1A27" w:rsidP="002374E2">
      <w:pPr>
        <w:ind w:firstLine="720"/>
        <w:jc w:val="both"/>
        <w:rPr>
          <w:lang w:val="sr-Cyrl-CS"/>
        </w:rPr>
      </w:pPr>
      <w:r w:rsidRPr="007F2674">
        <w:rPr>
          <w:lang w:val="sr-Cyrl-CS"/>
        </w:rPr>
        <w:t>Преглед</w:t>
      </w:r>
      <w:r w:rsidR="004B30B9" w:rsidRPr="007F2674">
        <w:rPr>
          <w:lang w:val="sr-Cyrl-CS"/>
        </w:rPr>
        <w:t>ом</w:t>
      </w:r>
      <w:r w:rsidRPr="007F2674">
        <w:rPr>
          <w:lang w:val="sr-Cyrl-CS"/>
        </w:rPr>
        <w:t xml:space="preserve"> интерног система контроле квалитета из става</w:t>
      </w:r>
      <w:r w:rsidR="004B30B9" w:rsidRPr="007F2674">
        <w:rPr>
          <w:lang w:val="sr-Cyrl-CS"/>
        </w:rPr>
        <w:t xml:space="preserve"> 2. тачка 1) овог члана </w:t>
      </w:r>
      <w:r w:rsidR="0060627D" w:rsidRPr="007F2674">
        <w:rPr>
          <w:lang w:val="sr-Cyrl-CS"/>
        </w:rPr>
        <w:t>утврђ</w:t>
      </w:r>
      <w:r w:rsidR="004B30B9" w:rsidRPr="007F2674">
        <w:rPr>
          <w:lang w:val="sr-Cyrl-CS"/>
        </w:rPr>
        <w:t>у</w:t>
      </w:r>
      <w:r w:rsidR="00964301" w:rsidRPr="007F2674">
        <w:rPr>
          <w:lang w:val="sr-Cyrl-CS"/>
        </w:rPr>
        <w:t xml:space="preserve">је </w:t>
      </w:r>
      <w:r w:rsidR="004B30B9" w:rsidRPr="007F2674">
        <w:rPr>
          <w:lang w:val="sr-Cyrl-CS"/>
        </w:rPr>
        <w:t xml:space="preserve">се </w:t>
      </w:r>
      <w:r w:rsidR="0060627D" w:rsidRPr="007F2674">
        <w:rPr>
          <w:lang w:val="sr-Cyrl-CS"/>
        </w:rPr>
        <w:t xml:space="preserve">да ли друштво </w:t>
      </w:r>
      <w:r w:rsidR="004B30B9" w:rsidRPr="007F2674">
        <w:rPr>
          <w:lang w:val="sr-Cyrl-CS"/>
        </w:rPr>
        <w:t xml:space="preserve">за ревизију и самостални ревизор </w:t>
      </w:r>
      <w:r w:rsidR="0060627D" w:rsidRPr="007F2674">
        <w:rPr>
          <w:lang w:val="sr-Cyrl-CS"/>
        </w:rPr>
        <w:t xml:space="preserve">има успостављене одговарајуће смернице и поступке за: </w:t>
      </w:r>
    </w:p>
    <w:p w:rsidR="0060627D" w:rsidRPr="007F2674" w:rsidRDefault="0072243F" w:rsidP="002374E2">
      <w:pPr>
        <w:ind w:firstLine="720"/>
        <w:jc w:val="both"/>
        <w:rPr>
          <w:lang w:val="sr-Cyrl-CS"/>
        </w:rPr>
      </w:pPr>
      <w:r w:rsidRPr="007F2674">
        <w:rPr>
          <w:lang w:val="sr-Cyrl-CS"/>
        </w:rPr>
        <w:t xml:space="preserve">1) </w:t>
      </w:r>
      <w:r w:rsidR="0060627D" w:rsidRPr="007F2674">
        <w:rPr>
          <w:lang w:val="sr-Cyrl-CS"/>
        </w:rPr>
        <w:t>преузимање одговорности повезане с</w:t>
      </w:r>
      <w:r w:rsidR="004729CF" w:rsidRPr="007F2674">
        <w:rPr>
          <w:lang w:val="sr-Cyrl-CS"/>
        </w:rPr>
        <w:t>а</w:t>
      </w:r>
      <w:r w:rsidR="0060627D" w:rsidRPr="007F2674">
        <w:rPr>
          <w:lang w:val="sr-Cyrl-CS"/>
        </w:rPr>
        <w:t xml:space="preserve"> квалитетом обављеног рада; </w:t>
      </w:r>
    </w:p>
    <w:p w:rsidR="0060627D" w:rsidRPr="007F2674" w:rsidRDefault="0072243F" w:rsidP="002374E2">
      <w:pPr>
        <w:ind w:firstLine="720"/>
        <w:jc w:val="both"/>
        <w:rPr>
          <w:lang w:val="sr-Cyrl-CS"/>
        </w:rPr>
      </w:pPr>
      <w:r w:rsidRPr="007F2674">
        <w:rPr>
          <w:lang w:val="sr-Cyrl-CS"/>
        </w:rPr>
        <w:t xml:space="preserve">2) </w:t>
      </w:r>
      <w:r w:rsidR="0060627D" w:rsidRPr="007F2674">
        <w:rPr>
          <w:lang w:val="sr-Cyrl-CS"/>
        </w:rPr>
        <w:t xml:space="preserve">поштовање етичких захтева; </w:t>
      </w:r>
    </w:p>
    <w:p w:rsidR="0060627D" w:rsidRPr="007F2674" w:rsidRDefault="0072243F" w:rsidP="002374E2">
      <w:pPr>
        <w:ind w:firstLine="720"/>
        <w:jc w:val="both"/>
        <w:rPr>
          <w:lang w:val="sr-Cyrl-CS"/>
        </w:rPr>
      </w:pPr>
      <w:r w:rsidRPr="007F2674">
        <w:rPr>
          <w:lang w:val="sr-Cyrl-CS"/>
        </w:rPr>
        <w:t>3)</w:t>
      </w:r>
      <w:r w:rsidR="00E10843" w:rsidRPr="007F2674">
        <w:rPr>
          <w:lang w:val="sr-Cyrl-CS"/>
        </w:rPr>
        <w:t xml:space="preserve"> </w:t>
      </w:r>
      <w:r w:rsidR="0060627D" w:rsidRPr="007F2674">
        <w:rPr>
          <w:lang w:val="sr-Cyrl-CS"/>
        </w:rPr>
        <w:t>усп</w:t>
      </w:r>
      <w:r w:rsidR="00940DE8" w:rsidRPr="007F2674">
        <w:rPr>
          <w:lang w:val="sr-Cyrl-CS"/>
        </w:rPr>
        <w:t xml:space="preserve">остављање и одржавање односа са </w:t>
      </w:r>
      <w:r w:rsidR="00AB4690" w:rsidRPr="007F2674">
        <w:rPr>
          <w:lang w:val="sr-Cyrl-CS"/>
        </w:rPr>
        <w:t>обвезницима</w:t>
      </w:r>
      <w:r w:rsidR="004729CF" w:rsidRPr="007F2674">
        <w:rPr>
          <w:lang w:val="sr-Cyrl-CS"/>
        </w:rPr>
        <w:t xml:space="preserve"> ревизије</w:t>
      </w:r>
      <w:r w:rsidR="00AB57EA" w:rsidRPr="007F2674">
        <w:rPr>
          <w:lang w:val="sr-Cyrl-CS"/>
        </w:rPr>
        <w:t xml:space="preserve"> финансијских извештаја</w:t>
      </w:r>
      <w:r w:rsidR="004B30B9" w:rsidRPr="007F2674">
        <w:rPr>
          <w:lang w:val="sr-Cyrl-CS"/>
        </w:rPr>
        <w:t xml:space="preserve">, </w:t>
      </w:r>
      <w:r w:rsidR="0060627D" w:rsidRPr="007F2674">
        <w:rPr>
          <w:lang w:val="sr-Cyrl-CS"/>
        </w:rPr>
        <w:t xml:space="preserve">као и </w:t>
      </w:r>
      <w:r w:rsidR="00C00E72" w:rsidRPr="007F2674">
        <w:rPr>
          <w:lang w:val="sr-Cyrl-CS"/>
        </w:rPr>
        <w:t>са корисницима других услуга</w:t>
      </w:r>
      <w:r w:rsidR="0060627D" w:rsidRPr="007F2674">
        <w:rPr>
          <w:lang w:val="sr-Cyrl-CS"/>
        </w:rPr>
        <w:t xml:space="preserve">; </w:t>
      </w:r>
    </w:p>
    <w:p w:rsidR="0060627D" w:rsidRPr="007F2674" w:rsidRDefault="0072243F" w:rsidP="002374E2">
      <w:pPr>
        <w:ind w:firstLine="720"/>
        <w:jc w:val="both"/>
        <w:rPr>
          <w:lang w:val="sr-Cyrl-CS"/>
        </w:rPr>
      </w:pPr>
      <w:r w:rsidRPr="007F2674">
        <w:rPr>
          <w:lang w:val="sr-Cyrl-CS"/>
        </w:rPr>
        <w:t xml:space="preserve">4) </w:t>
      </w:r>
      <w:r w:rsidR="0060627D" w:rsidRPr="007F2674">
        <w:rPr>
          <w:lang w:val="sr-Cyrl-CS"/>
        </w:rPr>
        <w:t xml:space="preserve">формирање ревизорских </w:t>
      </w:r>
      <w:r w:rsidR="004B30B9" w:rsidRPr="007F2674">
        <w:rPr>
          <w:lang w:val="sr-Cyrl-CS"/>
        </w:rPr>
        <w:t>тимова</w:t>
      </w:r>
      <w:r w:rsidR="0060627D" w:rsidRPr="007F2674">
        <w:rPr>
          <w:lang w:val="sr-Cyrl-CS"/>
        </w:rPr>
        <w:t xml:space="preserve">; </w:t>
      </w:r>
    </w:p>
    <w:p w:rsidR="0060627D" w:rsidRPr="007F2674" w:rsidRDefault="0072243F" w:rsidP="002374E2">
      <w:pPr>
        <w:ind w:firstLine="720"/>
        <w:jc w:val="both"/>
        <w:rPr>
          <w:lang w:val="sr-Cyrl-CS"/>
        </w:rPr>
      </w:pPr>
      <w:r w:rsidRPr="007F2674">
        <w:rPr>
          <w:lang w:val="sr-Cyrl-CS"/>
        </w:rPr>
        <w:t xml:space="preserve">5) </w:t>
      </w:r>
      <w:r w:rsidR="004B30B9" w:rsidRPr="007F2674">
        <w:rPr>
          <w:lang w:val="sr-Cyrl-CS"/>
        </w:rPr>
        <w:t>обављање ревизије</w:t>
      </w:r>
      <w:r w:rsidR="0060627D" w:rsidRPr="007F2674">
        <w:rPr>
          <w:lang w:val="sr-Cyrl-CS"/>
        </w:rPr>
        <w:t xml:space="preserve"> у складу са </w:t>
      </w:r>
      <w:r w:rsidR="002F7224" w:rsidRPr="007F2674">
        <w:rPr>
          <w:lang w:val="sr-Cyrl-CS"/>
        </w:rPr>
        <w:t xml:space="preserve">законом и </w:t>
      </w:r>
      <w:r w:rsidR="004B30B9" w:rsidRPr="007F2674">
        <w:rPr>
          <w:lang w:val="sr-Cyrl-CS"/>
        </w:rPr>
        <w:t>МСР</w:t>
      </w:r>
      <w:r w:rsidR="0060627D" w:rsidRPr="007F2674">
        <w:rPr>
          <w:lang w:val="sr-Cyrl-CS"/>
        </w:rPr>
        <w:t xml:space="preserve">; </w:t>
      </w:r>
    </w:p>
    <w:p w:rsidR="0060627D" w:rsidRPr="007F2674" w:rsidRDefault="00A64439" w:rsidP="002374E2">
      <w:pPr>
        <w:ind w:firstLine="720"/>
        <w:jc w:val="both"/>
        <w:rPr>
          <w:lang w:val="sr-Cyrl-CS"/>
        </w:rPr>
      </w:pPr>
      <w:r w:rsidRPr="007F2674">
        <w:rPr>
          <w:lang w:val="sr-Cyrl-CS"/>
        </w:rPr>
        <w:t xml:space="preserve">6) </w:t>
      </w:r>
      <w:r w:rsidR="0060627D" w:rsidRPr="007F2674">
        <w:rPr>
          <w:lang w:val="sr-Cyrl-CS"/>
        </w:rPr>
        <w:t xml:space="preserve">обезбеђивање да смернице и поступци повезани са </w:t>
      </w:r>
      <w:r w:rsidR="004B30B9" w:rsidRPr="007F2674">
        <w:rPr>
          <w:lang w:val="sr-Cyrl-CS"/>
        </w:rPr>
        <w:t xml:space="preserve">интерним процедурама за контролу квалитета </w:t>
      </w:r>
      <w:r w:rsidR="0060627D" w:rsidRPr="007F2674">
        <w:rPr>
          <w:lang w:val="sr-Cyrl-CS"/>
        </w:rPr>
        <w:t xml:space="preserve">функционишу успешно и да се поштују у пракси. </w:t>
      </w:r>
    </w:p>
    <w:p w:rsidR="00207186" w:rsidRPr="007F2674" w:rsidRDefault="004B30B9" w:rsidP="002374E2">
      <w:pPr>
        <w:ind w:firstLine="720"/>
        <w:jc w:val="both"/>
        <w:rPr>
          <w:lang w:val="sr-Cyrl-CS"/>
        </w:rPr>
      </w:pPr>
      <w:r w:rsidRPr="007F2674">
        <w:rPr>
          <w:lang w:val="sr-Cyrl-CS"/>
        </w:rPr>
        <w:t>Непосредна провера квалитета рада лиценцираног овлашћеног ревизор</w:t>
      </w:r>
      <w:r w:rsidR="00882DB0" w:rsidRPr="007F2674">
        <w:rPr>
          <w:lang w:val="sr-Cyrl-CS"/>
        </w:rPr>
        <w:t>а из става 2. тачка 6)</w:t>
      </w:r>
      <w:r w:rsidR="002374E2" w:rsidRPr="007F2674">
        <w:rPr>
          <w:lang w:val="sr-Cyrl-CS"/>
        </w:rPr>
        <w:t xml:space="preserve"> </w:t>
      </w:r>
      <w:r w:rsidR="004A6339" w:rsidRPr="007F2674">
        <w:rPr>
          <w:lang w:val="sr-Cyrl-CS"/>
        </w:rPr>
        <w:t xml:space="preserve">овог члана </w:t>
      </w:r>
      <w:r w:rsidR="0060627D" w:rsidRPr="007F2674">
        <w:rPr>
          <w:lang w:val="sr-Cyrl-CS"/>
        </w:rPr>
        <w:t xml:space="preserve">обавља </w:t>
      </w:r>
      <w:r w:rsidR="00882DB0" w:rsidRPr="007F2674">
        <w:rPr>
          <w:lang w:val="sr-Cyrl-CS"/>
        </w:rPr>
        <w:t xml:space="preserve">се </w:t>
      </w:r>
      <w:r w:rsidR="0060627D" w:rsidRPr="007F2674">
        <w:rPr>
          <w:lang w:val="sr-Cyrl-CS"/>
        </w:rPr>
        <w:t>тако што се преглед</w:t>
      </w:r>
      <w:r w:rsidRPr="007F2674">
        <w:rPr>
          <w:lang w:val="sr-Cyrl-CS"/>
        </w:rPr>
        <w:t>а</w:t>
      </w:r>
      <w:r w:rsidR="0060627D" w:rsidRPr="007F2674">
        <w:rPr>
          <w:lang w:val="sr-Cyrl-CS"/>
        </w:rPr>
        <w:t xml:space="preserve"> целокупн</w:t>
      </w:r>
      <w:r w:rsidRPr="007F2674">
        <w:rPr>
          <w:lang w:val="sr-Cyrl-CS"/>
        </w:rPr>
        <w:t>а радна</w:t>
      </w:r>
      <w:r w:rsidR="0060627D" w:rsidRPr="007F2674">
        <w:rPr>
          <w:lang w:val="sr-Cyrl-CS"/>
        </w:rPr>
        <w:t xml:space="preserve"> документациј</w:t>
      </w:r>
      <w:r w:rsidRPr="007F2674">
        <w:rPr>
          <w:lang w:val="sr-Cyrl-CS"/>
        </w:rPr>
        <w:t>а</w:t>
      </w:r>
      <w:r w:rsidR="0060627D" w:rsidRPr="007F2674">
        <w:rPr>
          <w:lang w:val="sr-Cyrl-CS"/>
        </w:rPr>
        <w:t xml:space="preserve"> о </w:t>
      </w:r>
      <w:r w:rsidR="00882DB0" w:rsidRPr="007F2674">
        <w:rPr>
          <w:lang w:val="sr-Cyrl-CS"/>
        </w:rPr>
        <w:t xml:space="preserve">обављеној </w:t>
      </w:r>
      <w:r w:rsidR="0060627D" w:rsidRPr="007F2674">
        <w:rPr>
          <w:lang w:val="sr-Cyrl-CS"/>
        </w:rPr>
        <w:t xml:space="preserve">ревизији </w:t>
      </w:r>
      <w:r w:rsidR="00882DB0" w:rsidRPr="007F2674">
        <w:rPr>
          <w:lang w:val="sr-Cyrl-CS"/>
        </w:rPr>
        <w:t>код</w:t>
      </w:r>
      <w:r w:rsidR="0060627D" w:rsidRPr="007F2674">
        <w:rPr>
          <w:lang w:val="sr-Cyrl-CS"/>
        </w:rPr>
        <w:t xml:space="preserve"> најмање једног </w:t>
      </w:r>
      <w:r w:rsidRPr="007F2674">
        <w:rPr>
          <w:lang w:val="sr-Cyrl-CS"/>
        </w:rPr>
        <w:t>обвезника ревизије.</w:t>
      </w:r>
    </w:p>
    <w:p w:rsidR="000E4274" w:rsidRPr="007F2674" w:rsidRDefault="000E4274" w:rsidP="000E4274">
      <w:pPr>
        <w:autoSpaceDE w:val="0"/>
        <w:autoSpaceDN w:val="0"/>
        <w:adjustRightInd w:val="0"/>
        <w:ind w:firstLine="720"/>
        <w:jc w:val="both"/>
        <w:rPr>
          <w:rFonts w:eastAsia="TimesNewRoman"/>
          <w:lang w:val="sr-Cyrl-CS"/>
        </w:rPr>
      </w:pPr>
      <w:r w:rsidRPr="007F2674">
        <w:rPr>
          <w:rFonts w:eastAsia="TimesNewRoman"/>
          <w:lang w:val="sr-Cyrl-CS"/>
        </w:rPr>
        <w:t>Лица која обављају контролу квалитета рада дужна су да обезбеде потребан број одабраних ревизорских докумената, односно узорака за тестирање, како би предметна провера била квалитетна и свеобухватна, примењујући МСР и захтеве везане за независност њиховог рада</w:t>
      </w:r>
      <w:r w:rsidR="00821FFE" w:rsidRPr="007F2674">
        <w:rPr>
          <w:rFonts w:eastAsia="TimesNewRoman"/>
          <w:lang w:val="sr-Cyrl-CS"/>
        </w:rPr>
        <w:t>,</w:t>
      </w:r>
      <w:r w:rsidR="007B4ECA" w:rsidRPr="007F2674">
        <w:rPr>
          <w:rFonts w:eastAsia="TimesNewRoman"/>
          <w:lang w:val="sr-Cyrl-CS"/>
        </w:rPr>
        <w:t xml:space="preserve"> у складу са чланом 29. овог закона</w:t>
      </w:r>
      <w:r w:rsidRPr="007F2674">
        <w:rPr>
          <w:rFonts w:eastAsia="TimesNewRoman"/>
          <w:lang w:val="sr-Cyrl-CS"/>
        </w:rPr>
        <w:t>.</w:t>
      </w:r>
    </w:p>
    <w:p w:rsidR="002F7224" w:rsidRPr="007F2674" w:rsidRDefault="002F7224" w:rsidP="00E825E3">
      <w:pPr>
        <w:autoSpaceDE w:val="0"/>
        <w:autoSpaceDN w:val="0"/>
        <w:adjustRightInd w:val="0"/>
        <w:jc w:val="both"/>
        <w:rPr>
          <w:rFonts w:eastAsia="TimesNewRoman"/>
          <w:lang w:val="sr-Cyrl-CS"/>
        </w:rPr>
      </w:pPr>
    </w:p>
    <w:p w:rsidR="00CF1D87" w:rsidRPr="007F2674" w:rsidRDefault="00CF1D87" w:rsidP="006958A4">
      <w:pPr>
        <w:autoSpaceDE w:val="0"/>
        <w:autoSpaceDN w:val="0"/>
        <w:adjustRightInd w:val="0"/>
        <w:jc w:val="center"/>
        <w:rPr>
          <w:rFonts w:eastAsia="TimesNewRoman"/>
          <w:lang w:val="sr-Cyrl-CS"/>
        </w:rPr>
      </w:pPr>
    </w:p>
    <w:p w:rsidR="006958A4" w:rsidRPr="007F2674" w:rsidRDefault="006958A4" w:rsidP="006958A4">
      <w:pPr>
        <w:autoSpaceDE w:val="0"/>
        <w:autoSpaceDN w:val="0"/>
        <w:adjustRightInd w:val="0"/>
        <w:jc w:val="center"/>
        <w:rPr>
          <w:rFonts w:eastAsia="TimesNewRoman"/>
          <w:lang w:val="sr-Cyrl-CS"/>
        </w:rPr>
      </w:pPr>
      <w:r w:rsidRPr="007F2674">
        <w:rPr>
          <w:rFonts w:eastAsia="TimesNewRoman"/>
          <w:lang w:val="sr-Cyrl-CS"/>
        </w:rPr>
        <w:lastRenderedPageBreak/>
        <w:t>Редовна и ванредна контрола</w:t>
      </w:r>
    </w:p>
    <w:p w:rsidR="006958A4" w:rsidRPr="007F2674" w:rsidRDefault="006958A4" w:rsidP="006958A4">
      <w:pPr>
        <w:autoSpaceDE w:val="0"/>
        <w:autoSpaceDN w:val="0"/>
        <w:adjustRightInd w:val="0"/>
        <w:jc w:val="center"/>
        <w:rPr>
          <w:rFonts w:eastAsia="TimesNewRoman"/>
          <w:lang w:val="sr-Cyrl-CS"/>
        </w:rPr>
      </w:pPr>
    </w:p>
    <w:p w:rsidR="006958A4" w:rsidRPr="007F2674" w:rsidRDefault="00C47B65" w:rsidP="00F03E92">
      <w:pPr>
        <w:tabs>
          <w:tab w:val="center" w:pos="4320"/>
        </w:tabs>
        <w:autoSpaceDE w:val="0"/>
        <w:autoSpaceDN w:val="0"/>
        <w:adjustRightInd w:val="0"/>
        <w:jc w:val="center"/>
        <w:rPr>
          <w:rFonts w:eastAsia="TimesNewRoman"/>
          <w:lang w:val="sr-Cyrl-CS"/>
        </w:rPr>
      </w:pPr>
      <w:r w:rsidRPr="007F2674">
        <w:rPr>
          <w:rFonts w:eastAsia="TimesNewRoman"/>
          <w:lang w:val="sr-Cyrl-CS"/>
        </w:rPr>
        <w:t xml:space="preserve">Члан </w:t>
      </w:r>
      <w:r w:rsidR="00142B6B" w:rsidRPr="007F2674">
        <w:rPr>
          <w:rFonts w:eastAsia="TimesNewRoman"/>
          <w:lang w:val="sr-Cyrl-CS"/>
        </w:rPr>
        <w:t>7</w:t>
      </w:r>
      <w:r w:rsidR="00BE3723" w:rsidRPr="007F2674">
        <w:rPr>
          <w:rFonts w:eastAsia="TimesNewRoman"/>
          <w:lang w:val="sr-Cyrl-CS"/>
        </w:rPr>
        <w:t>7</w:t>
      </w:r>
      <w:r w:rsidRPr="007F2674">
        <w:rPr>
          <w:rFonts w:eastAsia="TimesNewRoman"/>
          <w:lang w:val="sr-Cyrl-CS"/>
        </w:rPr>
        <w:t>.</w:t>
      </w:r>
    </w:p>
    <w:p w:rsidR="00D91FDD" w:rsidRPr="007F2674" w:rsidRDefault="006958A4" w:rsidP="00D91FDD">
      <w:pPr>
        <w:autoSpaceDE w:val="0"/>
        <w:autoSpaceDN w:val="0"/>
        <w:adjustRightInd w:val="0"/>
        <w:jc w:val="both"/>
        <w:rPr>
          <w:rFonts w:eastAsia="TimesNewRoman"/>
          <w:lang w:val="sr-Cyrl-CS"/>
        </w:rPr>
      </w:pPr>
      <w:r w:rsidRPr="007F2674">
        <w:rPr>
          <w:rFonts w:eastAsia="TimesNewRoman"/>
          <w:lang w:val="sr-Cyrl-CS"/>
        </w:rPr>
        <w:tab/>
        <w:t xml:space="preserve">Редовна контрола квалитета рада друштава за ревизију обавља се у складу са </w:t>
      </w:r>
      <w:r w:rsidR="00D91FDD" w:rsidRPr="007F2674">
        <w:rPr>
          <w:rFonts w:eastAsia="TimesNewRoman"/>
          <w:lang w:val="sr-Cyrl-CS"/>
        </w:rPr>
        <w:t>годишњим планом провере квалитета рада друштава за ревизију, самосталних ревизора и лиценцираних овлашћених ревизора који доноси Комисија</w:t>
      </w:r>
      <w:r w:rsidR="006F57CF" w:rsidRPr="007F2674">
        <w:rPr>
          <w:rFonts w:eastAsia="TimesNewRoman"/>
          <w:lang w:val="sr-Cyrl-CS"/>
        </w:rPr>
        <w:t>.</w:t>
      </w:r>
    </w:p>
    <w:p w:rsidR="00C3292B" w:rsidRPr="007F2674" w:rsidRDefault="00C3292B" w:rsidP="00AE7234">
      <w:pPr>
        <w:autoSpaceDE w:val="0"/>
        <w:autoSpaceDN w:val="0"/>
        <w:adjustRightInd w:val="0"/>
        <w:jc w:val="both"/>
        <w:rPr>
          <w:rFonts w:eastAsia="TimesNewRoman"/>
          <w:lang w:val="sr-Cyrl-CS"/>
        </w:rPr>
      </w:pPr>
      <w:r w:rsidRPr="007F2674">
        <w:rPr>
          <w:rFonts w:eastAsia="TimesNewRoman"/>
          <w:lang w:val="sr-Cyrl-CS"/>
        </w:rPr>
        <w:tab/>
        <w:t>На основу анализе ризика Комисија обавља редовну контролу квалитета рада друштава за ревизију и самосталних ревизора ревизора најмање једном у шест година, а код друштва за ревизију које обавља ревизију друштава од јавног интереса најмање</w:t>
      </w:r>
      <w:r w:rsidR="00AE7234" w:rsidRPr="007F2674">
        <w:rPr>
          <w:rFonts w:eastAsia="TimesNewRoman"/>
          <w:lang w:val="sr-Cyrl-CS"/>
        </w:rPr>
        <w:t xml:space="preserve"> </w:t>
      </w:r>
      <w:r w:rsidRPr="007F2674">
        <w:rPr>
          <w:rFonts w:eastAsia="TimesNewRoman"/>
          <w:lang w:val="sr-Cyrl-CS"/>
        </w:rPr>
        <w:t xml:space="preserve">једном у </w:t>
      </w:r>
      <w:r w:rsidR="00AE7234" w:rsidRPr="007F2674">
        <w:rPr>
          <w:rFonts w:eastAsia="TimesNewRoman"/>
          <w:lang w:val="sr-Cyrl-CS"/>
        </w:rPr>
        <w:t>три године.</w:t>
      </w:r>
    </w:p>
    <w:p w:rsidR="00C3292B" w:rsidRPr="007F2674" w:rsidRDefault="00C3292B" w:rsidP="00C3292B">
      <w:pPr>
        <w:autoSpaceDE w:val="0"/>
        <w:autoSpaceDN w:val="0"/>
        <w:adjustRightInd w:val="0"/>
        <w:jc w:val="both"/>
        <w:rPr>
          <w:rFonts w:eastAsia="TimesNewRoman"/>
          <w:lang w:val="sr-Cyrl-CS"/>
        </w:rPr>
      </w:pPr>
      <w:r w:rsidRPr="007F2674">
        <w:rPr>
          <w:rFonts w:eastAsia="TimesNewRoman"/>
          <w:lang w:val="sr-Cyrl-CS"/>
        </w:rPr>
        <w:tab/>
        <w:t xml:space="preserve">Контрола квалитета, из става </w:t>
      </w:r>
      <w:r w:rsidRPr="007F2674">
        <w:rPr>
          <w:rFonts w:eastAsia="TimesNewRoman"/>
          <w:lang w:val="sr-Cyrl-CS" w:bidi="en-US"/>
        </w:rPr>
        <w:t>2</w:t>
      </w:r>
      <w:r w:rsidRPr="007F2674">
        <w:rPr>
          <w:rFonts w:eastAsia="TimesNewRoman"/>
          <w:lang w:val="sr-Cyrl-CS"/>
        </w:rPr>
        <w:t xml:space="preserve">. овог члана, може се обављати и чешће, нарочито у односу на друштва за ревизију, односно самосталне ревизоре којима су изрицане мере у поступку контроле, односно друштва за ревизију </w:t>
      </w:r>
      <w:r w:rsidR="007A444F" w:rsidRPr="007F2674">
        <w:rPr>
          <w:rFonts w:eastAsia="TimesNewRoman"/>
          <w:lang w:val="sr-Cyrl-CS"/>
        </w:rPr>
        <w:t xml:space="preserve">код којих </w:t>
      </w:r>
      <w:r w:rsidRPr="007F2674">
        <w:rPr>
          <w:rFonts w:eastAsia="TimesNewRoman"/>
          <w:lang w:val="sr-Cyrl-CS"/>
        </w:rPr>
        <w:t xml:space="preserve">је процењен висок </w:t>
      </w:r>
      <w:r w:rsidR="007A444F" w:rsidRPr="007F2674">
        <w:rPr>
          <w:rFonts w:eastAsia="TimesNewRoman"/>
          <w:lang w:val="sr-Cyrl-CS"/>
        </w:rPr>
        <w:t xml:space="preserve">степен </w:t>
      </w:r>
      <w:r w:rsidRPr="007F2674">
        <w:rPr>
          <w:rFonts w:eastAsia="TimesNewRoman"/>
          <w:lang w:val="sr-Cyrl-CS"/>
        </w:rPr>
        <w:t>ризик</w:t>
      </w:r>
      <w:r w:rsidR="007A444F" w:rsidRPr="007F2674">
        <w:rPr>
          <w:rFonts w:eastAsia="TimesNewRoman"/>
          <w:lang w:val="sr-Cyrl-CS"/>
        </w:rPr>
        <w:t>а</w:t>
      </w:r>
      <w:r w:rsidRPr="007F2674">
        <w:rPr>
          <w:rFonts w:eastAsia="TimesNewRoman"/>
          <w:lang w:val="sr-Cyrl-CS"/>
        </w:rPr>
        <w:t xml:space="preserve"> на основу анализе</w:t>
      </w:r>
      <w:r w:rsidR="007A444F" w:rsidRPr="007F2674">
        <w:rPr>
          <w:rFonts w:eastAsia="TimesNewRoman"/>
          <w:lang w:val="sr-Cyrl-CS"/>
        </w:rPr>
        <w:t xml:space="preserve"> ризика из става 2. овог члана</w:t>
      </w:r>
      <w:r w:rsidRPr="007F2674">
        <w:rPr>
          <w:rFonts w:eastAsia="TimesNewRoman"/>
          <w:lang w:val="sr-Cyrl-CS"/>
        </w:rPr>
        <w:t>.</w:t>
      </w:r>
    </w:p>
    <w:p w:rsidR="00C3292B" w:rsidRPr="007F2674" w:rsidRDefault="00C3292B" w:rsidP="00C3292B">
      <w:pPr>
        <w:autoSpaceDE w:val="0"/>
        <w:autoSpaceDN w:val="0"/>
        <w:adjustRightInd w:val="0"/>
        <w:jc w:val="both"/>
        <w:rPr>
          <w:rFonts w:eastAsia="TimesNewRoman"/>
          <w:lang w:val="sr-Cyrl-CS"/>
        </w:rPr>
      </w:pPr>
      <w:r w:rsidRPr="007F2674">
        <w:rPr>
          <w:rFonts w:eastAsia="TimesNewRoman"/>
          <w:lang w:val="sr-Cyrl-CS"/>
        </w:rPr>
        <w:tab/>
        <w:t>Комисија је дужна да о контроли квалитета рада друштава за ревизију и самосталних ревизора, писаним путем обавести друштво за ревизију и самосталног ревизора пре почетка контроле.</w:t>
      </w:r>
    </w:p>
    <w:p w:rsidR="00C3292B" w:rsidRPr="007F2674" w:rsidRDefault="00C3292B" w:rsidP="00C3292B">
      <w:pPr>
        <w:autoSpaceDE w:val="0"/>
        <w:autoSpaceDN w:val="0"/>
        <w:adjustRightInd w:val="0"/>
        <w:jc w:val="both"/>
        <w:rPr>
          <w:rFonts w:eastAsia="TimesNewRoman"/>
          <w:lang w:val="sr-Cyrl-CS"/>
        </w:rPr>
      </w:pPr>
      <w:r w:rsidRPr="007F2674">
        <w:rPr>
          <w:rFonts w:eastAsia="TimesNewRoman"/>
          <w:lang w:val="sr-Cyrl-CS"/>
        </w:rPr>
        <w:tab/>
        <w:t>Ванредну контролу квалитета рада друштава за ревизију може да покрене Комисија по добијању обавештења од Народне банке Србије, Коморе, надлежних судова и других органа да постоји основана сумња да друштво за ревизију не обавља ревизију у складу са овим законом и МСР</w:t>
      </w:r>
      <w:r w:rsidR="00C723D2" w:rsidRPr="007F2674">
        <w:rPr>
          <w:rFonts w:eastAsia="TimesNewRoman"/>
          <w:lang w:val="sr-Cyrl-CS"/>
        </w:rPr>
        <w:t>, односно ако установе пропусте и неправилности у ревизорским извештајима и раду друштава за ревизију</w:t>
      </w:r>
      <w:r w:rsidRPr="007F2674">
        <w:rPr>
          <w:rFonts w:eastAsia="TimesNewRoman"/>
          <w:lang w:val="sr-Cyrl-CS"/>
        </w:rPr>
        <w:t>.</w:t>
      </w:r>
    </w:p>
    <w:p w:rsidR="00C3292B" w:rsidRPr="007F2674" w:rsidRDefault="00C3292B" w:rsidP="00C3292B">
      <w:pPr>
        <w:autoSpaceDE w:val="0"/>
        <w:autoSpaceDN w:val="0"/>
        <w:adjustRightInd w:val="0"/>
        <w:jc w:val="both"/>
        <w:rPr>
          <w:rFonts w:eastAsia="TimesNewRoman"/>
          <w:lang w:val="sr-Cyrl-CS"/>
        </w:rPr>
      </w:pPr>
      <w:r w:rsidRPr="007F2674">
        <w:rPr>
          <w:rFonts w:eastAsia="TimesNewRoman"/>
          <w:lang w:val="sr-Cyrl-CS"/>
        </w:rPr>
        <w:tab/>
        <w:t>Ванредну контролу из става 1. овог члана може да покрене и Комисија уколико у оквиру својих надлежности уређених законом, утврди да друштво за ревизију не обавља ревизију у складу са овим законом и МСР, као и на предлог акционара и власника удела.</w:t>
      </w:r>
    </w:p>
    <w:p w:rsidR="005E27E9" w:rsidRPr="007F2674" w:rsidRDefault="005E27E9" w:rsidP="00D91FDD">
      <w:pPr>
        <w:autoSpaceDE w:val="0"/>
        <w:autoSpaceDN w:val="0"/>
        <w:adjustRightInd w:val="0"/>
        <w:jc w:val="both"/>
        <w:rPr>
          <w:rFonts w:eastAsia="TimesNewRoman"/>
          <w:lang w:val="sr-Cyrl-CS"/>
        </w:rPr>
      </w:pPr>
      <w:r w:rsidRPr="007F2674">
        <w:rPr>
          <w:rFonts w:eastAsia="TimesNewRoman"/>
          <w:lang w:val="sr-Cyrl-CS"/>
        </w:rPr>
        <w:tab/>
        <w:t>Комисија прописује процедуре за приј</w:t>
      </w:r>
      <w:r w:rsidR="00821FFE" w:rsidRPr="007F2674">
        <w:rPr>
          <w:rFonts w:eastAsia="TimesNewRoman"/>
          <w:lang w:val="sr-Cyrl-CS"/>
        </w:rPr>
        <w:t>ем и поступање по обавештењима</w:t>
      </w:r>
      <w:r w:rsidRPr="007F2674">
        <w:rPr>
          <w:rFonts w:eastAsia="TimesNewRoman"/>
          <w:lang w:val="sr-Cyrl-CS"/>
        </w:rPr>
        <w:t xml:space="preserve"> из ст. 5. и 6. овог члана, у складу са </w:t>
      </w:r>
      <w:r w:rsidR="003671F0" w:rsidRPr="007F2674">
        <w:rPr>
          <w:rFonts w:eastAsia="TimesNewRoman"/>
          <w:lang w:val="sr-Cyrl-CS"/>
        </w:rPr>
        <w:t xml:space="preserve">законом којим </w:t>
      </w:r>
      <w:r w:rsidRPr="007F2674">
        <w:rPr>
          <w:rFonts w:eastAsia="TimesNewRoman"/>
          <w:lang w:val="sr-Cyrl-CS"/>
        </w:rPr>
        <w:t>се уређује заштита података о личности.</w:t>
      </w:r>
    </w:p>
    <w:p w:rsidR="00A94B82" w:rsidRPr="007F2674" w:rsidRDefault="00A94B82" w:rsidP="00D91FDD">
      <w:pPr>
        <w:autoSpaceDE w:val="0"/>
        <w:autoSpaceDN w:val="0"/>
        <w:adjustRightInd w:val="0"/>
        <w:jc w:val="both"/>
        <w:rPr>
          <w:rFonts w:eastAsia="TimesNewRoman"/>
          <w:lang w:val="sr-Cyrl-CS"/>
        </w:rPr>
      </w:pPr>
    </w:p>
    <w:p w:rsidR="0072243F" w:rsidRPr="007F2674" w:rsidRDefault="0072243F" w:rsidP="00CE79B8">
      <w:pPr>
        <w:autoSpaceDE w:val="0"/>
        <w:autoSpaceDN w:val="0"/>
        <w:adjustRightInd w:val="0"/>
        <w:jc w:val="center"/>
        <w:outlineLvl w:val="0"/>
        <w:rPr>
          <w:rFonts w:eastAsia="TimesNewRoman"/>
          <w:lang w:val="sr-Cyrl-CS"/>
        </w:rPr>
      </w:pPr>
      <w:r w:rsidRPr="007F2674">
        <w:rPr>
          <w:rFonts w:eastAsia="TimesNewRoman"/>
          <w:lang w:val="sr-Cyrl-CS"/>
        </w:rPr>
        <w:t>Лица која обављају контролу</w:t>
      </w:r>
    </w:p>
    <w:p w:rsidR="0072243F" w:rsidRPr="007F2674" w:rsidRDefault="0072243F" w:rsidP="001B3084">
      <w:pPr>
        <w:autoSpaceDE w:val="0"/>
        <w:autoSpaceDN w:val="0"/>
        <w:adjustRightInd w:val="0"/>
        <w:jc w:val="center"/>
        <w:rPr>
          <w:rFonts w:eastAsia="TimesNewRoman"/>
          <w:lang w:val="sr-Cyrl-CS"/>
        </w:rPr>
      </w:pPr>
    </w:p>
    <w:p w:rsidR="00E32FE1" w:rsidRPr="007F2674" w:rsidRDefault="0072243F" w:rsidP="00CE79B8">
      <w:pPr>
        <w:autoSpaceDE w:val="0"/>
        <w:autoSpaceDN w:val="0"/>
        <w:adjustRightInd w:val="0"/>
        <w:jc w:val="center"/>
        <w:outlineLvl w:val="0"/>
        <w:rPr>
          <w:rFonts w:eastAsia="TimesNewRoman"/>
          <w:lang w:val="sr-Cyrl-CS"/>
        </w:rPr>
      </w:pPr>
      <w:r w:rsidRPr="007F2674">
        <w:rPr>
          <w:rFonts w:eastAsia="TimesNewRoman"/>
          <w:lang w:val="sr-Cyrl-CS"/>
        </w:rPr>
        <w:t>Ч</w:t>
      </w:r>
      <w:r w:rsidR="00780BF4" w:rsidRPr="007F2674">
        <w:rPr>
          <w:rFonts w:eastAsia="TimesNewRoman"/>
          <w:lang w:val="sr-Cyrl-CS"/>
        </w:rPr>
        <w:t>лан</w:t>
      </w:r>
      <w:r w:rsidR="00D61F53" w:rsidRPr="007F2674">
        <w:rPr>
          <w:rFonts w:eastAsia="TimesNewRoman"/>
          <w:lang w:val="sr-Cyrl-CS"/>
        </w:rPr>
        <w:t xml:space="preserve"> </w:t>
      </w:r>
      <w:r w:rsidR="00127771" w:rsidRPr="007F2674">
        <w:rPr>
          <w:rFonts w:eastAsia="TimesNewRoman"/>
          <w:lang w:val="sr-Cyrl-CS"/>
        </w:rPr>
        <w:t>7</w:t>
      </w:r>
      <w:r w:rsidR="00BE3723" w:rsidRPr="007F2674">
        <w:rPr>
          <w:rFonts w:eastAsia="TimesNewRoman"/>
          <w:lang w:val="sr-Cyrl-CS"/>
        </w:rPr>
        <w:t>8</w:t>
      </w:r>
      <w:r w:rsidR="00127771" w:rsidRPr="007F2674">
        <w:rPr>
          <w:rFonts w:eastAsia="TimesNewRoman"/>
          <w:lang w:val="sr-Cyrl-CS"/>
        </w:rPr>
        <w:t>.</w:t>
      </w:r>
      <w:r w:rsidR="00C47B65" w:rsidRPr="007F2674">
        <w:rPr>
          <w:rFonts w:eastAsia="TimesNewRoman"/>
          <w:lang w:val="sr-Cyrl-CS"/>
        </w:rPr>
        <w:t xml:space="preserve"> </w:t>
      </w:r>
    </w:p>
    <w:p w:rsidR="00536BA0" w:rsidRPr="007F2674" w:rsidRDefault="00233E08" w:rsidP="00536BA0">
      <w:pPr>
        <w:autoSpaceDE w:val="0"/>
        <w:autoSpaceDN w:val="0"/>
        <w:adjustRightInd w:val="0"/>
        <w:ind w:firstLine="720"/>
        <w:jc w:val="both"/>
        <w:rPr>
          <w:rFonts w:eastAsia="TimesNewRoman"/>
          <w:lang w:val="sr-Cyrl-CS"/>
        </w:rPr>
      </w:pPr>
      <w:r w:rsidRPr="007F2674">
        <w:rPr>
          <w:rFonts w:eastAsia="TimesNewRoman"/>
          <w:lang w:val="sr-Cyrl-CS"/>
        </w:rPr>
        <w:t>Контролу</w:t>
      </w:r>
      <w:r w:rsidR="00D61F53" w:rsidRPr="007F2674">
        <w:rPr>
          <w:rFonts w:eastAsia="TimesNewRoman"/>
          <w:lang w:val="sr-Cyrl-CS"/>
        </w:rPr>
        <w:t xml:space="preserve"> </w:t>
      </w:r>
      <w:r w:rsidR="00780BF4" w:rsidRPr="007F2674">
        <w:rPr>
          <w:rFonts w:eastAsia="TimesNewRoman"/>
          <w:lang w:val="sr-Cyrl-CS"/>
        </w:rPr>
        <w:t>квалитета</w:t>
      </w:r>
      <w:r w:rsidR="00D61F53" w:rsidRPr="007F2674">
        <w:rPr>
          <w:rFonts w:eastAsia="TimesNewRoman"/>
          <w:lang w:val="sr-Cyrl-CS"/>
        </w:rPr>
        <w:t xml:space="preserve"> </w:t>
      </w:r>
      <w:r w:rsidR="003E528A" w:rsidRPr="007F2674">
        <w:rPr>
          <w:rFonts w:eastAsia="TimesNewRoman"/>
          <w:lang w:val="sr-Cyrl-CS"/>
        </w:rPr>
        <w:t xml:space="preserve">рада </w:t>
      </w:r>
      <w:r w:rsidR="00ED5293" w:rsidRPr="007F2674">
        <w:rPr>
          <w:rFonts w:eastAsia="TimesNewRoman"/>
          <w:lang w:val="sr-Cyrl-CS"/>
        </w:rPr>
        <w:t xml:space="preserve">друштава за </w:t>
      </w:r>
      <w:r w:rsidR="00F409FC" w:rsidRPr="007F2674">
        <w:rPr>
          <w:rFonts w:eastAsia="TimesNewRoman"/>
          <w:lang w:val="sr-Cyrl-CS"/>
        </w:rPr>
        <w:t xml:space="preserve">ревизију, самосталних ревизора </w:t>
      </w:r>
      <w:r w:rsidR="00ED5293" w:rsidRPr="007F2674">
        <w:rPr>
          <w:rFonts w:eastAsia="TimesNewRoman"/>
          <w:lang w:val="sr-Cyrl-CS"/>
        </w:rPr>
        <w:t>и л</w:t>
      </w:r>
      <w:r w:rsidR="005459A2" w:rsidRPr="007F2674">
        <w:rPr>
          <w:rFonts w:eastAsia="TimesNewRoman"/>
          <w:lang w:val="sr-Cyrl-CS"/>
        </w:rPr>
        <w:t xml:space="preserve">иценцираних овлашћених ревизора </w:t>
      </w:r>
      <w:r w:rsidR="00E04D5D" w:rsidRPr="007F2674">
        <w:rPr>
          <w:rFonts w:eastAsia="TimesNewRoman"/>
          <w:lang w:val="sr-Cyrl-CS"/>
        </w:rPr>
        <w:t>обављају</w:t>
      </w:r>
      <w:r w:rsidR="00D61F53" w:rsidRPr="007F2674">
        <w:rPr>
          <w:rFonts w:eastAsia="TimesNewRoman"/>
          <w:lang w:val="sr-Cyrl-CS"/>
        </w:rPr>
        <w:t xml:space="preserve"> </w:t>
      </w:r>
      <w:r w:rsidR="00780BF4" w:rsidRPr="007F2674">
        <w:rPr>
          <w:rFonts w:eastAsia="TimesNewRoman"/>
          <w:lang w:val="sr-Cyrl-CS"/>
        </w:rPr>
        <w:t xml:space="preserve">лица </w:t>
      </w:r>
      <w:r w:rsidR="004832F1" w:rsidRPr="007F2674">
        <w:rPr>
          <w:rFonts w:eastAsia="TimesNewRoman"/>
          <w:lang w:val="sr-Cyrl-CS"/>
        </w:rPr>
        <w:t>запосле</w:t>
      </w:r>
      <w:r w:rsidR="00780BF4" w:rsidRPr="007F2674">
        <w:rPr>
          <w:rFonts w:eastAsia="TimesNewRoman"/>
          <w:lang w:val="sr-Cyrl-CS"/>
        </w:rPr>
        <w:t>на у</w:t>
      </w:r>
      <w:r w:rsidR="005B5B3B" w:rsidRPr="007F2674">
        <w:rPr>
          <w:rFonts w:eastAsia="TimesNewRoman"/>
          <w:lang w:val="sr-Cyrl-CS"/>
        </w:rPr>
        <w:t xml:space="preserve"> </w:t>
      </w:r>
      <w:r w:rsidR="00211648" w:rsidRPr="007F2674">
        <w:rPr>
          <w:rFonts w:eastAsia="TimesNewRoman"/>
          <w:lang w:val="sr-Cyrl-CS"/>
        </w:rPr>
        <w:t>Комисији</w:t>
      </w:r>
      <w:r w:rsidR="00211648" w:rsidRPr="007F2674" w:rsidDel="00211648">
        <w:rPr>
          <w:rFonts w:eastAsia="TimesNewRoman"/>
          <w:lang w:val="sr-Cyrl-CS"/>
        </w:rPr>
        <w:t xml:space="preserve"> </w:t>
      </w:r>
      <w:r w:rsidR="00DA2714" w:rsidRPr="007F2674">
        <w:rPr>
          <w:rFonts w:eastAsia="TimesNewRoman"/>
          <w:lang w:val="sr-Cyrl-CS"/>
        </w:rPr>
        <w:t>на неодређено време са пуним радним временом</w:t>
      </w:r>
      <w:r w:rsidR="00D61F53" w:rsidRPr="007F2674">
        <w:rPr>
          <w:rFonts w:eastAsia="TimesNewRoman"/>
          <w:lang w:val="sr-Cyrl-CS"/>
        </w:rPr>
        <w:t xml:space="preserve">, </w:t>
      </w:r>
      <w:r w:rsidR="006A693E" w:rsidRPr="007F2674">
        <w:rPr>
          <w:rFonts w:eastAsia="TimesNewRoman"/>
          <w:lang w:val="sr-Cyrl-CS"/>
        </w:rPr>
        <w:t xml:space="preserve">лиценцирани </w:t>
      </w:r>
      <w:r w:rsidR="004832F1" w:rsidRPr="007F2674">
        <w:rPr>
          <w:rFonts w:eastAsia="TimesNewRoman"/>
          <w:lang w:val="sr-Cyrl-CS"/>
        </w:rPr>
        <w:t>овлаш</w:t>
      </w:r>
      <w:r w:rsidR="00780BF4" w:rsidRPr="007F2674">
        <w:rPr>
          <w:rFonts w:eastAsia="TimesNewRoman"/>
          <w:lang w:val="sr-Cyrl-CS"/>
        </w:rPr>
        <w:t>ћ</w:t>
      </w:r>
      <w:r w:rsidR="004832F1" w:rsidRPr="007F2674">
        <w:rPr>
          <w:rFonts w:eastAsia="TimesNewRoman"/>
          <w:lang w:val="sr-Cyrl-CS"/>
        </w:rPr>
        <w:t>ени</w:t>
      </w:r>
      <w:r w:rsidR="00D61F53" w:rsidRPr="007F2674">
        <w:rPr>
          <w:rFonts w:eastAsia="TimesNewRoman"/>
          <w:lang w:val="sr-Cyrl-CS"/>
        </w:rPr>
        <w:t xml:space="preserve"> </w:t>
      </w:r>
      <w:r w:rsidR="004832F1" w:rsidRPr="007F2674">
        <w:rPr>
          <w:rFonts w:eastAsia="TimesNewRoman"/>
          <w:lang w:val="sr-Cyrl-CS"/>
        </w:rPr>
        <w:t>ревизори</w:t>
      </w:r>
      <w:r w:rsidR="00D61F53" w:rsidRPr="007F2674">
        <w:rPr>
          <w:rFonts w:eastAsia="TimesNewRoman"/>
          <w:lang w:val="sr-Cyrl-CS"/>
        </w:rPr>
        <w:t xml:space="preserve"> </w:t>
      </w:r>
      <w:r w:rsidR="004832F1" w:rsidRPr="007F2674">
        <w:rPr>
          <w:rFonts w:eastAsia="TimesNewRoman"/>
          <w:lang w:val="sr-Cyrl-CS"/>
        </w:rPr>
        <w:t>с</w:t>
      </w:r>
      <w:r w:rsidR="00780BF4" w:rsidRPr="007F2674">
        <w:rPr>
          <w:rFonts w:eastAsia="TimesNewRoman"/>
          <w:lang w:val="sr-Cyrl-CS"/>
        </w:rPr>
        <w:t>а</w:t>
      </w:r>
      <w:r w:rsidR="00D61F53" w:rsidRPr="007F2674">
        <w:rPr>
          <w:rFonts w:eastAsia="TimesNewRoman"/>
          <w:lang w:val="sr-Cyrl-CS"/>
        </w:rPr>
        <w:t xml:space="preserve"> </w:t>
      </w:r>
      <w:r w:rsidR="004832F1" w:rsidRPr="007F2674">
        <w:rPr>
          <w:rFonts w:eastAsia="TimesNewRoman"/>
          <w:lang w:val="sr-Cyrl-CS"/>
        </w:rPr>
        <w:t>најмање</w:t>
      </w:r>
      <w:r w:rsidR="00D61F53" w:rsidRPr="007F2674">
        <w:rPr>
          <w:rFonts w:eastAsia="TimesNewRoman"/>
          <w:lang w:val="sr-Cyrl-CS"/>
        </w:rPr>
        <w:t xml:space="preserve"> </w:t>
      </w:r>
      <w:r w:rsidR="004832F1" w:rsidRPr="007F2674">
        <w:rPr>
          <w:rFonts w:eastAsia="TimesNewRoman"/>
          <w:lang w:val="sr-Cyrl-CS"/>
        </w:rPr>
        <w:t>пет</w:t>
      </w:r>
      <w:r w:rsidR="00D61F53" w:rsidRPr="007F2674">
        <w:rPr>
          <w:rFonts w:eastAsia="TimesNewRoman"/>
          <w:lang w:val="sr-Cyrl-CS"/>
        </w:rPr>
        <w:t xml:space="preserve"> </w:t>
      </w:r>
      <w:r w:rsidR="004832F1" w:rsidRPr="007F2674">
        <w:rPr>
          <w:rFonts w:eastAsia="TimesNewRoman"/>
          <w:lang w:val="sr-Cyrl-CS"/>
        </w:rPr>
        <w:t>година</w:t>
      </w:r>
      <w:r w:rsidR="0030071C" w:rsidRPr="007F2674">
        <w:rPr>
          <w:rFonts w:eastAsia="TimesNewRoman"/>
          <w:lang w:val="sr-Cyrl-CS"/>
        </w:rPr>
        <w:t xml:space="preserve"> </w:t>
      </w:r>
      <w:r w:rsidR="00280FB0" w:rsidRPr="007F2674">
        <w:rPr>
          <w:rFonts w:eastAsia="TimesNewRoman"/>
          <w:lang w:val="sr-Cyrl-CS"/>
        </w:rPr>
        <w:t xml:space="preserve">радног </w:t>
      </w:r>
      <w:r w:rsidR="004832F1" w:rsidRPr="007F2674">
        <w:rPr>
          <w:rFonts w:eastAsia="TimesNewRoman"/>
          <w:lang w:val="sr-Cyrl-CS"/>
        </w:rPr>
        <w:t>искуства</w:t>
      </w:r>
      <w:r w:rsidR="00D61F53" w:rsidRPr="007F2674">
        <w:rPr>
          <w:rFonts w:eastAsia="TimesNewRoman"/>
          <w:lang w:val="sr-Cyrl-CS"/>
        </w:rPr>
        <w:t xml:space="preserve"> </w:t>
      </w:r>
      <w:r w:rsidR="004832F1" w:rsidRPr="007F2674">
        <w:rPr>
          <w:rFonts w:eastAsia="TimesNewRoman"/>
          <w:lang w:val="sr-Cyrl-CS"/>
        </w:rPr>
        <w:t>на</w:t>
      </w:r>
      <w:r w:rsidR="00D61F53" w:rsidRPr="007F2674">
        <w:rPr>
          <w:rFonts w:eastAsia="TimesNewRoman"/>
          <w:lang w:val="sr-Cyrl-CS"/>
        </w:rPr>
        <w:t xml:space="preserve"> </w:t>
      </w:r>
      <w:r w:rsidR="004832F1" w:rsidRPr="007F2674">
        <w:rPr>
          <w:rFonts w:eastAsia="TimesNewRoman"/>
          <w:lang w:val="sr-Cyrl-CS"/>
        </w:rPr>
        <w:t>пословима</w:t>
      </w:r>
      <w:r w:rsidR="00D61F53" w:rsidRPr="007F2674">
        <w:rPr>
          <w:rFonts w:eastAsia="TimesNewRoman"/>
          <w:lang w:val="sr-Cyrl-CS"/>
        </w:rPr>
        <w:t xml:space="preserve"> </w:t>
      </w:r>
      <w:r w:rsidR="004832F1" w:rsidRPr="007F2674">
        <w:rPr>
          <w:rFonts w:eastAsia="TimesNewRoman"/>
          <w:lang w:val="sr-Cyrl-CS"/>
        </w:rPr>
        <w:t>ревизије</w:t>
      </w:r>
      <w:r w:rsidR="00E1689B" w:rsidRPr="007F2674">
        <w:rPr>
          <w:rFonts w:eastAsia="TimesNewRoman"/>
          <w:lang w:val="sr-Cyrl-CS"/>
        </w:rPr>
        <w:t xml:space="preserve">. </w:t>
      </w:r>
    </w:p>
    <w:p w:rsidR="000E30F5" w:rsidRPr="007F2674" w:rsidRDefault="000E30F5" w:rsidP="000E30F5">
      <w:pPr>
        <w:autoSpaceDE w:val="0"/>
        <w:autoSpaceDN w:val="0"/>
        <w:adjustRightInd w:val="0"/>
        <w:ind w:firstLine="720"/>
        <w:jc w:val="both"/>
        <w:rPr>
          <w:rFonts w:eastAsia="TimesNewRoman"/>
          <w:b/>
          <w:i/>
          <w:lang w:val="sr-Cyrl-CS" w:bidi="en-US"/>
        </w:rPr>
      </w:pPr>
      <w:r w:rsidRPr="007F2674">
        <w:rPr>
          <w:rFonts w:eastAsia="TimesNewRoman"/>
          <w:lang w:val="sr-Cyrl-CS"/>
        </w:rPr>
        <w:t>Лица, која обављају контролу квалитета рада из става 1. овог члана, не могу обављати контролу квалитета рада друштва за ревизију, односно самосталног ревизора код којих су најмање три године пре почетка контроле квалитета</w:t>
      </w:r>
      <w:r w:rsidRPr="007F2674">
        <w:rPr>
          <w:rFonts w:eastAsia="TimesNewRoman"/>
          <w:lang w:val="sr-Cyrl-CS" w:bidi="en-US"/>
        </w:rPr>
        <w:t xml:space="preserve"> рада</w:t>
      </w:r>
      <w:r w:rsidRPr="007F2674">
        <w:rPr>
          <w:rFonts w:eastAsia="TimesNewRoman"/>
          <w:lang w:val="sr-Cyrl-CS"/>
        </w:rPr>
        <w:t xml:space="preserve"> имала учешћа у власништву, управљању, била у радном односу или на други начин била повезана са тим друштвом за ревизију, односно самосталним ревизором. </w:t>
      </w:r>
    </w:p>
    <w:p w:rsidR="000E30F5" w:rsidRPr="007F2674" w:rsidRDefault="000E30F5" w:rsidP="000E30F5">
      <w:pPr>
        <w:autoSpaceDE w:val="0"/>
        <w:autoSpaceDN w:val="0"/>
        <w:adjustRightInd w:val="0"/>
        <w:ind w:firstLine="720"/>
        <w:jc w:val="both"/>
        <w:rPr>
          <w:rFonts w:eastAsia="TimesNewRoman"/>
          <w:lang w:val="sr-Cyrl-CS"/>
        </w:rPr>
      </w:pPr>
      <w:r w:rsidRPr="007F2674">
        <w:rPr>
          <w:rFonts w:eastAsia="TimesNewRoman"/>
          <w:lang w:val="sr-Cyrl-CS"/>
        </w:rPr>
        <w:t>Лица, која обављају контролу квалитета рада из става 1. овог члана, дужна су да пре сваке контроле квалитета дају изјаву да не постоји сукоб интереса између њих и друштва за ревизију, самосталног ревизора или лиценцираног овлашћеног ревизора који су предмет контроле квалитета</w:t>
      </w:r>
      <w:r w:rsidRPr="007F2674">
        <w:rPr>
          <w:rFonts w:eastAsia="TimesNewRoman"/>
          <w:lang w:val="sr-Cyrl-CS" w:bidi="en-US"/>
        </w:rPr>
        <w:t xml:space="preserve"> рада</w:t>
      </w:r>
      <w:r w:rsidRPr="007F2674">
        <w:rPr>
          <w:rFonts w:eastAsia="TimesNewRoman"/>
          <w:lang w:val="sr-Cyrl-CS"/>
        </w:rPr>
        <w:t xml:space="preserve">. </w:t>
      </w:r>
    </w:p>
    <w:p w:rsidR="000E30F5" w:rsidRPr="007F2674" w:rsidRDefault="000E30F5" w:rsidP="000E30F5">
      <w:pPr>
        <w:autoSpaceDE w:val="0"/>
        <w:autoSpaceDN w:val="0"/>
        <w:adjustRightInd w:val="0"/>
        <w:ind w:firstLine="720"/>
        <w:jc w:val="both"/>
        <w:rPr>
          <w:rFonts w:eastAsia="TimesNewRoman"/>
          <w:lang w:val="sr-Cyrl-CS" w:bidi="en-US"/>
        </w:rPr>
      </w:pPr>
      <w:r w:rsidRPr="007F2674">
        <w:rPr>
          <w:rFonts w:eastAsia="TimesNewRoman"/>
          <w:lang w:val="sr-Cyrl-CS" w:bidi="en-US"/>
        </w:rPr>
        <w:t>Лица, која обављају контролу квалитета рада из става 1. овог члана, дужна су да заврше додатну обуку према програму који утврди Комора.</w:t>
      </w:r>
    </w:p>
    <w:p w:rsidR="00C101DF" w:rsidRPr="007F2674" w:rsidRDefault="000E30F5" w:rsidP="000E30F5">
      <w:pPr>
        <w:autoSpaceDE w:val="0"/>
        <w:autoSpaceDN w:val="0"/>
        <w:adjustRightInd w:val="0"/>
        <w:ind w:firstLine="720"/>
        <w:jc w:val="both"/>
        <w:rPr>
          <w:rFonts w:eastAsia="TimesNewRoman"/>
          <w:lang w:val="sr-Cyrl-CS" w:bidi="en-US"/>
        </w:rPr>
      </w:pPr>
      <w:r w:rsidRPr="007F2674">
        <w:rPr>
          <w:rFonts w:eastAsia="TimesNewRoman"/>
          <w:lang w:val="sr-Cyrl-CS" w:bidi="en-US"/>
        </w:rPr>
        <w:lastRenderedPageBreak/>
        <w:t>Комисија може да ангажује експерте у случају специфичних задатака или ревизија друштава од јавног интереса са високим</w:t>
      </w:r>
      <w:r w:rsidR="00C101DF" w:rsidRPr="007F2674">
        <w:rPr>
          <w:rFonts w:eastAsia="TimesNewRoman"/>
          <w:lang w:val="sr-Cyrl-CS" w:bidi="en-US"/>
        </w:rPr>
        <w:t xml:space="preserve"> степеном </w:t>
      </w:r>
      <w:r w:rsidRPr="007F2674">
        <w:rPr>
          <w:rFonts w:eastAsia="TimesNewRoman"/>
          <w:lang w:val="sr-Cyrl-CS" w:bidi="en-US"/>
        </w:rPr>
        <w:t>ризик</w:t>
      </w:r>
      <w:r w:rsidR="00C101DF" w:rsidRPr="007F2674">
        <w:rPr>
          <w:rFonts w:eastAsia="TimesNewRoman"/>
          <w:lang w:val="sr-Cyrl-CS" w:bidi="en-US"/>
        </w:rPr>
        <w:t>а</w:t>
      </w:r>
      <w:r w:rsidRPr="007F2674">
        <w:rPr>
          <w:rFonts w:eastAsia="TimesNewRoman"/>
          <w:lang w:val="sr-Cyrl-CS" w:bidi="en-US"/>
        </w:rPr>
        <w:t xml:space="preserve"> када је то неопходно за њихово адекватно испуњење. У таквом случају, експерти не могу бити укључени у доношење одлука Комисије. </w:t>
      </w:r>
    </w:p>
    <w:p w:rsidR="000E30F5" w:rsidRPr="007F2674" w:rsidRDefault="00E76427" w:rsidP="000E30F5">
      <w:pPr>
        <w:autoSpaceDE w:val="0"/>
        <w:autoSpaceDN w:val="0"/>
        <w:adjustRightInd w:val="0"/>
        <w:ind w:firstLine="720"/>
        <w:jc w:val="both"/>
        <w:rPr>
          <w:rFonts w:eastAsia="TimesNewRoman"/>
          <w:lang w:val="sr-Cyrl-CS" w:bidi="en-US"/>
        </w:rPr>
      </w:pPr>
      <w:r w:rsidRPr="007F2674">
        <w:rPr>
          <w:rFonts w:eastAsia="TimesNewRoman"/>
          <w:lang w:val="sr-Cyrl-CS" w:bidi="en-US"/>
        </w:rPr>
        <w:t>У случају ангажовања експерта,</w:t>
      </w:r>
      <w:r w:rsidR="000E30F5" w:rsidRPr="007F2674">
        <w:rPr>
          <w:rFonts w:eastAsia="TimesNewRoman"/>
          <w:lang w:val="sr-Cyrl-CS" w:bidi="en-US"/>
        </w:rPr>
        <w:t xml:space="preserve"> Комисија треба да обезбеди да не постоји сукоб интереса између експерта и лиценцираног овлашћеног ревизора</w:t>
      </w:r>
      <w:r w:rsidR="0082644A" w:rsidRPr="007F2674">
        <w:rPr>
          <w:rFonts w:eastAsia="TimesNewRoman"/>
          <w:lang w:val="sr-Cyrl-CS" w:bidi="en-US"/>
        </w:rPr>
        <w:t>,</w:t>
      </w:r>
      <w:r w:rsidR="000E30F5" w:rsidRPr="007F2674">
        <w:rPr>
          <w:rFonts w:eastAsia="TimesNewRoman"/>
          <w:lang w:val="sr-Cyrl-CS" w:bidi="en-US"/>
        </w:rPr>
        <w:t xml:space="preserve"> односно субјекта ревизије</w:t>
      </w:r>
      <w:r w:rsidR="007F4BE4" w:rsidRPr="007F2674">
        <w:rPr>
          <w:rFonts w:eastAsia="TimesNewRoman"/>
          <w:lang w:val="sr-Cyrl-CS" w:bidi="en-US"/>
        </w:rPr>
        <w:t xml:space="preserve"> у смислу става 3. овог члана</w:t>
      </w:r>
      <w:r w:rsidR="000E30F5" w:rsidRPr="007F2674">
        <w:rPr>
          <w:rFonts w:eastAsia="TimesNewRoman"/>
          <w:lang w:val="sr-Cyrl-CS" w:bidi="en-US"/>
        </w:rPr>
        <w:t xml:space="preserve">. Ангажовани експерт мора да потпише изјаву о непостојању сукоба интереса у смислу става 3. овог члана </w:t>
      </w:r>
      <w:r w:rsidR="00C101DF" w:rsidRPr="007F2674">
        <w:rPr>
          <w:rFonts w:eastAsia="TimesNewRoman"/>
          <w:lang w:val="sr-Cyrl-CS" w:bidi="en-US"/>
        </w:rPr>
        <w:t xml:space="preserve">и </w:t>
      </w:r>
      <w:r w:rsidR="00D1076D" w:rsidRPr="007F2674">
        <w:rPr>
          <w:rFonts w:eastAsia="TimesNewRoman"/>
          <w:lang w:val="sr-Cyrl-CS" w:bidi="en-US"/>
        </w:rPr>
        <w:t>мора да има најмање седам</w:t>
      </w:r>
      <w:r w:rsidR="000E30F5" w:rsidRPr="007F2674">
        <w:rPr>
          <w:rFonts w:eastAsia="TimesNewRoman"/>
          <w:lang w:val="sr-Cyrl-CS" w:bidi="en-US"/>
        </w:rPr>
        <w:t xml:space="preserve"> година искуства у ревизији финансијс</w:t>
      </w:r>
      <w:r w:rsidR="00D1076D" w:rsidRPr="007F2674">
        <w:rPr>
          <w:rFonts w:eastAsia="TimesNewRoman"/>
          <w:lang w:val="sr-Cyrl-CS" w:bidi="en-US"/>
        </w:rPr>
        <w:t>ких извештаја, од чега минимум две</w:t>
      </w:r>
      <w:r w:rsidR="000E30F5" w:rsidRPr="007F2674">
        <w:rPr>
          <w:rFonts w:eastAsia="TimesNewRoman"/>
          <w:lang w:val="sr-Cyrl-CS" w:bidi="en-US"/>
        </w:rPr>
        <w:t xml:space="preserve"> године искуства у ревизији друштава од јавног интереса.</w:t>
      </w:r>
    </w:p>
    <w:p w:rsidR="007F4BE4" w:rsidRPr="007F2674" w:rsidRDefault="007F4BE4" w:rsidP="00C723D2">
      <w:pPr>
        <w:autoSpaceDE w:val="0"/>
        <w:autoSpaceDN w:val="0"/>
        <w:adjustRightInd w:val="0"/>
        <w:jc w:val="both"/>
        <w:rPr>
          <w:rFonts w:eastAsia="TimesNewRoman"/>
          <w:lang w:val="sr-Cyrl-CS"/>
        </w:rPr>
      </w:pPr>
    </w:p>
    <w:p w:rsidR="00D61F53" w:rsidRPr="007F2674" w:rsidRDefault="005A7F68" w:rsidP="00E07A66">
      <w:pPr>
        <w:autoSpaceDE w:val="0"/>
        <w:autoSpaceDN w:val="0"/>
        <w:adjustRightInd w:val="0"/>
        <w:jc w:val="center"/>
        <w:outlineLvl w:val="0"/>
        <w:rPr>
          <w:rFonts w:eastAsia="TimesNewRoman"/>
          <w:iCs/>
          <w:lang w:val="sr-Cyrl-CS"/>
        </w:rPr>
      </w:pPr>
      <w:r w:rsidRPr="007F2674">
        <w:rPr>
          <w:rFonts w:eastAsia="TimesNewRoman"/>
          <w:iCs/>
          <w:lang w:val="sr-Cyrl-CS"/>
        </w:rPr>
        <w:t>Обавезе друштва за ревизију</w:t>
      </w:r>
      <w:r w:rsidR="00602C00" w:rsidRPr="007F2674">
        <w:rPr>
          <w:rFonts w:eastAsia="TimesNewRoman"/>
          <w:iCs/>
          <w:lang w:val="sr-Cyrl-CS"/>
        </w:rPr>
        <w:t xml:space="preserve"> и самосталног ревизора</w:t>
      </w:r>
      <w:r w:rsidRPr="007F2674">
        <w:rPr>
          <w:rFonts w:eastAsia="TimesNewRoman"/>
          <w:iCs/>
          <w:lang w:val="sr-Cyrl-CS"/>
        </w:rPr>
        <w:t xml:space="preserve"> у поступку контроле</w:t>
      </w:r>
    </w:p>
    <w:p w:rsidR="0030071C" w:rsidRPr="007F2674" w:rsidRDefault="0030071C" w:rsidP="00342548">
      <w:pPr>
        <w:autoSpaceDE w:val="0"/>
        <w:autoSpaceDN w:val="0"/>
        <w:adjustRightInd w:val="0"/>
        <w:jc w:val="both"/>
        <w:rPr>
          <w:rFonts w:eastAsia="TimesNewRoman"/>
          <w:iCs/>
          <w:lang w:val="sr-Cyrl-CS"/>
        </w:rPr>
      </w:pPr>
    </w:p>
    <w:p w:rsidR="00D61F53" w:rsidRPr="007F2674" w:rsidRDefault="001A2684"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127771" w:rsidRPr="007F2674">
        <w:rPr>
          <w:rFonts w:eastAsia="TimesNewRoman"/>
          <w:lang w:val="sr-Cyrl-CS"/>
        </w:rPr>
        <w:t>7</w:t>
      </w:r>
      <w:r w:rsidR="00BE3723" w:rsidRPr="007F2674">
        <w:rPr>
          <w:rFonts w:eastAsia="TimesNewRoman"/>
          <w:lang w:val="sr-Cyrl-CS"/>
        </w:rPr>
        <w:t>9</w:t>
      </w:r>
      <w:r w:rsidR="00127771" w:rsidRPr="007F2674">
        <w:rPr>
          <w:rFonts w:eastAsia="TimesNewRoman"/>
          <w:lang w:val="sr-Cyrl-CS"/>
        </w:rPr>
        <w:t>.</w:t>
      </w:r>
      <w:r w:rsidR="00B549E9" w:rsidRPr="007F2674">
        <w:rPr>
          <w:rFonts w:eastAsia="TimesNewRoman"/>
          <w:lang w:val="sr-Cyrl-CS"/>
        </w:rPr>
        <w:t xml:space="preserve"> </w:t>
      </w:r>
    </w:p>
    <w:p w:rsidR="00D61F53" w:rsidRPr="007F2674" w:rsidRDefault="00140C72" w:rsidP="0086591D">
      <w:pPr>
        <w:autoSpaceDE w:val="0"/>
        <w:autoSpaceDN w:val="0"/>
        <w:adjustRightInd w:val="0"/>
        <w:ind w:firstLine="720"/>
        <w:jc w:val="both"/>
        <w:rPr>
          <w:rFonts w:eastAsia="TimesNewRoman"/>
          <w:lang w:val="sr-Cyrl-CS"/>
        </w:rPr>
      </w:pPr>
      <w:r w:rsidRPr="007F2674">
        <w:rPr>
          <w:rFonts w:eastAsia="TimesNewRoman"/>
          <w:lang w:val="sr-Cyrl-CS"/>
        </w:rPr>
        <w:t>Д</w:t>
      </w:r>
      <w:r w:rsidR="004832F1" w:rsidRPr="007F2674">
        <w:rPr>
          <w:rFonts w:eastAsia="TimesNewRoman"/>
          <w:lang w:val="sr-Cyrl-CS"/>
        </w:rPr>
        <w:t>руштво</w:t>
      </w:r>
      <w:r w:rsidR="00D61F53" w:rsidRPr="007F2674">
        <w:rPr>
          <w:rFonts w:eastAsia="TimesNewRoman"/>
          <w:lang w:val="sr-Cyrl-CS"/>
        </w:rPr>
        <w:t xml:space="preserve"> </w:t>
      </w:r>
      <w:r w:rsidR="00602C00" w:rsidRPr="007F2674">
        <w:rPr>
          <w:rFonts w:eastAsia="TimesNewRoman"/>
          <w:lang w:val="sr-Cyrl-CS"/>
        </w:rPr>
        <w:t>за ревизију, односно самостални ревизор</w:t>
      </w:r>
      <w:r w:rsidR="00F83C52" w:rsidRPr="007F2674">
        <w:rPr>
          <w:rFonts w:eastAsia="TimesNewRoman"/>
          <w:lang w:val="sr-Cyrl-CS"/>
        </w:rPr>
        <w:t>,</w:t>
      </w:r>
      <w:r w:rsidR="00602C00" w:rsidRPr="007F2674">
        <w:rPr>
          <w:rFonts w:eastAsia="TimesNewRoman"/>
          <w:lang w:val="sr-Cyrl-CS"/>
        </w:rPr>
        <w:t xml:space="preserve"> </w:t>
      </w:r>
      <w:r w:rsidR="004832F1" w:rsidRPr="007F2674">
        <w:rPr>
          <w:rFonts w:eastAsia="TimesNewRoman"/>
          <w:lang w:val="sr-Cyrl-CS"/>
        </w:rPr>
        <w:t>код</w:t>
      </w:r>
      <w:r w:rsidR="00D61F53" w:rsidRPr="007F2674">
        <w:rPr>
          <w:rFonts w:eastAsia="TimesNewRoman"/>
          <w:lang w:val="sr-Cyrl-CS"/>
        </w:rPr>
        <w:t xml:space="preserve"> </w:t>
      </w:r>
      <w:r w:rsidR="00774266" w:rsidRPr="007F2674">
        <w:rPr>
          <w:rFonts w:eastAsia="TimesNewRoman"/>
          <w:lang w:val="sr-Cyrl-CS"/>
        </w:rPr>
        <w:t>ко</w:t>
      </w:r>
      <w:r w:rsidR="00A96FA0" w:rsidRPr="007F2674">
        <w:rPr>
          <w:rFonts w:eastAsia="TimesNewRoman"/>
          <w:lang w:val="sr-Cyrl-CS"/>
        </w:rPr>
        <w:t>је</w:t>
      </w:r>
      <w:r w:rsidR="00774266" w:rsidRPr="007F2674">
        <w:rPr>
          <w:rFonts w:eastAsia="TimesNewRoman"/>
          <w:lang w:val="sr-Cyrl-CS"/>
        </w:rPr>
        <w:t>г</w:t>
      </w:r>
      <w:r w:rsidR="00A96FA0" w:rsidRPr="007F2674">
        <w:rPr>
          <w:rFonts w:eastAsia="TimesNewRoman"/>
          <w:lang w:val="sr-Cyrl-CS"/>
        </w:rPr>
        <w:t xml:space="preserve"> </w:t>
      </w:r>
      <w:r w:rsidR="004832F1" w:rsidRPr="007F2674">
        <w:rPr>
          <w:rFonts w:eastAsia="TimesNewRoman"/>
          <w:lang w:val="sr-Cyrl-CS"/>
        </w:rPr>
        <w:t>се</w:t>
      </w:r>
      <w:r w:rsidR="00D61F53" w:rsidRPr="007F2674">
        <w:rPr>
          <w:rFonts w:eastAsia="TimesNewRoman"/>
          <w:lang w:val="sr-Cyrl-CS"/>
        </w:rPr>
        <w:t xml:space="preserve"> </w:t>
      </w:r>
      <w:r w:rsidR="001F443F" w:rsidRPr="007F2674">
        <w:rPr>
          <w:rFonts w:eastAsia="TimesNewRoman"/>
          <w:lang w:val="sr-Cyrl-CS"/>
        </w:rPr>
        <w:t>обавља</w:t>
      </w:r>
      <w:r w:rsidR="00D61F53" w:rsidRPr="007F2674">
        <w:rPr>
          <w:rFonts w:eastAsia="TimesNewRoman"/>
          <w:lang w:val="sr-Cyrl-CS"/>
        </w:rPr>
        <w:t xml:space="preserve"> </w:t>
      </w:r>
      <w:r w:rsidR="00774266" w:rsidRPr="007F2674">
        <w:rPr>
          <w:rFonts w:eastAsia="TimesNewRoman"/>
          <w:lang w:val="sr-Cyrl-CS"/>
        </w:rPr>
        <w:t>контрола</w:t>
      </w:r>
      <w:r w:rsidR="00D61F53" w:rsidRPr="007F2674">
        <w:rPr>
          <w:rFonts w:eastAsia="TimesNewRoman"/>
          <w:lang w:val="sr-Cyrl-CS"/>
        </w:rPr>
        <w:t xml:space="preserve"> </w:t>
      </w:r>
      <w:r w:rsidR="00774266" w:rsidRPr="007F2674">
        <w:rPr>
          <w:rFonts w:eastAsia="TimesNewRoman"/>
          <w:lang w:val="sr-Cyrl-CS"/>
        </w:rPr>
        <w:t>квалитета</w:t>
      </w:r>
      <w:r w:rsidR="00D61F53" w:rsidRPr="007F2674">
        <w:rPr>
          <w:rFonts w:eastAsia="TimesNewRoman"/>
          <w:lang w:val="sr-Cyrl-CS"/>
        </w:rPr>
        <w:t xml:space="preserve"> </w:t>
      </w:r>
      <w:r w:rsidR="00A27D37" w:rsidRPr="007F2674">
        <w:rPr>
          <w:rFonts w:eastAsia="TimesNewRoman"/>
          <w:lang w:val="sr-Cyrl-CS"/>
        </w:rPr>
        <w:t>рада</w:t>
      </w:r>
      <w:r w:rsidR="00F83C52" w:rsidRPr="007F2674">
        <w:rPr>
          <w:rFonts w:eastAsia="TimesNewRoman"/>
          <w:lang w:val="sr-Cyrl-CS"/>
        </w:rPr>
        <w:t>,</w:t>
      </w:r>
      <w:r w:rsidR="00A27D37" w:rsidRPr="007F2674">
        <w:rPr>
          <w:rFonts w:eastAsia="TimesNewRoman"/>
          <w:lang w:val="sr-Cyrl-CS"/>
        </w:rPr>
        <w:t xml:space="preserve"> </w:t>
      </w:r>
      <w:r w:rsidR="00774266" w:rsidRPr="007F2674">
        <w:rPr>
          <w:rFonts w:eastAsia="TimesNewRoman"/>
          <w:lang w:val="sr-Cyrl-CS"/>
        </w:rPr>
        <w:t>дужно је да</w:t>
      </w:r>
      <w:r w:rsidR="00D61F53" w:rsidRPr="007F2674">
        <w:rPr>
          <w:rFonts w:eastAsia="TimesNewRoman"/>
          <w:lang w:val="sr-Cyrl-CS"/>
        </w:rPr>
        <w:t xml:space="preserve"> </w:t>
      </w:r>
      <w:r w:rsidR="00774266" w:rsidRPr="007F2674">
        <w:rPr>
          <w:rFonts w:eastAsia="TimesNewRoman"/>
          <w:lang w:val="sr-Cyrl-CS"/>
        </w:rPr>
        <w:t xml:space="preserve">омогући </w:t>
      </w:r>
      <w:r w:rsidR="004832F1" w:rsidRPr="007F2674">
        <w:rPr>
          <w:rFonts w:eastAsia="TimesNewRoman"/>
          <w:lang w:val="sr-Cyrl-CS"/>
        </w:rPr>
        <w:t>овлаш</w:t>
      </w:r>
      <w:r w:rsidR="00774266" w:rsidRPr="007F2674">
        <w:rPr>
          <w:rFonts w:eastAsia="TimesNewRoman"/>
          <w:lang w:val="sr-Cyrl-CS"/>
        </w:rPr>
        <w:t>ћеном</w:t>
      </w:r>
      <w:r w:rsidR="00D61F53" w:rsidRPr="007F2674">
        <w:rPr>
          <w:rFonts w:eastAsia="TimesNewRoman"/>
          <w:lang w:val="sr-Cyrl-CS"/>
        </w:rPr>
        <w:t xml:space="preserve"> </w:t>
      </w:r>
      <w:r w:rsidR="00774266" w:rsidRPr="007F2674">
        <w:rPr>
          <w:rFonts w:eastAsia="TimesNewRoman"/>
          <w:lang w:val="sr-Cyrl-CS"/>
        </w:rPr>
        <w:t>лицу</w:t>
      </w:r>
      <w:r w:rsidR="00D61F53" w:rsidRPr="007F2674">
        <w:rPr>
          <w:rFonts w:eastAsia="TimesNewRoman"/>
          <w:lang w:val="sr-Cyrl-CS"/>
        </w:rPr>
        <w:t xml:space="preserve"> </w:t>
      </w:r>
      <w:r w:rsidR="009A0479" w:rsidRPr="007F2674">
        <w:rPr>
          <w:rFonts w:eastAsia="TimesNewRoman"/>
          <w:lang w:val="sr-Cyrl-CS"/>
        </w:rPr>
        <w:t xml:space="preserve">Комисије </w:t>
      </w:r>
      <w:r w:rsidR="004832F1" w:rsidRPr="007F2674">
        <w:rPr>
          <w:rFonts w:eastAsia="TimesNewRoman"/>
          <w:lang w:val="sr-Cyrl-CS"/>
        </w:rPr>
        <w:t>преглед</w:t>
      </w:r>
      <w:r w:rsidR="00D61F53" w:rsidRPr="007F2674">
        <w:rPr>
          <w:rFonts w:eastAsia="TimesNewRoman"/>
          <w:lang w:val="sr-Cyrl-CS"/>
        </w:rPr>
        <w:t xml:space="preserve"> </w:t>
      </w:r>
      <w:r w:rsidR="004832F1" w:rsidRPr="007F2674">
        <w:rPr>
          <w:rFonts w:eastAsia="TimesNewRoman"/>
          <w:lang w:val="sr-Cyrl-CS"/>
        </w:rPr>
        <w:t>ревизорских</w:t>
      </w:r>
      <w:r w:rsidR="00D61F53" w:rsidRPr="007F2674">
        <w:rPr>
          <w:rFonts w:eastAsia="TimesNewRoman"/>
          <w:lang w:val="sr-Cyrl-CS"/>
        </w:rPr>
        <w:t xml:space="preserve"> </w:t>
      </w:r>
      <w:r w:rsidR="00774266" w:rsidRPr="007F2674">
        <w:rPr>
          <w:rFonts w:eastAsia="TimesNewRoman"/>
          <w:lang w:val="sr-Cyrl-CS"/>
        </w:rPr>
        <w:t>извештаја</w:t>
      </w:r>
      <w:r w:rsidR="00A96FA0" w:rsidRPr="007F2674">
        <w:rPr>
          <w:rFonts w:eastAsia="TimesNewRoman"/>
          <w:lang w:val="sr-Cyrl-CS"/>
        </w:rPr>
        <w:t xml:space="preserve">, </w:t>
      </w:r>
      <w:r w:rsidR="004832F1" w:rsidRPr="007F2674">
        <w:rPr>
          <w:rFonts w:eastAsia="TimesNewRoman"/>
          <w:lang w:val="sr-Cyrl-CS"/>
        </w:rPr>
        <w:t>радне</w:t>
      </w:r>
      <w:r w:rsidR="00D61F53" w:rsidRPr="007F2674">
        <w:rPr>
          <w:rFonts w:eastAsia="TimesNewRoman"/>
          <w:lang w:val="sr-Cyrl-CS"/>
        </w:rPr>
        <w:t xml:space="preserve"> </w:t>
      </w:r>
      <w:r w:rsidR="004832F1" w:rsidRPr="007F2674">
        <w:rPr>
          <w:rFonts w:eastAsia="TimesNewRoman"/>
          <w:lang w:val="sr-Cyrl-CS"/>
        </w:rPr>
        <w:t>документације</w:t>
      </w:r>
      <w:r w:rsidR="00F83C52" w:rsidRPr="007F2674">
        <w:rPr>
          <w:rFonts w:eastAsia="TimesNewRoman"/>
          <w:lang w:val="sr-Cyrl-CS"/>
        </w:rPr>
        <w:t>,</w:t>
      </w:r>
      <w:r w:rsidR="00A96FA0" w:rsidRPr="007F2674">
        <w:rPr>
          <w:rFonts w:eastAsia="TimesNewRoman"/>
          <w:lang w:val="sr-Cyrl-CS"/>
        </w:rPr>
        <w:t xml:space="preserve"> као и друге документације</w:t>
      </w:r>
      <w:r w:rsidR="00D61F53" w:rsidRPr="007F2674">
        <w:rPr>
          <w:rFonts w:eastAsia="TimesNewRoman"/>
          <w:lang w:val="sr-Cyrl-CS"/>
        </w:rPr>
        <w:t xml:space="preserve"> </w:t>
      </w:r>
      <w:r w:rsidR="004832F1" w:rsidRPr="007F2674">
        <w:rPr>
          <w:rFonts w:eastAsia="TimesNewRoman"/>
          <w:lang w:val="sr-Cyrl-CS"/>
        </w:rPr>
        <w:t>на</w:t>
      </w:r>
      <w:r w:rsidR="00D61F53" w:rsidRPr="007F2674">
        <w:rPr>
          <w:rFonts w:eastAsia="TimesNewRoman"/>
          <w:lang w:val="sr-Cyrl-CS"/>
        </w:rPr>
        <w:t xml:space="preserve"> </w:t>
      </w:r>
      <w:r w:rsidR="004832F1" w:rsidRPr="007F2674">
        <w:rPr>
          <w:rFonts w:eastAsia="TimesNewRoman"/>
          <w:lang w:val="sr-Cyrl-CS"/>
        </w:rPr>
        <w:t>основ</w:t>
      </w:r>
      <w:r w:rsidR="005F172D" w:rsidRPr="007F2674">
        <w:rPr>
          <w:rFonts w:eastAsia="TimesNewRoman"/>
          <w:lang w:val="sr-Cyrl-CS"/>
        </w:rPr>
        <w:t>у</w:t>
      </w:r>
      <w:r w:rsidR="00D61F53" w:rsidRPr="007F2674">
        <w:rPr>
          <w:rFonts w:eastAsia="TimesNewRoman"/>
          <w:lang w:val="sr-Cyrl-CS"/>
        </w:rPr>
        <w:t xml:space="preserve"> </w:t>
      </w:r>
      <w:r w:rsidR="004832F1" w:rsidRPr="007F2674">
        <w:rPr>
          <w:rFonts w:eastAsia="TimesNewRoman"/>
          <w:lang w:val="sr-Cyrl-CS"/>
        </w:rPr>
        <w:t>које</w:t>
      </w:r>
      <w:r w:rsidR="00D61F53" w:rsidRPr="007F2674">
        <w:rPr>
          <w:rFonts w:eastAsia="TimesNewRoman"/>
          <w:lang w:val="sr-Cyrl-CS"/>
        </w:rPr>
        <w:t xml:space="preserve"> </w:t>
      </w:r>
      <w:r w:rsidR="004832F1" w:rsidRPr="007F2674">
        <w:rPr>
          <w:rFonts w:eastAsia="TimesNewRoman"/>
          <w:lang w:val="sr-Cyrl-CS"/>
        </w:rPr>
        <w:t>су</w:t>
      </w:r>
      <w:r w:rsidR="00D61F53" w:rsidRPr="007F2674">
        <w:rPr>
          <w:rFonts w:eastAsia="TimesNewRoman"/>
          <w:lang w:val="sr-Cyrl-CS"/>
        </w:rPr>
        <w:t xml:space="preserve"> </w:t>
      </w:r>
      <w:r w:rsidR="00774266" w:rsidRPr="007F2674">
        <w:rPr>
          <w:rFonts w:eastAsia="TimesNewRoman"/>
          <w:lang w:val="sr-Cyrl-CS"/>
        </w:rPr>
        <w:t>ревизорски</w:t>
      </w:r>
      <w:r w:rsidR="00D61F53" w:rsidRPr="007F2674">
        <w:rPr>
          <w:rFonts w:eastAsia="TimesNewRoman"/>
          <w:lang w:val="sr-Cyrl-CS"/>
        </w:rPr>
        <w:t xml:space="preserve"> </w:t>
      </w:r>
      <w:r w:rsidR="00774266" w:rsidRPr="007F2674">
        <w:rPr>
          <w:rFonts w:eastAsia="TimesNewRoman"/>
          <w:lang w:val="sr-Cyrl-CS"/>
        </w:rPr>
        <w:t>изв</w:t>
      </w:r>
      <w:r w:rsidR="004832F1" w:rsidRPr="007F2674">
        <w:rPr>
          <w:rFonts w:eastAsia="TimesNewRoman"/>
          <w:lang w:val="sr-Cyrl-CS"/>
        </w:rPr>
        <w:t>еш</w:t>
      </w:r>
      <w:r w:rsidR="00774266" w:rsidRPr="007F2674">
        <w:rPr>
          <w:rFonts w:eastAsia="TimesNewRoman"/>
          <w:lang w:val="sr-Cyrl-CS"/>
        </w:rPr>
        <w:t>таји</w:t>
      </w:r>
      <w:r w:rsidR="00D61F53" w:rsidRPr="007F2674">
        <w:rPr>
          <w:rFonts w:eastAsia="TimesNewRoman"/>
          <w:lang w:val="sr-Cyrl-CS"/>
        </w:rPr>
        <w:t xml:space="preserve"> </w:t>
      </w:r>
      <w:r w:rsidR="00774266" w:rsidRPr="007F2674">
        <w:rPr>
          <w:rFonts w:eastAsia="TimesNewRoman"/>
          <w:lang w:val="sr-Cyrl-CS"/>
        </w:rPr>
        <w:t>састављени</w:t>
      </w:r>
      <w:r w:rsidR="00A96FA0" w:rsidRPr="007F2674">
        <w:rPr>
          <w:rFonts w:eastAsia="TimesNewRoman"/>
          <w:lang w:val="sr-Cyrl-CS"/>
        </w:rPr>
        <w:t>.</w:t>
      </w:r>
    </w:p>
    <w:p w:rsidR="004D7ED6" w:rsidRPr="007F2674" w:rsidRDefault="00BD6E4B" w:rsidP="00E83650">
      <w:pPr>
        <w:autoSpaceDE w:val="0"/>
        <w:autoSpaceDN w:val="0"/>
        <w:adjustRightInd w:val="0"/>
        <w:ind w:firstLine="720"/>
        <w:jc w:val="both"/>
        <w:rPr>
          <w:rFonts w:eastAsia="TimesNewRoman"/>
          <w:lang w:val="sr-Cyrl-CS"/>
        </w:rPr>
      </w:pPr>
      <w:r w:rsidRPr="007F2674">
        <w:rPr>
          <w:rFonts w:eastAsia="TimesNewRoman"/>
          <w:lang w:val="sr-Cyrl-CS"/>
        </w:rPr>
        <w:t>Друштво за ревизију</w:t>
      </w:r>
      <w:r w:rsidR="00602C00" w:rsidRPr="007F2674">
        <w:rPr>
          <w:rFonts w:eastAsia="TimesNewRoman"/>
          <w:lang w:val="sr-Cyrl-CS"/>
        </w:rPr>
        <w:t>, односно самостални ревизор</w:t>
      </w:r>
      <w:r w:rsidR="00F83C52" w:rsidRPr="007F2674">
        <w:rPr>
          <w:rFonts w:eastAsia="TimesNewRoman"/>
          <w:lang w:val="sr-Cyrl-CS"/>
        </w:rPr>
        <w:t>,</w:t>
      </w:r>
      <w:r w:rsidRPr="007F2674">
        <w:rPr>
          <w:rFonts w:eastAsia="TimesNewRoman"/>
          <w:lang w:val="sr-Cyrl-CS"/>
        </w:rPr>
        <w:t xml:space="preserve"> код којег се </w:t>
      </w:r>
      <w:r w:rsidR="001F443F" w:rsidRPr="007F2674">
        <w:rPr>
          <w:rFonts w:eastAsia="TimesNewRoman"/>
          <w:lang w:val="sr-Cyrl-CS"/>
        </w:rPr>
        <w:t>обавља</w:t>
      </w:r>
      <w:r w:rsidRPr="007F2674">
        <w:rPr>
          <w:rFonts w:eastAsia="TimesNewRoman"/>
          <w:lang w:val="sr-Cyrl-CS"/>
        </w:rPr>
        <w:t xml:space="preserve"> контрола </w:t>
      </w:r>
      <w:r w:rsidR="00774266" w:rsidRPr="007F2674">
        <w:rPr>
          <w:rFonts w:eastAsia="TimesNewRoman"/>
          <w:lang w:val="sr-Cyrl-CS"/>
        </w:rPr>
        <w:t>квалитета</w:t>
      </w:r>
      <w:r w:rsidR="00D61F53" w:rsidRPr="007F2674">
        <w:rPr>
          <w:rFonts w:eastAsia="TimesNewRoman"/>
          <w:lang w:val="sr-Cyrl-CS"/>
        </w:rPr>
        <w:t xml:space="preserve"> </w:t>
      </w:r>
      <w:r w:rsidR="00A27D37" w:rsidRPr="007F2674">
        <w:rPr>
          <w:rFonts w:eastAsia="TimesNewRoman"/>
          <w:lang w:val="sr-Cyrl-CS"/>
        </w:rPr>
        <w:t>рада</w:t>
      </w:r>
      <w:r w:rsidR="00F83C52" w:rsidRPr="007F2674">
        <w:rPr>
          <w:rFonts w:eastAsia="TimesNewRoman"/>
          <w:lang w:val="sr-Cyrl-CS"/>
        </w:rPr>
        <w:t>,</w:t>
      </w:r>
      <w:r w:rsidR="00A27D37" w:rsidRPr="007F2674">
        <w:rPr>
          <w:rFonts w:eastAsia="TimesNewRoman"/>
          <w:lang w:val="sr-Cyrl-CS"/>
        </w:rPr>
        <w:t xml:space="preserve"> </w:t>
      </w:r>
      <w:r w:rsidR="001F2274" w:rsidRPr="007F2674">
        <w:rPr>
          <w:rFonts w:eastAsia="TimesNewRoman"/>
          <w:lang w:val="sr-Cyrl-CS"/>
        </w:rPr>
        <w:t>дужно</w:t>
      </w:r>
      <w:r w:rsidR="00774266" w:rsidRPr="007F2674">
        <w:rPr>
          <w:rFonts w:eastAsia="TimesNewRoman"/>
          <w:lang w:val="sr-Cyrl-CS"/>
        </w:rPr>
        <w:t xml:space="preserve"> је да</w:t>
      </w:r>
      <w:r w:rsidR="00F83C52" w:rsidRPr="007F2674">
        <w:rPr>
          <w:rFonts w:eastAsia="TimesNewRoman"/>
          <w:lang w:val="sr-Cyrl-CS"/>
        </w:rPr>
        <w:t>,</w:t>
      </w:r>
      <w:r w:rsidR="00774266" w:rsidRPr="007F2674">
        <w:rPr>
          <w:rFonts w:eastAsia="TimesNewRoman"/>
          <w:lang w:val="sr-Cyrl-CS"/>
        </w:rPr>
        <w:t xml:space="preserve"> на захтев</w:t>
      </w:r>
      <w:r w:rsidR="00D61F53" w:rsidRPr="007F2674">
        <w:rPr>
          <w:rFonts w:eastAsia="TimesNewRoman"/>
          <w:lang w:val="sr-Cyrl-CS"/>
        </w:rPr>
        <w:t xml:space="preserve"> </w:t>
      </w:r>
      <w:r w:rsidR="004832F1" w:rsidRPr="007F2674">
        <w:rPr>
          <w:rFonts w:eastAsia="TimesNewRoman"/>
          <w:lang w:val="sr-Cyrl-CS"/>
        </w:rPr>
        <w:t>овлаш</w:t>
      </w:r>
      <w:r w:rsidR="00774266" w:rsidRPr="007F2674">
        <w:rPr>
          <w:rFonts w:eastAsia="TimesNewRoman"/>
          <w:lang w:val="sr-Cyrl-CS"/>
        </w:rPr>
        <w:t>ћеног</w:t>
      </w:r>
      <w:r w:rsidR="00D61F53" w:rsidRPr="007F2674">
        <w:rPr>
          <w:rFonts w:eastAsia="TimesNewRoman"/>
          <w:lang w:val="sr-Cyrl-CS"/>
        </w:rPr>
        <w:t xml:space="preserve"> </w:t>
      </w:r>
      <w:r w:rsidR="00774266" w:rsidRPr="007F2674">
        <w:rPr>
          <w:rFonts w:eastAsia="TimesNewRoman"/>
          <w:lang w:val="sr-Cyrl-CS"/>
        </w:rPr>
        <w:t>лица</w:t>
      </w:r>
      <w:r w:rsidR="00D61F53" w:rsidRPr="007F2674">
        <w:rPr>
          <w:rFonts w:eastAsia="TimesNewRoman"/>
          <w:lang w:val="sr-Cyrl-CS"/>
        </w:rPr>
        <w:t xml:space="preserve"> </w:t>
      </w:r>
      <w:r w:rsidR="009A0479" w:rsidRPr="007F2674">
        <w:rPr>
          <w:rFonts w:eastAsia="TimesNewRoman"/>
          <w:lang w:val="sr-Cyrl-CS"/>
        </w:rPr>
        <w:t>Комисије</w:t>
      </w:r>
      <w:r w:rsidR="00F83C52" w:rsidRPr="007F2674">
        <w:rPr>
          <w:rFonts w:eastAsia="TimesNewRoman"/>
          <w:lang w:val="sr-Cyrl-CS"/>
        </w:rPr>
        <w:t>,</w:t>
      </w:r>
      <w:r w:rsidR="00CD5C6C" w:rsidRPr="007F2674">
        <w:rPr>
          <w:rFonts w:eastAsia="TimesNewRoman"/>
          <w:lang w:val="sr-Cyrl-CS"/>
        </w:rPr>
        <w:t xml:space="preserve"> </w:t>
      </w:r>
      <w:r w:rsidR="00774266" w:rsidRPr="007F2674">
        <w:rPr>
          <w:rFonts w:eastAsia="TimesNewRoman"/>
          <w:lang w:val="sr-Cyrl-CS"/>
        </w:rPr>
        <w:t>омогући</w:t>
      </w:r>
      <w:r w:rsidR="0030071C" w:rsidRPr="007F2674">
        <w:rPr>
          <w:rFonts w:eastAsia="TimesNewRoman"/>
          <w:lang w:val="sr-Cyrl-CS"/>
        </w:rPr>
        <w:t xml:space="preserve"> </w:t>
      </w:r>
      <w:r w:rsidR="00774266" w:rsidRPr="007F2674">
        <w:rPr>
          <w:rFonts w:eastAsia="TimesNewRoman"/>
          <w:lang w:val="sr-Cyrl-CS"/>
        </w:rPr>
        <w:t>контролу</w:t>
      </w:r>
      <w:r w:rsidR="00D61F53" w:rsidRPr="007F2674">
        <w:rPr>
          <w:rFonts w:eastAsia="TimesNewRoman"/>
          <w:lang w:val="sr-Cyrl-CS"/>
        </w:rPr>
        <w:t xml:space="preserve"> </w:t>
      </w:r>
      <w:r w:rsidR="00774266" w:rsidRPr="007F2674">
        <w:rPr>
          <w:rFonts w:eastAsia="TimesNewRoman"/>
          <w:lang w:val="sr-Cyrl-CS"/>
        </w:rPr>
        <w:t>квалитета</w:t>
      </w:r>
      <w:r w:rsidR="00D61F53" w:rsidRPr="007F2674">
        <w:rPr>
          <w:rFonts w:eastAsia="TimesNewRoman"/>
          <w:lang w:val="sr-Cyrl-CS"/>
        </w:rPr>
        <w:t xml:space="preserve"> </w:t>
      </w:r>
      <w:r w:rsidR="00A27D37" w:rsidRPr="007F2674">
        <w:rPr>
          <w:rFonts w:eastAsia="TimesNewRoman"/>
          <w:lang w:val="sr-Cyrl-CS"/>
        </w:rPr>
        <w:t xml:space="preserve">рада </w:t>
      </w:r>
      <w:r w:rsidR="004832F1" w:rsidRPr="007F2674">
        <w:rPr>
          <w:rFonts w:eastAsia="TimesNewRoman"/>
          <w:lang w:val="sr-Cyrl-CS"/>
        </w:rPr>
        <w:t>у</w:t>
      </w:r>
      <w:r w:rsidR="00D61F53" w:rsidRPr="007F2674">
        <w:rPr>
          <w:rFonts w:eastAsia="TimesNewRoman"/>
          <w:lang w:val="sr-Cyrl-CS"/>
        </w:rPr>
        <w:t xml:space="preserve"> </w:t>
      </w:r>
      <w:r w:rsidR="00140C72" w:rsidRPr="007F2674">
        <w:rPr>
          <w:rFonts w:eastAsia="TimesNewRoman"/>
          <w:lang w:val="sr-Cyrl-CS"/>
        </w:rPr>
        <w:t>свом</w:t>
      </w:r>
      <w:r w:rsidR="00D61F53" w:rsidRPr="007F2674">
        <w:rPr>
          <w:rFonts w:eastAsia="TimesNewRoman"/>
          <w:lang w:val="sr-Cyrl-CS"/>
        </w:rPr>
        <w:t xml:space="preserve"> </w:t>
      </w:r>
      <w:r w:rsidR="00774266" w:rsidRPr="007F2674">
        <w:rPr>
          <w:rFonts w:eastAsia="TimesNewRoman"/>
          <w:lang w:val="sr-Cyrl-CS"/>
        </w:rPr>
        <w:t>с</w:t>
      </w:r>
      <w:r w:rsidR="004832F1" w:rsidRPr="007F2674">
        <w:rPr>
          <w:rFonts w:eastAsia="TimesNewRoman"/>
          <w:lang w:val="sr-Cyrl-CS"/>
        </w:rPr>
        <w:t>едишту</w:t>
      </w:r>
      <w:r w:rsidR="00D61F53" w:rsidRPr="007F2674">
        <w:rPr>
          <w:rFonts w:eastAsia="TimesNewRoman"/>
          <w:lang w:val="sr-Cyrl-CS"/>
        </w:rPr>
        <w:t>.</w:t>
      </w:r>
      <w:r w:rsidR="00CD5C6C" w:rsidRPr="007F2674">
        <w:rPr>
          <w:rFonts w:eastAsia="TimesNewRoman"/>
          <w:lang w:val="sr-Cyrl-CS"/>
        </w:rPr>
        <w:t xml:space="preserve"> </w:t>
      </w:r>
    </w:p>
    <w:p w:rsidR="00383DF4" w:rsidRPr="007F2674" w:rsidRDefault="00030D06" w:rsidP="00B1776D">
      <w:pPr>
        <w:autoSpaceDE w:val="0"/>
        <w:autoSpaceDN w:val="0"/>
        <w:adjustRightInd w:val="0"/>
        <w:ind w:firstLine="720"/>
        <w:jc w:val="both"/>
        <w:rPr>
          <w:rFonts w:eastAsia="TimesNewRoman"/>
          <w:lang w:val="sr-Cyrl-CS"/>
        </w:rPr>
      </w:pPr>
      <w:r w:rsidRPr="007F2674">
        <w:rPr>
          <w:rFonts w:eastAsia="TimesNewRoman"/>
          <w:lang w:val="sr-Cyrl-CS"/>
        </w:rPr>
        <w:t xml:space="preserve"> </w:t>
      </w:r>
    </w:p>
    <w:p w:rsidR="00F436B7" w:rsidRPr="007F2674" w:rsidRDefault="00B56598" w:rsidP="00CE79B8">
      <w:pPr>
        <w:autoSpaceDE w:val="0"/>
        <w:autoSpaceDN w:val="0"/>
        <w:adjustRightInd w:val="0"/>
        <w:jc w:val="center"/>
        <w:outlineLvl w:val="0"/>
        <w:rPr>
          <w:rFonts w:eastAsia="TimesNewRoman"/>
          <w:iCs/>
          <w:lang w:val="sr-Cyrl-CS"/>
        </w:rPr>
      </w:pPr>
      <w:r w:rsidRPr="007F2674">
        <w:rPr>
          <w:rFonts w:eastAsia="TimesNewRoman"/>
          <w:iCs/>
          <w:lang w:val="sr-Cyrl-CS"/>
        </w:rPr>
        <w:t xml:space="preserve"> Записник</w:t>
      </w:r>
      <w:r w:rsidR="00D61F53" w:rsidRPr="007F2674">
        <w:rPr>
          <w:rFonts w:eastAsia="TimesNewRoman"/>
          <w:iCs/>
          <w:lang w:val="sr-Cyrl-CS"/>
        </w:rPr>
        <w:t xml:space="preserve"> </w:t>
      </w:r>
      <w:r w:rsidR="004832F1" w:rsidRPr="007F2674">
        <w:rPr>
          <w:rFonts w:eastAsia="TimesNewRoman"/>
          <w:iCs/>
          <w:lang w:val="sr-Cyrl-CS"/>
        </w:rPr>
        <w:t>о</w:t>
      </w:r>
      <w:r w:rsidR="00D61F53" w:rsidRPr="007F2674">
        <w:rPr>
          <w:rFonts w:eastAsia="TimesNewRoman"/>
          <w:iCs/>
          <w:lang w:val="sr-Cyrl-CS"/>
        </w:rPr>
        <w:t xml:space="preserve"> </w:t>
      </w:r>
      <w:r w:rsidR="006057F6" w:rsidRPr="007F2674">
        <w:rPr>
          <w:rFonts w:eastAsia="TimesNewRoman"/>
          <w:iCs/>
          <w:lang w:val="sr-Cyrl-CS"/>
        </w:rPr>
        <w:t>контроли</w:t>
      </w:r>
    </w:p>
    <w:p w:rsidR="00B549E9" w:rsidRPr="007F2674" w:rsidRDefault="00B549E9" w:rsidP="00B549E9">
      <w:pPr>
        <w:autoSpaceDE w:val="0"/>
        <w:autoSpaceDN w:val="0"/>
        <w:adjustRightInd w:val="0"/>
        <w:rPr>
          <w:rFonts w:eastAsia="TimesNewRoman"/>
          <w:lang w:val="sr-Cyrl-CS"/>
        </w:rPr>
      </w:pPr>
    </w:p>
    <w:p w:rsidR="00E32FE1" w:rsidRPr="007F2674" w:rsidRDefault="006057F6"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BE3723" w:rsidRPr="007F2674">
        <w:rPr>
          <w:rFonts w:eastAsia="TimesNewRoman"/>
          <w:lang w:val="sr-Cyrl-CS"/>
        </w:rPr>
        <w:t>80</w:t>
      </w:r>
      <w:r w:rsidR="00127771" w:rsidRPr="007F2674">
        <w:rPr>
          <w:rFonts w:eastAsia="TimesNewRoman"/>
          <w:lang w:val="sr-Cyrl-CS"/>
        </w:rPr>
        <w:t>.</w:t>
      </w:r>
      <w:r w:rsidR="00C47B65" w:rsidRPr="007F2674">
        <w:rPr>
          <w:rFonts w:eastAsia="TimesNewRoman"/>
          <w:lang w:val="sr-Cyrl-CS"/>
        </w:rPr>
        <w:t xml:space="preserve"> </w:t>
      </w:r>
    </w:p>
    <w:p w:rsidR="00986BF5" w:rsidRPr="007F2674" w:rsidRDefault="00986BF5" w:rsidP="00986BF5">
      <w:pPr>
        <w:autoSpaceDE w:val="0"/>
        <w:autoSpaceDN w:val="0"/>
        <w:adjustRightInd w:val="0"/>
        <w:ind w:firstLine="720"/>
        <w:jc w:val="both"/>
        <w:rPr>
          <w:rFonts w:eastAsia="TimesNewRoman"/>
          <w:lang w:val="sr-Cyrl-CS"/>
        </w:rPr>
      </w:pPr>
      <w:r w:rsidRPr="007F2674">
        <w:rPr>
          <w:rFonts w:eastAsia="TimesNewRoman"/>
          <w:lang w:val="sr-Cyrl-CS"/>
        </w:rPr>
        <w:t xml:space="preserve">О обављеној контроли квалитета рада саставља се записник који садржи значајне налазе и закључке. </w:t>
      </w:r>
    </w:p>
    <w:p w:rsidR="00986BF5" w:rsidRPr="007F2674" w:rsidRDefault="00E6011E" w:rsidP="00986BF5">
      <w:pPr>
        <w:autoSpaceDE w:val="0"/>
        <w:autoSpaceDN w:val="0"/>
        <w:adjustRightInd w:val="0"/>
        <w:ind w:firstLine="720"/>
        <w:jc w:val="both"/>
        <w:rPr>
          <w:rFonts w:eastAsia="TimesNewRoman"/>
          <w:lang w:val="sr-Cyrl-CS"/>
        </w:rPr>
      </w:pPr>
      <w:r w:rsidRPr="007F2674">
        <w:rPr>
          <w:rFonts w:eastAsia="TimesNewRoman"/>
          <w:lang w:val="sr-Cyrl-CS"/>
        </w:rPr>
        <w:t xml:space="preserve"> </w:t>
      </w:r>
      <w:r w:rsidR="00986BF5" w:rsidRPr="007F2674">
        <w:rPr>
          <w:rFonts w:eastAsia="TimesNewRoman"/>
          <w:lang w:val="sr-Cyrl-CS"/>
        </w:rPr>
        <w:t>Записник о контроли квалитета рада друштва за ревизију</w:t>
      </w:r>
      <w:r w:rsidR="002C1201" w:rsidRPr="007F2674">
        <w:rPr>
          <w:rFonts w:eastAsia="TimesNewRoman"/>
          <w:lang w:val="sr-Cyrl-CS"/>
        </w:rPr>
        <w:t>,</w:t>
      </w:r>
      <w:r w:rsidR="00986BF5" w:rsidRPr="007F2674">
        <w:rPr>
          <w:rFonts w:eastAsia="TimesNewRoman"/>
          <w:lang w:val="sr-Cyrl-CS"/>
        </w:rPr>
        <w:t xml:space="preserve"> односно самосталног ревизора</w:t>
      </w:r>
      <w:r w:rsidR="002C1201" w:rsidRPr="007F2674">
        <w:rPr>
          <w:rFonts w:eastAsia="TimesNewRoman"/>
          <w:lang w:val="sr-Cyrl-CS"/>
        </w:rPr>
        <w:t>,</w:t>
      </w:r>
      <w:r w:rsidR="00986BF5" w:rsidRPr="007F2674">
        <w:rPr>
          <w:rFonts w:eastAsia="TimesNewRoman"/>
          <w:lang w:val="sr-Cyrl-CS"/>
        </w:rPr>
        <w:t xml:space="preserve"> доставља се друштву за ревизију</w:t>
      </w:r>
      <w:r w:rsidR="002C1201" w:rsidRPr="007F2674">
        <w:rPr>
          <w:rFonts w:eastAsia="TimesNewRoman"/>
          <w:lang w:val="sr-Cyrl-CS"/>
        </w:rPr>
        <w:t>,</w:t>
      </w:r>
      <w:r w:rsidR="00986BF5" w:rsidRPr="007F2674">
        <w:rPr>
          <w:rFonts w:eastAsia="TimesNewRoman"/>
          <w:lang w:val="sr-Cyrl-CS"/>
        </w:rPr>
        <w:t xml:space="preserve"> односно самосталном ревизору.</w:t>
      </w:r>
    </w:p>
    <w:p w:rsidR="002C1201" w:rsidRPr="007F2674" w:rsidRDefault="00986BF5" w:rsidP="00E6626F">
      <w:pPr>
        <w:autoSpaceDE w:val="0"/>
        <w:autoSpaceDN w:val="0"/>
        <w:adjustRightInd w:val="0"/>
        <w:ind w:firstLine="720"/>
        <w:jc w:val="both"/>
        <w:rPr>
          <w:rFonts w:eastAsia="TimesNewRoman"/>
          <w:lang w:val="sr-Cyrl-CS"/>
        </w:rPr>
      </w:pPr>
      <w:r w:rsidRPr="007F2674">
        <w:rPr>
          <w:rFonts w:eastAsia="TimesNewRoman"/>
          <w:lang w:val="sr-Cyrl-CS"/>
        </w:rPr>
        <w:t>Једном годишње Комисија објављује укупне резултате провере квалитета рада друштава за ревизију и самосталних ревизора на својој интернет страници.</w:t>
      </w:r>
    </w:p>
    <w:p w:rsidR="000C128E" w:rsidRPr="007F2674" w:rsidRDefault="000C128E" w:rsidP="00E6626F">
      <w:pPr>
        <w:autoSpaceDE w:val="0"/>
        <w:autoSpaceDN w:val="0"/>
        <w:adjustRightInd w:val="0"/>
        <w:ind w:firstLine="720"/>
        <w:jc w:val="both"/>
        <w:rPr>
          <w:rFonts w:eastAsia="TimesNewRoman"/>
          <w:lang w:val="sr-Cyrl-CS"/>
        </w:rPr>
      </w:pPr>
    </w:p>
    <w:p w:rsidR="00A50D83" w:rsidRPr="007F2674" w:rsidRDefault="00C25DC5" w:rsidP="00CE79B8">
      <w:pPr>
        <w:autoSpaceDE w:val="0"/>
        <w:autoSpaceDN w:val="0"/>
        <w:adjustRightInd w:val="0"/>
        <w:jc w:val="center"/>
        <w:outlineLvl w:val="0"/>
        <w:rPr>
          <w:rFonts w:eastAsia="TimesNewRoman"/>
          <w:iCs/>
          <w:lang w:val="sr-Cyrl-CS"/>
        </w:rPr>
      </w:pPr>
      <w:r w:rsidRPr="007F2674">
        <w:rPr>
          <w:rFonts w:eastAsia="TimesNewRoman"/>
          <w:iCs/>
          <w:lang w:val="sr-Cyrl-CS"/>
        </w:rPr>
        <w:t>М</w:t>
      </w:r>
      <w:r w:rsidR="004832F1" w:rsidRPr="007F2674">
        <w:rPr>
          <w:rFonts w:eastAsia="TimesNewRoman"/>
          <w:iCs/>
          <w:lang w:val="sr-Cyrl-CS"/>
        </w:rPr>
        <w:t>ер</w:t>
      </w:r>
      <w:r w:rsidRPr="007F2674">
        <w:rPr>
          <w:rFonts w:eastAsia="TimesNewRoman"/>
          <w:iCs/>
          <w:lang w:val="sr-Cyrl-CS"/>
        </w:rPr>
        <w:t>е</w:t>
      </w:r>
      <w:r w:rsidR="00D61F53" w:rsidRPr="007F2674">
        <w:rPr>
          <w:rFonts w:eastAsia="TimesNewRoman"/>
          <w:iCs/>
          <w:lang w:val="sr-Cyrl-CS"/>
        </w:rPr>
        <w:t xml:space="preserve"> </w:t>
      </w:r>
      <w:r w:rsidRPr="007F2674">
        <w:rPr>
          <w:rFonts w:eastAsia="TimesNewRoman"/>
          <w:iCs/>
          <w:lang w:val="sr-Cyrl-CS"/>
        </w:rPr>
        <w:t xml:space="preserve">у поступку </w:t>
      </w:r>
      <w:r w:rsidR="00FF301D" w:rsidRPr="007F2674">
        <w:rPr>
          <w:rFonts w:eastAsia="TimesNewRoman"/>
          <w:iCs/>
          <w:lang w:val="sr-Cyrl-CS"/>
        </w:rPr>
        <w:t>контроле</w:t>
      </w:r>
      <w:r w:rsidR="00D61F53" w:rsidRPr="007F2674">
        <w:rPr>
          <w:rFonts w:eastAsia="TimesNewRoman"/>
          <w:iCs/>
          <w:lang w:val="sr-Cyrl-CS"/>
        </w:rPr>
        <w:t xml:space="preserve"> </w:t>
      </w:r>
      <w:r w:rsidR="004832F1" w:rsidRPr="007F2674">
        <w:rPr>
          <w:rFonts w:eastAsia="TimesNewRoman"/>
          <w:iCs/>
          <w:lang w:val="sr-Cyrl-CS"/>
        </w:rPr>
        <w:t>квалитет</w:t>
      </w:r>
      <w:r w:rsidRPr="007F2674">
        <w:rPr>
          <w:rFonts w:eastAsia="TimesNewRoman"/>
          <w:iCs/>
          <w:lang w:val="sr-Cyrl-CS"/>
        </w:rPr>
        <w:t>а</w:t>
      </w:r>
      <w:r w:rsidR="000044E8" w:rsidRPr="007F2674">
        <w:rPr>
          <w:rFonts w:eastAsia="TimesNewRoman"/>
          <w:iCs/>
          <w:lang w:val="sr-Cyrl-CS"/>
        </w:rPr>
        <w:t xml:space="preserve"> рада</w:t>
      </w:r>
      <w:r w:rsidR="005F361E" w:rsidRPr="007F2674">
        <w:rPr>
          <w:rFonts w:eastAsia="TimesNewRoman"/>
          <w:iCs/>
          <w:lang w:val="sr-Cyrl-CS"/>
        </w:rPr>
        <w:t xml:space="preserve"> друштава за рев</w:t>
      </w:r>
      <w:r w:rsidR="00584F7E" w:rsidRPr="007F2674">
        <w:rPr>
          <w:rFonts w:eastAsia="TimesNewRoman"/>
          <w:iCs/>
          <w:lang w:val="sr-Cyrl-CS"/>
        </w:rPr>
        <w:t xml:space="preserve">изију </w:t>
      </w:r>
    </w:p>
    <w:p w:rsidR="00D26727" w:rsidRPr="007F2674" w:rsidRDefault="00584F7E" w:rsidP="0040628A">
      <w:pPr>
        <w:autoSpaceDE w:val="0"/>
        <w:autoSpaceDN w:val="0"/>
        <w:adjustRightInd w:val="0"/>
        <w:jc w:val="center"/>
        <w:rPr>
          <w:rFonts w:eastAsia="TimesNewRoman"/>
          <w:iCs/>
          <w:lang w:val="sr-Cyrl-CS"/>
        </w:rPr>
      </w:pPr>
      <w:r w:rsidRPr="007F2674">
        <w:rPr>
          <w:rFonts w:eastAsia="TimesNewRoman"/>
          <w:iCs/>
          <w:lang w:val="sr-Cyrl-CS"/>
        </w:rPr>
        <w:t>и самосталних ревизора</w:t>
      </w:r>
    </w:p>
    <w:p w:rsidR="007F02FC" w:rsidRPr="007F2674" w:rsidRDefault="007F02FC" w:rsidP="0040628A">
      <w:pPr>
        <w:autoSpaceDE w:val="0"/>
        <w:autoSpaceDN w:val="0"/>
        <w:adjustRightInd w:val="0"/>
        <w:jc w:val="center"/>
        <w:rPr>
          <w:rFonts w:eastAsia="TimesNewRoman"/>
          <w:iCs/>
          <w:lang w:val="sr-Cyrl-CS"/>
        </w:rPr>
      </w:pPr>
    </w:p>
    <w:p w:rsidR="00676402" w:rsidRPr="007F2674" w:rsidRDefault="00FF301D"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3D2140" w:rsidRPr="007F2674">
        <w:rPr>
          <w:rFonts w:eastAsia="TimesNewRoman"/>
          <w:lang w:val="sr-Cyrl-CS"/>
        </w:rPr>
        <w:t>8</w:t>
      </w:r>
      <w:r w:rsidR="00BE3723" w:rsidRPr="007F2674">
        <w:rPr>
          <w:rFonts w:eastAsia="TimesNewRoman"/>
          <w:lang w:val="sr-Cyrl-CS"/>
        </w:rPr>
        <w:t>1</w:t>
      </w:r>
      <w:r w:rsidR="00127771" w:rsidRPr="007F2674">
        <w:rPr>
          <w:rFonts w:eastAsia="TimesNewRoman"/>
          <w:lang w:val="sr-Cyrl-CS"/>
        </w:rPr>
        <w:t>.</w:t>
      </w:r>
      <w:r w:rsidR="00A171A4" w:rsidRPr="007F2674">
        <w:rPr>
          <w:rFonts w:eastAsia="TimesNewRoman"/>
          <w:lang w:val="sr-Cyrl-CS"/>
        </w:rPr>
        <w:t xml:space="preserve"> </w:t>
      </w:r>
    </w:p>
    <w:p w:rsidR="003D2140" w:rsidRPr="007F2674" w:rsidRDefault="003D2140" w:rsidP="003D2140">
      <w:pPr>
        <w:autoSpaceDE w:val="0"/>
        <w:autoSpaceDN w:val="0"/>
        <w:adjustRightInd w:val="0"/>
        <w:jc w:val="both"/>
        <w:outlineLvl w:val="0"/>
        <w:rPr>
          <w:rFonts w:eastAsia="TimesNewRoman"/>
          <w:lang w:val="sr-Cyrl-CS"/>
        </w:rPr>
      </w:pPr>
      <w:r w:rsidRPr="007F2674">
        <w:rPr>
          <w:rFonts w:eastAsia="TimesNewRoman"/>
          <w:lang w:val="sr-Cyrl-CS"/>
        </w:rPr>
        <w:tab/>
        <w:t xml:space="preserve">Ако </w:t>
      </w:r>
      <w:r w:rsidR="00123E21" w:rsidRPr="007F2674">
        <w:rPr>
          <w:rFonts w:eastAsia="TimesNewRoman"/>
          <w:lang w:val="sr-Cyrl-CS"/>
        </w:rPr>
        <w:t xml:space="preserve">се </w:t>
      </w:r>
      <w:r w:rsidRPr="007F2674">
        <w:rPr>
          <w:rFonts w:eastAsia="TimesNewRoman"/>
          <w:lang w:val="sr-Cyrl-CS"/>
        </w:rPr>
        <w:t xml:space="preserve">у поступку контроле квалитета рада утврди да друштво за ревизију, односно самостални ревизор не поступа у складу са одредбама овог закона и другим правилима ревизорске струке, </w:t>
      </w:r>
      <w:r w:rsidR="00CA06C5" w:rsidRPr="007F2674">
        <w:rPr>
          <w:rFonts w:eastAsia="TimesNewRoman"/>
          <w:lang w:val="sr-Cyrl-CS"/>
        </w:rPr>
        <w:t xml:space="preserve">могу се предузети </w:t>
      </w:r>
      <w:r w:rsidRPr="007F2674">
        <w:rPr>
          <w:rFonts w:eastAsia="TimesNewRoman"/>
          <w:lang w:val="sr-Cyrl-CS"/>
        </w:rPr>
        <w:t>следеће мере:</w:t>
      </w:r>
    </w:p>
    <w:p w:rsidR="003D2140" w:rsidRPr="007F2674" w:rsidRDefault="003D2140" w:rsidP="003D2140">
      <w:pPr>
        <w:autoSpaceDE w:val="0"/>
        <w:autoSpaceDN w:val="0"/>
        <w:adjustRightInd w:val="0"/>
        <w:ind w:firstLine="720"/>
        <w:jc w:val="both"/>
        <w:outlineLvl w:val="0"/>
        <w:rPr>
          <w:rFonts w:eastAsia="TimesNewRoman"/>
          <w:lang w:val="sr-Cyrl-CS"/>
        </w:rPr>
      </w:pPr>
      <w:r w:rsidRPr="007F2674">
        <w:rPr>
          <w:rFonts w:eastAsia="TimesNewRoman"/>
          <w:lang w:val="sr-Cyrl-CS"/>
        </w:rPr>
        <w:t>1) наложи</w:t>
      </w:r>
      <w:r w:rsidR="00AE0A03" w:rsidRPr="007F2674">
        <w:rPr>
          <w:rFonts w:eastAsia="TimesNewRoman"/>
          <w:lang w:val="sr-Cyrl-CS"/>
        </w:rPr>
        <w:t>ти</w:t>
      </w:r>
      <w:r w:rsidRPr="007F2674">
        <w:rPr>
          <w:rFonts w:eastAsia="TimesNewRoman"/>
          <w:lang w:val="sr-Cyrl-CS"/>
        </w:rPr>
        <w:t xml:space="preserve"> отклањање утврђених </w:t>
      </w:r>
      <w:r w:rsidR="008E2CF5" w:rsidRPr="007F2674">
        <w:rPr>
          <w:rFonts w:eastAsia="TimesNewRoman"/>
          <w:lang w:val="sr-Cyrl-CS"/>
        </w:rPr>
        <w:t>неправилности</w:t>
      </w:r>
      <w:r w:rsidR="00153495" w:rsidRPr="007F2674">
        <w:rPr>
          <w:rFonts w:eastAsia="TimesNewRoman"/>
          <w:lang w:val="sr-Cyrl-CS"/>
        </w:rPr>
        <w:t>;</w:t>
      </w:r>
    </w:p>
    <w:p w:rsidR="003D2140" w:rsidRPr="007F2674" w:rsidRDefault="003D2140" w:rsidP="003D2140">
      <w:pPr>
        <w:autoSpaceDE w:val="0"/>
        <w:autoSpaceDN w:val="0"/>
        <w:adjustRightInd w:val="0"/>
        <w:ind w:left="720"/>
        <w:jc w:val="both"/>
        <w:outlineLvl w:val="0"/>
        <w:rPr>
          <w:rFonts w:eastAsia="TimesNewRoman"/>
          <w:lang w:val="sr-Cyrl-CS"/>
        </w:rPr>
      </w:pPr>
      <w:r w:rsidRPr="007F2674">
        <w:rPr>
          <w:rFonts w:eastAsia="TimesNewRoman"/>
          <w:lang w:val="sr-Cyrl-CS"/>
        </w:rPr>
        <w:t xml:space="preserve">2) </w:t>
      </w:r>
      <w:r w:rsidR="00163FD5" w:rsidRPr="007F2674">
        <w:rPr>
          <w:rFonts w:eastAsia="TimesNewRoman"/>
          <w:lang w:val="sr-Cyrl-CS"/>
        </w:rPr>
        <w:t>и</w:t>
      </w:r>
      <w:r w:rsidR="00F234C8" w:rsidRPr="007F2674">
        <w:rPr>
          <w:rFonts w:eastAsia="TimesNewRoman"/>
          <w:lang w:val="sr-Cyrl-CS"/>
        </w:rPr>
        <w:t>зрекне</w:t>
      </w:r>
      <w:r w:rsidR="00BA1E5C" w:rsidRPr="007F2674">
        <w:rPr>
          <w:rFonts w:eastAsia="TimesNewRoman"/>
          <w:lang w:val="sr-Cyrl-CS"/>
        </w:rPr>
        <w:t xml:space="preserve"> јавна опомена</w:t>
      </w:r>
      <w:r w:rsidRPr="007F2674">
        <w:rPr>
          <w:rFonts w:eastAsia="TimesNewRoman"/>
          <w:lang w:val="sr-Cyrl-CS"/>
        </w:rPr>
        <w:t>;</w:t>
      </w:r>
    </w:p>
    <w:p w:rsidR="003D2140" w:rsidRPr="007F2674" w:rsidRDefault="00BA1E5C" w:rsidP="003D2140">
      <w:pPr>
        <w:autoSpaceDE w:val="0"/>
        <w:autoSpaceDN w:val="0"/>
        <w:adjustRightInd w:val="0"/>
        <w:ind w:firstLine="720"/>
        <w:jc w:val="both"/>
        <w:outlineLvl w:val="0"/>
        <w:rPr>
          <w:rFonts w:eastAsia="TimesNewRoman"/>
          <w:lang w:val="sr-Cyrl-CS"/>
        </w:rPr>
      </w:pPr>
      <w:r w:rsidRPr="007F2674">
        <w:rPr>
          <w:rFonts w:eastAsia="TimesNewRoman"/>
          <w:lang w:val="sr-Cyrl-CS"/>
        </w:rPr>
        <w:t>3) условно одузме дозвола</w:t>
      </w:r>
      <w:r w:rsidR="003D2140" w:rsidRPr="007F2674">
        <w:rPr>
          <w:rFonts w:eastAsia="TimesNewRoman"/>
          <w:lang w:val="sr-Cyrl-CS"/>
        </w:rPr>
        <w:t xml:space="preserve"> за обављање ревизије;</w:t>
      </w:r>
    </w:p>
    <w:p w:rsidR="003D2140" w:rsidRPr="007F2674" w:rsidRDefault="003D2140" w:rsidP="003D2140">
      <w:pPr>
        <w:autoSpaceDE w:val="0"/>
        <w:autoSpaceDN w:val="0"/>
        <w:adjustRightInd w:val="0"/>
        <w:ind w:firstLine="720"/>
        <w:jc w:val="both"/>
        <w:outlineLvl w:val="0"/>
        <w:rPr>
          <w:rFonts w:eastAsia="TimesNewRoman"/>
          <w:lang w:val="sr-Cyrl-CS"/>
        </w:rPr>
      </w:pPr>
      <w:r w:rsidRPr="007F2674">
        <w:rPr>
          <w:rFonts w:eastAsia="TimesNewRoman"/>
          <w:lang w:val="sr-Cyrl-CS"/>
        </w:rPr>
        <w:t>4) изда пр</w:t>
      </w:r>
      <w:r w:rsidR="00BA1E5C" w:rsidRPr="007F2674">
        <w:rPr>
          <w:rFonts w:eastAsia="TimesNewRoman"/>
          <w:lang w:val="sr-Cyrl-CS"/>
        </w:rPr>
        <w:t>ивремена забрана</w:t>
      </w:r>
      <w:r w:rsidR="000355B4" w:rsidRPr="007F2674">
        <w:rPr>
          <w:rFonts w:eastAsia="TimesNewRoman"/>
          <w:lang w:val="sr-Cyrl-CS"/>
        </w:rPr>
        <w:t xml:space="preserve"> у трајању</w:t>
      </w:r>
      <w:r w:rsidRPr="007F2674">
        <w:rPr>
          <w:rFonts w:eastAsia="TimesNewRoman"/>
          <w:lang w:val="sr-Cyrl-CS"/>
        </w:rPr>
        <w:t xml:space="preserve"> од највише три године, којом се забрањује друштву за ревизију и самосталном ревизору да обавља законску ревизију;</w:t>
      </w:r>
    </w:p>
    <w:p w:rsidR="003D2140" w:rsidRPr="007F2674" w:rsidRDefault="003D2140" w:rsidP="003D2140">
      <w:pPr>
        <w:autoSpaceDE w:val="0"/>
        <w:autoSpaceDN w:val="0"/>
        <w:adjustRightInd w:val="0"/>
        <w:ind w:firstLine="720"/>
        <w:jc w:val="both"/>
        <w:outlineLvl w:val="0"/>
        <w:rPr>
          <w:rFonts w:eastAsia="TimesNewRoman"/>
          <w:lang w:val="sr-Cyrl-CS"/>
        </w:rPr>
      </w:pPr>
      <w:r w:rsidRPr="007F2674">
        <w:rPr>
          <w:rFonts w:eastAsia="TimesNewRoman"/>
          <w:lang w:val="sr-Cyrl-CS"/>
        </w:rPr>
        <w:t xml:space="preserve">5) </w:t>
      </w:r>
      <w:r w:rsidR="00882B77" w:rsidRPr="007F2674">
        <w:rPr>
          <w:rFonts w:eastAsia="TimesNewRoman"/>
          <w:lang w:val="sr-Cyrl-CS"/>
        </w:rPr>
        <w:t xml:space="preserve">изрекне </w:t>
      </w:r>
      <w:r w:rsidR="00BA1E5C" w:rsidRPr="007F2674">
        <w:rPr>
          <w:rFonts w:eastAsia="TimesNewRoman"/>
          <w:lang w:val="sr-Cyrl-CS"/>
        </w:rPr>
        <w:t>привремена забрана</w:t>
      </w:r>
      <w:r w:rsidRPr="007F2674">
        <w:rPr>
          <w:rFonts w:eastAsia="TimesNewRoman"/>
          <w:lang w:val="sr-Cyrl-CS"/>
        </w:rPr>
        <w:t xml:space="preserve"> у трајању од највиш</w:t>
      </w:r>
      <w:r w:rsidR="006E5078" w:rsidRPr="007F2674">
        <w:rPr>
          <w:rFonts w:eastAsia="TimesNewRoman"/>
          <w:lang w:val="sr-Cyrl-CS"/>
        </w:rPr>
        <w:t xml:space="preserve">е три године којом се забрањује </w:t>
      </w:r>
      <w:r w:rsidR="00D93F01" w:rsidRPr="007F2674">
        <w:rPr>
          <w:rFonts w:eastAsia="TimesNewRoman"/>
          <w:lang w:val="sr-Cyrl-CS"/>
        </w:rPr>
        <w:t xml:space="preserve">оснивачу (члану) или члану органа </w:t>
      </w:r>
      <w:r w:rsidR="00B24339" w:rsidRPr="007F2674">
        <w:rPr>
          <w:rFonts w:eastAsia="TimesNewRoman"/>
          <w:lang w:val="sr-Cyrl-CS"/>
        </w:rPr>
        <w:t xml:space="preserve">управљања </w:t>
      </w:r>
      <w:r w:rsidRPr="007F2674">
        <w:rPr>
          <w:rFonts w:eastAsia="TimesNewRoman"/>
          <w:lang w:val="sr-Cyrl-CS"/>
        </w:rPr>
        <w:t xml:space="preserve">друштва за ревизију или </w:t>
      </w:r>
      <w:r w:rsidR="00582C58" w:rsidRPr="007F2674">
        <w:rPr>
          <w:rFonts w:eastAsia="TimesNewRoman"/>
          <w:lang w:val="sr-Cyrl-CS"/>
        </w:rPr>
        <w:lastRenderedPageBreak/>
        <w:t xml:space="preserve">оснивачу (члану), односно </w:t>
      </w:r>
      <w:r w:rsidRPr="007F2674">
        <w:rPr>
          <w:rFonts w:eastAsia="TimesNewRoman"/>
          <w:lang w:val="sr-Cyrl-CS"/>
        </w:rPr>
        <w:t xml:space="preserve">члану органа </w:t>
      </w:r>
      <w:r w:rsidR="00B24339" w:rsidRPr="007F2674">
        <w:rPr>
          <w:rFonts w:eastAsia="TimesNewRoman"/>
          <w:lang w:val="sr-Cyrl-CS"/>
        </w:rPr>
        <w:t xml:space="preserve">управљања </w:t>
      </w:r>
      <w:r w:rsidR="00FE36AC" w:rsidRPr="007F2674">
        <w:rPr>
          <w:rFonts w:eastAsia="TimesNewRoman"/>
          <w:lang w:val="sr-Cyrl-CS"/>
        </w:rPr>
        <w:t xml:space="preserve">друштва </w:t>
      </w:r>
      <w:r w:rsidRPr="007F2674">
        <w:rPr>
          <w:rFonts w:eastAsia="TimesNewRoman"/>
          <w:lang w:val="sr-Cyrl-CS"/>
        </w:rPr>
        <w:t>од јавног интереса да обавља функције у друштв</w:t>
      </w:r>
      <w:r w:rsidR="007F2FA4" w:rsidRPr="007F2674">
        <w:rPr>
          <w:rFonts w:eastAsia="TimesNewRoman"/>
          <w:lang w:val="sr-Cyrl-CS"/>
        </w:rPr>
        <w:t>у</w:t>
      </w:r>
      <w:r w:rsidRPr="007F2674">
        <w:rPr>
          <w:rFonts w:eastAsia="TimesNewRoman"/>
          <w:lang w:val="sr-Cyrl-CS"/>
        </w:rPr>
        <w:t xml:space="preserve"> за ревизију</w:t>
      </w:r>
      <w:r w:rsidR="002C1201" w:rsidRPr="007F2674">
        <w:rPr>
          <w:rFonts w:eastAsia="TimesNewRoman"/>
          <w:lang w:val="sr-Cyrl-CS"/>
        </w:rPr>
        <w:t>,</w:t>
      </w:r>
      <w:r w:rsidRPr="007F2674">
        <w:rPr>
          <w:rFonts w:eastAsia="TimesNewRoman"/>
          <w:lang w:val="sr-Cyrl-CS"/>
        </w:rPr>
        <w:t xml:space="preserve"> односно </w:t>
      </w:r>
      <w:r w:rsidR="007F2FA4" w:rsidRPr="007F2674">
        <w:rPr>
          <w:rFonts w:eastAsia="TimesNewRoman"/>
          <w:lang w:val="sr-Cyrl-CS"/>
        </w:rPr>
        <w:t>друштву</w:t>
      </w:r>
      <w:r w:rsidR="000C1257" w:rsidRPr="007F2674">
        <w:rPr>
          <w:rFonts w:eastAsia="TimesNewRoman"/>
          <w:lang w:val="sr-Cyrl-CS"/>
        </w:rPr>
        <w:t xml:space="preserve"> </w:t>
      </w:r>
      <w:r w:rsidRPr="007F2674">
        <w:rPr>
          <w:rFonts w:eastAsia="TimesNewRoman"/>
          <w:lang w:val="sr-Cyrl-CS"/>
        </w:rPr>
        <w:t>од јавног интереса;</w:t>
      </w:r>
    </w:p>
    <w:p w:rsidR="003D2140" w:rsidRPr="007F2674" w:rsidRDefault="003D18DC" w:rsidP="003D2140">
      <w:pPr>
        <w:autoSpaceDE w:val="0"/>
        <w:autoSpaceDN w:val="0"/>
        <w:adjustRightInd w:val="0"/>
        <w:ind w:firstLine="720"/>
        <w:jc w:val="both"/>
        <w:outlineLvl w:val="0"/>
        <w:rPr>
          <w:rFonts w:eastAsia="TimesNewRoman"/>
          <w:lang w:val="sr-Cyrl-CS"/>
        </w:rPr>
      </w:pPr>
      <w:r w:rsidRPr="007F2674">
        <w:rPr>
          <w:rFonts w:eastAsia="TimesNewRoman"/>
          <w:lang w:val="sr-Cyrl-CS"/>
        </w:rPr>
        <w:t>6</w:t>
      </w:r>
      <w:r w:rsidR="00BA1E5C" w:rsidRPr="007F2674">
        <w:rPr>
          <w:rFonts w:eastAsia="TimesNewRoman"/>
          <w:lang w:val="sr-Cyrl-CS"/>
        </w:rPr>
        <w:t>) одузме дозвола</w:t>
      </w:r>
      <w:r w:rsidR="003D2140" w:rsidRPr="007F2674">
        <w:rPr>
          <w:rFonts w:eastAsia="TimesNewRoman"/>
          <w:lang w:val="sr-Cyrl-CS"/>
        </w:rPr>
        <w:t xml:space="preserve"> за обављање </w:t>
      </w:r>
      <w:r w:rsidR="000C1257" w:rsidRPr="007F2674">
        <w:rPr>
          <w:rFonts w:eastAsia="TimesNewRoman"/>
          <w:lang w:val="sr-Cyrl-CS"/>
        </w:rPr>
        <w:t>ревизије;</w:t>
      </w:r>
    </w:p>
    <w:p w:rsidR="00DB20DC" w:rsidRPr="007F2674" w:rsidRDefault="00DB20DC" w:rsidP="003D2140">
      <w:pPr>
        <w:autoSpaceDE w:val="0"/>
        <w:autoSpaceDN w:val="0"/>
        <w:adjustRightInd w:val="0"/>
        <w:ind w:firstLine="720"/>
        <w:jc w:val="both"/>
        <w:outlineLvl w:val="0"/>
        <w:rPr>
          <w:rFonts w:eastAsia="TimesNewRoman"/>
          <w:lang w:val="sr-Cyrl-CS"/>
        </w:rPr>
      </w:pPr>
      <w:r w:rsidRPr="007F2674">
        <w:rPr>
          <w:rFonts w:eastAsia="TimesNewRoman"/>
          <w:lang w:val="sr-Cyrl-CS"/>
        </w:rPr>
        <w:t>7</w:t>
      </w:r>
      <w:r w:rsidR="00BA1E5C" w:rsidRPr="007F2674">
        <w:rPr>
          <w:rFonts w:eastAsia="TimesNewRoman"/>
          <w:lang w:val="sr-Cyrl-CS"/>
        </w:rPr>
        <w:t>) изрекне новчана казна</w:t>
      </w:r>
      <w:r w:rsidRPr="007F2674">
        <w:rPr>
          <w:rFonts w:eastAsia="TimesNewRoman"/>
          <w:lang w:val="sr-Cyrl-CS"/>
        </w:rPr>
        <w:t>.</w:t>
      </w:r>
    </w:p>
    <w:p w:rsidR="007C30B1" w:rsidRPr="007F2674" w:rsidRDefault="007C30B1" w:rsidP="007C30B1">
      <w:pPr>
        <w:autoSpaceDE w:val="0"/>
        <w:autoSpaceDN w:val="0"/>
        <w:adjustRightInd w:val="0"/>
        <w:jc w:val="both"/>
        <w:outlineLvl w:val="0"/>
        <w:rPr>
          <w:rFonts w:eastAsia="TimesNewRoman"/>
          <w:lang w:val="sr-Cyrl-CS"/>
        </w:rPr>
      </w:pPr>
      <w:r w:rsidRPr="007F2674">
        <w:rPr>
          <w:rFonts w:eastAsia="TimesNewRoman"/>
          <w:lang w:val="sr-Cyrl-CS"/>
        </w:rPr>
        <w:tab/>
        <w:t xml:space="preserve">Комисија решењем изриче мере из става 1. </w:t>
      </w:r>
      <w:r w:rsidR="00CA06C5" w:rsidRPr="007F2674">
        <w:rPr>
          <w:rFonts w:eastAsia="TimesNewRoman"/>
          <w:lang w:val="sr-Cyrl-CS"/>
        </w:rPr>
        <w:t xml:space="preserve">тач. 1), 2), 3), 6) и 7) </w:t>
      </w:r>
      <w:r w:rsidRPr="007F2674">
        <w:rPr>
          <w:rFonts w:eastAsia="TimesNewRoman"/>
          <w:lang w:val="sr-Cyrl-CS"/>
        </w:rPr>
        <w:t>овог члана.</w:t>
      </w:r>
    </w:p>
    <w:p w:rsidR="00DF13D1" w:rsidRPr="007F2674" w:rsidRDefault="00DF13D1" w:rsidP="00745D0E">
      <w:pPr>
        <w:autoSpaceDE w:val="0"/>
        <w:autoSpaceDN w:val="0"/>
        <w:adjustRightInd w:val="0"/>
        <w:ind w:firstLine="720"/>
        <w:jc w:val="both"/>
        <w:outlineLvl w:val="0"/>
        <w:rPr>
          <w:rFonts w:eastAsia="TimesNewRoman"/>
          <w:iCs/>
          <w:strike/>
          <w:lang w:val="sr-Cyrl-CS"/>
        </w:rPr>
      </w:pPr>
      <w:r w:rsidRPr="007F2674">
        <w:rPr>
          <w:rFonts w:eastAsia="TimesNewRoman"/>
          <w:lang w:val="sr-Cyrl-CS"/>
        </w:rPr>
        <w:t>Решење из става 2. овог члана је коначно. Против решења може се покренути управни спор.</w:t>
      </w:r>
    </w:p>
    <w:p w:rsidR="00745D0E" w:rsidRPr="007F2674" w:rsidRDefault="00745D0E" w:rsidP="00745D0E">
      <w:pPr>
        <w:autoSpaceDE w:val="0"/>
        <w:autoSpaceDN w:val="0"/>
        <w:adjustRightInd w:val="0"/>
        <w:jc w:val="both"/>
        <w:outlineLvl w:val="0"/>
        <w:rPr>
          <w:rFonts w:eastAsia="TimesNewRoman"/>
          <w:iCs/>
          <w:lang w:val="sr-Cyrl-CS"/>
        </w:rPr>
      </w:pPr>
      <w:r w:rsidRPr="007F2674">
        <w:rPr>
          <w:rFonts w:eastAsia="TimesNewRoman"/>
          <w:iCs/>
          <w:lang w:val="sr-Cyrl-CS"/>
        </w:rPr>
        <w:tab/>
        <w:t xml:space="preserve">Решење о изрицању мере из става </w:t>
      </w:r>
      <w:r w:rsidR="007C30B1" w:rsidRPr="007F2674">
        <w:rPr>
          <w:rFonts w:eastAsia="TimesNewRoman"/>
          <w:iCs/>
          <w:lang w:val="sr-Cyrl-CS"/>
        </w:rPr>
        <w:t>2.</w:t>
      </w:r>
      <w:r w:rsidR="00EC3148" w:rsidRPr="007F2674">
        <w:rPr>
          <w:rFonts w:eastAsia="TimesNewRoman"/>
          <w:iCs/>
          <w:lang w:val="sr-Cyrl-CS"/>
        </w:rPr>
        <w:t xml:space="preserve"> </w:t>
      </w:r>
      <w:r w:rsidRPr="007F2674">
        <w:rPr>
          <w:rFonts w:eastAsia="TimesNewRoman"/>
          <w:iCs/>
          <w:lang w:val="sr-Cyrl-CS"/>
        </w:rPr>
        <w:t>овог члана, Комисија доставља Комори, наредног дана од дана када ово решење постане извршно.</w:t>
      </w:r>
    </w:p>
    <w:p w:rsidR="00745D0E" w:rsidRPr="007F2674" w:rsidRDefault="00745D0E" w:rsidP="00745D0E">
      <w:pPr>
        <w:autoSpaceDE w:val="0"/>
        <w:autoSpaceDN w:val="0"/>
        <w:adjustRightInd w:val="0"/>
        <w:ind w:firstLine="720"/>
        <w:jc w:val="both"/>
        <w:outlineLvl w:val="0"/>
        <w:rPr>
          <w:rFonts w:eastAsia="TimesNewRoman"/>
          <w:iCs/>
          <w:lang w:val="sr-Cyrl-CS"/>
        </w:rPr>
      </w:pPr>
      <w:r w:rsidRPr="007F2674">
        <w:rPr>
          <w:rFonts w:eastAsia="TimesNewRoman"/>
          <w:iCs/>
          <w:lang w:val="sr-Cyrl-CS"/>
        </w:rPr>
        <w:t xml:space="preserve">Комора је дужна да решење о изрицању мере из става </w:t>
      </w:r>
      <w:r w:rsidR="007C30B1" w:rsidRPr="007F2674">
        <w:rPr>
          <w:rFonts w:eastAsia="TimesNewRoman"/>
          <w:iCs/>
          <w:lang w:val="sr-Cyrl-CS"/>
        </w:rPr>
        <w:t>2.</w:t>
      </w:r>
      <w:r w:rsidR="00882B77" w:rsidRPr="007F2674">
        <w:rPr>
          <w:rFonts w:eastAsia="TimesNewRoman"/>
          <w:iCs/>
          <w:lang w:val="sr-Cyrl-CS"/>
        </w:rPr>
        <w:t xml:space="preserve"> </w:t>
      </w:r>
      <w:r w:rsidRPr="007F2674">
        <w:rPr>
          <w:rFonts w:eastAsia="TimesNewRoman"/>
          <w:iCs/>
          <w:lang w:val="sr-Cyrl-CS"/>
        </w:rPr>
        <w:t>овог члана без одлагања упише у Регистар изречених мера.</w:t>
      </w:r>
    </w:p>
    <w:p w:rsidR="00CA06C5" w:rsidRPr="007F2674" w:rsidRDefault="00CA06C5" w:rsidP="00745D0E">
      <w:pPr>
        <w:autoSpaceDE w:val="0"/>
        <w:autoSpaceDN w:val="0"/>
        <w:adjustRightInd w:val="0"/>
        <w:ind w:firstLine="720"/>
        <w:jc w:val="both"/>
        <w:outlineLvl w:val="0"/>
        <w:rPr>
          <w:rFonts w:eastAsia="TimesNewRoman"/>
          <w:lang w:val="sr-Cyrl-CS"/>
        </w:rPr>
      </w:pPr>
      <w:r w:rsidRPr="007F2674">
        <w:rPr>
          <w:rFonts w:eastAsia="TimesNewRoman"/>
          <w:iCs/>
          <w:lang w:val="sr-Cyrl-CS"/>
        </w:rPr>
        <w:t xml:space="preserve">Мере из става 1. тач. </w:t>
      </w:r>
      <w:r w:rsidR="00F602E1" w:rsidRPr="007F2674">
        <w:rPr>
          <w:rFonts w:eastAsia="TimesNewRoman"/>
          <w:iCs/>
          <w:lang w:val="sr-Cyrl-CS"/>
        </w:rPr>
        <w:t>4</w:t>
      </w:r>
      <w:r w:rsidRPr="007F2674">
        <w:rPr>
          <w:rFonts w:eastAsia="TimesNewRoman"/>
          <w:iCs/>
          <w:lang w:val="sr-Cyrl-CS"/>
        </w:rPr>
        <w:t xml:space="preserve">) и </w:t>
      </w:r>
      <w:r w:rsidR="00F602E1" w:rsidRPr="007F2674">
        <w:rPr>
          <w:rFonts w:eastAsia="TimesNewRoman"/>
          <w:iCs/>
          <w:lang w:val="sr-Cyrl-CS"/>
        </w:rPr>
        <w:t>5</w:t>
      </w:r>
      <w:r w:rsidRPr="007F2674">
        <w:rPr>
          <w:rFonts w:eastAsia="TimesNewRoman"/>
          <w:iCs/>
          <w:lang w:val="sr-Cyrl-CS"/>
        </w:rPr>
        <w:t xml:space="preserve">) овог закона изриче </w:t>
      </w:r>
      <w:r w:rsidR="00781178" w:rsidRPr="007F2674">
        <w:rPr>
          <w:rFonts w:eastAsia="TimesNewRoman"/>
          <w:iCs/>
          <w:lang w:val="sr-Cyrl-CS"/>
        </w:rPr>
        <w:t>суд у прекршајном поступку, у складу са законом.</w:t>
      </w:r>
    </w:p>
    <w:p w:rsidR="00857EE3" w:rsidRPr="007F2674" w:rsidRDefault="00857EE3" w:rsidP="00B36D42">
      <w:pPr>
        <w:autoSpaceDE w:val="0"/>
        <w:autoSpaceDN w:val="0"/>
        <w:adjustRightInd w:val="0"/>
        <w:ind w:firstLine="720"/>
        <w:jc w:val="both"/>
        <w:rPr>
          <w:rFonts w:eastAsia="TimesNewRoman"/>
          <w:lang w:val="sr-Cyrl-CS"/>
        </w:rPr>
      </w:pPr>
    </w:p>
    <w:p w:rsidR="00F234C8" w:rsidRPr="007F2674" w:rsidRDefault="003D18DC" w:rsidP="00B36D42">
      <w:pPr>
        <w:autoSpaceDE w:val="0"/>
        <w:autoSpaceDN w:val="0"/>
        <w:adjustRightInd w:val="0"/>
        <w:ind w:firstLine="720"/>
        <w:jc w:val="both"/>
        <w:rPr>
          <w:rFonts w:eastAsia="TimesNewRoman"/>
          <w:lang w:val="sr-Cyrl-CS"/>
        </w:rPr>
      </w:pPr>
      <w:r w:rsidRPr="007F2674">
        <w:rPr>
          <w:rFonts w:eastAsia="TimesNewRoman"/>
          <w:lang w:val="sr-Cyrl-CS"/>
        </w:rPr>
        <w:t xml:space="preserve"> </w:t>
      </w:r>
    </w:p>
    <w:p w:rsidR="00CE2DC0" w:rsidRPr="007F2674" w:rsidRDefault="00CE2DC0" w:rsidP="00D001A3">
      <w:pPr>
        <w:autoSpaceDE w:val="0"/>
        <w:autoSpaceDN w:val="0"/>
        <w:adjustRightInd w:val="0"/>
        <w:jc w:val="center"/>
        <w:rPr>
          <w:rFonts w:eastAsia="TimesNewRoman"/>
          <w:iCs/>
          <w:lang w:val="sr-Cyrl-CS"/>
        </w:rPr>
      </w:pPr>
      <w:r w:rsidRPr="007F2674">
        <w:rPr>
          <w:rFonts w:eastAsia="TimesNewRoman"/>
          <w:iCs/>
          <w:lang w:val="sr-Cyrl-CS"/>
        </w:rPr>
        <w:t>Смернице за изрицање мера</w:t>
      </w:r>
      <w:r w:rsidR="005A2E0D" w:rsidRPr="007F2674">
        <w:rPr>
          <w:rFonts w:eastAsia="TimesNewRoman"/>
          <w:iCs/>
          <w:lang w:val="sr-Cyrl-CS"/>
        </w:rPr>
        <w:t xml:space="preserve"> </w:t>
      </w:r>
    </w:p>
    <w:p w:rsidR="00CE2DC0" w:rsidRPr="007F2674" w:rsidRDefault="00CE2DC0" w:rsidP="00CE2DC0">
      <w:pPr>
        <w:autoSpaceDE w:val="0"/>
        <w:autoSpaceDN w:val="0"/>
        <w:adjustRightInd w:val="0"/>
        <w:jc w:val="center"/>
        <w:rPr>
          <w:rFonts w:eastAsia="TimesNewRoman"/>
          <w:iCs/>
          <w:lang w:val="sr-Cyrl-CS"/>
        </w:rPr>
      </w:pPr>
    </w:p>
    <w:p w:rsidR="00CE2DC0" w:rsidRPr="007F2674" w:rsidRDefault="00CE2DC0" w:rsidP="00CE2DC0">
      <w:pPr>
        <w:autoSpaceDE w:val="0"/>
        <w:autoSpaceDN w:val="0"/>
        <w:adjustRightInd w:val="0"/>
        <w:jc w:val="center"/>
        <w:rPr>
          <w:rFonts w:eastAsia="TimesNewRoman"/>
          <w:i/>
          <w:lang w:val="sr-Cyrl-CS"/>
        </w:rPr>
      </w:pPr>
      <w:r w:rsidRPr="007F2674">
        <w:rPr>
          <w:rFonts w:eastAsia="TimesNewRoman"/>
          <w:iCs/>
          <w:lang w:val="sr-Cyrl-CS"/>
        </w:rPr>
        <w:t>Члан 8</w:t>
      </w:r>
      <w:r w:rsidR="00BE3723" w:rsidRPr="007F2674">
        <w:rPr>
          <w:rFonts w:eastAsia="TimesNewRoman"/>
          <w:iCs/>
          <w:lang w:val="sr-Cyrl-CS"/>
        </w:rPr>
        <w:t>2</w:t>
      </w:r>
      <w:r w:rsidRPr="007F2674">
        <w:rPr>
          <w:rFonts w:eastAsia="TimesNewRoman"/>
          <w:iCs/>
          <w:lang w:val="sr-Cyrl-CS"/>
        </w:rPr>
        <w:t xml:space="preserve">. </w:t>
      </w:r>
    </w:p>
    <w:p w:rsidR="00CE2DC0" w:rsidRPr="007F2674" w:rsidRDefault="00CE2DC0" w:rsidP="00CE2DC0">
      <w:pPr>
        <w:autoSpaceDE w:val="0"/>
        <w:autoSpaceDN w:val="0"/>
        <w:adjustRightInd w:val="0"/>
        <w:jc w:val="both"/>
        <w:rPr>
          <w:rFonts w:eastAsia="TimesNewRoman"/>
          <w:lang w:val="sr-Cyrl-CS"/>
        </w:rPr>
      </w:pPr>
      <w:r w:rsidRPr="007F2674">
        <w:rPr>
          <w:rFonts w:eastAsia="TimesNewRoman"/>
          <w:iCs/>
          <w:lang w:val="sr-Cyrl-CS"/>
        </w:rPr>
        <w:tab/>
      </w:r>
      <w:r w:rsidRPr="007F2674">
        <w:rPr>
          <w:rFonts w:eastAsia="TimesNewRoman"/>
          <w:lang w:val="sr-Cyrl-CS"/>
        </w:rPr>
        <w:t xml:space="preserve">Комисија је </w:t>
      </w:r>
      <w:r w:rsidRPr="007F2674">
        <w:rPr>
          <w:rFonts w:eastAsia="TimesNewRoman"/>
          <w:iCs/>
          <w:lang w:val="sr-Cyrl-CS"/>
        </w:rPr>
        <w:t xml:space="preserve">дужна да донесе смернице које ће примењивати приликом одређивања врсте мере која ће бити изречена </w:t>
      </w:r>
      <w:r w:rsidRPr="007F2674">
        <w:rPr>
          <w:rFonts w:eastAsia="TimesNewRoman"/>
          <w:lang w:val="sr-Cyrl-CS"/>
        </w:rPr>
        <w:t xml:space="preserve">у поступку контроле квалитета рада друштву за ревизију, односно самосталном ревизору, </w:t>
      </w:r>
      <w:r w:rsidR="005A2E0D" w:rsidRPr="007F2674">
        <w:rPr>
          <w:rFonts w:eastAsia="TimesNewRoman"/>
          <w:lang w:val="sr-Cyrl-CS"/>
        </w:rPr>
        <w:t xml:space="preserve">као и лиценцираном овлашћеном ревизору </w:t>
      </w:r>
      <w:r w:rsidRPr="007F2674">
        <w:rPr>
          <w:rFonts w:eastAsia="TimesNewRoman"/>
          <w:lang w:val="sr-Cyrl-CS"/>
        </w:rPr>
        <w:t>и да као минимум узме у разматрање следеће чињенице и околности:</w:t>
      </w:r>
    </w:p>
    <w:p w:rsidR="00CE2DC0" w:rsidRPr="007F2674" w:rsidRDefault="00CE2DC0" w:rsidP="00CE2DC0">
      <w:pPr>
        <w:autoSpaceDE w:val="0"/>
        <w:autoSpaceDN w:val="0"/>
        <w:adjustRightInd w:val="0"/>
        <w:jc w:val="both"/>
        <w:rPr>
          <w:rFonts w:eastAsia="TimesNewRoman"/>
          <w:iCs/>
          <w:lang w:val="sr-Cyrl-CS"/>
        </w:rPr>
      </w:pPr>
      <w:r w:rsidRPr="007F2674">
        <w:rPr>
          <w:rFonts w:eastAsia="TimesNewRoman"/>
          <w:lang w:val="sr-Cyrl-CS"/>
        </w:rPr>
        <w:tab/>
        <w:t>1) озбиљност и дужину трајања повреде одредба овог закона и других правила ревизорске струке</w:t>
      </w:r>
      <w:r w:rsidRPr="007F2674">
        <w:rPr>
          <w:rFonts w:eastAsia="TimesNewRoman"/>
          <w:iCs/>
          <w:lang w:val="sr-Cyrl-CS"/>
        </w:rPr>
        <w:t>;</w:t>
      </w:r>
    </w:p>
    <w:p w:rsidR="00CE2DC0" w:rsidRPr="007F2674" w:rsidRDefault="00CE2DC0" w:rsidP="00CE2DC0">
      <w:pPr>
        <w:autoSpaceDE w:val="0"/>
        <w:autoSpaceDN w:val="0"/>
        <w:adjustRightInd w:val="0"/>
        <w:jc w:val="both"/>
        <w:rPr>
          <w:rFonts w:eastAsia="TimesNewRoman"/>
          <w:iCs/>
          <w:lang w:val="sr-Cyrl-CS"/>
        </w:rPr>
      </w:pPr>
      <w:r w:rsidRPr="007F2674">
        <w:rPr>
          <w:rFonts w:eastAsia="TimesNewRoman"/>
          <w:iCs/>
          <w:lang w:val="sr-Cyrl-CS"/>
        </w:rPr>
        <w:tab/>
        <w:t>2) степен одговорности друштва за ревизију, односно самосталног ревизора</w:t>
      </w:r>
      <w:r w:rsidR="005A2E0D" w:rsidRPr="007F2674">
        <w:rPr>
          <w:rFonts w:eastAsia="TimesNewRoman"/>
          <w:iCs/>
          <w:lang w:val="sr-Cyrl-CS"/>
        </w:rPr>
        <w:t>, као и лиценцираног овлашћеног ревизора</w:t>
      </w:r>
      <w:r w:rsidRPr="007F2674">
        <w:rPr>
          <w:rFonts w:eastAsia="TimesNewRoman"/>
          <w:iCs/>
          <w:lang w:val="sr-Cyrl-CS"/>
        </w:rPr>
        <w:t xml:space="preserve"> за издати ревизорски извештај;</w:t>
      </w:r>
    </w:p>
    <w:p w:rsidR="00CE2DC0" w:rsidRPr="007F2674" w:rsidRDefault="00CE2DC0" w:rsidP="00CE2DC0">
      <w:pPr>
        <w:autoSpaceDE w:val="0"/>
        <w:autoSpaceDN w:val="0"/>
        <w:adjustRightInd w:val="0"/>
        <w:jc w:val="both"/>
        <w:rPr>
          <w:rFonts w:eastAsia="TimesNewRoman"/>
          <w:iCs/>
          <w:lang w:val="sr-Cyrl-CS"/>
        </w:rPr>
      </w:pPr>
      <w:r w:rsidRPr="007F2674">
        <w:rPr>
          <w:rFonts w:eastAsia="TimesNewRoman"/>
          <w:iCs/>
          <w:lang w:val="sr-Cyrl-CS"/>
        </w:rPr>
        <w:tab/>
        <w:t>3) финансијску снагу друштва за ревизију, односно самосталног ревизора</w:t>
      </w:r>
      <w:r w:rsidR="005A2E0D" w:rsidRPr="007F2674">
        <w:rPr>
          <w:rFonts w:eastAsia="TimesNewRoman"/>
          <w:iCs/>
          <w:lang w:val="sr-Cyrl-CS"/>
        </w:rPr>
        <w:t>, као и лиценцираног овлашћеног ревизора</w:t>
      </w:r>
      <w:r w:rsidRPr="007F2674">
        <w:rPr>
          <w:rFonts w:eastAsia="TimesNewRoman"/>
          <w:iCs/>
          <w:lang w:val="sr-Cyrl-CS"/>
        </w:rPr>
        <w:t>;</w:t>
      </w:r>
    </w:p>
    <w:p w:rsidR="00CE2DC0" w:rsidRPr="007F2674" w:rsidRDefault="00CE2DC0" w:rsidP="00CE2DC0">
      <w:pPr>
        <w:autoSpaceDE w:val="0"/>
        <w:autoSpaceDN w:val="0"/>
        <w:adjustRightInd w:val="0"/>
        <w:jc w:val="both"/>
        <w:rPr>
          <w:rFonts w:eastAsia="TimesNewRoman"/>
          <w:iCs/>
          <w:lang w:val="sr-Cyrl-CS"/>
        </w:rPr>
      </w:pPr>
      <w:r w:rsidRPr="007F2674">
        <w:rPr>
          <w:rFonts w:eastAsia="TimesNewRoman"/>
          <w:iCs/>
          <w:lang w:val="sr-Cyrl-CS"/>
        </w:rPr>
        <w:tab/>
        <w:t>4) износ прибављене имовинске користи;</w:t>
      </w:r>
    </w:p>
    <w:p w:rsidR="00CE2DC0" w:rsidRPr="007F2674" w:rsidRDefault="00CE2DC0" w:rsidP="00CE2DC0">
      <w:pPr>
        <w:autoSpaceDE w:val="0"/>
        <w:autoSpaceDN w:val="0"/>
        <w:adjustRightInd w:val="0"/>
        <w:jc w:val="both"/>
        <w:rPr>
          <w:rFonts w:eastAsia="TimesNewRoman"/>
          <w:iCs/>
          <w:lang w:val="sr-Cyrl-CS"/>
        </w:rPr>
      </w:pPr>
      <w:r w:rsidRPr="007F2674">
        <w:rPr>
          <w:rFonts w:eastAsia="TimesNewRoman"/>
          <w:iCs/>
          <w:lang w:val="sr-Cyrl-CS"/>
        </w:rPr>
        <w:tab/>
        <w:t>5) ниво сарадње контролисаног друштва за ревизију, односно самосталног ревизора</w:t>
      </w:r>
      <w:r w:rsidR="005A2E0D" w:rsidRPr="007F2674">
        <w:rPr>
          <w:rFonts w:eastAsia="TimesNewRoman"/>
          <w:iCs/>
          <w:lang w:val="sr-Cyrl-CS"/>
        </w:rPr>
        <w:t xml:space="preserve">, </w:t>
      </w:r>
      <w:r w:rsidRPr="007F2674">
        <w:rPr>
          <w:rFonts w:eastAsia="TimesNewRoman"/>
          <w:iCs/>
          <w:lang w:val="sr-Cyrl-CS"/>
        </w:rPr>
        <w:t xml:space="preserve"> </w:t>
      </w:r>
      <w:r w:rsidR="005A2E0D" w:rsidRPr="007F2674">
        <w:rPr>
          <w:rFonts w:eastAsia="TimesNewRoman"/>
          <w:iCs/>
          <w:lang w:val="sr-Cyrl-CS"/>
        </w:rPr>
        <w:t xml:space="preserve">као и лиценцираног овлашћеног ревизора </w:t>
      </w:r>
      <w:r w:rsidRPr="007F2674">
        <w:rPr>
          <w:rFonts w:eastAsia="TimesNewRoman"/>
          <w:iCs/>
          <w:lang w:val="sr-Cyrl-CS"/>
        </w:rPr>
        <w:t>у поступку контроле квалитета њиховог рада;</w:t>
      </w:r>
    </w:p>
    <w:p w:rsidR="00CE2DC0" w:rsidRPr="007F2674" w:rsidRDefault="00CE2DC0" w:rsidP="00CE2DC0">
      <w:pPr>
        <w:autoSpaceDE w:val="0"/>
        <w:autoSpaceDN w:val="0"/>
        <w:adjustRightInd w:val="0"/>
        <w:jc w:val="both"/>
        <w:rPr>
          <w:rFonts w:eastAsia="TimesNewRoman"/>
          <w:iCs/>
          <w:lang w:val="sr-Cyrl-CS"/>
        </w:rPr>
      </w:pPr>
      <w:r w:rsidRPr="007F2674">
        <w:rPr>
          <w:rFonts w:eastAsia="TimesNewRoman"/>
          <w:iCs/>
          <w:lang w:val="sr-Cyrl-CS"/>
        </w:rPr>
        <w:tab/>
        <w:t>6) претходне мере изречене у складу са овим законом.</w:t>
      </w:r>
    </w:p>
    <w:p w:rsidR="00CE2DC0" w:rsidRPr="007F2674" w:rsidRDefault="00CE2DC0" w:rsidP="00CE2DC0">
      <w:pPr>
        <w:autoSpaceDE w:val="0"/>
        <w:autoSpaceDN w:val="0"/>
        <w:adjustRightInd w:val="0"/>
        <w:ind w:firstLine="720"/>
        <w:jc w:val="both"/>
        <w:rPr>
          <w:rFonts w:eastAsia="TimesNewRoman"/>
          <w:iCs/>
          <w:lang w:val="sr-Cyrl-CS"/>
        </w:rPr>
      </w:pPr>
      <w:r w:rsidRPr="007F2674">
        <w:rPr>
          <w:rFonts w:eastAsia="TimesNewRoman"/>
          <w:lang w:val="sr-Cyrl-CS"/>
        </w:rPr>
        <w:t xml:space="preserve">Комисија </w:t>
      </w:r>
      <w:r w:rsidRPr="007F2674">
        <w:rPr>
          <w:rFonts w:eastAsia="TimesNewRoman"/>
          <w:iCs/>
          <w:lang w:val="sr-Cyrl-CS"/>
        </w:rPr>
        <w:t xml:space="preserve">може узети у обзир и друге чињеници и околности које могу бити од утицаја на делотворност изречених мера. </w:t>
      </w:r>
    </w:p>
    <w:p w:rsidR="006405DD" w:rsidRPr="007F2674" w:rsidRDefault="006405DD" w:rsidP="00D001A3">
      <w:pPr>
        <w:autoSpaceDE w:val="0"/>
        <w:autoSpaceDN w:val="0"/>
        <w:adjustRightInd w:val="0"/>
        <w:jc w:val="both"/>
        <w:rPr>
          <w:rFonts w:eastAsia="TimesNewRoman"/>
          <w:b/>
          <w:iCs/>
          <w:lang w:val="sr-Cyrl-CS"/>
        </w:rPr>
      </w:pPr>
    </w:p>
    <w:p w:rsidR="00D001A3" w:rsidRPr="007F2674" w:rsidRDefault="00E1004F" w:rsidP="00D001A3">
      <w:pPr>
        <w:autoSpaceDE w:val="0"/>
        <w:autoSpaceDN w:val="0"/>
        <w:adjustRightInd w:val="0"/>
        <w:jc w:val="center"/>
        <w:rPr>
          <w:rFonts w:eastAsia="TimesNewRoman"/>
          <w:iCs/>
          <w:lang w:val="sr-Cyrl-CS"/>
        </w:rPr>
      </w:pPr>
      <w:r w:rsidRPr="007F2674">
        <w:rPr>
          <w:rFonts w:eastAsia="TimesNewRoman"/>
          <w:iCs/>
          <w:lang w:val="sr-Cyrl-CS"/>
        </w:rPr>
        <w:t>Начин с</w:t>
      </w:r>
      <w:r w:rsidR="00D001A3" w:rsidRPr="007F2674">
        <w:rPr>
          <w:rFonts w:eastAsia="TimesNewRoman"/>
          <w:iCs/>
          <w:lang w:val="sr-Cyrl-CS"/>
        </w:rPr>
        <w:t>п</w:t>
      </w:r>
      <w:r w:rsidRPr="007F2674">
        <w:rPr>
          <w:rFonts w:eastAsia="TimesNewRoman"/>
          <w:iCs/>
          <w:lang w:val="sr-Cyrl-CS"/>
        </w:rPr>
        <w:t>р</w:t>
      </w:r>
      <w:r w:rsidR="00D001A3" w:rsidRPr="007F2674">
        <w:rPr>
          <w:rFonts w:eastAsia="TimesNewRoman"/>
          <w:iCs/>
          <w:lang w:val="sr-Cyrl-CS"/>
        </w:rPr>
        <w:t>овођења мера</w:t>
      </w:r>
    </w:p>
    <w:p w:rsidR="00D001A3" w:rsidRPr="007F2674" w:rsidRDefault="00D001A3" w:rsidP="00D001A3">
      <w:pPr>
        <w:autoSpaceDE w:val="0"/>
        <w:autoSpaceDN w:val="0"/>
        <w:adjustRightInd w:val="0"/>
        <w:jc w:val="center"/>
        <w:rPr>
          <w:rFonts w:eastAsia="TimesNewRoman"/>
          <w:iCs/>
          <w:lang w:val="sr-Cyrl-CS"/>
        </w:rPr>
      </w:pPr>
    </w:p>
    <w:p w:rsidR="007D065C" w:rsidRPr="007F2674" w:rsidRDefault="007D065C" w:rsidP="007D065C">
      <w:pPr>
        <w:autoSpaceDE w:val="0"/>
        <w:autoSpaceDN w:val="0"/>
        <w:adjustRightInd w:val="0"/>
        <w:jc w:val="center"/>
        <w:rPr>
          <w:rFonts w:eastAsia="TimesNewRoman"/>
          <w:bCs/>
          <w:iCs/>
          <w:lang w:val="sr-Cyrl-CS"/>
        </w:rPr>
      </w:pPr>
      <w:r w:rsidRPr="007F2674">
        <w:rPr>
          <w:rFonts w:eastAsia="TimesNewRoman"/>
          <w:bCs/>
          <w:iCs/>
          <w:lang w:val="sr-Cyrl-CS"/>
        </w:rPr>
        <w:t>Члан 8</w:t>
      </w:r>
      <w:r w:rsidR="00BE3723" w:rsidRPr="007F2674">
        <w:rPr>
          <w:rFonts w:eastAsia="TimesNewRoman"/>
          <w:bCs/>
          <w:iCs/>
          <w:lang w:val="sr-Cyrl-CS"/>
        </w:rPr>
        <w:t>3</w:t>
      </w:r>
      <w:r w:rsidRPr="007F2674">
        <w:rPr>
          <w:rFonts w:eastAsia="TimesNewRoman"/>
          <w:bCs/>
          <w:iCs/>
          <w:lang w:val="sr-Cyrl-CS"/>
        </w:rPr>
        <w:t>.</w:t>
      </w:r>
    </w:p>
    <w:p w:rsidR="007D065C" w:rsidRPr="007F2674" w:rsidRDefault="007D065C" w:rsidP="00D615B9">
      <w:pPr>
        <w:autoSpaceDE w:val="0"/>
        <w:autoSpaceDN w:val="0"/>
        <w:adjustRightInd w:val="0"/>
        <w:jc w:val="both"/>
        <w:rPr>
          <w:rFonts w:eastAsia="TimesNewRoman"/>
          <w:iCs/>
          <w:lang w:val="sr-Cyrl-CS"/>
        </w:rPr>
      </w:pPr>
      <w:r w:rsidRPr="007F2674">
        <w:rPr>
          <w:rFonts w:eastAsia="TimesNewRoman"/>
          <w:iCs/>
          <w:lang w:val="sr-Cyrl-CS"/>
        </w:rPr>
        <w:tab/>
        <w:t>Комисија спроводи мере из чл</w:t>
      </w:r>
      <w:r w:rsidR="00C06E63" w:rsidRPr="007F2674">
        <w:rPr>
          <w:rFonts w:eastAsia="TimesNewRoman"/>
          <w:iCs/>
          <w:lang w:val="sr-Cyrl-CS"/>
        </w:rPr>
        <w:t>.</w:t>
      </w:r>
      <w:r w:rsidRPr="007F2674">
        <w:rPr>
          <w:rFonts w:eastAsia="TimesNewRoman"/>
          <w:iCs/>
          <w:lang w:val="sr-Cyrl-CS"/>
        </w:rPr>
        <w:t xml:space="preserve"> 8</w:t>
      </w:r>
      <w:r w:rsidR="005412C9" w:rsidRPr="007F2674">
        <w:rPr>
          <w:rFonts w:eastAsia="TimesNewRoman"/>
          <w:iCs/>
          <w:lang w:val="sr-Cyrl-CS"/>
        </w:rPr>
        <w:t>1</w:t>
      </w:r>
      <w:r w:rsidRPr="007F2674">
        <w:rPr>
          <w:rFonts w:eastAsia="TimesNewRoman"/>
          <w:iCs/>
          <w:lang w:val="sr-Cyrl-CS"/>
        </w:rPr>
        <w:t>.</w:t>
      </w:r>
      <w:r w:rsidR="00C06E63" w:rsidRPr="007F2674">
        <w:rPr>
          <w:rFonts w:eastAsia="TimesNewRoman"/>
          <w:iCs/>
          <w:lang w:val="sr-Cyrl-CS"/>
        </w:rPr>
        <w:t xml:space="preserve"> и </w:t>
      </w:r>
      <w:r w:rsidR="000545F4" w:rsidRPr="007F2674">
        <w:rPr>
          <w:rFonts w:eastAsia="TimesNewRoman"/>
          <w:iCs/>
          <w:lang w:val="sr-Cyrl-CS"/>
        </w:rPr>
        <w:t xml:space="preserve">94. </w:t>
      </w:r>
      <w:r w:rsidRPr="007F2674">
        <w:rPr>
          <w:rFonts w:eastAsia="TimesNewRoman"/>
          <w:iCs/>
          <w:lang w:val="sr-Cyrl-CS"/>
        </w:rPr>
        <w:t>овог закона, на следећи начин:</w:t>
      </w:r>
    </w:p>
    <w:p w:rsidR="007D065C" w:rsidRPr="007F2674" w:rsidRDefault="007D065C" w:rsidP="007D065C">
      <w:pPr>
        <w:autoSpaceDE w:val="0"/>
        <w:autoSpaceDN w:val="0"/>
        <w:adjustRightInd w:val="0"/>
        <w:ind w:left="720"/>
        <w:rPr>
          <w:rFonts w:eastAsia="TimesNewRoman"/>
          <w:iCs/>
          <w:lang w:val="sr-Cyrl-CS"/>
        </w:rPr>
      </w:pPr>
      <w:r w:rsidRPr="007F2674">
        <w:rPr>
          <w:rFonts w:eastAsia="TimesNewRoman"/>
          <w:iCs/>
          <w:lang w:val="sr-Cyrl-CS"/>
        </w:rPr>
        <w:t>1) директно;</w:t>
      </w:r>
    </w:p>
    <w:p w:rsidR="007D065C" w:rsidRPr="007F2674" w:rsidRDefault="007D065C" w:rsidP="007D065C">
      <w:pPr>
        <w:autoSpaceDE w:val="0"/>
        <w:autoSpaceDN w:val="0"/>
        <w:adjustRightInd w:val="0"/>
        <w:ind w:left="720"/>
        <w:rPr>
          <w:rFonts w:eastAsia="TimesNewRoman"/>
          <w:iCs/>
          <w:lang w:val="sr-Cyrl-CS"/>
        </w:rPr>
      </w:pPr>
      <w:r w:rsidRPr="007F2674">
        <w:rPr>
          <w:rFonts w:eastAsia="TimesNewRoman"/>
          <w:iCs/>
          <w:lang w:val="sr-Cyrl-CS"/>
        </w:rPr>
        <w:t>2) у сарадњи са другим органима;</w:t>
      </w:r>
    </w:p>
    <w:p w:rsidR="007D065C" w:rsidRPr="007F2674" w:rsidRDefault="007D065C" w:rsidP="007D065C">
      <w:pPr>
        <w:autoSpaceDE w:val="0"/>
        <w:autoSpaceDN w:val="0"/>
        <w:adjustRightInd w:val="0"/>
        <w:ind w:left="720"/>
        <w:rPr>
          <w:rFonts w:eastAsia="TimesNewRoman"/>
          <w:iCs/>
          <w:lang w:val="sr-Cyrl-CS"/>
        </w:rPr>
      </w:pPr>
      <w:r w:rsidRPr="007F2674">
        <w:rPr>
          <w:rFonts w:eastAsia="TimesNewRoman"/>
          <w:iCs/>
          <w:lang w:val="sr-Cyrl-CS"/>
        </w:rPr>
        <w:t>3) подношењем захтева надлежним судским органима.</w:t>
      </w:r>
    </w:p>
    <w:p w:rsidR="007C6827" w:rsidRDefault="007C6827" w:rsidP="007C6827">
      <w:pPr>
        <w:autoSpaceDE w:val="0"/>
        <w:autoSpaceDN w:val="0"/>
        <w:adjustRightInd w:val="0"/>
        <w:rPr>
          <w:rFonts w:eastAsia="TimesNewRoman"/>
          <w:lang w:val="sr-Cyrl-CS"/>
        </w:rPr>
      </w:pPr>
      <w:r w:rsidRPr="007F2674">
        <w:rPr>
          <w:rFonts w:eastAsia="TimesNewRoman"/>
          <w:lang w:val="sr-Cyrl-CS"/>
        </w:rPr>
        <w:tab/>
      </w:r>
    </w:p>
    <w:p w:rsidR="009243CF" w:rsidRDefault="009243CF" w:rsidP="007C6827">
      <w:pPr>
        <w:autoSpaceDE w:val="0"/>
        <w:autoSpaceDN w:val="0"/>
        <w:adjustRightInd w:val="0"/>
        <w:rPr>
          <w:rFonts w:eastAsia="TimesNewRoman"/>
          <w:lang w:val="sr-Cyrl-CS"/>
        </w:rPr>
      </w:pPr>
    </w:p>
    <w:p w:rsidR="009243CF" w:rsidRDefault="009243CF" w:rsidP="007C6827">
      <w:pPr>
        <w:autoSpaceDE w:val="0"/>
        <w:autoSpaceDN w:val="0"/>
        <w:adjustRightInd w:val="0"/>
        <w:rPr>
          <w:rFonts w:eastAsia="TimesNewRoman"/>
          <w:lang w:val="sr-Cyrl-CS"/>
        </w:rPr>
      </w:pPr>
    </w:p>
    <w:p w:rsidR="009243CF" w:rsidRPr="007F2674" w:rsidRDefault="009243CF" w:rsidP="007C6827">
      <w:pPr>
        <w:autoSpaceDE w:val="0"/>
        <w:autoSpaceDN w:val="0"/>
        <w:adjustRightInd w:val="0"/>
        <w:rPr>
          <w:rFonts w:eastAsia="TimesNewRoman"/>
          <w:iCs/>
          <w:lang w:val="sr-Cyrl-CS"/>
        </w:rPr>
      </w:pPr>
    </w:p>
    <w:p w:rsidR="00EB768D" w:rsidRPr="007F2674" w:rsidRDefault="008E2CF5" w:rsidP="00CE79B8">
      <w:pPr>
        <w:autoSpaceDE w:val="0"/>
        <w:autoSpaceDN w:val="0"/>
        <w:adjustRightInd w:val="0"/>
        <w:jc w:val="center"/>
        <w:outlineLvl w:val="0"/>
        <w:rPr>
          <w:rFonts w:eastAsia="TimesNewRoman"/>
          <w:iCs/>
          <w:lang w:val="sr-Cyrl-CS"/>
        </w:rPr>
      </w:pPr>
      <w:r w:rsidRPr="007F2674">
        <w:rPr>
          <w:rFonts w:eastAsia="TimesNewRoman"/>
          <w:iCs/>
          <w:lang w:val="sr-Cyrl-CS"/>
        </w:rPr>
        <w:lastRenderedPageBreak/>
        <w:t xml:space="preserve">Садржина решења о отклањању </w:t>
      </w:r>
      <w:r w:rsidR="00E60188" w:rsidRPr="007F2674">
        <w:rPr>
          <w:rFonts w:eastAsia="TimesNewRoman"/>
          <w:iCs/>
          <w:lang w:val="sr-Cyrl-CS"/>
        </w:rPr>
        <w:t xml:space="preserve">утврђених </w:t>
      </w:r>
      <w:r w:rsidRPr="007F2674">
        <w:rPr>
          <w:rFonts w:eastAsia="TimesNewRoman"/>
          <w:iCs/>
          <w:lang w:val="sr-Cyrl-CS"/>
        </w:rPr>
        <w:t>неправилности</w:t>
      </w:r>
    </w:p>
    <w:p w:rsidR="001B6FE7" w:rsidRPr="007F2674" w:rsidRDefault="001B6FE7" w:rsidP="001B6FE7">
      <w:pPr>
        <w:autoSpaceDE w:val="0"/>
        <w:autoSpaceDN w:val="0"/>
        <w:adjustRightInd w:val="0"/>
        <w:jc w:val="center"/>
        <w:outlineLvl w:val="0"/>
        <w:rPr>
          <w:rFonts w:eastAsia="TimesNewRoman"/>
          <w:iCs/>
          <w:lang w:val="sr-Cyrl-CS"/>
        </w:rPr>
      </w:pPr>
    </w:p>
    <w:p w:rsidR="001B6FE7" w:rsidRPr="007F2674" w:rsidRDefault="001B6FE7" w:rsidP="001B6FE7">
      <w:pPr>
        <w:autoSpaceDE w:val="0"/>
        <w:autoSpaceDN w:val="0"/>
        <w:adjustRightInd w:val="0"/>
        <w:jc w:val="center"/>
        <w:outlineLvl w:val="0"/>
        <w:rPr>
          <w:rFonts w:eastAsia="TimesNewRoman"/>
          <w:iCs/>
          <w:lang w:val="sr-Cyrl-CS"/>
        </w:rPr>
      </w:pPr>
      <w:r w:rsidRPr="007F2674">
        <w:rPr>
          <w:rFonts w:eastAsia="TimesNewRoman"/>
          <w:iCs/>
          <w:lang w:val="sr-Cyrl-CS"/>
        </w:rPr>
        <w:t>Члан 8</w:t>
      </w:r>
      <w:r w:rsidR="00BE3723" w:rsidRPr="007F2674">
        <w:rPr>
          <w:rFonts w:eastAsia="TimesNewRoman"/>
          <w:iCs/>
          <w:lang w:val="sr-Cyrl-CS"/>
        </w:rPr>
        <w:t>4</w:t>
      </w:r>
      <w:r w:rsidRPr="007F2674">
        <w:rPr>
          <w:rFonts w:eastAsia="TimesNewRoman"/>
          <w:iCs/>
          <w:lang w:val="sr-Cyrl-CS"/>
        </w:rPr>
        <w:t>.</w:t>
      </w:r>
    </w:p>
    <w:p w:rsidR="001B6FE7" w:rsidRPr="007F2674" w:rsidRDefault="001B6FE7" w:rsidP="001B6FE7">
      <w:pPr>
        <w:autoSpaceDE w:val="0"/>
        <w:autoSpaceDN w:val="0"/>
        <w:adjustRightInd w:val="0"/>
        <w:ind w:firstLine="720"/>
        <w:jc w:val="both"/>
        <w:outlineLvl w:val="0"/>
        <w:rPr>
          <w:rFonts w:eastAsia="TimesNewRoman"/>
          <w:iCs/>
          <w:lang w:val="sr-Cyrl-CS"/>
        </w:rPr>
      </w:pPr>
      <w:r w:rsidRPr="007F2674">
        <w:rPr>
          <w:rFonts w:eastAsia="TimesNewRoman"/>
          <w:iCs/>
          <w:lang w:val="sr-Cyrl-CS"/>
        </w:rPr>
        <w:t xml:space="preserve">Решење којим се налаже отклањање </w:t>
      </w:r>
      <w:r w:rsidR="00E60188" w:rsidRPr="007F2674">
        <w:rPr>
          <w:rFonts w:eastAsia="TimesNewRoman"/>
          <w:iCs/>
          <w:lang w:val="sr-Cyrl-CS"/>
        </w:rPr>
        <w:t xml:space="preserve">утврђених </w:t>
      </w:r>
      <w:r w:rsidRPr="007F2674">
        <w:rPr>
          <w:rFonts w:eastAsia="TimesNewRoman"/>
          <w:iCs/>
          <w:lang w:val="sr-Cyrl-CS"/>
        </w:rPr>
        <w:t>неправилности, нарочито садржи:</w:t>
      </w:r>
    </w:p>
    <w:p w:rsidR="001B6FE7" w:rsidRPr="007F2674" w:rsidRDefault="001B6FE7" w:rsidP="001B6FE7">
      <w:pPr>
        <w:autoSpaceDE w:val="0"/>
        <w:autoSpaceDN w:val="0"/>
        <w:adjustRightInd w:val="0"/>
        <w:ind w:firstLine="720"/>
        <w:jc w:val="both"/>
        <w:outlineLvl w:val="0"/>
        <w:rPr>
          <w:rFonts w:eastAsia="TimesNewRoman"/>
          <w:iCs/>
          <w:lang w:val="sr-Cyrl-CS"/>
        </w:rPr>
      </w:pPr>
      <w:r w:rsidRPr="007F2674">
        <w:rPr>
          <w:rFonts w:eastAsia="TimesNewRoman"/>
          <w:iCs/>
          <w:lang w:val="sr-Cyrl-CS"/>
        </w:rPr>
        <w:t>1) опис неправилности чије је отклањање утврђено решењем;</w:t>
      </w:r>
    </w:p>
    <w:p w:rsidR="001B6FE7" w:rsidRPr="007F2674" w:rsidRDefault="001B6FE7" w:rsidP="001B6FE7">
      <w:pPr>
        <w:autoSpaceDE w:val="0"/>
        <w:autoSpaceDN w:val="0"/>
        <w:adjustRightInd w:val="0"/>
        <w:ind w:firstLine="720"/>
        <w:jc w:val="both"/>
        <w:outlineLvl w:val="0"/>
        <w:rPr>
          <w:rFonts w:eastAsia="TimesNewRoman"/>
          <w:iCs/>
          <w:lang w:val="sr-Cyrl-CS"/>
        </w:rPr>
      </w:pPr>
      <w:r w:rsidRPr="007F2674">
        <w:rPr>
          <w:rFonts w:eastAsia="TimesNewRoman"/>
          <w:iCs/>
          <w:lang w:val="sr-Cyrl-CS"/>
        </w:rPr>
        <w:t>2) рок у коме је друштво за ревизију, односно самостални ревизор дужан да отклони неправилности и да достави извештај о отклањању неправилности;</w:t>
      </w:r>
    </w:p>
    <w:p w:rsidR="001B6FE7" w:rsidRPr="007F2674" w:rsidRDefault="001B6FE7" w:rsidP="001B6FE7">
      <w:pPr>
        <w:autoSpaceDE w:val="0"/>
        <w:autoSpaceDN w:val="0"/>
        <w:adjustRightInd w:val="0"/>
        <w:ind w:firstLine="720"/>
        <w:jc w:val="both"/>
        <w:outlineLvl w:val="0"/>
        <w:rPr>
          <w:rFonts w:eastAsia="TimesNewRoman"/>
          <w:iCs/>
          <w:lang w:val="sr-Cyrl-CS"/>
        </w:rPr>
      </w:pPr>
      <w:r w:rsidRPr="007F2674">
        <w:rPr>
          <w:rFonts w:eastAsia="TimesNewRoman"/>
          <w:iCs/>
          <w:lang w:val="sr-Cyrl-CS"/>
        </w:rPr>
        <w:t>3) начин отклањања неправилности;</w:t>
      </w:r>
    </w:p>
    <w:p w:rsidR="001B6FE7" w:rsidRPr="007F2674" w:rsidRDefault="001B6FE7" w:rsidP="001B6FE7">
      <w:pPr>
        <w:autoSpaceDE w:val="0"/>
        <w:autoSpaceDN w:val="0"/>
        <w:adjustRightInd w:val="0"/>
        <w:ind w:firstLine="720"/>
        <w:jc w:val="both"/>
        <w:outlineLvl w:val="0"/>
        <w:rPr>
          <w:rFonts w:eastAsia="TimesNewRoman"/>
          <w:iCs/>
          <w:lang w:val="sr-Cyrl-CS"/>
        </w:rPr>
      </w:pPr>
      <w:r w:rsidRPr="007F2674">
        <w:rPr>
          <w:rFonts w:eastAsia="TimesNewRoman"/>
          <w:iCs/>
          <w:lang w:val="sr-Cyrl-CS"/>
        </w:rPr>
        <w:t>4) доказе о отклањању неправилности које је друштво за ревизију, односно самостални ревизор дужан да достави Комисији.</w:t>
      </w:r>
    </w:p>
    <w:p w:rsidR="008E2CF5" w:rsidRPr="007F2674" w:rsidRDefault="008E2CF5" w:rsidP="001B6FE7">
      <w:pPr>
        <w:autoSpaceDE w:val="0"/>
        <w:autoSpaceDN w:val="0"/>
        <w:adjustRightInd w:val="0"/>
        <w:ind w:firstLine="720"/>
        <w:jc w:val="both"/>
        <w:outlineLvl w:val="0"/>
        <w:rPr>
          <w:rFonts w:eastAsia="TimesNewRoman"/>
          <w:iCs/>
          <w:lang w:val="sr-Cyrl-CS"/>
        </w:rPr>
      </w:pPr>
    </w:p>
    <w:p w:rsidR="001B6FE7" w:rsidRPr="007F2674" w:rsidRDefault="008E2CF5" w:rsidP="008E2CF5">
      <w:pPr>
        <w:autoSpaceDE w:val="0"/>
        <w:autoSpaceDN w:val="0"/>
        <w:adjustRightInd w:val="0"/>
        <w:jc w:val="center"/>
        <w:outlineLvl w:val="0"/>
        <w:rPr>
          <w:rFonts w:eastAsia="TimesNewRoman"/>
          <w:iCs/>
          <w:lang w:val="sr-Cyrl-CS"/>
        </w:rPr>
      </w:pPr>
      <w:r w:rsidRPr="007F2674">
        <w:rPr>
          <w:rFonts w:eastAsia="TimesNewRoman"/>
          <w:iCs/>
          <w:lang w:val="sr-Cyrl-CS"/>
        </w:rPr>
        <w:t xml:space="preserve">Отклањање утврђених неправилности </w:t>
      </w:r>
    </w:p>
    <w:p w:rsidR="008E2CF5" w:rsidRPr="009243CF" w:rsidRDefault="008E2CF5" w:rsidP="008E2CF5">
      <w:pPr>
        <w:autoSpaceDE w:val="0"/>
        <w:autoSpaceDN w:val="0"/>
        <w:adjustRightInd w:val="0"/>
        <w:jc w:val="center"/>
        <w:outlineLvl w:val="0"/>
        <w:rPr>
          <w:rFonts w:eastAsia="TimesNewRoman"/>
          <w:iCs/>
          <w:sz w:val="20"/>
          <w:szCs w:val="20"/>
          <w:lang w:val="sr-Cyrl-CS"/>
        </w:rPr>
      </w:pPr>
    </w:p>
    <w:p w:rsidR="00D61F53" w:rsidRPr="007F2674" w:rsidRDefault="00C25DC5"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9638F8" w:rsidRPr="007F2674">
        <w:rPr>
          <w:rFonts w:eastAsia="TimesNewRoman"/>
          <w:lang w:val="sr-Cyrl-CS"/>
        </w:rPr>
        <w:t>8</w:t>
      </w:r>
      <w:r w:rsidR="00BE3723" w:rsidRPr="007F2674">
        <w:rPr>
          <w:rFonts w:eastAsia="TimesNewRoman"/>
          <w:lang w:val="sr-Cyrl-CS"/>
        </w:rPr>
        <w:t>5</w:t>
      </w:r>
      <w:r w:rsidR="00C47B65" w:rsidRPr="007F2674">
        <w:rPr>
          <w:rFonts w:eastAsia="TimesNewRoman"/>
          <w:lang w:val="sr-Cyrl-CS"/>
        </w:rPr>
        <w:t>.</w:t>
      </w:r>
    </w:p>
    <w:p w:rsidR="00ED712A" w:rsidRPr="007F2674" w:rsidRDefault="00CE2DC0" w:rsidP="00ED712A">
      <w:pPr>
        <w:autoSpaceDE w:val="0"/>
        <w:autoSpaceDN w:val="0"/>
        <w:adjustRightInd w:val="0"/>
        <w:ind w:firstLine="720"/>
        <w:jc w:val="both"/>
        <w:rPr>
          <w:rFonts w:eastAsia="TimesNewRoman"/>
          <w:lang w:val="sr-Cyrl-CS"/>
        </w:rPr>
      </w:pPr>
      <w:r w:rsidRPr="007F2674">
        <w:rPr>
          <w:rFonts w:eastAsia="TimesNewRoman"/>
          <w:lang w:val="sr-Cyrl-CS"/>
        </w:rPr>
        <w:t xml:space="preserve">Комисија </w:t>
      </w:r>
      <w:r w:rsidR="00ED712A" w:rsidRPr="007F2674">
        <w:rPr>
          <w:rFonts w:eastAsia="TimesNewRoman"/>
          <w:lang w:val="sr-Cyrl-CS"/>
        </w:rPr>
        <w:t>решењем налаже отклањање утврђених неправилности</w:t>
      </w:r>
      <w:r w:rsidR="00E465FC" w:rsidRPr="007F2674">
        <w:rPr>
          <w:rFonts w:eastAsia="TimesNewRoman"/>
          <w:lang w:val="sr-Cyrl-CS"/>
        </w:rPr>
        <w:t xml:space="preserve"> ако</w:t>
      </w:r>
      <w:r w:rsidR="00ED712A" w:rsidRPr="007F2674">
        <w:rPr>
          <w:rFonts w:eastAsia="TimesNewRoman"/>
          <w:lang w:val="sr-Cyrl-CS"/>
        </w:rPr>
        <w:t>:</w:t>
      </w:r>
      <w:r w:rsidR="00795F3D" w:rsidRPr="007F2674">
        <w:rPr>
          <w:rFonts w:eastAsia="TimesNewRoman"/>
          <w:lang w:val="sr-Cyrl-CS"/>
        </w:rPr>
        <w:t xml:space="preserve"> </w:t>
      </w:r>
    </w:p>
    <w:p w:rsidR="002C6C3F" w:rsidRPr="007F2674" w:rsidRDefault="002C6C3F" w:rsidP="002C6C3F">
      <w:pPr>
        <w:autoSpaceDE w:val="0"/>
        <w:autoSpaceDN w:val="0"/>
        <w:adjustRightInd w:val="0"/>
        <w:ind w:firstLine="720"/>
        <w:jc w:val="both"/>
        <w:rPr>
          <w:rFonts w:eastAsia="TimesNewRoman"/>
          <w:lang w:val="sr-Cyrl-CS"/>
        </w:rPr>
      </w:pPr>
      <w:r w:rsidRPr="007F2674">
        <w:rPr>
          <w:rFonts w:eastAsia="TimesNewRoman"/>
          <w:lang w:val="sr-Cyrl-CS"/>
        </w:rPr>
        <w:t>1) власничка структура и управљање друштвом за ревизију није у складу са одредбама овог закона</w:t>
      </w:r>
      <w:r w:rsidR="00DD5165" w:rsidRPr="007F2674">
        <w:rPr>
          <w:rFonts w:eastAsia="TimesNewRoman"/>
          <w:lang w:val="sr-Cyrl-CS"/>
        </w:rPr>
        <w:t>, односно ако самостални ревизор поступа супротно</w:t>
      </w:r>
      <w:r w:rsidR="002E2432" w:rsidRPr="007F2674">
        <w:rPr>
          <w:rFonts w:eastAsia="TimesNewRoman"/>
          <w:lang w:val="sr-Cyrl-CS"/>
        </w:rPr>
        <w:t xml:space="preserve"> члану </w:t>
      </w:r>
      <w:r w:rsidR="008F0CE8" w:rsidRPr="007F2674">
        <w:rPr>
          <w:rFonts w:eastAsia="TimesNewRoman"/>
          <w:lang w:val="sr-Cyrl-CS"/>
        </w:rPr>
        <w:t>1</w:t>
      </w:r>
      <w:r w:rsidR="00046039" w:rsidRPr="007F2674">
        <w:rPr>
          <w:rFonts w:eastAsia="TimesNewRoman"/>
          <w:lang w:val="sr-Cyrl-CS"/>
        </w:rPr>
        <w:t>7</w:t>
      </w:r>
      <w:r w:rsidR="008F0CE8" w:rsidRPr="007F2674">
        <w:rPr>
          <w:rFonts w:eastAsia="TimesNewRoman"/>
          <w:lang w:val="sr-Cyrl-CS"/>
        </w:rPr>
        <w:t xml:space="preserve">. </w:t>
      </w:r>
      <w:r w:rsidR="002E2432" w:rsidRPr="007F2674">
        <w:rPr>
          <w:rFonts w:eastAsia="TimesNewRoman"/>
          <w:lang w:val="sr-Cyrl-CS"/>
        </w:rPr>
        <w:t>овог закона</w:t>
      </w:r>
      <w:r w:rsidRPr="007F2674">
        <w:rPr>
          <w:rFonts w:eastAsia="TimesNewRoman"/>
          <w:lang w:val="sr-Cyrl-CS"/>
        </w:rPr>
        <w:t>;</w:t>
      </w:r>
    </w:p>
    <w:p w:rsidR="002C6C3F" w:rsidRPr="007F2674" w:rsidRDefault="002C6C3F" w:rsidP="002C6C3F">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E60188" w:rsidRPr="007F2674">
        <w:rPr>
          <w:rFonts w:eastAsia="TimesNewRoman"/>
          <w:lang w:val="sr-Cyrl-CS"/>
        </w:rPr>
        <w:t xml:space="preserve">друштво за ревизију, односно самостални ревизор </w:t>
      </w:r>
      <w:r w:rsidR="009B49BD" w:rsidRPr="007F2674">
        <w:rPr>
          <w:rFonts w:eastAsia="TimesNewRoman"/>
          <w:lang w:val="sr-Cyrl-CS"/>
        </w:rPr>
        <w:t>не поступа у складу са одредбама чл. 20. и 21. овог закона</w:t>
      </w:r>
      <w:r w:rsidRPr="007F2674">
        <w:rPr>
          <w:rFonts w:eastAsia="TimesNewRoman"/>
          <w:lang w:val="sr-Cyrl-CS"/>
        </w:rPr>
        <w:t>;</w:t>
      </w:r>
    </w:p>
    <w:p w:rsidR="00CE2DC0" w:rsidRPr="007F2674" w:rsidRDefault="0084492C" w:rsidP="002C6C3F">
      <w:pPr>
        <w:autoSpaceDE w:val="0"/>
        <w:autoSpaceDN w:val="0"/>
        <w:adjustRightInd w:val="0"/>
        <w:ind w:firstLine="720"/>
        <w:jc w:val="both"/>
        <w:rPr>
          <w:rFonts w:eastAsia="TimesNewRoman"/>
          <w:lang w:val="sr-Cyrl-CS"/>
        </w:rPr>
      </w:pPr>
      <w:r w:rsidRPr="007F2674">
        <w:rPr>
          <w:rFonts w:eastAsia="TimesNewRoman"/>
          <w:lang w:val="sr-Cyrl-CS"/>
        </w:rPr>
        <w:t>3</w:t>
      </w:r>
      <w:r w:rsidR="00B072F8" w:rsidRPr="007F2674">
        <w:rPr>
          <w:rFonts w:eastAsia="TimesNewRoman"/>
          <w:lang w:val="sr-Cyrl-CS"/>
        </w:rPr>
        <w:t xml:space="preserve">) </w:t>
      </w:r>
      <w:r w:rsidR="009B49BD" w:rsidRPr="007F2674">
        <w:rPr>
          <w:rFonts w:eastAsia="TimesNewRoman"/>
          <w:lang w:val="sr-Cyrl-CS"/>
        </w:rPr>
        <w:t>друштво за ревизију не објави извештај о транспарентности у складу са чланом 24. овог закона</w:t>
      </w:r>
      <w:r w:rsidR="00781F20" w:rsidRPr="007F2674">
        <w:rPr>
          <w:rFonts w:eastAsia="TimesNewRoman"/>
          <w:lang w:val="sr-Cyrl-CS"/>
        </w:rPr>
        <w:t>;</w:t>
      </w:r>
      <w:r w:rsidR="00CE2DC0" w:rsidRPr="007F2674" w:rsidDel="00CE2DC0">
        <w:rPr>
          <w:rFonts w:eastAsia="TimesNewRoman"/>
          <w:lang w:val="sr-Cyrl-CS"/>
        </w:rPr>
        <w:t xml:space="preserve"> </w:t>
      </w:r>
    </w:p>
    <w:p w:rsidR="002C6C3F" w:rsidRPr="007F2674" w:rsidRDefault="0084492C" w:rsidP="002C6C3F">
      <w:pPr>
        <w:autoSpaceDE w:val="0"/>
        <w:autoSpaceDN w:val="0"/>
        <w:adjustRightInd w:val="0"/>
        <w:ind w:firstLine="720"/>
        <w:jc w:val="both"/>
        <w:rPr>
          <w:rFonts w:eastAsia="TimesNewRoman"/>
          <w:lang w:val="sr-Cyrl-CS"/>
        </w:rPr>
      </w:pPr>
      <w:r w:rsidRPr="007F2674">
        <w:rPr>
          <w:rFonts w:eastAsia="TimesNewRoman"/>
          <w:lang w:val="sr-Cyrl-CS"/>
        </w:rPr>
        <w:t>4</w:t>
      </w:r>
      <w:r w:rsidR="002C6C3F" w:rsidRPr="007F2674">
        <w:rPr>
          <w:rFonts w:eastAsia="TimesNewRoman"/>
          <w:lang w:val="sr-Cyrl-CS"/>
        </w:rPr>
        <w:t xml:space="preserve">) </w:t>
      </w:r>
      <w:r w:rsidR="00602C00" w:rsidRPr="007F2674">
        <w:rPr>
          <w:rFonts w:eastAsia="TimesNewRoman"/>
          <w:lang w:val="sr-Cyrl-CS"/>
        </w:rPr>
        <w:t xml:space="preserve">друштво за ревизију, односно самостални ревизор </w:t>
      </w:r>
      <w:r w:rsidR="002C6C3F" w:rsidRPr="007F2674">
        <w:rPr>
          <w:rFonts w:eastAsia="TimesNewRoman"/>
          <w:lang w:val="sr-Cyrl-CS"/>
        </w:rPr>
        <w:t xml:space="preserve">обавља додатне </w:t>
      </w:r>
      <w:r w:rsidR="00D31EB6" w:rsidRPr="007F2674">
        <w:rPr>
          <w:rFonts w:eastAsia="TimesNewRoman"/>
          <w:lang w:val="sr-Cyrl-CS"/>
        </w:rPr>
        <w:t>услуге</w:t>
      </w:r>
      <w:r w:rsidR="002C6C3F" w:rsidRPr="007F2674">
        <w:rPr>
          <w:rFonts w:eastAsia="TimesNewRoman"/>
          <w:lang w:val="sr-Cyrl-CS"/>
        </w:rPr>
        <w:t xml:space="preserve"> супротно члану </w:t>
      </w:r>
      <w:r w:rsidR="00E460BD" w:rsidRPr="007F2674">
        <w:rPr>
          <w:rFonts w:eastAsia="TimesNewRoman"/>
          <w:lang w:val="sr-Cyrl-CS"/>
        </w:rPr>
        <w:t>4</w:t>
      </w:r>
      <w:r w:rsidR="005412C9" w:rsidRPr="007F2674">
        <w:rPr>
          <w:rFonts w:eastAsia="TimesNewRoman"/>
          <w:lang w:val="sr-Cyrl-CS"/>
        </w:rPr>
        <w:t>5</w:t>
      </w:r>
      <w:r w:rsidR="00E460BD" w:rsidRPr="007F2674">
        <w:rPr>
          <w:rFonts w:eastAsia="TimesNewRoman"/>
          <w:lang w:val="sr-Cyrl-CS"/>
        </w:rPr>
        <w:t>.</w:t>
      </w:r>
      <w:r w:rsidR="00E33DFB" w:rsidRPr="007F2674">
        <w:rPr>
          <w:rFonts w:eastAsia="TimesNewRoman"/>
          <w:lang w:val="sr-Cyrl-CS"/>
        </w:rPr>
        <w:t xml:space="preserve"> </w:t>
      </w:r>
      <w:r w:rsidR="002C6C3F" w:rsidRPr="007F2674">
        <w:rPr>
          <w:rFonts w:eastAsia="TimesNewRoman"/>
          <w:lang w:val="sr-Cyrl-CS"/>
        </w:rPr>
        <w:t>овог закона;</w:t>
      </w:r>
      <w:r w:rsidR="00E33DFB" w:rsidRPr="007F2674">
        <w:rPr>
          <w:rFonts w:eastAsia="TimesNewRoman"/>
          <w:lang w:val="sr-Cyrl-CS"/>
        </w:rPr>
        <w:t xml:space="preserve"> </w:t>
      </w:r>
    </w:p>
    <w:p w:rsidR="002C6C3F" w:rsidRPr="007F2674" w:rsidRDefault="0084492C" w:rsidP="002C6C3F">
      <w:pPr>
        <w:autoSpaceDE w:val="0"/>
        <w:autoSpaceDN w:val="0"/>
        <w:adjustRightInd w:val="0"/>
        <w:ind w:firstLine="720"/>
        <w:jc w:val="both"/>
        <w:rPr>
          <w:rFonts w:eastAsia="TimesNewRoman"/>
          <w:lang w:val="sr-Cyrl-CS"/>
        </w:rPr>
      </w:pPr>
      <w:r w:rsidRPr="007F2674">
        <w:rPr>
          <w:rFonts w:eastAsia="TimesNewRoman"/>
          <w:lang w:val="sr-Cyrl-CS"/>
        </w:rPr>
        <w:t>5</w:t>
      </w:r>
      <w:r w:rsidR="002C6C3F" w:rsidRPr="007F2674">
        <w:rPr>
          <w:rFonts w:eastAsia="TimesNewRoman"/>
          <w:lang w:val="sr-Cyrl-CS"/>
        </w:rPr>
        <w:t xml:space="preserve">) </w:t>
      </w:r>
      <w:r w:rsidR="00602C00" w:rsidRPr="007F2674">
        <w:rPr>
          <w:rFonts w:eastAsia="TimesNewRoman"/>
          <w:lang w:val="sr-Cyrl-CS"/>
        </w:rPr>
        <w:t xml:space="preserve">друштво за ревизију, односно самостални ревизор </w:t>
      </w:r>
      <w:r w:rsidR="002C6C3F" w:rsidRPr="007F2674">
        <w:rPr>
          <w:rFonts w:eastAsia="TimesNewRoman"/>
          <w:lang w:val="sr-Cyrl-CS"/>
        </w:rPr>
        <w:t xml:space="preserve">не доставља </w:t>
      </w:r>
      <w:r w:rsidR="00F5578E" w:rsidRPr="007F2674">
        <w:rPr>
          <w:rFonts w:eastAsia="TimesNewRoman"/>
          <w:lang w:val="sr-Cyrl-CS"/>
        </w:rPr>
        <w:t xml:space="preserve">извештаје </w:t>
      </w:r>
      <w:r w:rsidR="009B49BD" w:rsidRPr="007F2674">
        <w:rPr>
          <w:rFonts w:eastAsia="TimesNewRoman"/>
          <w:lang w:val="sr-Cyrl-CS"/>
        </w:rPr>
        <w:t xml:space="preserve">и обавештења </w:t>
      </w:r>
      <w:r w:rsidR="002C6C3F" w:rsidRPr="007F2674">
        <w:rPr>
          <w:rFonts w:eastAsia="TimesNewRoman"/>
          <w:lang w:val="sr-Cyrl-CS"/>
        </w:rPr>
        <w:t xml:space="preserve">у смислу члана </w:t>
      </w:r>
      <w:r w:rsidR="009B49BD" w:rsidRPr="007F2674">
        <w:rPr>
          <w:rFonts w:eastAsia="TimesNewRoman"/>
          <w:lang w:val="sr-Cyrl-CS"/>
        </w:rPr>
        <w:t xml:space="preserve">25. и члана </w:t>
      </w:r>
      <w:r w:rsidR="00F5578E" w:rsidRPr="007F2674">
        <w:rPr>
          <w:rFonts w:eastAsia="TimesNewRoman"/>
          <w:lang w:val="sr-Cyrl-CS"/>
        </w:rPr>
        <w:t>6</w:t>
      </w:r>
      <w:r w:rsidR="005412C9" w:rsidRPr="007F2674">
        <w:rPr>
          <w:rFonts w:eastAsia="TimesNewRoman"/>
          <w:lang w:val="sr-Cyrl-CS"/>
        </w:rPr>
        <w:t>6</w:t>
      </w:r>
      <w:r w:rsidR="00F5578E" w:rsidRPr="007F2674">
        <w:rPr>
          <w:rFonts w:eastAsia="TimesNewRoman"/>
          <w:lang w:val="sr-Cyrl-CS"/>
        </w:rPr>
        <w:t xml:space="preserve">. став 2. </w:t>
      </w:r>
      <w:r w:rsidR="002C6C3F" w:rsidRPr="007F2674">
        <w:rPr>
          <w:rFonts w:eastAsia="TimesNewRoman"/>
          <w:lang w:val="sr-Cyrl-CS"/>
        </w:rPr>
        <w:t>овог закона;</w:t>
      </w:r>
    </w:p>
    <w:p w:rsidR="00DF7959" w:rsidRPr="007F2674" w:rsidRDefault="00A36C89" w:rsidP="000D5306">
      <w:pPr>
        <w:autoSpaceDE w:val="0"/>
        <w:autoSpaceDN w:val="0"/>
        <w:adjustRightInd w:val="0"/>
        <w:ind w:firstLine="720"/>
        <w:jc w:val="both"/>
        <w:rPr>
          <w:rFonts w:eastAsia="TimesNewRoman"/>
          <w:lang w:val="sr-Cyrl-CS"/>
        </w:rPr>
      </w:pPr>
      <w:r w:rsidRPr="007F2674">
        <w:rPr>
          <w:rFonts w:eastAsia="TimesNewRoman"/>
          <w:lang w:val="sr-Cyrl-CS"/>
        </w:rPr>
        <w:t>6</w:t>
      </w:r>
      <w:r w:rsidR="002C6C3F" w:rsidRPr="007F2674">
        <w:rPr>
          <w:rFonts w:eastAsia="TimesNewRoman"/>
          <w:lang w:val="sr-Cyrl-CS"/>
        </w:rPr>
        <w:t xml:space="preserve">) </w:t>
      </w:r>
      <w:r w:rsidR="00602C00" w:rsidRPr="007F2674">
        <w:rPr>
          <w:rFonts w:eastAsia="TimesNewRoman"/>
          <w:lang w:val="sr-Cyrl-CS"/>
        </w:rPr>
        <w:t xml:space="preserve">друштво за ревизију, односно самостални ревизор </w:t>
      </w:r>
      <w:r w:rsidR="002C6C3F" w:rsidRPr="007F2674">
        <w:rPr>
          <w:rFonts w:eastAsia="TimesNewRoman"/>
          <w:lang w:val="sr-Cyrl-CS"/>
        </w:rPr>
        <w:t>не испуњава услове за издавање дозвол</w:t>
      </w:r>
      <w:r w:rsidR="002C23AD" w:rsidRPr="007F2674">
        <w:rPr>
          <w:rFonts w:eastAsia="TimesNewRoman"/>
          <w:lang w:val="sr-Cyrl-CS"/>
        </w:rPr>
        <w:t>е</w:t>
      </w:r>
      <w:r w:rsidR="002C6C3F" w:rsidRPr="007F2674">
        <w:rPr>
          <w:rFonts w:eastAsia="TimesNewRoman"/>
          <w:lang w:val="sr-Cyrl-CS"/>
        </w:rPr>
        <w:t xml:space="preserve"> за обављање ревизије</w:t>
      </w:r>
      <w:r w:rsidR="007F6C3A" w:rsidRPr="007F2674">
        <w:rPr>
          <w:rFonts w:eastAsia="TimesNewRoman"/>
          <w:lang w:val="sr-Cyrl-CS"/>
        </w:rPr>
        <w:t xml:space="preserve"> у складу са овим законом</w:t>
      </w:r>
      <w:r w:rsidR="002C6C3F" w:rsidRPr="007F2674">
        <w:rPr>
          <w:rFonts w:eastAsia="TimesNewRoman"/>
          <w:lang w:val="sr-Cyrl-CS"/>
        </w:rPr>
        <w:t>;</w:t>
      </w:r>
    </w:p>
    <w:p w:rsidR="00B34C38" w:rsidRPr="007F2674" w:rsidRDefault="00DF7959" w:rsidP="000D5306">
      <w:pPr>
        <w:autoSpaceDE w:val="0"/>
        <w:autoSpaceDN w:val="0"/>
        <w:adjustRightInd w:val="0"/>
        <w:ind w:firstLine="720"/>
        <w:jc w:val="both"/>
        <w:rPr>
          <w:rFonts w:eastAsia="TimesNewRoman"/>
          <w:lang w:val="sr-Cyrl-CS"/>
        </w:rPr>
      </w:pPr>
      <w:r w:rsidRPr="007F2674">
        <w:rPr>
          <w:rFonts w:eastAsia="TimesNewRoman"/>
          <w:lang w:val="sr-Cyrl-CS"/>
        </w:rPr>
        <w:t xml:space="preserve">7) </w:t>
      </w:r>
      <w:r w:rsidR="002C6C3F" w:rsidRPr="007F2674">
        <w:rPr>
          <w:rFonts w:eastAsia="TimesNewRoman"/>
          <w:lang w:val="sr-Cyrl-CS"/>
        </w:rPr>
        <w:t xml:space="preserve"> </w:t>
      </w:r>
      <w:r w:rsidRPr="007F2674">
        <w:rPr>
          <w:rFonts w:eastAsia="TimesNewRoman"/>
          <w:lang w:val="sr-Cyrl-CS"/>
        </w:rPr>
        <w:t>ако друштво за ревизију, односно самостални ревизор не поступа у складу с</w:t>
      </w:r>
      <w:r w:rsidR="00095324" w:rsidRPr="007F2674">
        <w:rPr>
          <w:rFonts w:eastAsia="TimesNewRoman"/>
          <w:lang w:val="sr-Cyrl-CS"/>
        </w:rPr>
        <w:t>а</w:t>
      </w:r>
      <w:r w:rsidRPr="007F2674">
        <w:rPr>
          <w:rFonts w:eastAsia="TimesNewRoman"/>
          <w:lang w:val="sr-Cyrl-CS"/>
        </w:rPr>
        <w:t xml:space="preserve"> одредбама овог закона и подзаконским актима који су донети на основу овог закона.</w:t>
      </w:r>
    </w:p>
    <w:p w:rsidR="008E2CF5" w:rsidRPr="009243CF" w:rsidRDefault="008E2CF5" w:rsidP="000D5306">
      <w:pPr>
        <w:autoSpaceDE w:val="0"/>
        <w:autoSpaceDN w:val="0"/>
        <w:adjustRightInd w:val="0"/>
        <w:ind w:firstLine="720"/>
        <w:jc w:val="both"/>
        <w:rPr>
          <w:rFonts w:eastAsia="TimesNewRoman"/>
          <w:sz w:val="20"/>
          <w:szCs w:val="20"/>
          <w:lang w:val="sr-Cyrl-CS"/>
        </w:rPr>
      </w:pPr>
    </w:p>
    <w:p w:rsidR="00D61F53" w:rsidRPr="007F2674" w:rsidRDefault="00282C18" w:rsidP="00CE79B8">
      <w:pPr>
        <w:autoSpaceDE w:val="0"/>
        <w:autoSpaceDN w:val="0"/>
        <w:adjustRightInd w:val="0"/>
        <w:jc w:val="center"/>
        <w:outlineLvl w:val="0"/>
        <w:rPr>
          <w:rFonts w:eastAsia="TimesNewRoman"/>
          <w:iCs/>
          <w:lang w:val="sr-Cyrl-CS"/>
        </w:rPr>
      </w:pPr>
      <w:r w:rsidRPr="007F2674">
        <w:rPr>
          <w:rFonts w:eastAsia="TimesNewRoman"/>
          <w:iCs/>
          <w:lang w:val="sr-Cyrl-CS"/>
        </w:rPr>
        <w:t>Извештај</w:t>
      </w:r>
      <w:r w:rsidR="00D61F53" w:rsidRPr="007F2674">
        <w:rPr>
          <w:rFonts w:eastAsia="TimesNewRoman"/>
          <w:iCs/>
          <w:lang w:val="sr-Cyrl-CS"/>
        </w:rPr>
        <w:t xml:space="preserve"> </w:t>
      </w:r>
      <w:r w:rsidR="004832F1" w:rsidRPr="007F2674">
        <w:rPr>
          <w:rFonts w:eastAsia="TimesNewRoman"/>
          <w:iCs/>
          <w:lang w:val="sr-Cyrl-CS"/>
        </w:rPr>
        <w:t>о</w:t>
      </w:r>
      <w:r w:rsidR="00D61F53" w:rsidRPr="007F2674">
        <w:rPr>
          <w:rFonts w:eastAsia="TimesNewRoman"/>
          <w:iCs/>
          <w:lang w:val="sr-Cyrl-CS"/>
        </w:rPr>
        <w:t xml:space="preserve"> </w:t>
      </w:r>
      <w:r w:rsidR="004832F1" w:rsidRPr="007F2674">
        <w:rPr>
          <w:rFonts w:eastAsia="TimesNewRoman"/>
          <w:iCs/>
          <w:lang w:val="sr-Cyrl-CS"/>
        </w:rPr>
        <w:t>отклањању</w:t>
      </w:r>
      <w:r w:rsidR="00D61F53" w:rsidRPr="007F2674">
        <w:rPr>
          <w:rFonts w:eastAsia="TimesNewRoman"/>
          <w:iCs/>
          <w:lang w:val="sr-Cyrl-CS"/>
        </w:rPr>
        <w:t xml:space="preserve"> </w:t>
      </w:r>
      <w:r w:rsidR="00E60188" w:rsidRPr="007F2674">
        <w:rPr>
          <w:rFonts w:eastAsia="TimesNewRoman"/>
          <w:iCs/>
          <w:lang w:val="sr-Cyrl-CS"/>
        </w:rPr>
        <w:t xml:space="preserve">утврђених </w:t>
      </w:r>
      <w:r w:rsidR="004832F1" w:rsidRPr="007F2674">
        <w:rPr>
          <w:rFonts w:eastAsia="TimesNewRoman"/>
          <w:iCs/>
          <w:lang w:val="sr-Cyrl-CS"/>
        </w:rPr>
        <w:t>неправилности</w:t>
      </w:r>
    </w:p>
    <w:p w:rsidR="007356CA" w:rsidRPr="009243CF" w:rsidRDefault="007356CA" w:rsidP="001B3084">
      <w:pPr>
        <w:autoSpaceDE w:val="0"/>
        <w:autoSpaceDN w:val="0"/>
        <w:adjustRightInd w:val="0"/>
        <w:jc w:val="center"/>
        <w:rPr>
          <w:rFonts w:eastAsia="TimesNewRoman"/>
          <w:iCs/>
          <w:sz w:val="20"/>
          <w:szCs w:val="20"/>
          <w:lang w:val="sr-Cyrl-CS"/>
        </w:rPr>
      </w:pPr>
    </w:p>
    <w:p w:rsidR="00E32FE1" w:rsidRPr="007F2674" w:rsidRDefault="00282C18"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BE30BA" w:rsidRPr="007F2674">
        <w:rPr>
          <w:rFonts w:eastAsia="TimesNewRoman"/>
          <w:lang w:val="sr-Cyrl-CS"/>
        </w:rPr>
        <w:t>8</w:t>
      </w:r>
      <w:r w:rsidR="00BE3723" w:rsidRPr="007F2674">
        <w:rPr>
          <w:rFonts w:eastAsia="TimesNewRoman"/>
          <w:lang w:val="sr-Cyrl-CS"/>
        </w:rPr>
        <w:t>6</w:t>
      </w:r>
      <w:r w:rsidR="00127771" w:rsidRPr="007F2674">
        <w:rPr>
          <w:rFonts w:eastAsia="TimesNewRoman"/>
          <w:lang w:val="sr-Cyrl-CS"/>
        </w:rPr>
        <w:t>.</w:t>
      </w:r>
      <w:r w:rsidR="00C47B65" w:rsidRPr="007F2674">
        <w:rPr>
          <w:rFonts w:eastAsia="TimesNewRoman"/>
          <w:lang w:val="sr-Cyrl-CS"/>
        </w:rPr>
        <w:t xml:space="preserve"> </w:t>
      </w:r>
    </w:p>
    <w:p w:rsidR="00960D62" w:rsidRPr="007F2674" w:rsidRDefault="00E22167" w:rsidP="003B6195">
      <w:pPr>
        <w:autoSpaceDE w:val="0"/>
        <w:autoSpaceDN w:val="0"/>
        <w:adjustRightInd w:val="0"/>
        <w:ind w:firstLine="720"/>
        <w:jc w:val="both"/>
        <w:rPr>
          <w:rFonts w:eastAsia="TimesNewRoman"/>
          <w:lang w:val="sr-Cyrl-CS"/>
        </w:rPr>
      </w:pPr>
      <w:r w:rsidRPr="007F2674">
        <w:rPr>
          <w:rFonts w:eastAsia="TimesNewRoman"/>
          <w:lang w:val="sr-Cyrl-CS"/>
        </w:rPr>
        <w:t>Д</w:t>
      </w:r>
      <w:r w:rsidR="004832F1" w:rsidRPr="007F2674">
        <w:rPr>
          <w:rFonts w:eastAsia="TimesNewRoman"/>
          <w:lang w:val="sr-Cyrl-CS"/>
        </w:rPr>
        <w:t>руштво</w:t>
      </w:r>
      <w:r w:rsidRPr="007F2674">
        <w:rPr>
          <w:rFonts w:eastAsia="TimesNewRoman"/>
          <w:lang w:val="sr-Cyrl-CS"/>
        </w:rPr>
        <w:t xml:space="preserve"> за ревизију</w:t>
      </w:r>
      <w:r w:rsidR="00B161FA" w:rsidRPr="007F2674">
        <w:rPr>
          <w:rFonts w:eastAsia="TimesNewRoman"/>
          <w:lang w:val="sr-Cyrl-CS"/>
        </w:rPr>
        <w:t>, односно самостални ревизор</w:t>
      </w:r>
      <w:r w:rsidR="003B6195" w:rsidRPr="007F2674">
        <w:rPr>
          <w:rFonts w:eastAsia="TimesNewRoman"/>
          <w:lang w:val="sr-Cyrl-CS"/>
        </w:rPr>
        <w:t xml:space="preserve"> </w:t>
      </w:r>
      <w:r w:rsidR="00282C18" w:rsidRPr="007F2674">
        <w:rPr>
          <w:rFonts w:eastAsia="TimesNewRoman"/>
          <w:lang w:val="sr-Cyrl-CS"/>
        </w:rPr>
        <w:t>дуж</w:t>
      </w:r>
      <w:r w:rsidR="00B161FA" w:rsidRPr="007F2674">
        <w:rPr>
          <w:rFonts w:eastAsia="TimesNewRoman"/>
          <w:lang w:val="sr-Cyrl-CS"/>
        </w:rPr>
        <w:t>а</w:t>
      </w:r>
      <w:r w:rsidR="00CD27E2" w:rsidRPr="007F2674">
        <w:rPr>
          <w:rFonts w:eastAsia="TimesNewRoman"/>
          <w:lang w:val="sr-Cyrl-CS"/>
        </w:rPr>
        <w:t>н</w:t>
      </w:r>
      <w:r w:rsidR="00282C18" w:rsidRPr="007F2674">
        <w:rPr>
          <w:rFonts w:eastAsia="TimesNewRoman"/>
          <w:lang w:val="sr-Cyrl-CS"/>
        </w:rPr>
        <w:t xml:space="preserve"> је да</w:t>
      </w:r>
      <w:r w:rsidR="00D61F53" w:rsidRPr="007F2674">
        <w:rPr>
          <w:rFonts w:eastAsia="TimesNewRoman"/>
          <w:lang w:val="sr-Cyrl-CS"/>
        </w:rPr>
        <w:t xml:space="preserve"> </w:t>
      </w:r>
      <w:r w:rsidR="004832F1" w:rsidRPr="007F2674">
        <w:rPr>
          <w:rFonts w:eastAsia="TimesNewRoman"/>
          <w:lang w:val="sr-Cyrl-CS"/>
        </w:rPr>
        <w:t>у</w:t>
      </w:r>
      <w:r w:rsidR="00D61F53" w:rsidRPr="007F2674">
        <w:rPr>
          <w:rFonts w:eastAsia="TimesNewRoman"/>
          <w:lang w:val="sr-Cyrl-CS"/>
        </w:rPr>
        <w:t xml:space="preserve"> </w:t>
      </w:r>
      <w:r w:rsidR="004832F1" w:rsidRPr="007F2674">
        <w:rPr>
          <w:rFonts w:eastAsia="TimesNewRoman"/>
          <w:lang w:val="sr-Cyrl-CS"/>
        </w:rPr>
        <w:t>року</w:t>
      </w:r>
      <w:r w:rsidR="000173E5" w:rsidRPr="007F2674">
        <w:rPr>
          <w:rFonts w:eastAsia="TimesNewRoman"/>
          <w:lang w:val="sr-Cyrl-CS"/>
        </w:rPr>
        <w:t xml:space="preserve"> који не може бити краћи од </w:t>
      </w:r>
      <w:r w:rsidR="0084492C" w:rsidRPr="007F2674">
        <w:rPr>
          <w:rFonts w:eastAsia="TimesNewRoman"/>
          <w:lang w:val="sr-Cyrl-CS"/>
        </w:rPr>
        <w:t>15</w:t>
      </w:r>
      <w:r w:rsidR="00021052" w:rsidRPr="007F2674">
        <w:rPr>
          <w:rFonts w:eastAsia="TimesNewRoman"/>
          <w:lang w:val="sr-Cyrl-CS"/>
        </w:rPr>
        <w:t xml:space="preserve"> дана</w:t>
      </w:r>
      <w:r w:rsidR="00854534" w:rsidRPr="007F2674">
        <w:rPr>
          <w:rFonts w:eastAsia="TimesNewRoman"/>
          <w:lang w:val="sr-Cyrl-CS"/>
        </w:rPr>
        <w:t>,</w:t>
      </w:r>
      <w:r w:rsidR="000173E5" w:rsidRPr="007F2674">
        <w:rPr>
          <w:rFonts w:eastAsia="TimesNewRoman"/>
          <w:lang w:val="sr-Cyrl-CS"/>
        </w:rPr>
        <w:t xml:space="preserve"> нити дужи од </w:t>
      </w:r>
      <w:r w:rsidR="00DF7959" w:rsidRPr="007F2674">
        <w:rPr>
          <w:rFonts w:eastAsia="TimesNewRoman"/>
          <w:lang w:val="sr-Cyrl-CS"/>
        </w:rPr>
        <w:t xml:space="preserve">90 </w:t>
      </w:r>
      <w:r w:rsidR="00021052" w:rsidRPr="007F2674">
        <w:rPr>
          <w:rFonts w:eastAsia="TimesNewRoman"/>
          <w:lang w:val="sr-Cyrl-CS"/>
        </w:rPr>
        <w:t>дана</w:t>
      </w:r>
      <w:r w:rsidR="00D61F53" w:rsidRPr="007F2674">
        <w:rPr>
          <w:rFonts w:eastAsia="TimesNewRoman"/>
          <w:lang w:val="sr-Cyrl-CS"/>
        </w:rPr>
        <w:t xml:space="preserve"> </w:t>
      </w:r>
      <w:r w:rsidR="00282C18" w:rsidRPr="007F2674">
        <w:rPr>
          <w:rFonts w:eastAsia="TimesNewRoman"/>
          <w:lang w:val="sr-Cyrl-CS"/>
        </w:rPr>
        <w:t>отклони</w:t>
      </w:r>
      <w:r w:rsidR="00D61F53" w:rsidRPr="007F2674">
        <w:rPr>
          <w:rFonts w:eastAsia="TimesNewRoman"/>
          <w:lang w:val="sr-Cyrl-CS"/>
        </w:rPr>
        <w:t xml:space="preserve"> </w:t>
      </w:r>
      <w:r w:rsidR="004832F1" w:rsidRPr="007F2674">
        <w:rPr>
          <w:rFonts w:eastAsia="TimesNewRoman"/>
          <w:lang w:val="sr-Cyrl-CS"/>
        </w:rPr>
        <w:t>утвр</w:t>
      </w:r>
      <w:r w:rsidR="00282C18" w:rsidRPr="007F2674">
        <w:rPr>
          <w:rFonts w:eastAsia="TimesNewRoman"/>
          <w:lang w:val="sr-Cyrl-CS"/>
        </w:rPr>
        <w:t>ђе</w:t>
      </w:r>
      <w:r w:rsidR="004832F1" w:rsidRPr="007F2674">
        <w:rPr>
          <w:rFonts w:eastAsia="TimesNewRoman"/>
          <w:lang w:val="sr-Cyrl-CS"/>
        </w:rPr>
        <w:t>не</w:t>
      </w:r>
      <w:r w:rsidR="00960D62" w:rsidRPr="007F2674">
        <w:rPr>
          <w:rFonts w:eastAsia="TimesNewRoman"/>
          <w:lang w:val="sr-Cyrl-CS"/>
        </w:rPr>
        <w:t xml:space="preserve"> </w:t>
      </w:r>
      <w:r w:rsidR="004832F1" w:rsidRPr="007F2674">
        <w:rPr>
          <w:rFonts w:eastAsia="TimesNewRoman"/>
          <w:lang w:val="sr-Cyrl-CS"/>
        </w:rPr>
        <w:t>неправилности</w:t>
      </w:r>
      <w:r w:rsidR="00D61F53" w:rsidRPr="007F2674">
        <w:rPr>
          <w:rFonts w:eastAsia="TimesNewRoman"/>
          <w:lang w:val="sr-Cyrl-CS"/>
        </w:rPr>
        <w:t xml:space="preserve"> </w:t>
      </w:r>
      <w:r w:rsidR="004832F1" w:rsidRPr="007F2674">
        <w:rPr>
          <w:rFonts w:eastAsia="TimesNewRoman"/>
          <w:lang w:val="sr-Cyrl-CS"/>
        </w:rPr>
        <w:t>и</w:t>
      </w:r>
      <w:r w:rsidR="00D61F53" w:rsidRPr="007F2674">
        <w:rPr>
          <w:rFonts w:eastAsia="TimesNewRoman"/>
          <w:lang w:val="sr-Cyrl-CS"/>
        </w:rPr>
        <w:t xml:space="preserve"> </w:t>
      </w:r>
      <w:r w:rsidR="00282C18" w:rsidRPr="007F2674">
        <w:rPr>
          <w:rFonts w:eastAsia="TimesNewRoman"/>
          <w:lang w:val="sr-Cyrl-CS"/>
        </w:rPr>
        <w:t xml:space="preserve">да </w:t>
      </w:r>
      <w:r w:rsidR="00355890" w:rsidRPr="007F2674">
        <w:rPr>
          <w:rFonts w:eastAsia="TimesNewRoman"/>
          <w:lang w:val="sr-Cyrl-CS"/>
        </w:rPr>
        <w:t>Комисији</w:t>
      </w:r>
      <w:r w:rsidR="00355890" w:rsidRPr="007F2674" w:rsidDel="00355890">
        <w:rPr>
          <w:rFonts w:eastAsia="TimesNewRoman"/>
          <w:lang w:val="sr-Cyrl-CS"/>
        </w:rPr>
        <w:t xml:space="preserve"> </w:t>
      </w:r>
      <w:r w:rsidR="00282C18" w:rsidRPr="007F2674">
        <w:rPr>
          <w:rFonts w:eastAsia="TimesNewRoman"/>
          <w:lang w:val="sr-Cyrl-CS"/>
        </w:rPr>
        <w:t>поднесе</w:t>
      </w:r>
      <w:r w:rsidR="00D61F53" w:rsidRPr="007F2674">
        <w:rPr>
          <w:rFonts w:eastAsia="TimesNewRoman"/>
          <w:lang w:val="sr-Cyrl-CS"/>
        </w:rPr>
        <w:t xml:space="preserve"> </w:t>
      </w:r>
      <w:r w:rsidR="00282C18" w:rsidRPr="007F2674">
        <w:rPr>
          <w:rFonts w:eastAsia="TimesNewRoman"/>
          <w:lang w:val="sr-Cyrl-CS"/>
        </w:rPr>
        <w:t>извештај</w:t>
      </w:r>
      <w:r w:rsidR="00D61F53" w:rsidRPr="007F2674">
        <w:rPr>
          <w:rFonts w:eastAsia="TimesNewRoman"/>
          <w:lang w:val="sr-Cyrl-CS"/>
        </w:rPr>
        <w:t xml:space="preserve"> </w:t>
      </w:r>
      <w:r w:rsidR="00CD27E2" w:rsidRPr="007F2674">
        <w:rPr>
          <w:rFonts w:eastAsia="TimesNewRoman"/>
          <w:lang w:val="sr-Cyrl-CS"/>
        </w:rPr>
        <w:t>који садржи</w:t>
      </w:r>
      <w:r w:rsidR="00D61F53" w:rsidRPr="007F2674">
        <w:rPr>
          <w:rFonts w:eastAsia="TimesNewRoman"/>
          <w:lang w:val="sr-Cyrl-CS"/>
        </w:rPr>
        <w:t xml:space="preserve"> </w:t>
      </w:r>
      <w:r w:rsidR="00CD27E2" w:rsidRPr="007F2674">
        <w:rPr>
          <w:rFonts w:eastAsia="TimesNewRoman"/>
          <w:lang w:val="sr-Cyrl-CS"/>
        </w:rPr>
        <w:t>опис</w:t>
      </w:r>
      <w:r w:rsidR="00D61F53" w:rsidRPr="007F2674">
        <w:rPr>
          <w:rFonts w:eastAsia="TimesNewRoman"/>
          <w:lang w:val="sr-Cyrl-CS"/>
        </w:rPr>
        <w:t xml:space="preserve"> </w:t>
      </w:r>
      <w:r w:rsidR="004832F1" w:rsidRPr="007F2674">
        <w:rPr>
          <w:rFonts w:eastAsia="TimesNewRoman"/>
          <w:lang w:val="sr-Cyrl-CS"/>
        </w:rPr>
        <w:t>п</w:t>
      </w:r>
      <w:r w:rsidR="00CD27E2" w:rsidRPr="007F2674">
        <w:rPr>
          <w:rFonts w:eastAsia="TimesNewRoman"/>
          <w:lang w:val="sr-Cyrl-CS"/>
        </w:rPr>
        <w:t>редузетих</w:t>
      </w:r>
      <w:r w:rsidR="00D61F53" w:rsidRPr="007F2674">
        <w:rPr>
          <w:rFonts w:eastAsia="TimesNewRoman"/>
          <w:lang w:val="sr-Cyrl-CS"/>
        </w:rPr>
        <w:t xml:space="preserve"> </w:t>
      </w:r>
      <w:r w:rsidR="00282C18" w:rsidRPr="007F2674">
        <w:rPr>
          <w:rFonts w:eastAsia="TimesNewRoman"/>
          <w:lang w:val="sr-Cyrl-CS"/>
        </w:rPr>
        <w:t>м</w:t>
      </w:r>
      <w:r w:rsidR="00CD27E2" w:rsidRPr="007F2674">
        <w:rPr>
          <w:rFonts w:eastAsia="TimesNewRoman"/>
          <w:lang w:val="sr-Cyrl-CS"/>
        </w:rPr>
        <w:t>ера, као</w:t>
      </w:r>
      <w:r w:rsidR="00D61F53" w:rsidRPr="007F2674">
        <w:rPr>
          <w:rFonts w:eastAsia="TimesNewRoman"/>
          <w:lang w:val="sr-Cyrl-CS"/>
        </w:rPr>
        <w:t xml:space="preserve"> </w:t>
      </w:r>
      <w:r w:rsidR="004832F1" w:rsidRPr="007F2674">
        <w:rPr>
          <w:rFonts w:eastAsia="TimesNewRoman"/>
          <w:lang w:val="sr-Cyrl-CS"/>
        </w:rPr>
        <w:t>и</w:t>
      </w:r>
      <w:r w:rsidR="00D61F53" w:rsidRPr="007F2674">
        <w:rPr>
          <w:rFonts w:eastAsia="TimesNewRoman"/>
          <w:lang w:val="sr-Cyrl-CS"/>
        </w:rPr>
        <w:t xml:space="preserve"> </w:t>
      </w:r>
      <w:r w:rsidR="00CD27E2" w:rsidRPr="007F2674">
        <w:rPr>
          <w:rFonts w:eastAsia="TimesNewRoman"/>
          <w:lang w:val="sr-Cyrl-CS"/>
        </w:rPr>
        <w:t xml:space="preserve">да </w:t>
      </w:r>
      <w:r w:rsidR="00282C18" w:rsidRPr="007F2674">
        <w:rPr>
          <w:rFonts w:eastAsia="TimesNewRoman"/>
          <w:lang w:val="sr-Cyrl-CS"/>
        </w:rPr>
        <w:t>приложи</w:t>
      </w:r>
      <w:r w:rsidR="00D61F53" w:rsidRPr="007F2674">
        <w:rPr>
          <w:rFonts w:eastAsia="TimesNewRoman"/>
          <w:lang w:val="sr-Cyrl-CS"/>
        </w:rPr>
        <w:t xml:space="preserve"> </w:t>
      </w:r>
      <w:r w:rsidR="004832F1" w:rsidRPr="007F2674">
        <w:rPr>
          <w:rFonts w:eastAsia="TimesNewRoman"/>
          <w:lang w:val="sr-Cyrl-CS"/>
        </w:rPr>
        <w:t>доказе</w:t>
      </w:r>
      <w:r w:rsidR="00D61F53" w:rsidRPr="007F2674">
        <w:rPr>
          <w:rFonts w:eastAsia="TimesNewRoman"/>
          <w:lang w:val="sr-Cyrl-CS"/>
        </w:rPr>
        <w:t xml:space="preserve"> </w:t>
      </w:r>
      <w:r w:rsidR="004832F1" w:rsidRPr="007F2674">
        <w:rPr>
          <w:rFonts w:eastAsia="TimesNewRoman"/>
          <w:lang w:val="sr-Cyrl-CS"/>
        </w:rPr>
        <w:t>о</w:t>
      </w:r>
      <w:r w:rsidR="00960D62" w:rsidRPr="007F2674">
        <w:rPr>
          <w:rFonts w:eastAsia="TimesNewRoman"/>
          <w:lang w:val="sr-Cyrl-CS"/>
        </w:rPr>
        <w:t xml:space="preserve"> </w:t>
      </w:r>
      <w:r w:rsidR="004832F1" w:rsidRPr="007F2674">
        <w:rPr>
          <w:rFonts w:eastAsia="TimesNewRoman"/>
          <w:lang w:val="sr-Cyrl-CS"/>
        </w:rPr>
        <w:t>отклањању</w:t>
      </w:r>
      <w:r w:rsidR="00D61F53" w:rsidRPr="007F2674">
        <w:rPr>
          <w:rFonts w:eastAsia="TimesNewRoman"/>
          <w:lang w:val="sr-Cyrl-CS"/>
        </w:rPr>
        <w:t xml:space="preserve"> </w:t>
      </w:r>
      <w:r w:rsidR="004832F1" w:rsidRPr="007F2674">
        <w:rPr>
          <w:rFonts w:eastAsia="TimesNewRoman"/>
          <w:lang w:val="sr-Cyrl-CS"/>
        </w:rPr>
        <w:t>неправилности</w:t>
      </w:r>
      <w:r w:rsidR="00D61F53" w:rsidRPr="007F2674">
        <w:rPr>
          <w:rFonts w:eastAsia="TimesNewRoman"/>
          <w:lang w:val="sr-Cyrl-CS"/>
        </w:rPr>
        <w:t>.</w:t>
      </w:r>
      <w:r w:rsidR="005542F1" w:rsidRPr="007F2674">
        <w:rPr>
          <w:rFonts w:eastAsia="TimesNewRoman"/>
          <w:lang w:val="sr-Cyrl-CS"/>
        </w:rPr>
        <w:t xml:space="preserve"> </w:t>
      </w:r>
    </w:p>
    <w:p w:rsidR="007356CA" w:rsidRPr="009243CF" w:rsidRDefault="007356CA" w:rsidP="00FB3911">
      <w:pPr>
        <w:autoSpaceDE w:val="0"/>
        <w:autoSpaceDN w:val="0"/>
        <w:adjustRightInd w:val="0"/>
        <w:jc w:val="both"/>
        <w:rPr>
          <w:rFonts w:eastAsia="TimesNewRoman"/>
          <w:sz w:val="20"/>
          <w:szCs w:val="20"/>
          <w:lang w:val="sr-Cyrl-CS"/>
        </w:rPr>
      </w:pPr>
    </w:p>
    <w:p w:rsidR="009457AF" w:rsidRPr="007F2674" w:rsidRDefault="0036453A" w:rsidP="00CE79B8">
      <w:pPr>
        <w:autoSpaceDE w:val="0"/>
        <w:autoSpaceDN w:val="0"/>
        <w:adjustRightInd w:val="0"/>
        <w:jc w:val="center"/>
        <w:outlineLvl w:val="0"/>
        <w:rPr>
          <w:rFonts w:eastAsia="TimesNewRoman"/>
          <w:iCs/>
          <w:lang w:val="sr-Cyrl-CS"/>
        </w:rPr>
      </w:pPr>
      <w:r w:rsidRPr="007F2674">
        <w:rPr>
          <w:rFonts w:eastAsia="TimesNewRoman"/>
          <w:iCs/>
          <w:lang w:val="sr-Cyrl-CS"/>
        </w:rPr>
        <w:t xml:space="preserve"> Јавна опомена</w:t>
      </w:r>
    </w:p>
    <w:p w:rsidR="007356CA" w:rsidRPr="009243CF" w:rsidRDefault="007356CA" w:rsidP="007356CA">
      <w:pPr>
        <w:autoSpaceDE w:val="0"/>
        <w:autoSpaceDN w:val="0"/>
        <w:adjustRightInd w:val="0"/>
        <w:jc w:val="center"/>
        <w:rPr>
          <w:rFonts w:eastAsia="TimesNewRoman"/>
          <w:iCs/>
          <w:sz w:val="20"/>
          <w:szCs w:val="20"/>
          <w:lang w:val="sr-Cyrl-CS"/>
        </w:rPr>
      </w:pPr>
    </w:p>
    <w:p w:rsidR="009457AF" w:rsidRPr="007F2674" w:rsidRDefault="009457AF"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6638BF" w:rsidRPr="007F2674">
        <w:rPr>
          <w:rFonts w:eastAsia="TimesNewRoman"/>
          <w:lang w:val="sr-Cyrl-CS"/>
        </w:rPr>
        <w:t>8</w:t>
      </w:r>
      <w:r w:rsidR="00BE3723" w:rsidRPr="007F2674">
        <w:rPr>
          <w:rFonts w:eastAsia="TimesNewRoman"/>
          <w:lang w:val="sr-Cyrl-CS"/>
        </w:rPr>
        <w:t>7</w:t>
      </w:r>
      <w:r w:rsidR="00127771" w:rsidRPr="007F2674">
        <w:rPr>
          <w:rFonts w:eastAsia="TimesNewRoman"/>
          <w:lang w:val="sr-Cyrl-CS"/>
        </w:rPr>
        <w:t>.</w:t>
      </w:r>
    </w:p>
    <w:p w:rsidR="009457AF" w:rsidRPr="007F2674" w:rsidRDefault="0036453A" w:rsidP="009457AF">
      <w:pPr>
        <w:ind w:firstLine="720"/>
        <w:jc w:val="both"/>
        <w:rPr>
          <w:lang w:val="sr-Cyrl-CS"/>
        </w:rPr>
      </w:pPr>
      <w:r w:rsidRPr="007F2674">
        <w:rPr>
          <w:lang w:val="sr-Cyrl-CS"/>
        </w:rPr>
        <w:t xml:space="preserve">Комисија </w:t>
      </w:r>
      <w:r w:rsidR="009457AF" w:rsidRPr="007F2674">
        <w:rPr>
          <w:lang w:val="sr-Cyrl-CS"/>
        </w:rPr>
        <w:t xml:space="preserve">решењем </w:t>
      </w:r>
      <w:r w:rsidRPr="007F2674">
        <w:rPr>
          <w:lang w:val="sr-Cyrl-CS"/>
        </w:rPr>
        <w:t>изриче јавну опомену</w:t>
      </w:r>
      <w:r w:rsidRPr="007F2674" w:rsidDel="0036453A">
        <w:rPr>
          <w:lang w:val="sr-Cyrl-CS"/>
        </w:rPr>
        <w:t xml:space="preserve"> </w:t>
      </w:r>
      <w:r w:rsidR="009457AF" w:rsidRPr="007F2674">
        <w:rPr>
          <w:lang w:val="sr-Cyrl-CS"/>
        </w:rPr>
        <w:t xml:space="preserve">ако утврди да: </w:t>
      </w:r>
    </w:p>
    <w:p w:rsidR="009457AF" w:rsidRPr="007F2674" w:rsidRDefault="009457AF" w:rsidP="009457AF">
      <w:pPr>
        <w:ind w:firstLine="720"/>
        <w:jc w:val="both"/>
        <w:rPr>
          <w:lang w:val="sr-Cyrl-CS"/>
        </w:rPr>
      </w:pPr>
      <w:r w:rsidRPr="007F2674">
        <w:rPr>
          <w:lang w:val="sr-Cyrl-CS"/>
        </w:rPr>
        <w:t>1) друштво за ревизију</w:t>
      </w:r>
      <w:r w:rsidR="00B161FA" w:rsidRPr="007F2674">
        <w:rPr>
          <w:lang w:val="sr-Cyrl-CS"/>
        </w:rPr>
        <w:t>, односно самостални ревизор</w:t>
      </w:r>
      <w:r w:rsidRPr="007F2674">
        <w:rPr>
          <w:lang w:val="sr-Cyrl-CS"/>
        </w:rPr>
        <w:t xml:space="preserve"> </w:t>
      </w:r>
      <w:r w:rsidR="00B161FA" w:rsidRPr="007F2674">
        <w:rPr>
          <w:lang w:val="sr-Cyrl-CS"/>
        </w:rPr>
        <w:t>није поступи</w:t>
      </w:r>
      <w:r w:rsidR="00672FFD" w:rsidRPr="007F2674">
        <w:rPr>
          <w:lang w:val="sr-Cyrl-CS"/>
        </w:rPr>
        <w:t>о у складу са решењем којим је наложено отклањање</w:t>
      </w:r>
      <w:r w:rsidRPr="007F2674">
        <w:rPr>
          <w:lang w:val="sr-Cyrl-CS"/>
        </w:rPr>
        <w:t xml:space="preserve"> </w:t>
      </w:r>
      <w:r w:rsidR="007F6C3A" w:rsidRPr="007F2674">
        <w:rPr>
          <w:lang w:val="sr-Cyrl-CS"/>
        </w:rPr>
        <w:t xml:space="preserve">утврђених </w:t>
      </w:r>
      <w:r w:rsidRPr="007F2674">
        <w:rPr>
          <w:lang w:val="sr-Cyrl-CS"/>
        </w:rPr>
        <w:t xml:space="preserve">неправилности; </w:t>
      </w:r>
    </w:p>
    <w:p w:rsidR="009457AF" w:rsidRPr="007F2674" w:rsidRDefault="009457AF" w:rsidP="009457AF">
      <w:pPr>
        <w:ind w:firstLine="720"/>
        <w:jc w:val="both"/>
        <w:rPr>
          <w:lang w:val="sr-Cyrl-CS"/>
        </w:rPr>
      </w:pPr>
      <w:r w:rsidRPr="007F2674">
        <w:rPr>
          <w:lang w:val="sr-Cyrl-CS"/>
        </w:rPr>
        <w:t xml:space="preserve">2) </w:t>
      </w:r>
      <w:r w:rsidR="006405DD" w:rsidRPr="007F2674">
        <w:rPr>
          <w:lang w:val="sr-Cyrl-CS"/>
        </w:rPr>
        <w:t>је лиценцираном овлашћеном ревизору који у друштву за ревизију, односно код самосталног ревизора обавља послове ревизије, одузета лиценца</w:t>
      </w:r>
      <w:r w:rsidRPr="007F2674">
        <w:rPr>
          <w:lang w:val="sr-Cyrl-CS"/>
        </w:rPr>
        <w:t xml:space="preserve">; </w:t>
      </w:r>
    </w:p>
    <w:p w:rsidR="009457AF" w:rsidRPr="007F2674" w:rsidRDefault="009457AF" w:rsidP="009457AF">
      <w:pPr>
        <w:ind w:firstLine="720"/>
        <w:jc w:val="both"/>
        <w:rPr>
          <w:lang w:val="sr-Cyrl-CS"/>
        </w:rPr>
      </w:pPr>
      <w:r w:rsidRPr="007F2674">
        <w:rPr>
          <w:lang w:val="sr-Cyrl-CS"/>
        </w:rPr>
        <w:lastRenderedPageBreak/>
        <w:t xml:space="preserve">3) </w:t>
      </w:r>
      <w:r w:rsidR="00917660" w:rsidRPr="007F2674">
        <w:rPr>
          <w:lang w:val="sr-Cyrl-CS"/>
        </w:rPr>
        <w:t xml:space="preserve">је </w:t>
      </w:r>
      <w:r w:rsidRPr="007F2674">
        <w:rPr>
          <w:lang w:val="sr-Cyrl-CS"/>
        </w:rPr>
        <w:t>друштво за ревизију</w:t>
      </w:r>
      <w:r w:rsidR="00B161FA" w:rsidRPr="007F2674">
        <w:rPr>
          <w:lang w:val="sr-Cyrl-CS"/>
        </w:rPr>
        <w:t>, односно самостални ревизор</w:t>
      </w:r>
      <w:r w:rsidRPr="007F2674">
        <w:rPr>
          <w:lang w:val="sr-Cyrl-CS"/>
        </w:rPr>
        <w:t xml:space="preserve"> у последње две године </w:t>
      </w:r>
      <w:r w:rsidR="00B161FA" w:rsidRPr="007F2674">
        <w:rPr>
          <w:lang w:val="sr-Cyrl-CS"/>
        </w:rPr>
        <w:t>више од</w:t>
      </w:r>
      <w:r w:rsidRPr="007F2674">
        <w:rPr>
          <w:lang w:val="sr-Cyrl-CS"/>
        </w:rPr>
        <w:t xml:space="preserve"> четири пута прекрши</w:t>
      </w:r>
      <w:r w:rsidR="00917660" w:rsidRPr="007F2674">
        <w:rPr>
          <w:lang w:val="sr-Cyrl-CS"/>
        </w:rPr>
        <w:t>о</w:t>
      </w:r>
      <w:r w:rsidRPr="007F2674">
        <w:rPr>
          <w:lang w:val="sr-Cyrl-CS"/>
        </w:rPr>
        <w:t xml:space="preserve"> дужност правовременог и правилног подношења извештаја, односно обавештавања, или </w:t>
      </w:r>
      <w:r w:rsidR="00917660" w:rsidRPr="007F2674">
        <w:rPr>
          <w:lang w:val="sr-Cyrl-CS"/>
        </w:rPr>
        <w:t xml:space="preserve">је </w:t>
      </w:r>
      <w:r w:rsidRPr="007F2674">
        <w:rPr>
          <w:lang w:val="sr-Cyrl-CS"/>
        </w:rPr>
        <w:t>на други начин омета</w:t>
      </w:r>
      <w:r w:rsidR="00917660" w:rsidRPr="007F2674">
        <w:rPr>
          <w:lang w:val="sr-Cyrl-CS"/>
        </w:rPr>
        <w:t>о</w:t>
      </w:r>
      <w:r w:rsidRPr="007F2674">
        <w:rPr>
          <w:lang w:val="sr-Cyrl-CS"/>
        </w:rPr>
        <w:t xml:space="preserve"> обављање </w:t>
      </w:r>
      <w:r w:rsidR="00021052" w:rsidRPr="007F2674">
        <w:rPr>
          <w:lang w:val="sr-Cyrl-CS"/>
        </w:rPr>
        <w:t>ко</w:t>
      </w:r>
      <w:r w:rsidR="00917660" w:rsidRPr="007F2674">
        <w:rPr>
          <w:lang w:val="sr-Cyrl-CS"/>
        </w:rPr>
        <w:t>н</w:t>
      </w:r>
      <w:r w:rsidR="00021052" w:rsidRPr="007F2674">
        <w:rPr>
          <w:lang w:val="sr-Cyrl-CS"/>
        </w:rPr>
        <w:t xml:space="preserve">троле квалитета </w:t>
      </w:r>
      <w:r w:rsidRPr="007F2674">
        <w:rPr>
          <w:lang w:val="sr-Cyrl-CS"/>
        </w:rPr>
        <w:t>над његовим пословањем</w:t>
      </w:r>
      <w:r w:rsidR="00781F20" w:rsidRPr="007F2674">
        <w:rPr>
          <w:lang w:val="sr-Cyrl-CS"/>
        </w:rPr>
        <w:t>;</w:t>
      </w:r>
    </w:p>
    <w:p w:rsidR="0036453A" w:rsidRPr="007F2674" w:rsidRDefault="00E7705C" w:rsidP="0036453A">
      <w:pPr>
        <w:ind w:firstLine="720"/>
        <w:jc w:val="both"/>
        <w:rPr>
          <w:rFonts w:eastAsia="TimesNewRoman"/>
          <w:lang w:val="sr-Cyrl-CS"/>
        </w:rPr>
      </w:pPr>
      <w:r w:rsidRPr="007F2674">
        <w:rPr>
          <w:lang w:val="sr-Cyrl-CS"/>
        </w:rPr>
        <w:t xml:space="preserve">4) </w:t>
      </w:r>
      <w:r w:rsidRPr="007F2674">
        <w:rPr>
          <w:rFonts w:eastAsia="TimesNewRoman"/>
          <w:lang w:val="sr-Cyrl-CS"/>
        </w:rPr>
        <w:t xml:space="preserve">ако друштво за ревизију, односно самостални ревизор </w:t>
      </w:r>
      <w:r w:rsidR="0036453A" w:rsidRPr="007F2674">
        <w:rPr>
          <w:rFonts w:eastAsia="TimesNewRoman"/>
          <w:lang w:val="sr-Cyrl-CS"/>
        </w:rPr>
        <w:t>не спроведе адекватан систем интерних контрола у складу са МСР, уколико то битно не утиче на рад друштва за ревизију</w:t>
      </w:r>
      <w:r w:rsidR="00CD4EA1" w:rsidRPr="007F2674">
        <w:rPr>
          <w:rFonts w:eastAsia="TimesNewRoman"/>
          <w:lang w:val="sr-Cyrl-CS"/>
        </w:rPr>
        <w:t>, односно самосталног ревизора</w:t>
      </w:r>
      <w:r w:rsidR="0036453A" w:rsidRPr="007F2674">
        <w:rPr>
          <w:rFonts w:eastAsia="TimesNewRoman"/>
          <w:lang w:val="sr-Cyrl-CS"/>
        </w:rPr>
        <w:t>.</w:t>
      </w:r>
    </w:p>
    <w:p w:rsidR="00F602E1" w:rsidRPr="007F2674" w:rsidRDefault="00F602E1" w:rsidP="000D5306">
      <w:pPr>
        <w:rPr>
          <w:rFonts w:eastAsia="TimesNewRoman"/>
          <w:lang w:val="sr-Cyrl-CS"/>
        </w:rPr>
      </w:pPr>
    </w:p>
    <w:p w:rsidR="00284A0E" w:rsidRPr="007F2674" w:rsidRDefault="00284A0E" w:rsidP="00284A0E">
      <w:pPr>
        <w:autoSpaceDE w:val="0"/>
        <w:autoSpaceDN w:val="0"/>
        <w:adjustRightInd w:val="0"/>
        <w:jc w:val="center"/>
        <w:rPr>
          <w:rFonts w:eastAsia="TimesNewRoman"/>
          <w:lang w:val="sr-Cyrl-CS"/>
        </w:rPr>
      </w:pPr>
      <w:r w:rsidRPr="007F2674">
        <w:rPr>
          <w:rFonts w:eastAsia="TimesNewRoman"/>
          <w:lang w:val="sr-Cyrl-CS"/>
        </w:rPr>
        <w:t>Привремена забрана обављања законске ревизије</w:t>
      </w:r>
    </w:p>
    <w:p w:rsidR="00284A0E" w:rsidRPr="007F2674" w:rsidRDefault="00284A0E" w:rsidP="00BA26D4">
      <w:pPr>
        <w:autoSpaceDE w:val="0"/>
        <w:autoSpaceDN w:val="0"/>
        <w:adjustRightInd w:val="0"/>
        <w:jc w:val="both"/>
        <w:rPr>
          <w:rFonts w:eastAsia="TimesNewRoman"/>
          <w:lang w:val="sr-Cyrl-CS"/>
        </w:rPr>
      </w:pPr>
    </w:p>
    <w:p w:rsidR="00284A0E" w:rsidRPr="007F2674" w:rsidRDefault="00284A0E" w:rsidP="00284A0E">
      <w:pPr>
        <w:autoSpaceDE w:val="0"/>
        <w:autoSpaceDN w:val="0"/>
        <w:adjustRightInd w:val="0"/>
        <w:jc w:val="center"/>
        <w:rPr>
          <w:rFonts w:eastAsia="TimesNewRoman"/>
          <w:lang w:val="sr-Cyrl-CS"/>
        </w:rPr>
      </w:pPr>
      <w:r w:rsidRPr="007F2674">
        <w:rPr>
          <w:rFonts w:eastAsia="TimesNewRoman"/>
          <w:lang w:val="sr-Cyrl-CS"/>
        </w:rPr>
        <w:t>Члан 8</w:t>
      </w:r>
      <w:r w:rsidR="00BE3723" w:rsidRPr="007F2674">
        <w:rPr>
          <w:rFonts w:eastAsia="TimesNewRoman"/>
          <w:lang w:val="sr-Cyrl-CS"/>
        </w:rPr>
        <w:t>8</w:t>
      </w:r>
      <w:r w:rsidRPr="007F2674">
        <w:rPr>
          <w:rFonts w:eastAsia="TimesNewRoman"/>
          <w:lang w:val="sr-Cyrl-CS"/>
        </w:rPr>
        <w:t>.</w:t>
      </w:r>
    </w:p>
    <w:p w:rsidR="00284A0E" w:rsidRPr="007F2674" w:rsidRDefault="00123E21" w:rsidP="00284A0E">
      <w:pPr>
        <w:autoSpaceDE w:val="0"/>
        <w:autoSpaceDN w:val="0"/>
        <w:adjustRightInd w:val="0"/>
        <w:ind w:firstLine="720"/>
        <w:jc w:val="both"/>
        <w:rPr>
          <w:rFonts w:eastAsia="TimesNewRoman"/>
          <w:lang w:val="sr-Cyrl-CS"/>
        </w:rPr>
      </w:pPr>
      <w:r w:rsidRPr="007F2674">
        <w:rPr>
          <w:rFonts w:eastAsia="TimesNewRoman"/>
          <w:lang w:val="sr-Cyrl-CS"/>
        </w:rPr>
        <w:t>Привремена</w:t>
      </w:r>
      <w:r w:rsidR="00284A0E" w:rsidRPr="007F2674">
        <w:rPr>
          <w:rFonts w:eastAsia="TimesNewRoman"/>
          <w:lang w:val="sr-Cyrl-CS"/>
        </w:rPr>
        <w:t xml:space="preserve"> забра</w:t>
      </w:r>
      <w:r w:rsidRPr="007F2674">
        <w:rPr>
          <w:rFonts w:eastAsia="TimesNewRoman"/>
          <w:lang w:val="sr-Cyrl-CS"/>
        </w:rPr>
        <w:t>на</w:t>
      </w:r>
      <w:r w:rsidR="00284A0E" w:rsidRPr="007F2674">
        <w:rPr>
          <w:rFonts w:eastAsia="TimesNewRoman"/>
          <w:lang w:val="sr-Cyrl-CS"/>
        </w:rPr>
        <w:t xml:space="preserve"> обављањ</w:t>
      </w:r>
      <w:r w:rsidRPr="007F2674">
        <w:rPr>
          <w:rFonts w:eastAsia="TimesNewRoman"/>
          <w:lang w:val="sr-Cyrl-CS"/>
        </w:rPr>
        <w:t>а</w:t>
      </w:r>
      <w:r w:rsidR="00284A0E" w:rsidRPr="007F2674">
        <w:rPr>
          <w:rFonts w:eastAsia="TimesNewRoman"/>
          <w:lang w:val="sr-Cyrl-CS"/>
        </w:rPr>
        <w:t xml:space="preserve"> законске ревизије </w:t>
      </w:r>
      <w:r w:rsidRPr="007F2674">
        <w:rPr>
          <w:rFonts w:eastAsia="TimesNewRoman"/>
          <w:lang w:val="sr-Cyrl-CS"/>
        </w:rPr>
        <w:t xml:space="preserve">изриче се </w:t>
      </w:r>
      <w:r w:rsidR="00284A0E" w:rsidRPr="007F2674">
        <w:rPr>
          <w:rFonts w:eastAsia="TimesNewRoman"/>
          <w:lang w:val="sr-Cyrl-CS"/>
        </w:rPr>
        <w:t>ако:</w:t>
      </w:r>
    </w:p>
    <w:p w:rsidR="00284A0E" w:rsidRPr="007F2674" w:rsidRDefault="00284A0E" w:rsidP="00284A0E">
      <w:pPr>
        <w:autoSpaceDE w:val="0"/>
        <w:autoSpaceDN w:val="0"/>
        <w:adjustRightInd w:val="0"/>
        <w:ind w:firstLine="720"/>
        <w:jc w:val="both"/>
        <w:rPr>
          <w:rFonts w:eastAsia="TimesNewRoman"/>
          <w:lang w:val="sr-Cyrl-CS"/>
        </w:rPr>
      </w:pPr>
      <w:r w:rsidRPr="007F2674">
        <w:rPr>
          <w:rFonts w:eastAsia="TimesNewRoman"/>
          <w:lang w:val="sr-Cyrl-CS"/>
        </w:rPr>
        <w:t>1) је друштву за ревизију, односно самосталном ревизору у претходној контроли изречена мера јавне опомене, која није брисана из регистра у смислу овог закона;</w:t>
      </w:r>
    </w:p>
    <w:p w:rsidR="00284A0E" w:rsidRPr="007F2674" w:rsidRDefault="00AB3E79" w:rsidP="00284A0E">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284A0E" w:rsidRPr="007F2674">
        <w:rPr>
          <w:rFonts w:eastAsia="TimesNewRoman"/>
          <w:lang w:val="sr-Cyrl-CS"/>
        </w:rPr>
        <w:t xml:space="preserve">ако </w:t>
      </w:r>
      <w:r w:rsidR="00CD4EA1" w:rsidRPr="007F2674">
        <w:rPr>
          <w:rFonts w:eastAsia="TimesNewRoman"/>
          <w:lang w:val="sr-Cyrl-CS"/>
        </w:rPr>
        <w:t xml:space="preserve">друштво за ревизију, односно самостални ревизор </w:t>
      </w:r>
      <w:r w:rsidR="00284A0E" w:rsidRPr="007F2674">
        <w:rPr>
          <w:rFonts w:eastAsia="TimesNewRoman"/>
          <w:lang w:val="sr-Cyrl-CS"/>
        </w:rPr>
        <w:t xml:space="preserve">не отклони </w:t>
      </w:r>
      <w:r w:rsidR="00CD4EA1" w:rsidRPr="007F2674">
        <w:rPr>
          <w:rFonts w:eastAsia="TimesNewRoman"/>
          <w:lang w:val="sr-Cyrl-CS"/>
        </w:rPr>
        <w:t xml:space="preserve">утврђене </w:t>
      </w:r>
      <w:r w:rsidR="00284A0E" w:rsidRPr="007F2674">
        <w:rPr>
          <w:rFonts w:eastAsia="TimesNewRoman"/>
          <w:lang w:val="sr-Cyrl-CS"/>
        </w:rPr>
        <w:t>неправилности, у додатном року који одреди Комисија</w:t>
      </w:r>
      <w:r w:rsidR="00C06E63" w:rsidRPr="007F2674">
        <w:rPr>
          <w:rFonts w:eastAsia="TimesNewRoman"/>
          <w:lang w:val="sr-Cyrl-CS"/>
        </w:rPr>
        <w:t>;</w:t>
      </w:r>
    </w:p>
    <w:p w:rsidR="00284A0E" w:rsidRPr="007F2674" w:rsidRDefault="00284A0E" w:rsidP="00284A0E">
      <w:pPr>
        <w:ind w:firstLine="720"/>
        <w:jc w:val="both"/>
        <w:rPr>
          <w:lang w:val="sr-Cyrl-CS"/>
        </w:rPr>
      </w:pPr>
      <w:r w:rsidRPr="007F2674">
        <w:rPr>
          <w:lang w:val="sr-Cyrl-CS"/>
        </w:rPr>
        <w:t xml:space="preserve">3) </w:t>
      </w:r>
      <w:r w:rsidRPr="007F2674">
        <w:rPr>
          <w:rFonts w:eastAsia="TimesNewRoman"/>
          <w:lang w:val="sr-Cyrl-CS"/>
        </w:rPr>
        <w:t>ако друштво за ревизију, односно самостални ревизор не спроведе адекватан систем интерних контрола у складу са МСР, уколико то битно утиче на рад друштва за ревизију.</w:t>
      </w:r>
    </w:p>
    <w:p w:rsidR="00284A0E" w:rsidRPr="007F2674" w:rsidRDefault="00284A0E" w:rsidP="00284A0E">
      <w:pPr>
        <w:autoSpaceDE w:val="0"/>
        <w:autoSpaceDN w:val="0"/>
        <w:adjustRightInd w:val="0"/>
        <w:ind w:firstLine="720"/>
        <w:jc w:val="both"/>
        <w:rPr>
          <w:rFonts w:eastAsia="TimesNewRoman"/>
          <w:lang w:val="sr-Cyrl-CS"/>
        </w:rPr>
      </w:pPr>
      <w:r w:rsidRPr="007F2674">
        <w:rPr>
          <w:rFonts w:eastAsia="TimesNewRoman"/>
          <w:lang w:val="sr-Cyrl-CS"/>
        </w:rPr>
        <w:t xml:space="preserve">Привремена забрана из става 1. овог члана може бити изречена најдуже до три године од дана доношења </w:t>
      </w:r>
      <w:r w:rsidR="00CE0587" w:rsidRPr="007F2674">
        <w:rPr>
          <w:rFonts w:eastAsia="TimesNewRoman"/>
          <w:lang w:val="sr-Cyrl-CS"/>
        </w:rPr>
        <w:t xml:space="preserve">одлуке </w:t>
      </w:r>
      <w:r w:rsidRPr="007F2674">
        <w:rPr>
          <w:rFonts w:eastAsia="TimesNewRoman"/>
          <w:lang w:val="sr-Cyrl-CS"/>
        </w:rPr>
        <w:t>о изрицању мере.</w:t>
      </w:r>
    </w:p>
    <w:p w:rsidR="00284A0E" w:rsidRPr="007F2674" w:rsidRDefault="00284A0E" w:rsidP="00284A0E">
      <w:pPr>
        <w:autoSpaceDE w:val="0"/>
        <w:autoSpaceDN w:val="0"/>
        <w:adjustRightInd w:val="0"/>
        <w:jc w:val="both"/>
        <w:rPr>
          <w:rFonts w:eastAsia="TimesNewRoman"/>
          <w:lang w:val="sr-Cyrl-CS"/>
        </w:rPr>
      </w:pPr>
      <w:r w:rsidRPr="007F2674">
        <w:rPr>
          <w:rFonts w:eastAsia="TimesNewRoman"/>
          <w:lang w:val="sr-Cyrl-CS"/>
        </w:rPr>
        <w:tab/>
        <w:t xml:space="preserve">Друштво за ревизију, односно самостални ревизор може поново да обавља послове законске ревизије, након истека периода на који му је забрана изречена, уз </w:t>
      </w:r>
      <w:r w:rsidR="00A10B5F" w:rsidRPr="007F2674">
        <w:rPr>
          <w:rFonts w:eastAsia="TimesNewRoman"/>
          <w:lang w:val="sr-Cyrl-CS"/>
        </w:rPr>
        <w:t xml:space="preserve">претходно </w:t>
      </w:r>
      <w:r w:rsidRPr="007F2674">
        <w:rPr>
          <w:rFonts w:eastAsia="TimesNewRoman"/>
          <w:lang w:val="sr-Cyrl-CS"/>
        </w:rPr>
        <w:t>обавештење Комисији да почиње са обављањем законске ревизије.</w:t>
      </w:r>
    </w:p>
    <w:p w:rsidR="00D001A3" w:rsidRPr="007F2674" w:rsidRDefault="00D001A3" w:rsidP="00DB20DC">
      <w:pPr>
        <w:autoSpaceDE w:val="0"/>
        <w:autoSpaceDN w:val="0"/>
        <w:adjustRightInd w:val="0"/>
        <w:rPr>
          <w:rFonts w:eastAsia="TimesNewRoman"/>
          <w:lang w:val="sr-Cyrl-CS"/>
        </w:rPr>
      </w:pPr>
    </w:p>
    <w:p w:rsidR="009C54A0" w:rsidRPr="007F2674" w:rsidRDefault="00862878" w:rsidP="00CE79B8">
      <w:pPr>
        <w:autoSpaceDE w:val="0"/>
        <w:autoSpaceDN w:val="0"/>
        <w:adjustRightInd w:val="0"/>
        <w:jc w:val="center"/>
        <w:outlineLvl w:val="0"/>
        <w:rPr>
          <w:rFonts w:eastAsia="TimesNewRoman"/>
          <w:iCs/>
          <w:lang w:val="sr-Cyrl-CS"/>
        </w:rPr>
      </w:pPr>
      <w:r w:rsidRPr="007F2674">
        <w:rPr>
          <w:rFonts w:eastAsia="TimesNewRoman"/>
          <w:iCs/>
          <w:lang w:val="sr-Cyrl-CS"/>
        </w:rPr>
        <w:t>О</w:t>
      </w:r>
      <w:r w:rsidR="009C54A0" w:rsidRPr="007F2674">
        <w:rPr>
          <w:rFonts w:eastAsia="TimesNewRoman"/>
          <w:iCs/>
          <w:lang w:val="sr-Cyrl-CS"/>
        </w:rPr>
        <w:t>дузимање дозволе за обављање ревизије</w:t>
      </w:r>
    </w:p>
    <w:p w:rsidR="009C54A0" w:rsidRPr="007F2674" w:rsidRDefault="009C54A0" w:rsidP="009C54A0">
      <w:pPr>
        <w:autoSpaceDE w:val="0"/>
        <w:autoSpaceDN w:val="0"/>
        <w:adjustRightInd w:val="0"/>
        <w:jc w:val="both"/>
        <w:rPr>
          <w:rFonts w:eastAsia="TimesNewRoman"/>
          <w:iCs/>
          <w:lang w:val="sr-Cyrl-CS"/>
        </w:rPr>
      </w:pPr>
    </w:p>
    <w:p w:rsidR="009C54A0" w:rsidRPr="007F2674" w:rsidRDefault="009C54A0"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0B69A7" w:rsidRPr="007F2674">
        <w:rPr>
          <w:rFonts w:eastAsia="TimesNewRoman"/>
          <w:lang w:val="sr-Cyrl-CS"/>
        </w:rPr>
        <w:t>8</w:t>
      </w:r>
      <w:r w:rsidR="00BE3723" w:rsidRPr="007F2674">
        <w:rPr>
          <w:rFonts w:eastAsia="TimesNewRoman"/>
          <w:lang w:val="sr-Cyrl-CS"/>
        </w:rPr>
        <w:t>9</w:t>
      </w:r>
      <w:r w:rsidR="00C47B65" w:rsidRPr="007F2674">
        <w:rPr>
          <w:rFonts w:eastAsia="TimesNewRoman"/>
          <w:lang w:val="sr-Cyrl-CS"/>
        </w:rPr>
        <w:t>.</w:t>
      </w:r>
    </w:p>
    <w:p w:rsidR="00862878" w:rsidRPr="007F2674" w:rsidRDefault="00284A0E" w:rsidP="00862878">
      <w:pPr>
        <w:autoSpaceDE w:val="0"/>
        <w:autoSpaceDN w:val="0"/>
        <w:adjustRightInd w:val="0"/>
        <w:ind w:firstLine="720"/>
        <w:jc w:val="both"/>
        <w:rPr>
          <w:rFonts w:eastAsia="TimesNewRoman"/>
          <w:lang w:val="sr-Cyrl-CS"/>
        </w:rPr>
      </w:pPr>
      <w:r w:rsidRPr="007F2674">
        <w:rPr>
          <w:rFonts w:eastAsia="TimesNewRoman"/>
          <w:lang w:val="sr-Cyrl-CS"/>
        </w:rPr>
        <w:t>Комисија</w:t>
      </w:r>
      <w:r w:rsidRPr="007F2674" w:rsidDel="00284A0E">
        <w:rPr>
          <w:rFonts w:eastAsia="TimesNewRoman"/>
          <w:lang w:val="sr-Cyrl-CS"/>
        </w:rPr>
        <w:t xml:space="preserve"> </w:t>
      </w:r>
      <w:r w:rsidR="00862878" w:rsidRPr="007F2674">
        <w:rPr>
          <w:rFonts w:eastAsia="TimesNewRoman"/>
          <w:lang w:val="sr-Cyrl-CS"/>
        </w:rPr>
        <w:t>решењем одузима дозволу за обављање ревизије:</w:t>
      </w:r>
    </w:p>
    <w:p w:rsidR="009C54A0" w:rsidRPr="007F2674" w:rsidRDefault="009C54A0" w:rsidP="00862878">
      <w:pPr>
        <w:ind w:firstLine="720"/>
        <w:jc w:val="both"/>
        <w:rPr>
          <w:rFonts w:eastAsia="TimesNewRoman"/>
          <w:lang w:val="sr-Cyrl-CS"/>
        </w:rPr>
      </w:pPr>
      <w:r w:rsidRPr="007F2674">
        <w:rPr>
          <w:rFonts w:eastAsia="TimesNewRoman"/>
          <w:lang w:val="sr-Cyrl-CS"/>
        </w:rPr>
        <w:t xml:space="preserve">1) ако </w:t>
      </w:r>
      <w:r w:rsidRPr="007F2674">
        <w:rPr>
          <w:lang w:val="sr-Cyrl-CS" w:eastAsia="sr-Latn-CS"/>
        </w:rPr>
        <w:t>је издата на основу неистинитих података;</w:t>
      </w:r>
      <w:r w:rsidRPr="007F2674">
        <w:rPr>
          <w:rFonts w:eastAsia="TimesNewRoman"/>
          <w:lang w:val="sr-Cyrl-CS"/>
        </w:rPr>
        <w:t xml:space="preserve"> </w:t>
      </w:r>
    </w:p>
    <w:p w:rsidR="009C54A0" w:rsidRPr="007F2674" w:rsidRDefault="009C54A0" w:rsidP="00667D58">
      <w:pPr>
        <w:autoSpaceDE w:val="0"/>
        <w:autoSpaceDN w:val="0"/>
        <w:adjustRightInd w:val="0"/>
        <w:ind w:firstLine="720"/>
        <w:jc w:val="both"/>
        <w:rPr>
          <w:rFonts w:eastAsia="TimesNewRoman"/>
          <w:lang w:val="sr-Cyrl-CS"/>
        </w:rPr>
      </w:pPr>
      <w:r w:rsidRPr="007F2674">
        <w:rPr>
          <w:rFonts w:eastAsia="TimesNewRoman"/>
          <w:lang w:val="sr-Cyrl-CS"/>
        </w:rPr>
        <w:t>2) ако друштво за ревизију престане да испуњава услове из чл</w:t>
      </w:r>
      <w:r w:rsidR="00B1776D" w:rsidRPr="007F2674">
        <w:rPr>
          <w:rFonts w:eastAsia="TimesNewRoman"/>
          <w:lang w:val="sr-Cyrl-CS"/>
        </w:rPr>
        <w:t>.</w:t>
      </w:r>
      <w:r w:rsidR="006B302E" w:rsidRPr="007F2674">
        <w:rPr>
          <w:rFonts w:eastAsia="TimesNewRoman"/>
          <w:lang w:val="sr-Cyrl-CS"/>
        </w:rPr>
        <w:t xml:space="preserve"> </w:t>
      </w:r>
      <w:r w:rsidR="00667D58" w:rsidRPr="007F2674">
        <w:rPr>
          <w:rFonts w:eastAsia="TimesNewRoman"/>
          <w:lang w:val="sr-Cyrl-CS"/>
        </w:rPr>
        <w:t>1</w:t>
      </w:r>
      <w:r w:rsidR="00E460BD" w:rsidRPr="007F2674">
        <w:rPr>
          <w:rFonts w:eastAsia="TimesNewRoman"/>
          <w:lang w:val="sr-Cyrl-CS"/>
        </w:rPr>
        <w:t>2</w:t>
      </w:r>
      <w:r w:rsidR="00B1776D" w:rsidRPr="007F2674">
        <w:rPr>
          <w:rFonts w:eastAsia="TimesNewRoman"/>
          <w:lang w:val="sr-Cyrl-CS"/>
        </w:rPr>
        <w:t>, 13. и 15.</w:t>
      </w:r>
      <w:r w:rsidR="00667D58" w:rsidRPr="007F2674">
        <w:rPr>
          <w:rFonts w:eastAsia="TimesNewRoman"/>
          <w:lang w:val="sr-Cyrl-CS"/>
        </w:rPr>
        <w:t xml:space="preserve"> </w:t>
      </w:r>
      <w:r w:rsidRPr="007F2674">
        <w:rPr>
          <w:rFonts w:eastAsia="TimesNewRoman"/>
          <w:lang w:val="sr-Cyrl-CS"/>
        </w:rPr>
        <w:t>овог закона, односно ако самостални ревизор изгуби лиценцу за обављање ревизије</w:t>
      </w:r>
      <w:r w:rsidR="00956E36" w:rsidRPr="007F2674">
        <w:rPr>
          <w:rFonts w:eastAsia="TimesNewRoman"/>
          <w:lang w:val="sr-Cyrl-CS"/>
        </w:rPr>
        <w:t xml:space="preserve"> а у року од 60 дана поново не испуни те услове</w:t>
      </w:r>
      <w:r w:rsidRPr="007F2674">
        <w:rPr>
          <w:rFonts w:eastAsia="TimesNewRoman"/>
          <w:lang w:val="sr-Cyrl-CS"/>
        </w:rPr>
        <w:t xml:space="preserve">; </w:t>
      </w:r>
    </w:p>
    <w:p w:rsidR="009C54A0" w:rsidRPr="007F2674" w:rsidRDefault="009C54A0" w:rsidP="00667D58">
      <w:pPr>
        <w:ind w:firstLine="720"/>
        <w:jc w:val="both"/>
        <w:rPr>
          <w:lang w:val="sr-Cyrl-CS"/>
        </w:rPr>
      </w:pPr>
      <w:r w:rsidRPr="007F2674">
        <w:rPr>
          <w:lang w:val="sr-Cyrl-CS"/>
        </w:rPr>
        <w:t xml:space="preserve">3) ако се број лиценцираних овлашћених ревизора смањи испод прописаног броја, а друштво за ревизију, у року од три месеца од настанка промене, не повећа број лиценцираних овлашћених ревизора до броја прописаног овим законом и о томе </w:t>
      </w:r>
      <w:r w:rsidR="006638BF" w:rsidRPr="007F2674">
        <w:rPr>
          <w:lang w:val="sr-Cyrl-CS"/>
        </w:rPr>
        <w:t xml:space="preserve">не </w:t>
      </w:r>
      <w:r w:rsidRPr="007F2674">
        <w:rPr>
          <w:lang w:val="sr-Cyrl-CS"/>
        </w:rPr>
        <w:t xml:space="preserve">обавести </w:t>
      </w:r>
      <w:r w:rsidR="005C2FB6" w:rsidRPr="007F2674">
        <w:rPr>
          <w:rFonts w:eastAsia="TimesNewRoman"/>
          <w:lang w:val="sr-Cyrl-CS"/>
        </w:rPr>
        <w:t>Комору</w:t>
      </w:r>
      <w:r w:rsidR="00F5578E" w:rsidRPr="007F2674">
        <w:rPr>
          <w:rFonts w:eastAsia="TimesNewRoman"/>
          <w:lang w:val="sr-Cyrl-CS"/>
        </w:rPr>
        <w:t xml:space="preserve"> и </w:t>
      </w:r>
      <w:r w:rsidR="00C4586C" w:rsidRPr="007F2674">
        <w:rPr>
          <w:rFonts w:eastAsia="TimesNewRoman"/>
          <w:lang w:val="sr-Cyrl-CS"/>
        </w:rPr>
        <w:t xml:space="preserve"> </w:t>
      </w:r>
      <w:r w:rsidR="003424D0" w:rsidRPr="007F2674">
        <w:rPr>
          <w:rFonts w:eastAsia="TimesNewRoman"/>
          <w:lang w:val="sr-Cyrl-CS"/>
        </w:rPr>
        <w:t>Комисију</w:t>
      </w:r>
      <w:r w:rsidR="00F5578E" w:rsidRPr="007F2674">
        <w:rPr>
          <w:rFonts w:eastAsia="TimesNewRoman"/>
          <w:lang w:val="sr-Cyrl-CS"/>
        </w:rPr>
        <w:t>;</w:t>
      </w:r>
      <w:r w:rsidRPr="007F2674">
        <w:rPr>
          <w:rFonts w:eastAsia="TimesNewRoman"/>
          <w:lang w:val="sr-Cyrl-CS"/>
        </w:rPr>
        <w:t xml:space="preserve">      </w:t>
      </w:r>
    </w:p>
    <w:p w:rsidR="009C54A0" w:rsidRPr="007F2674" w:rsidRDefault="009C54A0" w:rsidP="00667D58">
      <w:pPr>
        <w:ind w:firstLine="720"/>
        <w:jc w:val="both"/>
        <w:rPr>
          <w:rFonts w:eastAsia="TimesNewRoman"/>
          <w:lang w:val="sr-Cyrl-CS"/>
        </w:rPr>
      </w:pPr>
      <w:r w:rsidRPr="007F2674">
        <w:rPr>
          <w:rFonts w:eastAsia="TimesNewRoman"/>
          <w:lang w:val="sr-Cyrl-CS"/>
        </w:rPr>
        <w:t xml:space="preserve">4) </w:t>
      </w:r>
      <w:r w:rsidR="007D0DDF" w:rsidRPr="007F2674">
        <w:rPr>
          <w:rFonts w:eastAsia="TimesNewRoman"/>
          <w:lang w:val="sr-Cyrl-CS"/>
        </w:rPr>
        <w:t>ако је друштву за ревизију у претходној контроли изречена мера привремене забране обављања делатности, која није брисана из регистра у смислу овог закона;</w:t>
      </w:r>
    </w:p>
    <w:p w:rsidR="00C30254" w:rsidRPr="007F2674" w:rsidRDefault="009C54A0" w:rsidP="00C30254">
      <w:pPr>
        <w:ind w:firstLine="720"/>
        <w:jc w:val="both"/>
        <w:rPr>
          <w:lang w:val="sr-Cyrl-CS"/>
        </w:rPr>
      </w:pPr>
      <w:r w:rsidRPr="007F2674">
        <w:rPr>
          <w:rFonts w:eastAsia="TimesNewRoman"/>
          <w:lang w:val="sr-Cyrl-CS"/>
        </w:rPr>
        <w:t xml:space="preserve">5) </w:t>
      </w:r>
      <w:r w:rsidR="002720A7" w:rsidRPr="007F2674">
        <w:rPr>
          <w:lang w:val="sr-Cyrl-CS"/>
        </w:rPr>
        <w:t xml:space="preserve">ако </w:t>
      </w:r>
      <w:r w:rsidR="006A4DDA" w:rsidRPr="007F2674">
        <w:rPr>
          <w:rFonts w:eastAsia="TimesNewRoman"/>
          <w:lang w:val="sr-Cyrl-CS"/>
        </w:rPr>
        <w:t>друштво за ревизију, односно самостални ревизор</w:t>
      </w:r>
      <w:r w:rsidR="006A4DDA" w:rsidRPr="007F2674">
        <w:rPr>
          <w:lang w:val="sr-Cyrl-CS"/>
        </w:rPr>
        <w:t xml:space="preserve"> </w:t>
      </w:r>
      <w:r w:rsidR="002720A7" w:rsidRPr="007F2674">
        <w:rPr>
          <w:lang w:val="sr-Cyrl-CS"/>
        </w:rPr>
        <w:t>не поступа у складу са одредбама овог закона и других прописа који уређују ревизију финансијских извештаја;</w:t>
      </w:r>
    </w:p>
    <w:p w:rsidR="006638BF" w:rsidRPr="007F2674" w:rsidRDefault="006638BF" w:rsidP="006638BF">
      <w:pPr>
        <w:autoSpaceDE w:val="0"/>
        <w:autoSpaceDN w:val="0"/>
        <w:adjustRightInd w:val="0"/>
        <w:ind w:firstLine="720"/>
        <w:jc w:val="both"/>
        <w:rPr>
          <w:rFonts w:eastAsia="TimesNewRoman"/>
          <w:lang w:val="sr-Cyrl-CS"/>
        </w:rPr>
      </w:pPr>
      <w:r w:rsidRPr="007F2674">
        <w:rPr>
          <w:rFonts w:eastAsia="TimesNewRoman"/>
          <w:lang w:val="sr-Cyrl-CS"/>
        </w:rPr>
        <w:t xml:space="preserve">6) ако је </w:t>
      </w:r>
      <w:r w:rsidR="006A4DDA" w:rsidRPr="007F2674">
        <w:rPr>
          <w:rFonts w:eastAsia="TimesNewRoman"/>
          <w:lang w:val="sr-Cyrl-CS"/>
        </w:rPr>
        <w:t>друштву за ревизију, односно самосталном ревизору</w:t>
      </w:r>
      <w:r w:rsidR="006A4DDA" w:rsidRPr="007F2674">
        <w:rPr>
          <w:lang w:val="sr-Cyrl-CS"/>
        </w:rPr>
        <w:t xml:space="preserve"> </w:t>
      </w:r>
      <w:r w:rsidRPr="007F2674">
        <w:rPr>
          <w:rFonts w:eastAsia="TimesNewRoman"/>
          <w:lang w:val="sr-Cyrl-CS"/>
        </w:rPr>
        <w:t>одлуком надлежног суда забрање</w:t>
      </w:r>
      <w:r w:rsidR="00F5578E" w:rsidRPr="007F2674">
        <w:rPr>
          <w:rFonts w:eastAsia="TimesNewRoman"/>
          <w:lang w:val="sr-Cyrl-CS"/>
        </w:rPr>
        <w:t>но обављање делатности ревизије;</w:t>
      </w:r>
    </w:p>
    <w:p w:rsidR="00C30254" w:rsidRPr="007F2674" w:rsidRDefault="00C30254" w:rsidP="00C30254">
      <w:pPr>
        <w:ind w:firstLine="720"/>
        <w:jc w:val="both"/>
        <w:rPr>
          <w:rFonts w:eastAsia="TimesNewRoman"/>
          <w:lang w:val="sr-Cyrl-CS"/>
        </w:rPr>
      </w:pPr>
      <w:r w:rsidRPr="007F2674">
        <w:rPr>
          <w:rFonts w:eastAsia="TimesNewRoman"/>
          <w:lang w:val="sr-Cyrl-CS"/>
        </w:rPr>
        <w:t xml:space="preserve">7) </w:t>
      </w:r>
      <w:r w:rsidR="002720A7" w:rsidRPr="007F2674">
        <w:rPr>
          <w:rFonts w:eastAsia="TimesNewRoman"/>
          <w:lang w:val="sr-Cyrl-CS"/>
        </w:rPr>
        <w:t>ако друштво за ревизију, односно самостални ревизор нема успостављен систем интерних контрола у складу са МСР или га не примењује;</w:t>
      </w:r>
    </w:p>
    <w:p w:rsidR="002D40ED" w:rsidRPr="007F2674" w:rsidRDefault="002D40ED" w:rsidP="00C30254">
      <w:pPr>
        <w:ind w:firstLine="720"/>
        <w:jc w:val="both"/>
        <w:rPr>
          <w:lang w:val="sr-Cyrl-CS"/>
        </w:rPr>
      </w:pPr>
      <w:r w:rsidRPr="007F2674">
        <w:rPr>
          <w:rFonts w:eastAsia="TimesNewRoman"/>
          <w:lang w:val="sr-Cyrl-CS"/>
        </w:rPr>
        <w:lastRenderedPageBreak/>
        <w:t>8) ако друштво за ревизију</w:t>
      </w:r>
      <w:r w:rsidR="00F933AB" w:rsidRPr="007F2674">
        <w:rPr>
          <w:rFonts w:eastAsia="TimesNewRoman"/>
          <w:lang w:val="sr-Cyrl-CS"/>
        </w:rPr>
        <w:t>,</w:t>
      </w:r>
      <w:r w:rsidRPr="007F2674">
        <w:rPr>
          <w:rFonts w:eastAsia="TimesNewRoman"/>
          <w:lang w:val="sr-Cyrl-CS"/>
        </w:rPr>
        <w:t xml:space="preserve"> односно самостални ревизор поступа супротно прописима којима се уређује спречавање прања новца и финансирања тероризма</w:t>
      </w:r>
      <w:r w:rsidR="00F933AB" w:rsidRPr="007F2674">
        <w:rPr>
          <w:rFonts w:eastAsia="TimesNewRoman"/>
          <w:lang w:val="sr-Cyrl-CS"/>
        </w:rPr>
        <w:t xml:space="preserve"> – на образложени предлог органа надлежног за спровођење прописа о спречавању прања новца и финансирању терор</w:t>
      </w:r>
      <w:r w:rsidR="00E679C5">
        <w:rPr>
          <w:rFonts w:eastAsia="TimesNewRoman"/>
          <w:lang w:val="sr-Cyrl-CS"/>
        </w:rPr>
        <w:t>и</w:t>
      </w:r>
      <w:r w:rsidR="00F933AB" w:rsidRPr="007F2674">
        <w:rPr>
          <w:rFonts w:eastAsia="TimesNewRoman"/>
          <w:lang w:val="sr-Cyrl-CS"/>
        </w:rPr>
        <w:t>зма</w:t>
      </w:r>
      <w:r w:rsidR="00A10B5F" w:rsidRPr="007F2674">
        <w:rPr>
          <w:rFonts w:eastAsia="TimesNewRoman"/>
          <w:lang w:val="sr-Cyrl-CS"/>
        </w:rPr>
        <w:t>.</w:t>
      </w:r>
    </w:p>
    <w:p w:rsidR="00AA11D8" w:rsidRPr="007F2674" w:rsidRDefault="00AA11D8" w:rsidP="00AA11D8">
      <w:pPr>
        <w:autoSpaceDE w:val="0"/>
        <w:autoSpaceDN w:val="0"/>
        <w:adjustRightInd w:val="0"/>
        <w:ind w:firstLine="708"/>
        <w:jc w:val="both"/>
        <w:rPr>
          <w:lang w:val="sr-Cyrl-CS" w:eastAsia="sr-Latn-CS"/>
        </w:rPr>
      </w:pPr>
      <w:r w:rsidRPr="007F2674">
        <w:rPr>
          <w:lang w:val="sr-Cyrl-CS" w:eastAsia="sr-Latn-CS"/>
        </w:rPr>
        <w:t>Решење о одузимању дозволе за обављање ревизије Комисија доставља друштву за ревизију, односно самосталном ревизору, а када постане извршно Министарству, Комори и Агенцији за привредне регистре.</w:t>
      </w:r>
    </w:p>
    <w:p w:rsidR="00AA11D8" w:rsidRPr="007F2674" w:rsidRDefault="00AA11D8" w:rsidP="00AA11D8">
      <w:pPr>
        <w:autoSpaceDE w:val="0"/>
        <w:autoSpaceDN w:val="0"/>
        <w:adjustRightInd w:val="0"/>
        <w:ind w:firstLine="708"/>
        <w:jc w:val="both"/>
        <w:rPr>
          <w:b/>
          <w:lang w:val="sr-Cyrl-CS" w:eastAsia="sr-Latn-CS"/>
        </w:rPr>
      </w:pPr>
      <w:r w:rsidRPr="007F2674">
        <w:rPr>
          <w:lang w:val="sr-Cyrl-CS" w:eastAsia="sr-Latn-CS"/>
        </w:rPr>
        <w:t>У случају одузимања дозволе за рад друштву за ревизију државе чланице односно треће земље, Комисија поступа у складу са чланом 1</w:t>
      </w:r>
      <w:r w:rsidR="00E460BD" w:rsidRPr="007F2674">
        <w:rPr>
          <w:lang w:val="sr-Cyrl-CS" w:eastAsia="sr-Latn-CS"/>
        </w:rPr>
        <w:t>4</w:t>
      </w:r>
      <w:r w:rsidRPr="007F2674">
        <w:rPr>
          <w:lang w:val="sr-Cyrl-CS" w:eastAsia="sr-Latn-CS"/>
        </w:rPr>
        <w:t xml:space="preserve">. став </w:t>
      </w:r>
      <w:r w:rsidR="00931BF9" w:rsidRPr="007F2674">
        <w:rPr>
          <w:lang w:val="sr-Cyrl-CS" w:eastAsia="sr-Latn-CS"/>
        </w:rPr>
        <w:t xml:space="preserve">6. </w:t>
      </w:r>
      <w:r w:rsidRPr="007F2674">
        <w:rPr>
          <w:lang w:val="sr-Cyrl-CS" w:eastAsia="sr-Latn-CS"/>
        </w:rPr>
        <w:t>овог закона.</w:t>
      </w:r>
      <w:r w:rsidR="003424D0" w:rsidRPr="007F2674">
        <w:rPr>
          <w:lang w:val="sr-Cyrl-CS" w:eastAsia="sr-Latn-CS"/>
        </w:rPr>
        <w:t xml:space="preserve"> </w:t>
      </w:r>
      <w:r w:rsidR="009611ED" w:rsidRPr="007F2674">
        <w:rPr>
          <w:lang w:val="sr-Cyrl-CS" w:eastAsia="sr-Latn-CS"/>
        </w:rPr>
        <w:t xml:space="preserve"> </w:t>
      </w:r>
    </w:p>
    <w:p w:rsidR="003A0D47" w:rsidRPr="007F2674" w:rsidRDefault="002720A7" w:rsidP="00634437">
      <w:pPr>
        <w:autoSpaceDE w:val="0"/>
        <w:autoSpaceDN w:val="0"/>
        <w:adjustRightInd w:val="0"/>
        <w:ind w:firstLine="708"/>
        <w:jc w:val="both"/>
        <w:rPr>
          <w:lang w:val="sr-Cyrl-CS" w:eastAsia="sr-Latn-CS"/>
        </w:rPr>
      </w:pPr>
      <w:r w:rsidRPr="007F2674">
        <w:rPr>
          <w:lang w:val="sr-Cyrl-CS" w:eastAsia="sr-Latn-CS"/>
        </w:rPr>
        <w:t>У случају када испуњење услова из става 1. тачка 2) овог члана зависи од окончања поступка пред надлежним органима рок се прекида до окончања тог поступка.</w:t>
      </w:r>
    </w:p>
    <w:p w:rsidR="00857EE3" w:rsidRPr="007F2674" w:rsidRDefault="00857EE3" w:rsidP="00DB20DC">
      <w:pPr>
        <w:autoSpaceDE w:val="0"/>
        <w:autoSpaceDN w:val="0"/>
        <w:adjustRightInd w:val="0"/>
        <w:rPr>
          <w:lang w:val="sr-Cyrl-CS" w:eastAsia="sr-Latn-CS"/>
        </w:rPr>
      </w:pPr>
    </w:p>
    <w:p w:rsidR="009C54A0" w:rsidRPr="007F2674" w:rsidRDefault="009C54A0" w:rsidP="00CE79B8">
      <w:pPr>
        <w:autoSpaceDE w:val="0"/>
        <w:autoSpaceDN w:val="0"/>
        <w:adjustRightInd w:val="0"/>
        <w:jc w:val="center"/>
        <w:outlineLvl w:val="0"/>
        <w:rPr>
          <w:rFonts w:eastAsia="TimesNewRoman"/>
          <w:iCs/>
          <w:lang w:val="sr-Cyrl-CS"/>
        </w:rPr>
      </w:pPr>
      <w:r w:rsidRPr="007F2674">
        <w:rPr>
          <w:rFonts w:eastAsia="TimesNewRoman"/>
          <w:iCs/>
          <w:lang w:val="sr-Cyrl-CS"/>
        </w:rPr>
        <w:t>Условно одузимање дозволе</w:t>
      </w:r>
      <w:r w:rsidRPr="007F2674">
        <w:rPr>
          <w:rFonts w:eastAsia="TimesNewRoman"/>
          <w:lang w:val="sr-Cyrl-CS"/>
        </w:rPr>
        <w:t xml:space="preserve"> за обављање ревизије</w:t>
      </w:r>
    </w:p>
    <w:p w:rsidR="009C54A0" w:rsidRPr="007F2674" w:rsidRDefault="009C54A0" w:rsidP="009C54A0">
      <w:pPr>
        <w:autoSpaceDE w:val="0"/>
        <w:autoSpaceDN w:val="0"/>
        <w:adjustRightInd w:val="0"/>
        <w:rPr>
          <w:rFonts w:eastAsia="TimesNewRoman"/>
          <w:iCs/>
          <w:lang w:val="sr-Cyrl-CS"/>
        </w:rPr>
      </w:pPr>
    </w:p>
    <w:p w:rsidR="009C54A0" w:rsidRPr="007F2674" w:rsidRDefault="009C54A0"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BE3723" w:rsidRPr="007F2674">
        <w:rPr>
          <w:rFonts w:eastAsia="TimesNewRoman"/>
          <w:lang w:val="sr-Cyrl-CS"/>
        </w:rPr>
        <w:t>90</w:t>
      </w:r>
      <w:r w:rsidR="00586823" w:rsidRPr="007F2674">
        <w:rPr>
          <w:rFonts w:eastAsia="TimesNewRoman"/>
          <w:lang w:val="sr-Cyrl-CS"/>
        </w:rPr>
        <w:t>.</w:t>
      </w:r>
      <w:r w:rsidR="00C47B65" w:rsidRPr="007F2674">
        <w:rPr>
          <w:rFonts w:eastAsia="TimesNewRoman"/>
          <w:lang w:val="sr-Cyrl-CS"/>
        </w:rPr>
        <w:t xml:space="preserve"> </w:t>
      </w:r>
    </w:p>
    <w:p w:rsidR="009C54A0" w:rsidRPr="007F2674" w:rsidRDefault="002720A7" w:rsidP="009C54A0">
      <w:pPr>
        <w:autoSpaceDE w:val="0"/>
        <w:autoSpaceDN w:val="0"/>
        <w:adjustRightInd w:val="0"/>
        <w:ind w:firstLine="720"/>
        <w:jc w:val="both"/>
        <w:rPr>
          <w:rFonts w:eastAsia="TimesNewRoman"/>
          <w:lang w:val="sr-Cyrl-CS"/>
        </w:rPr>
      </w:pPr>
      <w:r w:rsidRPr="007F2674">
        <w:rPr>
          <w:rFonts w:eastAsia="TimesNewRoman"/>
          <w:lang w:val="sr-Cyrl-CS"/>
        </w:rPr>
        <w:t xml:space="preserve">Комисија </w:t>
      </w:r>
      <w:r w:rsidR="009C54A0" w:rsidRPr="007F2674">
        <w:rPr>
          <w:rFonts w:eastAsia="TimesNewRoman"/>
          <w:lang w:val="sr-Cyrl-CS"/>
        </w:rPr>
        <w:t xml:space="preserve">решењем о </w:t>
      </w:r>
      <w:r w:rsidR="00021052" w:rsidRPr="007F2674">
        <w:rPr>
          <w:rFonts w:eastAsia="TimesNewRoman"/>
          <w:lang w:val="sr-Cyrl-CS"/>
        </w:rPr>
        <w:t xml:space="preserve">условном </w:t>
      </w:r>
      <w:r w:rsidR="009C54A0" w:rsidRPr="007F2674">
        <w:rPr>
          <w:rFonts w:eastAsia="TimesNewRoman"/>
          <w:lang w:val="sr-Cyrl-CS"/>
        </w:rPr>
        <w:t xml:space="preserve">одузимању дозволе за обављање ревизије, може да одреди да дозвола неће бити одузета ако друштво за ревизију, односно самостални ревизор, којем је изречена таква мера, у периоду који не може бити краћи од шест месеци и дужи од две године, не учини нову повреду овог закона код обављања ревизије. </w:t>
      </w:r>
    </w:p>
    <w:p w:rsidR="009C54A0" w:rsidRPr="007F2674" w:rsidRDefault="002720A7" w:rsidP="002F55DD">
      <w:pPr>
        <w:ind w:firstLine="720"/>
        <w:jc w:val="both"/>
        <w:rPr>
          <w:lang w:val="sr-Cyrl-CS"/>
        </w:rPr>
      </w:pPr>
      <w:r w:rsidRPr="007F2674">
        <w:rPr>
          <w:rFonts w:eastAsia="TimesNewRoman"/>
          <w:lang w:val="sr-Cyrl-CS"/>
        </w:rPr>
        <w:t xml:space="preserve">Комисија </w:t>
      </w:r>
      <w:r w:rsidR="009C54A0" w:rsidRPr="007F2674">
        <w:rPr>
          <w:rFonts w:eastAsia="TimesNewRoman"/>
          <w:lang w:val="sr-Cyrl-CS"/>
        </w:rPr>
        <w:t>уки</w:t>
      </w:r>
      <w:r w:rsidR="009F2BA4" w:rsidRPr="007F2674">
        <w:rPr>
          <w:rFonts w:eastAsia="TimesNewRoman"/>
          <w:lang w:val="sr-Cyrl-CS"/>
        </w:rPr>
        <w:t>да</w:t>
      </w:r>
      <w:r w:rsidR="009C54A0" w:rsidRPr="007F2674">
        <w:rPr>
          <w:rFonts w:eastAsia="TimesNewRoman"/>
          <w:lang w:val="sr-Cyrl-CS"/>
        </w:rPr>
        <w:t xml:space="preserve"> решење о условном одузимању дозволе за обављање ревизије и одуз</w:t>
      </w:r>
      <w:r w:rsidR="009F2BA4" w:rsidRPr="007F2674">
        <w:rPr>
          <w:rFonts w:eastAsia="TimesNewRoman"/>
          <w:lang w:val="sr-Cyrl-CS"/>
        </w:rPr>
        <w:t>има</w:t>
      </w:r>
      <w:r w:rsidR="009C54A0" w:rsidRPr="007F2674">
        <w:rPr>
          <w:rFonts w:eastAsia="TimesNewRoman"/>
          <w:lang w:val="sr-Cyrl-CS"/>
        </w:rPr>
        <w:t xml:space="preserve"> дозволу ако друштво за ревизију, односно самостални ревизор којем је изречена мера условног одузимања дозволе у периоду одређеном решењем из става 1. овог члана учини нову повреду овог закона </w:t>
      </w:r>
      <w:r w:rsidR="009F2BA4" w:rsidRPr="007F2674">
        <w:rPr>
          <w:rFonts w:eastAsia="TimesNewRoman"/>
          <w:lang w:val="sr-Cyrl-CS"/>
        </w:rPr>
        <w:t xml:space="preserve">приликом </w:t>
      </w:r>
      <w:r w:rsidR="009C54A0" w:rsidRPr="007F2674">
        <w:rPr>
          <w:rFonts w:eastAsia="TimesNewRoman"/>
          <w:lang w:val="sr-Cyrl-CS"/>
        </w:rPr>
        <w:t>обављања ревизије.</w:t>
      </w:r>
      <w:r w:rsidR="009C54A0" w:rsidRPr="007F2674">
        <w:rPr>
          <w:lang w:val="sr-Cyrl-CS"/>
        </w:rPr>
        <w:t xml:space="preserve"> </w:t>
      </w:r>
    </w:p>
    <w:p w:rsidR="00437770" w:rsidRPr="007F2674" w:rsidRDefault="00437770" w:rsidP="000416A7">
      <w:pPr>
        <w:jc w:val="both"/>
        <w:rPr>
          <w:lang w:val="sr-Cyrl-CS"/>
        </w:rPr>
      </w:pPr>
    </w:p>
    <w:p w:rsidR="002720A7" w:rsidRPr="007F2674" w:rsidRDefault="002720A7" w:rsidP="002720A7">
      <w:pPr>
        <w:jc w:val="center"/>
        <w:rPr>
          <w:lang w:val="sr-Cyrl-CS"/>
        </w:rPr>
      </w:pPr>
      <w:r w:rsidRPr="007F2674">
        <w:rPr>
          <w:lang w:val="sr-Cyrl-CS"/>
        </w:rPr>
        <w:t>Забрана за оснивач</w:t>
      </w:r>
      <w:r w:rsidR="001E3FF1" w:rsidRPr="007F2674">
        <w:rPr>
          <w:lang w:val="sr-Cyrl-CS"/>
        </w:rPr>
        <w:t>е и чланове ор</w:t>
      </w:r>
      <w:r w:rsidRPr="007F2674">
        <w:rPr>
          <w:lang w:val="sr-Cyrl-CS"/>
        </w:rPr>
        <w:t xml:space="preserve">гана </w:t>
      </w:r>
      <w:r w:rsidR="00235A23" w:rsidRPr="007F2674">
        <w:rPr>
          <w:lang w:val="sr-Cyrl-CS"/>
        </w:rPr>
        <w:t>управљања друштва</w:t>
      </w:r>
      <w:r w:rsidRPr="007F2674">
        <w:rPr>
          <w:lang w:val="sr-Cyrl-CS"/>
        </w:rPr>
        <w:t xml:space="preserve"> за ревизију</w:t>
      </w:r>
    </w:p>
    <w:p w:rsidR="002720A7" w:rsidRPr="007F2674" w:rsidRDefault="002720A7" w:rsidP="002720A7">
      <w:pPr>
        <w:jc w:val="center"/>
        <w:rPr>
          <w:lang w:val="sr-Cyrl-CS"/>
        </w:rPr>
      </w:pPr>
    </w:p>
    <w:p w:rsidR="002720A7" w:rsidRPr="007F2674" w:rsidRDefault="002720A7" w:rsidP="002720A7">
      <w:pPr>
        <w:jc w:val="center"/>
        <w:rPr>
          <w:lang w:val="sr-Cyrl-CS"/>
        </w:rPr>
      </w:pPr>
      <w:r w:rsidRPr="007F2674">
        <w:rPr>
          <w:lang w:val="sr-Cyrl-CS"/>
        </w:rPr>
        <w:t>Члан 9</w:t>
      </w:r>
      <w:r w:rsidR="00BE3723" w:rsidRPr="007F2674">
        <w:rPr>
          <w:lang w:val="sr-Cyrl-CS"/>
        </w:rPr>
        <w:t>1</w:t>
      </w:r>
      <w:r w:rsidRPr="007F2674">
        <w:rPr>
          <w:lang w:val="sr-Cyrl-CS"/>
        </w:rPr>
        <w:t>.</w:t>
      </w:r>
    </w:p>
    <w:p w:rsidR="002720A7" w:rsidRPr="007F2674" w:rsidRDefault="002720A7" w:rsidP="002720A7">
      <w:pPr>
        <w:jc w:val="both"/>
        <w:rPr>
          <w:rFonts w:eastAsia="TimesNewRoman"/>
          <w:lang w:val="sr-Cyrl-CS"/>
        </w:rPr>
      </w:pPr>
      <w:r w:rsidRPr="007F2674">
        <w:rPr>
          <w:lang w:val="sr-Cyrl-CS"/>
        </w:rPr>
        <w:tab/>
      </w:r>
      <w:r w:rsidR="00781178" w:rsidRPr="007F2674">
        <w:rPr>
          <w:rFonts w:eastAsia="TimesNewRoman"/>
          <w:lang w:val="sr-Cyrl-CS"/>
        </w:rPr>
        <w:t>О</w:t>
      </w:r>
      <w:r w:rsidRPr="007F2674">
        <w:rPr>
          <w:rFonts w:eastAsia="TimesNewRoman"/>
          <w:lang w:val="sr-Cyrl-CS"/>
        </w:rPr>
        <w:t xml:space="preserve">снивачу (члану) друштва за ревизију или члану органа </w:t>
      </w:r>
      <w:r w:rsidR="00235A23" w:rsidRPr="007F2674">
        <w:rPr>
          <w:rFonts w:eastAsia="TimesNewRoman"/>
          <w:lang w:val="sr-Cyrl-CS"/>
        </w:rPr>
        <w:t xml:space="preserve">управљања </w:t>
      </w:r>
      <w:r w:rsidRPr="007F2674">
        <w:rPr>
          <w:rFonts w:eastAsia="TimesNewRoman"/>
          <w:lang w:val="sr-Cyrl-CS"/>
        </w:rPr>
        <w:t xml:space="preserve">друштва за ревизију </w:t>
      </w:r>
      <w:r w:rsidR="00781178" w:rsidRPr="007F2674">
        <w:rPr>
          <w:rFonts w:eastAsia="TimesNewRoman"/>
          <w:lang w:val="sr-Cyrl-CS"/>
        </w:rPr>
        <w:t xml:space="preserve">може се, у смислу члана 81. став 1. тачка 4) овог закона, привремено забранити </w:t>
      </w:r>
      <w:r w:rsidRPr="007F2674">
        <w:rPr>
          <w:rFonts w:eastAsia="TimesNewRoman"/>
          <w:lang w:val="sr-Cyrl-CS"/>
        </w:rPr>
        <w:t xml:space="preserve">да обавља функцију у том друштву ако </w:t>
      </w:r>
      <w:r w:rsidR="00D93F01" w:rsidRPr="007F2674">
        <w:rPr>
          <w:rFonts w:eastAsia="TimesNewRoman"/>
          <w:lang w:val="sr-Cyrl-CS"/>
        </w:rPr>
        <w:t xml:space="preserve">друштво поступа </w:t>
      </w:r>
      <w:r w:rsidRPr="007F2674">
        <w:rPr>
          <w:rFonts w:eastAsia="TimesNewRoman"/>
          <w:lang w:val="sr-Cyrl-CS"/>
        </w:rPr>
        <w:t>супротно члану 4</w:t>
      </w:r>
      <w:r w:rsidR="008A620A" w:rsidRPr="007F2674">
        <w:rPr>
          <w:rFonts w:eastAsia="TimesNewRoman"/>
          <w:lang w:val="sr-Cyrl-CS"/>
        </w:rPr>
        <w:t>5</w:t>
      </w:r>
      <w:r w:rsidRPr="007F2674">
        <w:rPr>
          <w:rFonts w:eastAsia="TimesNewRoman"/>
          <w:lang w:val="sr-Cyrl-CS"/>
        </w:rPr>
        <w:t>. овог закона.</w:t>
      </w:r>
    </w:p>
    <w:p w:rsidR="001564CF" w:rsidRPr="007F2674" w:rsidRDefault="002720A7" w:rsidP="00857EE3">
      <w:pPr>
        <w:jc w:val="both"/>
        <w:rPr>
          <w:lang w:val="sr-Cyrl-CS"/>
        </w:rPr>
      </w:pPr>
      <w:r w:rsidRPr="007F2674">
        <w:rPr>
          <w:rFonts w:eastAsia="TimesNewRoman"/>
          <w:lang w:val="sr-Cyrl-CS"/>
        </w:rPr>
        <w:tab/>
      </w:r>
    </w:p>
    <w:p w:rsidR="00133C3D" w:rsidRPr="007F2674" w:rsidRDefault="00133C3D" w:rsidP="00133C3D">
      <w:pPr>
        <w:jc w:val="center"/>
        <w:rPr>
          <w:lang w:val="sr-Cyrl-CS"/>
        </w:rPr>
      </w:pPr>
      <w:r w:rsidRPr="007F2674">
        <w:rPr>
          <w:lang w:val="sr-Cyrl-CS"/>
        </w:rPr>
        <w:t>Забрана за оснивач</w:t>
      </w:r>
      <w:r w:rsidR="001E3FF1" w:rsidRPr="007F2674">
        <w:rPr>
          <w:lang w:val="sr-Cyrl-CS"/>
        </w:rPr>
        <w:t>е и чланове ор</w:t>
      </w:r>
      <w:r w:rsidRPr="007F2674">
        <w:rPr>
          <w:lang w:val="sr-Cyrl-CS"/>
        </w:rPr>
        <w:t xml:space="preserve">гана </w:t>
      </w:r>
      <w:r w:rsidR="00235A23" w:rsidRPr="007F2674">
        <w:rPr>
          <w:lang w:val="sr-Cyrl-CS"/>
        </w:rPr>
        <w:t xml:space="preserve">управљања </w:t>
      </w:r>
      <w:r w:rsidRPr="007F2674">
        <w:rPr>
          <w:lang w:val="sr-Cyrl-CS"/>
        </w:rPr>
        <w:t>друштва од јавног интереса</w:t>
      </w:r>
    </w:p>
    <w:p w:rsidR="00133C3D" w:rsidRPr="007F2674" w:rsidRDefault="00133C3D" w:rsidP="002720A7">
      <w:pPr>
        <w:jc w:val="center"/>
        <w:rPr>
          <w:lang w:val="sr-Cyrl-CS"/>
        </w:rPr>
      </w:pPr>
    </w:p>
    <w:p w:rsidR="002720A7" w:rsidRPr="007F2674" w:rsidRDefault="002720A7" w:rsidP="002720A7">
      <w:pPr>
        <w:jc w:val="center"/>
        <w:rPr>
          <w:lang w:val="sr-Cyrl-CS"/>
        </w:rPr>
      </w:pPr>
      <w:r w:rsidRPr="007F2674">
        <w:rPr>
          <w:lang w:val="sr-Cyrl-CS"/>
        </w:rPr>
        <w:t>Члан 9</w:t>
      </w:r>
      <w:r w:rsidR="00BE3723" w:rsidRPr="007F2674">
        <w:rPr>
          <w:lang w:val="sr-Cyrl-CS"/>
        </w:rPr>
        <w:t>2</w:t>
      </w:r>
      <w:r w:rsidRPr="007F2674">
        <w:rPr>
          <w:lang w:val="sr-Cyrl-CS"/>
        </w:rPr>
        <w:t>.</w:t>
      </w:r>
    </w:p>
    <w:p w:rsidR="002720A7" w:rsidRPr="007F2674" w:rsidRDefault="002720A7" w:rsidP="002720A7">
      <w:pPr>
        <w:jc w:val="both"/>
        <w:rPr>
          <w:rFonts w:eastAsia="TimesNewRoman"/>
          <w:lang w:val="sr-Cyrl-CS"/>
        </w:rPr>
      </w:pPr>
      <w:r w:rsidRPr="007F2674">
        <w:rPr>
          <w:lang w:val="sr-Cyrl-CS"/>
        </w:rPr>
        <w:tab/>
      </w:r>
      <w:r w:rsidR="00781178" w:rsidRPr="007F2674">
        <w:rPr>
          <w:rFonts w:eastAsia="TimesNewRoman"/>
          <w:lang w:val="sr-Cyrl-CS"/>
        </w:rPr>
        <w:t>О</w:t>
      </w:r>
      <w:r w:rsidRPr="007F2674">
        <w:rPr>
          <w:rFonts w:eastAsia="TimesNewRoman"/>
          <w:lang w:val="sr-Cyrl-CS"/>
        </w:rPr>
        <w:t>снивачу (члану) друштва од јавног интереса ил</w:t>
      </w:r>
      <w:r w:rsidR="006C6C47" w:rsidRPr="007F2674">
        <w:rPr>
          <w:rFonts w:eastAsia="TimesNewRoman"/>
          <w:lang w:val="sr-Cyrl-CS"/>
        </w:rPr>
        <w:t xml:space="preserve">и члану органа </w:t>
      </w:r>
      <w:r w:rsidR="002C3AF2" w:rsidRPr="007F2674">
        <w:rPr>
          <w:lang w:val="sr-Cyrl-CS"/>
        </w:rPr>
        <w:t>управљања</w:t>
      </w:r>
      <w:r w:rsidR="002C3AF2" w:rsidRPr="007F2674">
        <w:rPr>
          <w:rFonts w:eastAsia="TimesNewRoman"/>
          <w:lang w:val="sr-Cyrl-CS"/>
        </w:rPr>
        <w:t xml:space="preserve"> </w:t>
      </w:r>
      <w:r w:rsidR="001E3FF1" w:rsidRPr="007F2674">
        <w:rPr>
          <w:rFonts w:eastAsia="TimesNewRoman"/>
          <w:lang w:val="sr-Cyrl-CS"/>
        </w:rPr>
        <w:t xml:space="preserve">тог </w:t>
      </w:r>
      <w:r w:rsidRPr="007F2674">
        <w:rPr>
          <w:rFonts w:eastAsia="TimesNewRoman"/>
          <w:lang w:val="sr-Cyrl-CS"/>
        </w:rPr>
        <w:t xml:space="preserve">друштва, </w:t>
      </w:r>
      <w:r w:rsidR="00781178" w:rsidRPr="007F2674">
        <w:rPr>
          <w:rFonts w:eastAsia="TimesNewRoman"/>
          <w:lang w:val="sr-Cyrl-CS"/>
        </w:rPr>
        <w:t xml:space="preserve">може се, у смислу члана 81. став 1. тачка 5) овог закона, привремено забранити </w:t>
      </w:r>
      <w:r w:rsidRPr="007F2674">
        <w:rPr>
          <w:rFonts w:eastAsia="TimesNewRoman"/>
          <w:lang w:val="sr-Cyrl-CS"/>
        </w:rPr>
        <w:t xml:space="preserve">да обавља своју функцију ако </w:t>
      </w:r>
      <w:r w:rsidR="001E3FF1" w:rsidRPr="007F2674">
        <w:rPr>
          <w:rFonts w:eastAsia="TimesNewRoman"/>
          <w:lang w:val="sr-Cyrl-CS"/>
        </w:rPr>
        <w:t xml:space="preserve">друштво поступа </w:t>
      </w:r>
      <w:r w:rsidRPr="007F2674">
        <w:rPr>
          <w:rFonts w:eastAsia="TimesNewRoman"/>
          <w:lang w:val="sr-Cyrl-CS"/>
        </w:rPr>
        <w:t>супротно члану 36. овог закона</w:t>
      </w:r>
      <w:r w:rsidR="001F282E" w:rsidRPr="007F2674">
        <w:rPr>
          <w:rFonts w:eastAsia="TimesNewRoman"/>
          <w:lang w:val="sr-Cyrl-CS"/>
        </w:rPr>
        <w:t>, осим уколико посебним прописима није друкчије уређено</w:t>
      </w:r>
      <w:r w:rsidRPr="007F2674">
        <w:rPr>
          <w:rFonts w:eastAsia="TimesNewRoman"/>
          <w:lang w:val="sr-Cyrl-CS"/>
        </w:rPr>
        <w:t>.</w:t>
      </w:r>
    </w:p>
    <w:p w:rsidR="00695CC1" w:rsidRPr="007F2674" w:rsidRDefault="00695CC1" w:rsidP="002720A7">
      <w:pPr>
        <w:jc w:val="both"/>
        <w:rPr>
          <w:rFonts w:eastAsia="TimesNewRoman"/>
          <w:lang w:val="sr-Cyrl-CS"/>
        </w:rPr>
      </w:pPr>
    </w:p>
    <w:p w:rsidR="00DB20DC" w:rsidRPr="007F2674" w:rsidRDefault="002720A7" w:rsidP="00DB20DC">
      <w:pPr>
        <w:autoSpaceDE w:val="0"/>
        <w:autoSpaceDN w:val="0"/>
        <w:adjustRightInd w:val="0"/>
        <w:jc w:val="center"/>
        <w:rPr>
          <w:lang w:val="sr-Cyrl-CS" w:eastAsia="sr-Latn-CS"/>
        </w:rPr>
      </w:pPr>
      <w:r w:rsidRPr="007F2674">
        <w:rPr>
          <w:rFonts w:eastAsia="TimesNewRoman"/>
          <w:lang w:val="sr-Cyrl-CS"/>
        </w:rPr>
        <w:t xml:space="preserve"> </w:t>
      </w:r>
      <w:r w:rsidR="00DB20DC" w:rsidRPr="007F2674">
        <w:rPr>
          <w:lang w:val="sr-Cyrl-CS" w:eastAsia="sr-Latn-CS"/>
        </w:rPr>
        <w:t>Новчана казна</w:t>
      </w:r>
    </w:p>
    <w:p w:rsidR="00695CC1" w:rsidRPr="007F2674" w:rsidRDefault="00695CC1" w:rsidP="00DB20DC">
      <w:pPr>
        <w:autoSpaceDE w:val="0"/>
        <w:autoSpaceDN w:val="0"/>
        <w:adjustRightInd w:val="0"/>
        <w:jc w:val="center"/>
        <w:rPr>
          <w:lang w:val="sr-Cyrl-CS" w:eastAsia="sr-Latn-CS"/>
        </w:rPr>
      </w:pPr>
    </w:p>
    <w:p w:rsidR="00DB20DC" w:rsidRPr="007F2674" w:rsidRDefault="00DB20DC" w:rsidP="00695CC1">
      <w:pPr>
        <w:autoSpaceDE w:val="0"/>
        <w:autoSpaceDN w:val="0"/>
        <w:adjustRightInd w:val="0"/>
        <w:jc w:val="center"/>
        <w:rPr>
          <w:lang w:val="sr-Cyrl-CS" w:eastAsia="sr-Latn-CS"/>
        </w:rPr>
      </w:pPr>
      <w:r w:rsidRPr="007F2674">
        <w:rPr>
          <w:lang w:val="sr-Cyrl-CS" w:eastAsia="sr-Latn-CS"/>
        </w:rPr>
        <w:t xml:space="preserve">Члан </w:t>
      </w:r>
      <w:r w:rsidR="0061220A" w:rsidRPr="007F2674">
        <w:rPr>
          <w:lang w:val="sr-Cyrl-CS" w:eastAsia="sr-Latn-CS"/>
        </w:rPr>
        <w:t>93.</w:t>
      </w:r>
    </w:p>
    <w:p w:rsidR="007101C4" w:rsidRPr="007F2674" w:rsidRDefault="00DB20DC" w:rsidP="00DB20DC">
      <w:pPr>
        <w:autoSpaceDE w:val="0"/>
        <w:autoSpaceDN w:val="0"/>
        <w:adjustRightInd w:val="0"/>
        <w:jc w:val="both"/>
        <w:rPr>
          <w:rFonts w:eastAsia="TimesNewRoman"/>
          <w:lang w:val="sr-Cyrl-CS"/>
        </w:rPr>
      </w:pPr>
      <w:r w:rsidRPr="007F2674">
        <w:rPr>
          <w:rFonts w:eastAsia="TimesNewRoman"/>
          <w:lang w:val="sr-Cyrl-CS"/>
        </w:rPr>
        <w:tab/>
        <w:t xml:space="preserve">Комисија решењем </w:t>
      </w:r>
      <w:r w:rsidR="00E1004F" w:rsidRPr="007F2674">
        <w:rPr>
          <w:rFonts w:eastAsia="TimesNewRoman"/>
          <w:lang w:val="sr-Cyrl-CS"/>
        </w:rPr>
        <w:t xml:space="preserve">може </w:t>
      </w:r>
      <w:r w:rsidRPr="007F2674">
        <w:rPr>
          <w:rFonts w:eastAsia="TimesNewRoman"/>
          <w:lang w:val="sr-Cyrl-CS"/>
        </w:rPr>
        <w:t>изр</w:t>
      </w:r>
      <w:r w:rsidR="00E1004F" w:rsidRPr="007F2674">
        <w:rPr>
          <w:rFonts w:eastAsia="TimesNewRoman"/>
          <w:lang w:val="sr-Cyrl-CS"/>
        </w:rPr>
        <w:t>ећи</w:t>
      </w:r>
      <w:r w:rsidRPr="007F2674">
        <w:rPr>
          <w:rFonts w:eastAsia="TimesNewRoman"/>
          <w:lang w:val="sr-Cyrl-CS"/>
        </w:rPr>
        <w:t xml:space="preserve"> новчану казну </w:t>
      </w:r>
      <w:r w:rsidR="00E1004F" w:rsidRPr="007F2674">
        <w:rPr>
          <w:rFonts w:eastAsia="TimesNewRoman"/>
          <w:lang w:val="sr-Cyrl-CS"/>
        </w:rPr>
        <w:t xml:space="preserve">друштву за ревизију </w:t>
      </w:r>
      <w:r w:rsidRPr="007F2674">
        <w:rPr>
          <w:rFonts w:eastAsia="TimesNewRoman"/>
          <w:lang w:val="sr-Cyrl-CS"/>
        </w:rPr>
        <w:t xml:space="preserve">у износу до 10 процената прихода оствареног у претходној пословној години од услуга </w:t>
      </w:r>
      <w:r w:rsidRPr="007F2674">
        <w:rPr>
          <w:rFonts w:eastAsia="TimesNewRoman"/>
          <w:lang w:val="sr-Cyrl-CS"/>
        </w:rPr>
        <w:lastRenderedPageBreak/>
        <w:t xml:space="preserve">ревизије финансијских извештаја за радње </w:t>
      </w:r>
      <w:r w:rsidR="00DD2FA8" w:rsidRPr="007F2674">
        <w:rPr>
          <w:rFonts w:eastAsia="TimesNewRoman"/>
          <w:lang w:val="sr-Cyrl-CS"/>
        </w:rPr>
        <w:t>због којих је могуће изрећи мере из члана 81. став 1. тач. 1) – 6) овог закона</w:t>
      </w:r>
      <w:r w:rsidR="00C774D1" w:rsidRPr="007F2674">
        <w:rPr>
          <w:rFonts w:eastAsia="TimesNewRoman"/>
          <w:lang w:val="sr-Cyrl-CS"/>
        </w:rPr>
        <w:t>.</w:t>
      </w:r>
    </w:p>
    <w:p w:rsidR="005C67EA" w:rsidRPr="007F2674" w:rsidRDefault="007101C4" w:rsidP="00DB20DC">
      <w:pPr>
        <w:autoSpaceDE w:val="0"/>
        <w:autoSpaceDN w:val="0"/>
        <w:adjustRightInd w:val="0"/>
        <w:jc w:val="both"/>
        <w:rPr>
          <w:rFonts w:eastAsia="TimesNewRoman"/>
          <w:lang w:val="sr-Cyrl-CS"/>
        </w:rPr>
      </w:pPr>
      <w:r w:rsidRPr="007F2674">
        <w:rPr>
          <w:rFonts w:eastAsia="TimesNewRoman"/>
          <w:lang w:val="sr-Cyrl-CS"/>
        </w:rPr>
        <w:tab/>
        <w:t xml:space="preserve">Мера из става 1, </w:t>
      </w:r>
      <w:r w:rsidR="001E3FF1" w:rsidRPr="007F2674">
        <w:rPr>
          <w:rFonts w:eastAsia="TimesNewRoman"/>
          <w:lang w:val="sr-Cyrl-CS"/>
        </w:rPr>
        <w:t>овог члана може бити изречена и заједно са мерама</w:t>
      </w:r>
      <w:r w:rsidR="00F0174D" w:rsidRPr="007F2674">
        <w:rPr>
          <w:rFonts w:eastAsia="TimesNewRoman"/>
          <w:lang w:val="sr-Cyrl-CS"/>
        </w:rPr>
        <w:t xml:space="preserve"> </w:t>
      </w:r>
      <w:r w:rsidR="00F81CF8" w:rsidRPr="007F2674">
        <w:rPr>
          <w:rFonts w:eastAsia="TimesNewRoman"/>
          <w:lang w:val="sr-Cyrl-CS"/>
        </w:rPr>
        <w:t xml:space="preserve">из </w:t>
      </w:r>
      <w:r w:rsidR="00F0174D" w:rsidRPr="007F2674">
        <w:rPr>
          <w:rFonts w:eastAsia="TimesNewRoman"/>
          <w:lang w:val="sr-Cyrl-CS"/>
        </w:rPr>
        <w:t>члана 81. став 1. тач. 1) – 6) овог закона.</w:t>
      </w:r>
    </w:p>
    <w:p w:rsidR="00F0174D" w:rsidRPr="007F2674" w:rsidRDefault="00F0174D" w:rsidP="00DB20DC">
      <w:pPr>
        <w:autoSpaceDE w:val="0"/>
        <w:autoSpaceDN w:val="0"/>
        <w:adjustRightInd w:val="0"/>
        <w:jc w:val="both"/>
        <w:rPr>
          <w:rFonts w:eastAsia="TimesNewRoman"/>
          <w:lang w:val="sr-Cyrl-CS"/>
        </w:rPr>
      </w:pPr>
      <w:r w:rsidRPr="007F2674">
        <w:rPr>
          <w:rFonts w:eastAsia="TimesNewRoman"/>
          <w:lang w:val="sr-Cyrl-CS"/>
        </w:rPr>
        <w:tab/>
        <w:t>Решење из става 1. овог члана, након достављања друштву за ревизију, представља извршну исправу.</w:t>
      </w:r>
    </w:p>
    <w:p w:rsidR="00F0174D" w:rsidRPr="007F2674" w:rsidRDefault="00F0174D" w:rsidP="00DB20DC">
      <w:pPr>
        <w:autoSpaceDE w:val="0"/>
        <w:autoSpaceDN w:val="0"/>
        <w:adjustRightInd w:val="0"/>
        <w:jc w:val="both"/>
        <w:rPr>
          <w:rFonts w:eastAsia="TimesNewRoman"/>
          <w:lang w:val="sr-Cyrl-CS"/>
        </w:rPr>
      </w:pPr>
      <w:r w:rsidRPr="007F2674">
        <w:rPr>
          <w:rFonts w:eastAsia="TimesNewRoman"/>
          <w:lang w:val="sr-Cyrl-CS"/>
        </w:rPr>
        <w:tab/>
        <w:t>Новчана казна из става 1. овог члана уплаћује се на рачун Комисије.</w:t>
      </w:r>
    </w:p>
    <w:p w:rsidR="00857EE3" w:rsidRPr="007F2674" w:rsidRDefault="00C377E4" w:rsidP="00E1004F">
      <w:pPr>
        <w:autoSpaceDE w:val="0"/>
        <w:autoSpaceDN w:val="0"/>
        <w:adjustRightInd w:val="0"/>
        <w:jc w:val="both"/>
        <w:rPr>
          <w:rFonts w:eastAsia="TimesNewRoman"/>
          <w:lang w:val="sr-Cyrl-CS"/>
        </w:rPr>
      </w:pPr>
      <w:r w:rsidRPr="007F2674">
        <w:rPr>
          <w:rFonts w:eastAsia="TimesNewRoman"/>
          <w:lang w:val="sr-Cyrl-CS"/>
        </w:rPr>
        <w:tab/>
        <w:t xml:space="preserve"> </w:t>
      </w:r>
    </w:p>
    <w:p w:rsidR="00584F7E" w:rsidRPr="007F2674" w:rsidRDefault="00584F7E" w:rsidP="00CE79B8">
      <w:pPr>
        <w:autoSpaceDE w:val="0"/>
        <w:autoSpaceDN w:val="0"/>
        <w:adjustRightInd w:val="0"/>
        <w:jc w:val="center"/>
        <w:outlineLvl w:val="0"/>
        <w:rPr>
          <w:lang w:val="sr-Cyrl-CS"/>
        </w:rPr>
      </w:pPr>
      <w:r w:rsidRPr="007F2674">
        <w:rPr>
          <w:rFonts w:eastAsia="TimesNewRoman"/>
          <w:iCs/>
          <w:lang w:val="sr-Cyrl-CS"/>
        </w:rPr>
        <w:t>Мере у поступку контроле квалитета рада лиценцираних овлашћених ревизора</w:t>
      </w:r>
    </w:p>
    <w:p w:rsidR="0032635A" w:rsidRPr="007F2674" w:rsidRDefault="0032635A" w:rsidP="00DB4EC6">
      <w:pPr>
        <w:autoSpaceDE w:val="0"/>
        <w:autoSpaceDN w:val="0"/>
        <w:adjustRightInd w:val="0"/>
        <w:ind w:firstLine="720"/>
        <w:jc w:val="both"/>
        <w:rPr>
          <w:rFonts w:eastAsia="TimesNewRoman"/>
          <w:lang w:val="sr-Cyrl-CS"/>
        </w:rPr>
      </w:pPr>
    </w:p>
    <w:p w:rsidR="00630390" w:rsidRPr="007F2674" w:rsidRDefault="00CB3FD3" w:rsidP="00CE79B8">
      <w:pPr>
        <w:jc w:val="center"/>
        <w:outlineLvl w:val="0"/>
        <w:rPr>
          <w:lang w:val="sr-Cyrl-CS"/>
        </w:rPr>
      </w:pPr>
      <w:r w:rsidRPr="007F2674">
        <w:rPr>
          <w:lang w:val="sr-Cyrl-CS"/>
        </w:rPr>
        <w:t>Ч</w:t>
      </w:r>
      <w:r w:rsidR="003E5EA9" w:rsidRPr="007F2674">
        <w:rPr>
          <w:lang w:val="sr-Cyrl-CS"/>
        </w:rPr>
        <w:t>лан</w:t>
      </w:r>
      <w:r w:rsidRPr="007F2674">
        <w:rPr>
          <w:lang w:val="sr-Cyrl-CS"/>
        </w:rPr>
        <w:t xml:space="preserve"> </w:t>
      </w:r>
      <w:r w:rsidR="0061220A" w:rsidRPr="007F2674">
        <w:rPr>
          <w:lang w:val="sr-Cyrl-CS"/>
        </w:rPr>
        <w:t>94.</w:t>
      </w:r>
    </w:p>
    <w:p w:rsidR="00F95A4D" w:rsidRPr="007F2674" w:rsidRDefault="00F95A4D" w:rsidP="00F95A4D">
      <w:pPr>
        <w:jc w:val="both"/>
        <w:outlineLvl w:val="0"/>
        <w:rPr>
          <w:rFonts w:eastAsia="TimesNewRoman"/>
          <w:lang w:val="sr-Cyrl-CS"/>
        </w:rPr>
      </w:pPr>
      <w:r w:rsidRPr="007F2674">
        <w:rPr>
          <w:rFonts w:eastAsia="TimesNewRoman"/>
          <w:lang w:val="sr-Cyrl-CS"/>
        </w:rPr>
        <w:tab/>
        <w:t xml:space="preserve">Ако Комисија у поступку контроле квалитета рада утврди да лиценцирани овлашћени ревизор не поступа у складу са одредбама овог закона и другим правилима ревизије, </w:t>
      </w:r>
      <w:r w:rsidR="00BF0602" w:rsidRPr="007F2674">
        <w:rPr>
          <w:rFonts w:eastAsia="TimesNewRoman"/>
          <w:lang w:val="sr-Cyrl-CS"/>
        </w:rPr>
        <w:t xml:space="preserve">може </w:t>
      </w:r>
      <w:r w:rsidRPr="007F2674">
        <w:rPr>
          <w:rFonts w:eastAsia="TimesNewRoman"/>
          <w:lang w:val="sr-Cyrl-CS"/>
        </w:rPr>
        <w:t>да предузме следеће мере:</w:t>
      </w:r>
    </w:p>
    <w:p w:rsidR="00F95A4D" w:rsidRPr="007F2674" w:rsidRDefault="00F95A4D" w:rsidP="00F95A4D">
      <w:pPr>
        <w:ind w:firstLine="720"/>
        <w:jc w:val="both"/>
        <w:outlineLvl w:val="0"/>
        <w:rPr>
          <w:rFonts w:eastAsia="TimesNewRoman"/>
          <w:lang w:val="sr-Cyrl-CS"/>
        </w:rPr>
      </w:pPr>
      <w:r w:rsidRPr="007F2674">
        <w:rPr>
          <w:rFonts w:eastAsia="TimesNewRoman"/>
          <w:lang w:val="sr-Cyrl-CS"/>
        </w:rPr>
        <w:t>1) изда опомену;</w:t>
      </w:r>
    </w:p>
    <w:p w:rsidR="00F95A4D" w:rsidRPr="007F2674" w:rsidRDefault="00F95A4D" w:rsidP="00F95A4D">
      <w:pPr>
        <w:ind w:firstLine="720"/>
        <w:jc w:val="both"/>
        <w:outlineLvl w:val="0"/>
        <w:rPr>
          <w:rFonts w:eastAsia="TimesNewRoman"/>
          <w:lang w:val="sr-Cyrl-CS"/>
        </w:rPr>
      </w:pPr>
      <w:r w:rsidRPr="007F2674">
        <w:rPr>
          <w:rFonts w:eastAsia="TimesNewRoman"/>
          <w:lang w:val="sr-Cyrl-CS"/>
        </w:rPr>
        <w:t>2) изрекне јавну опомену;</w:t>
      </w:r>
    </w:p>
    <w:p w:rsidR="00F95A4D" w:rsidRPr="007F2674" w:rsidRDefault="00F95A4D" w:rsidP="00F95A4D">
      <w:pPr>
        <w:ind w:firstLine="720"/>
        <w:jc w:val="both"/>
        <w:outlineLvl w:val="0"/>
        <w:rPr>
          <w:rFonts w:eastAsia="TimesNewRoman"/>
          <w:lang w:val="sr-Cyrl-CS"/>
        </w:rPr>
      </w:pPr>
      <w:r w:rsidRPr="007F2674">
        <w:rPr>
          <w:rFonts w:eastAsia="TimesNewRoman"/>
          <w:lang w:val="sr-Cyrl-CS"/>
        </w:rPr>
        <w:t>3) условно одузме лиценцу;</w:t>
      </w:r>
    </w:p>
    <w:p w:rsidR="00F95A4D" w:rsidRPr="007F2674" w:rsidRDefault="008A620A" w:rsidP="00F95A4D">
      <w:pPr>
        <w:ind w:firstLine="720"/>
        <w:jc w:val="both"/>
        <w:outlineLvl w:val="0"/>
        <w:rPr>
          <w:rFonts w:eastAsia="TimesNewRoman"/>
          <w:lang w:val="sr-Cyrl-CS"/>
        </w:rPr>
      </w:pPr>
      <w:r w:rsidRPr="007F2674">
        <w:rPr>
          <w:rFonts w:eastAsia="TimesNewRoman"/>
          <w:lang w:val="sr-Cyrl-CS"/>
        </w:rPr>
        <w:t>4</w:t>
      </w:r>
      <w:r w:rsidR="00F95A4D" w:rsidRPr="007F2674">
        <w:rPr>
          <w:rFonts w:eastAsia="TimesNewRoman"/>
          <w:lang w:val="sr-Cyrl-CS"/>
        </w:rPr>
        <w:t>) одузме лиценцу</w:t>
      </w:r>
      <w:r w:rsidR="00882B77" w:rsidRPr="007F2674">
        <w:rPr>
          <w:rFonts w:eastAsia="TimesNewRoman"/>
          <w:lang w:val="sr-Cyrl-CS"/>
        </w:rPr>
        <w:t>;</w:t>
      </w:r>
    </w:p>
    <w:p w:rsidR="007C3647" w:rsidRPr="007F2674" w:rsidRDefault="007C3647" w:rsidP="00F95A4D">
      <w:pPr>
        <w:ind w:firstLine="720"/>
        <w:jc w:val="both"/>
        <w:outlineLvl w:val="0"/>
        <w:rPr>
          <w:rFonts w:eastAsia="TimesNewRoman"/>
          <w:lang w:val="sr-Cyrl-CS"/>
        </w:rPr>
      </w:pPr>
      <w:r w:rsidRPr="007F2674">
        <w:rPr>
          <w:rFonts w:eastAsia="TimesNewRoman"/>
          <w:lang w:val="sr-Cyrl-CS"/>
        </w:rPr>
        <w:t>5) изрекне новчану казну.</w:t>
      </w:r>
    </w:p>
    <w:p w:rsidR="00F95A4D" w:rsidRPr="007F2674" w:rsidRDefault="00F95A4D" w:rsidP="00F95A4D">
      <w:pPr>
        <w:jc w:val="both"/>
        <w:outlineLvl w:val="0"/>
        <w:rPr>
          <w:rFonts w:eastAsia="TimesNewRoman"/>
          <w:lang w:val="sr-Cyrl-CS"/>
        </w:rPr>
      </w:pPr>
      <w:r w:rsidRPr="007F2674">
        <w:rPr>
          <w:rFonts w:eastAsia="TimesNewRoman"/>
          <w:lang w:val="sr-Cyrl-CS"/>
        </w:rPr>
        <w:tab/>
      </w:r>
      <w:r w:rsidR="007C30B1" w:rsidRPr="007F2674">
        <w:rPr>
          <w:rFonts w:eastAsia="TimesNewRoman"/>
          <w:lang w:val="sr-Cyrl-CS"/>
        </w:rPr>
        <w:t>Комисија решењем изриче мере из става 1. овог члана</w:t>
      </w:r>
      <w:r w:rsidRPr="007F2674">
        <w:rPr>
          <w:rFonts w:eastAsia="TimesNewRoman"/>
          <w:lang w:val="sr-Cyrl-CS"/>
        </w:rPr>
        <w:t xml:space="preserve">. </w:t>
      </w:r>
    </w:p>
    <w:p w:rsidR="00E666CB" w:rsidRPr="007F2674" w:rsidRDefault="00E666CB" w:rsidP="00F95A4D">
      <w:pPr>
        <w:jc w:val="both"/>
        <w:outlineLvl w:val="0"/>
        <w:rPr>
          <w:rFonts w:eastAsia="TimesNewRoman"/>
          <w:lang w:val="sr-Cyrl-CS"/>
        </w:rPr>
      </w:pPr>
      <w:r w:rsidRPr="007F2674">
        <w:rPr>
          <w:rFonts w:eastAsia="TimesNewRoman"/>
          <w:lang w:val="sr-Cyrl-CS"/>
        </w:rPr>
        <w:tab/>
        <w:t>Решење из става 2. овог члана је коначно. Против решења може се покренути управни спор.</w:t>
      </w:r>
    </w:p>
    <w:p w:rsidR="00F95A4D" w:rsidRPr="007F2674" w:rsidRDefault="00F95A4D" w:rsidP="00F95A4D">
      <w:pPr>
        <w:jc w:val="both"/>
        <w:outlineLvl w:val="0"/>
        <w:rPr>
          <w:rFonts w:eastAsia="TimesNewRoman"/>
          <w:lang w:val="sr-Cyrl-CS"/>
        </w:rPr>
      </w:pPr>
      <w:r w:rsidRPr="007F2674">
        <w:rPr>
          <w:rFonts w:eastAsia="TimesNewRoman"/>
          <w:lang w:val="sr-Cyrl-CS"/>
        </w:rPr>
        <w:tab/>
        <w:t>Решење о изрицању мере из става 2. овог члана, Комисија доставља Комори, наредног дана од дана када ово решење постане извршно.</w:t>
      </w:r>
    </w:p>
    <w:p w:rsidR="00F95A4D" w:rsidRPr="007F2674" w:rsidRDefault="00F95A4D" w:rsidP="001F67E3">
      <w:pPr>
        <w:ind w:firstLine="720"/>
        <w:jc w:val="both"/>
        <w:outlineLvl w:val="0"/>
        <w:rPr>
          <w:rFonts w:eastAsia="TimesNewRoman"/>
          <w:lang w:val="sr-Cyrl-CS"/>
        </w:rPr>
      </w:pPr>
      <w:r w:rsidRPr="007F2674">
        <w:rPr>
          <w:rFonts w:eastAsia="TimesNewRoman"/>
          <w:lang w:val="sr-Cyrl-CS"/>
        </w:rPr>
        <w:t>Комора је дужна да решење о изрицању мере из става 2. овог члана без одлагања упише у Регистар изречених мера.</w:t>
      </w:r>
    </w:p>
    <w:p w:rsidR="00F95A4D" w:rsidRPr="007F2674" w:rsidRDefault="00F95A4D" w:rsidP="00F95A4D">
      <w:pPr>
        <w:jc w:val="both"/>
        <w:outlineLvl w:val="0"/>
        <w:rPr>
          <w:rFonts w:eastAsia="TimesNewRoman"/>
          <w:lang w:val="sr-Cyrl-CS"/>
        </w:rPr>
      </w:pPr>
      <w:r w:rsidRPr="007F2674">
        <w:rPr>
          <w:rFonts w:eastAsia="TimesNewRoman"/>
          <w:lang w:val="sr-Cyrl-CS"/>
        </w:rPr>
        <w:tab/>
        <w:t>У поступку контроле квалитета рада лиценцираних овлашћених ревизора од стране Комисије сходно се примењују одредбе чл.</w:t>
      </w:r>
      <w:r w:rsidR="00B2555E" w:rsidRPr="007F2674">
        <w:rPr>
          <w:rFonts w:eastAsia="TimesNewRoman"/>
          <w:lang w:val="sr-Cyrl-CS"/>
        </w:rPr>
        <w:t xml:space="preserve"> </w:t>
      </w:r>
      <w:r w:rsidR="000F282F" w:rsidRPr="007F2674">
        <w:rPr>
          <w:rFonts w:eastAsia="TimesNewRoman"/>
          <w:lang w:val="sr-Cyrl-CS"/>
        </w:rPr>
        <w:t>7</w:t>
      </w:r>
      <w:r w:rsidR="008A620A" w:rsidRPr="007F2674">
        <w:rPr>
          <w:rFonts w:eastAsia="TimesNewRoman"/>
          <w:lang w:val="sr-Cyrl-CS"/>
        </w:rPr>
        <w:t>9</w:t>
      </w:r>
      <w:r w:rsidR="000F282F" w:rsidRPr="007F2674">
        <w:rPr>
          <w:rFonts w:eastAsia="TimesNewRoman"/>
          <w:lang w:val="sr-Cyrl-CS"/>
        </w:rPr>
        <w:t>,</w:t>
      </w:r>
      <w:r w:rsidR="00794C67" w:rsidRPr="007F2674">
        <w:rPr>
          <w:rFonts w:eastAsia="TimesNewRoman"/>
          <w:lang w:val="sr-Cyrl-CS"/>
        </w:rPr>
        <w:t xml:space="preserve"> </w:t>
      </w:r>
      <w:r w:rsidR="008A620A" w:rsidRPr="007F2674">
        <w:rPr>
          <w:rFonts w:eastAsia="TimesNewRoman"/>
          <w:lang w:val="sr-Cyrl-CS"/>
        </w:rPr>
        <w:t>80</w:t>
      </w:r>
      <w:r w:rsidR="008C74D3" w:rsidRPr="007F2674">
        <w:rPr>
          <w:rFonts w:eastAsia="TimesNewRoman"/>
          <w:lang w:val="sr-Cyrl-CS"/>
        </w:rPr>
        <w:t>.</w:t>
      </w:r>
      <w:r w:rsidR="00F17520" w:rsidRPr="007F2674">
        <w:rPr>
          <w:rFonts w:eastAsia="TimesNewRoman"/>
          <w:lang w:val="sr-Cyrl-CS"/>
        </w:rPr>
        <w:t xml:space="preserve"> и 89. </w:t>
      </w:r>
      <w:r w:rsidRPr="007F2674">
        <w:rPr>
          <w:rFonts w:eastAsia="TimesNewRoman"/>
          <w:lang w:val="sr-Cyrl-CS"/>
        </w:rPr>
        <w:t>овог закона.</w:t>
      </w:r>
      <w:bookmarkStart w:id="3" w:name="str_00733"/>
      <w:bookmarkEnd w:id="3"/>
    </w:p>
    <w:p w:rsidR="001564CF" w:rsidRPr="007F2674" w:rsidRDefault="001564CF" w:rsidP="00F95A4D">
      <w:pPr>
        <w:jc w:val="both"/>
        <w:outlineLvl w:val="0"/>
        <w:rPr>
          <w:rFonts w:eastAsia="TimesNewRoman"/>
          <w:lang w:val="sr-Cyrl-CS"/>
        </w:rPr>
      </w:pPr>
    </w:p>
    <w:p w:rsidR="00D114D9" w:rsidRPr="007F2674" w:rsidRDefault="00D114D9" w:rsidP="00D114D9">
      <w:pPr>
        <w:pStyle w:val="esegmenth4"/>
        <w:outlineLvl w:val="0"/>
        <w:rPr>
          <w:b w:val="0"/>
          <w:color w:val="auto"/>
          <w:lang w:val="sr-Cyrl-CS"/>
        </w:rPr>
      </w:pPr>
      <w:r w:rsidRPr="007F2674">
        <w:rPr>
          <w:b w:val="0"/>
          <w:color w:val="auto"/>
          <w:lang w:val="sr-Cyrl-CS"/>
        </w:rPr>
        <w:t>Опомена</w:t>
      </w:r>
    </w:p>
    <w:p w:rsidR="00D114D9" w:rsidRPr="007F2674" w:rsidRDefault="00D114D9" w:rsidP="00D114D9">
      <w:pPr>
        <w:jc w:val="center"/>
        <w:rPr>
          <w:lang w:val="sr-Cyrl-CS"/>
        </w:rPr>
      </w:pPr>
      <w:r w:rsidRPr="007F2674">
        <w:rPr>
          <w:lang w:val="sr-Cyrl-CS"/>
        </w:rPr>
        <w:t xml:space="preserve">Члан </w:t>
      </w:r>
      <w:r w:rsidR="0061220A" w:rsidRPr="007F2674">
        <w:rPr>
          <w:lang w:val="sr-Cyrl-CS"/>
        </w:rPr>
        <w:t>95.</w:t>
      </w:r>
    </w:p>
    <w:p w:rsidR="00D114D9" w:rsidRPr="007F2674" w:rsidRDefault="00D114D9" w:rsidP="00D114D9">
      <w:pPr>
        <w:ind w:firstLine="720"/>
        <w:jc w:val="both"/>
        <w:rPr>
          <w:lang w:val="sr-Cyrl-CS"/>
        </w:rPr>
      </w:pPr>
      <w:r w:rsidRPr="007F2674">
        <w:rPr>
          <w:rFonts w:eastAsia="TimesNewRoman"/>
          <w:lang w:val="sr-Cyrl-CS"/>
        </w:rPr>
        <w:t>Комисија</w:t>
      </w:r>
      <w:r w:rsidRPr="007F2674">
        <w:rPr>
          <w:rFonts w:eastAsia="TimesNewRoman"/>
          <w:b/>
          <w:lang w:val="sr-Cyrl-CS"/>
        </w:rPr>
        <w:t xml:space="preserve"> </w:t>
      </w:r>
      <w:r w:rsidRPr="007F2674">
        <w:rPr>
          <w:lang w:val="sr-Cyrl-CS"/>
        </w:rPr>
        <w:t>решењем изриче лиценцираном овлашћеном ревизору опомену ако лиценцирани овлашћени ревизор не поступа у складу са правилима ревизије али тако да то битно не утиче на квалитет ревизорског извештаја.</w:t>
      </w:r>
    </w:p>
    <w:p w:rsidR="005C67EA" w:rsidRPr="007F2674" w:rsidRDefault="005C67EA" w:rsidP="00D114D9">
      <w:pPr>
        <w:jc w:val="both"/>
        <w:rPr>
          <w:lang w:val="sr-Cyrl-CS"/>
        </w:rPr>
      </w:pPr>
    </w:p>
    <w:p w:rsidR="00D114D9" w:rsidRPr="007F2674" w:rsidRDefault="00D114D9" w:rsidP="00D114D9">
      <w:pPr>
        <w:jc w:val="center"/>
        <w:rPr>
          <w:lang w:val="sr-Cyrl-CS"/>
        </w:rPr>
      </w:pPr>
      <w:r w:rsidRPr="007F2674">
        <w:rPr>
          <w:lang w:val="sr-Cyrl-CS"/>
        </w:rPr>
        <w:t>Јавна опомена</w:t>
      </w:r>
    </w:p>
    <w:p w:rsidR="00013A13" w:rsidRPr="007F2674" w:rsidRDefault="00013A13" w:rsidP="00D114D9">
      <w:pPr>
        <w:jc w:val="center"/>
        <w:rPr>
          <w:lang w:val="sr-Cyrl-CS"/>
        </w:rPr>
      </w:pPr>
    </w:p>
    <w:p w:rsidR="00D114D9" w:rsidRPr="007F2674" w:rsidRDefault="00D114D9" w:rsidP="00D114D9">
      <w:pPr>
        <w:jc w:val="center"/>
        <w:rPr>
          <w:lang w:val="sr-Cyrl-CS"/>
        </w:rPr>
      </w:pPr>
      <w:r w:rsidRPr="007F2674">
        <w:rPr>
          <w:lang w:val="sr-Cyrl-CS"/>
        </w:rPr>
        <w:t xml:space="preserve">Члан </w:t>
      </w:r>
      <w:r w:rsidR="0061220A" w:rsidRPr="007F2674">
        <w:rPr>
          <w:lang w:val="sr-Cyrl-CS"/>
        </w:rPr>
        <w:t>96.</w:t>
      </w:r>
    </w:p>
    <w:p w:rsidR="00D114D9" w:rsidRPr="007F2674" w:rsidRDefault="00D114D9" w:rsidP="00D114D9">
      <w:pPr>
        <w:ind w:firstLine="720"/>
        <w:jc w:val="both"/>
        <w:rPr>
          <w:rFonts w:eastAsia="TimesNewRoman"/>
          <w:lang w:val="sr-Cyrl-CS"/>
        </w:rPr>
      </w:pPr>
      <w:r w:rsidRPr="007F2674">
        <w:rPr>
          <w:rFonts w:eastAsia="TimesNewRoman"/>
          <w:lang w:val="sr-Cyrl-CS"/>
        </w:rPr>
        <w:t>Комисија решењем изриче лиценцираном овлашћеном ревизору јавну опомену ако:</w:t>
      </w:r>
    </w:p>
    <w:p w:rsidR="00D114D9" w:rsidRPr="007F2674" w:rsidRDefault="00D114D9" w:rsidP="00D114D9">
      <w:pPr>
        <w:ind w:firstLine="720"/>
        <w:jc w:val="both"/>
        <w:rPr>
          <w:rFonts w:eastAsia="TimesNewRoman"/>
          <w:lang w:val="sr-Cyrl-CS"/>
        </w:rPr>
      </w:pPr>
      <w:r w:rsidRPr="007F2674">
        <w:rPr>
          <w:rFonts w:eastAsia="TimesNewRoman"/>
          <w:lang w:val="sr-Cyrl-CS"/>
        </w:rPr>
        <w:t>1) лиценцирани овлашћени ревизор не поступа у складу са правилима ревизије, а нема услова за одузимање лиценце, односно за условно одузимање лиценце;</w:t>
      </w:r>
    </w:p>
    <w:p w:rsidR="00D001A3" w:rsidRPr="007F2674" w:rsidRDefault="00D114D9" w:rsidP="00D001A3">
      <w:pPr>
        <w:ind w:firstLine="720"/>
        <w:jc w:val="both"/>
        <w:rPr>
          <w:rFonts w:eastAsia="TimesNewRoman"/>
          <w:lang w:val="sr-Cyrl-CS"/>
        </w:rPr>
      </w:pPr>
      <w:r w:rsidRPr="007F2674">
        <w:rPr>
          <w:rFonts w:eastAsia="TimesNewRoman"/>
          <w:lang w:val="sr-Cyrl-CS"/>
        </w:rPr>
        <w:t xml:space="preserve">2) ако је у претходној контроли изречена опомена, у смислу овог закона а </w:t>
      </w:r>
      <w:r w:rsidR="00E86002" w:rsidRPr="007F2674">
        <w:rPr>
          <w:rFonts w:eastAsia="TimesNewRoman"/>
          <w:lang w:val="sr-Cyrl-CS"/>
        </w:rPr>
        <w:t>поновном</w:t>
      </w:r>
      <w:r w:rsidR="00CD38BB" w:rsidRPr="007F2674">
        <w:rPr>
          <w:rFonts w:eastAsia="TimesNewRoman"/>
          <w:lang w:val="sr-Cyrl-CS"/>
        </w:rPr>
        <w:t xml:space="preserve"> </w:t>
      </w:r>
      <w:r w:rsidRPr="007F2674">
        <w:rPr>
          <w:rFonts w:eastAsia="TimesNewRoman"/>
          <w:lang w:val="sr-Cyrl-CS"/>
        </w:rPr>
        <w:t xml:space="preserve">контролом се утврди да недостаци који су били основ за изрицање </w:t>
      </w:r>
      <w:r w:rsidR="00510389" w:rsidRPr="007F2674">
        <w:rPr>
          <w:rFonts w:eastAsia="TimesNewRoman"/>
          <w:lang w:val="sr-Cyrl-CS"/>
        </w:rPr>
        <w:t xml:space="preserve">те </w:t>
      </w:r>
      <w:r w:rsidRPr="007F2674">
        <w:rPr>
          <w:rFonts w:eastAsia="TimesNewRoman"/>
          <w:lang w:val="sr-Cyrl-CS"/>
        </w:rPr>
        <w:t>мере нису отклоњени и опомена није брисана из регистра</w:t>
      </w:r>
      <w:r w:rsidR="00510389" w:rsidRPr="007F2674">
        <w:rPr>
          <w:rFonts w:eastAsia="TimesNewRoman"/>
          <w:lang w:val="sr-Cyrl-CS"/>
        </w:rPr>
        <w:t xml:space="preserve"> из члана 69. овог закона</w:t>
      </w:r>
      <w:r w:rsidRPr="007F2674">
        <w:rPr>
          <w:rFonts w:eastAsia="TimesNewRoman"/>
          <w:lang w:val="sr-Cyrl-CS"/>
        </w:rPr>
        <w:t>.</w:t>
      </w:r>
    </w:p>
    <w:p w:rsidR="00B9116F" w:rsidRPr="007F2674" w:rsidRDefault="00B9116F" w:rsidP="00510389">
      <w:pPr>
        <w:jc w:val="both"/>
        <w:rPr>
          <w:rFonts w:eastAsia="TimesNewRoman"/>
          <w:lang w:val="sr-Cyrl-CS"/>
        </w:rPr>
      </w:pPr>
    </w:p>
    <w:p w:rsidR="00EC7396" w:rsidRPr="007F2674" w:rsidRDefault="00EC7396" w:rsidP="00CE79B8">
      <w:pPr>
        <w:pStyle w:val="esegmenth4"/>
        <w:outlineLvl w:val="0"/>
        <w:rPr>
          <w:b w:val="0"/>
          <w:color w:val="auto"/>
          <w:lang w:val="sr-Cyrl-CS"/>
        </w:rPr>
      </w:pPr>
      <w:r w:rsidRPr="007F2674">
        <w:rPr>
          <w:b w:val="0"/>
          <w:color w:val="auto"/>
          <w:lang w:val="sr-Cyrl-CS"/>
        </w:rPr>
        <w:lastRenderedPageBreak/>
        <w:t>Условно одузимање лиценце</w:t>
      </w:r>
    </w:p>
    <w:p w:rsidR="00EC7396" w:rsidRPr="007F2674" w:rsidRDefault="00EC7396" w:rsidP="00B9116F">
      <w:pPr>
        <w:jc w:val="center"/>
        <w:rPr>
          <w:lang w:val="sr-Cyrl-CS"/>
        </w:rPr>
      </w:pPr>
      <w:r w:rsidRPr="007F2674">
        <w:rPr>
          <w:lang w:val="sr-Cyrl-CS"/>
        </w:rPr>
        <w:t xml:space="preserve">Члан </w:t>
      </w:r>
      <w:r w:rsidR="0061220A" w:rsidRPr="007F2674">
        <w:rPr>
          <w:lang w:val="sr-Cyrl-CS"/>
        </w:rPr>
        <w:t>97.</w:t>
      </w:r>
    </w:p>
    <w:p w:rsidR="00EC7396" w:rsidRPr="007F2674" w:rsidRDefault="00D114D9" w:rsidP="00EC7396">
      <w:pPr>
        <w:ind w:firstLine="720"/>
        <w:jc w:val="both"/>
        <w:rPr>
          <w:rFonts w:eastAsia="TimesNewRoman"/>
          <w:lang w:val="sr-Cyrl-CS"/>
        </w:rPr>
      </w:pPr>
      <w:r w:rsidRPr="007F2674">
        <w:rPr>
          <w:rFonts w:eastAsia="TimesNewRoman"/>
          <w:lang w:val="sr-Cyrl-CS"/>
        </w:rPr>
        <w:t xml:space="preserve">Комисија </w:t>
      </w:r>
      <w:r w:rsidR="00EC7396" w:rsidRPr="007F2674">
        <w:rPr>
          <w:rFonts w:eastAsia="TimesNewRoman"/>
          <w:lang w:val="sr-Cyrl-CS"/>
        </w:rPr>
        <w:t xml:space="preserve">решењем о </w:t>
      </w:r>
      <w:r w:rsidR="00510389" w:rsidRPr="007F2674">
        <w:rPr>
          <w:rFonts w:eastAsia="TimesNewRoman"/>
          <w:lang w:val="sr-Cyrl-CS"/>
        </w:rPr>
        <w:t xml:space="preserve">условном </w:t>
      </w:r>
      <w:r w:rsidR="00EC7396" w:rsidRPr="007F2674">
        <w:rPr>
          <w:rFonts w:eastAsia="TimesNewRoman"/>
          <w:lang w:val="sr-Cyrl-CS"/>
        </w:rPr>
        <w:t>одузимању лиценце може да одреди да лиценца неће бити одузета ако лице</w:t>
      </w:r>
      <w:r w:rsidR="006073B2" w:rsidRPr="007F2674">
        <w:rPr>
          <w:rFonts w:eastAsia="TimesNewRoman"/>
          <w:lang w:val="sr-Cyrl-CS"/>
        </w:rPr>
        <w:t>,</w:t>
      </w:r>
      <w:r w:rsidR="00EC7396" w:rsidRPr="007F2674">
        <w:rPr>
          <w:rFonts w:eastAsia="TimesNewRoman"/>
          <w:lang w:val="sr-Cyrl-CS"/>
        </w:rPr>
        <w:t xml:space="preserve"> којем је изречена таква мера, у периоду који </w:t>
      </w:r>
      <w:r w:rsidR="00EB024E" w:rsidRPr="007F2674">
        <w:rPr>
          <w:rFonts w:eastAsia="TimesNewRoman"/>
          <w:lang w:val="sr-Cyrl-CS"/>
        </w:rPr>
        <w:t>је наведен у решењу</w:t>
      </w:r>
      <w:r w:rsidRPr="007F2674">
        <w:rPr>
          <w:rFonts w:eastAsia="TimesNewRoman"/>
          <w:lang w:val="sr-Cyrl-CS"/>
        </w:rPr>
        <w:t>,</w:t>
      </w:r>
      <w:r w:rsidR="00EC7396" w:rsidRPr="007F2674">
        <w:rPr>
          <w:rFonts w:eastAsia="TimesNewRoman"/>
          <w:lang w:val="sr-Cyrl-CS"/>
        </w:rPr>
        <w:t xml:space="preserve"> не учини нову повреду</w:t>
      </w:r>
      <w:r w:rsidRPr="007F2674">
        <w:rPr>
          <w:rFonts w:eastAsia="TimesNewRoman"/>
          <w:lang w:val="sr-Cyrl-CS"/>
        </w:rPr>
        <w:t xml:space="preserve"> одредаба</w:t>
      </w:r>
      <w:r w:rsidR="00EC7396" w:rsidRPr="007F2674">
        <w:rPr>
          <w:rFonts w:eastAsia="TimesNewRoman"/>
          <w:lang w:val="sr-Cyrl-CS"/>
        </w:rPr>
        <w:t xml:space="preserve"> овог закона </w:t>
      </w:r>
      <w:r w:rsidR="00EB024E" w:rsidRPr="007F2674">
        <w:rPr>
          <w:rFonts w:eastAsia="TimesNewRoman"/>
          <w:lang w:val="sr-Cyrl-CS"/>
        </w:rPr>
        <w:t>приликом</w:t>
      </w:r>
      <w:r w:rsidR="00EC7396" w:rsidRPr="007F2674">
        <w:rPr>
          <w:rFonts w:eastAsia="TimesNewRoman"/>
          <w:lang w:val="sr-Cyrl-CS"/>
        </w:rPr>
        <w:t xml:space="preserve"> обављања ревизије.</w:t>
      </w:r>
    </w:p>
    <w:p w:rsidR="001D6007" w:rsidRPr="007F2674" w:rsidRDefault="00D114D9" w:rsidP="00B56DFF">
      <w:pPr>
        <w:ind w:firstLine="720"/>
        <w:jc w:val="both"/>
        <w:rPr>
          <w:lang w:val="sr-Cyrl-CS"/>
        </w:rPr>
      </w:pPr>
      <w:r w:rsidRPr="007F2674">
        <w:rPr>
          <w:rFonts w:eastAsia="TimesNewRoman"/>
          <w:lang w:val="sr-Cyrl-CS"/>
        </w:rPr>
        <w:t>Комисија</w:t>
      </w:r>
      <w:r w:rsidR="00C06E63" w:rsidRPr="007F2674">
        <w:rPr>
          <w:rFonts w:eastAsia="TimesNewRoman"/>
          <w:lang w:val="sr-Cyrl-CS"/>
        </w:rPr>
        <w:t xml:space="preserve"> </w:t>
      </w:r>
      <w:r w:rsidR="00EC7396" w:rsidRPr="007F2674">
        <w:rPr>
          <w:rFonts w:eastAsia="TimesNewRoman"/>
          <w:lang w:val="sr-Cyrl-CS"/>
        </w:rPr>
        <w:t>уки</w:t>
      </w:r>
      <w:r w:rsidR="00510389" w:rsidRPr="007F2674">
        <w:rPr>
          <w:rFonts w:eastAsia="TimesNewRoman"/>
          <w:lang w:val="sr-Cyrl-CS"/>
        </w:rPr>
        <w:t>да</w:t>
      </w:r>
      <w:r w:rsidR="00EC7396" w:rsidRPr="007F2674">
        <w:rPr>
          <w:rFonts w:eastAsia="TimesNewRoman"/>
          <w:lang w:val="sr-Cyrl-CS"/>
        </w:rPr>
        <w:t xml:space="preserve"> решење о условном одузимању лиценце и одузети лиценцу ако лице којем је изречена мера условног одузимања лиценце</w:t>
      </w:r>
      <w:r w:rsidR="006073B2" w:rsidRPr="007F2674">
        <w:rPr>
          <w:rFonts w:eastAsia="TimesNewRoman"/>
          <w:lang w:val="sr-Cyrl-CS"/>
        </w:rPr>
        <w:t>,</w:t>
      </w:r>
      <w:r w:rsidR="00EC7396" w:rsidRPr="007F2674">
        <w:rPr>
          <w:rFonts w:eastAsia="TimesNewRoman"/>
          <w:lang w:val="sr-Cyrl-CS"/>
        </w:rPr>
        <w:t xml:space="preserve"> у одређеном периоду учини нову повреду овог закона </w:t>
      </w:r>
      <w:r w:rsidR="00510389" w:rsidRPr="007F2674">
        <w:rPr>
          <w:rFonts w:eastAsia="TimesNewRoman"/>
          <w:lang w:val="sr-Cyrl-CS"/>
        </w:rPr>
        <w:t xml:space="preserve">приликом </w:t>
      </w:r>
      <w:r w:rsidR="00EC7396" w:rsidRPr="007F2674">
        <w:rPr>
          <w:rFonts w:eastAsia="TimesNewRoman"/>
          <w:lang w:val="sr-Cyrl-CS"/>
        </w:rPr>
        <w:t xml:space="preserve">обављања ревизије </w:t>
      </w:r>
      <w:r w:rsidR="00EC7396" w:rsidRPr="007F2674">
        <w:rPr>
          <w:lang w:val="sr-Cyrl-CS"/>
        </w:rPr>
        <w:t xml:space="preserve">због којег је могуће одузимање лиценце, односно изрицање опомене. </w:t>
      </w:r>
    </w:p>
    <w:p w:rsidR="008F7B33" w:rsidRPr="007F2674" w:rsidRDefault="008F7B33" w:rsidP="0004367F">
      <w:pPr>
        <w:autoSpaceDE w:val="0"/>
        <w:autoSpaceDN w:val="0"/>
        <w:adjustRightInd w:val="0"/>
        <w:outlineLvl w:val="0"/>
        <w:rPr>
          <w:rFonts w:eastAsia="TimesNewRoman"/>
          <w:lang w:val="sr-Cyrl-CS"/>
        </w:rPr>
      </w:pPr>
    </w:p>
    <w:p w:rsidR="00AD1250" w:rsidRPr="007F2674" w:rsidRDefault="00AD1250" w:rsidP="00CE79B8">
      <w:pPr>
        <w:autoSpaceDE w:val="0"/>
        <w:autoSpaceDN w:val="0"/>
        <w:adjustRightInd w:val="0"/>
        <w:jc w:val="center"/>
        <w:outlineLvl w:val="0"/>
        <w:rPr>
          <w:rFonts w:eastAsia="TimesNewRoman"/>
          <w:lang w:val="sr-Cyrl-CS"/>
        </w:rPr>
      </w:pPr>
      <w:r w:rsidRPr="007F2674">
        <w:rPr>
          <w:rFonts w:eastAsia="TimesNewRoman"/>
          <w:lang w:val="sr-Cyrl-CS"/>
        </w:rPr>
        <w:t>Одузимање лиценце</w:t>
      </w:r>
    </w:p>
    <w:p w:rsidR="005730BF" w:rsidRPr="007F2674" w:rsidRDefault="005730BF" w:rsidP="005730BF">
      <w:pPr>
        <w:autoSpaceDE w:val="0"/>
        <w:autoSpaceDN w:val="0"/>
        <w:adjustRightInd w:val="0"/>
        <w:jc w:val="center"/>
        <w:rPr>
          <w:rFonts w:eastAsia="TimesNewRoman"/>
          <w:lang w:val="sr-Cyrl-CS"/>
        </w:rPr>
      </w:pPr>
    </w:p>
    <w:p w:rsidR="00AD1250" w:rsidRPr="007F2674" w:rsidRDefault="00AD1250" w:rsidP="00B9116F">
      <w:pPr>
        <w:autoSpaceDE w:val="0"/>
        <w:autoSpaceDN w:val="0"/>
        <w:adjustRightInd w:val="0"/>
        <w:jc w:val="center"/>
        <w:outlineLvl w:val="0"/>
        <w:rPr>
          <w:rFonts w:eastAsia="TimesNewRoman"/>
          <w:i/>
          <w:lang w:val="sr-Cyrl-CS"/>
        </w:rPr>
      </w:pPr>
      <w:r w:rsidRPr="007F2674">
        <w:rPr>
          <w:rFonts w:eastAsia="TimesNewRoman"/>
          <w:lang w:val="sr-Cyrl-CS"/>
        </w:rPr>
        <w:t xml:space="preserve">Члан </w:t>
      </w:r>
      <w:r w:rsidR="0061220A" w:rsidRPr="007F2674">
        <w:rPr>
          <w:rFonts w:eastAsia="TimesNewRoman"/>
          <w:lang w:val="sr-Cyrl-CS"/>
        </w:rPr>
        <w:t>98.</w:t>
      </w:r>
    </w:p>
    <w:p w:rsidR="00AD1250" w:rsidRPr="007F2674" w:rsidRDefault="00D114D9" w:rsidP="00082911">
      <w:pPr>
        <w:autoSpaceDE w:val="0"/>
        <w:autoSpaceDN w:val="0"/>
        <w:adjustRightInd w:val="0"/>
        <w:ind w:firstLine="720"/>
        <w:jc w:val="both"/>
        <w:rPr>
          <w:rFonts w:eastAsia="TimesNewRoman"/>
          <w:b/>
          <w:lang w:val="sr-Cyrl-CS"/>
        </w:rPr>
      </w:pPr>
      <w:r w:rsidRPr="007F2674">
        <w:rPr>
          <w:rFonts w:eastAsia="TimesNewRoman"/>
          <w:lang w:val="sr-Cyrl-CS"/>
        </w:rPr>
        <w:t xml:space="preserve">Комисија </w:t>
      </w:r>
      <w:r w:rsidR="002B5E4E" w:rsidRPr="007F2674">
        <w:rPr>
          <w:lang w:val="sr-Cyrl-CS"/>
        </w:rPr>
        <w:t xml:space="preserve">решењем </w:t>
      </w:r>
      <w:r w:rsidR="00AD1250" w:rsidRPr="007F2674">
        <w:rPr>
          <w:lang w:val="sr-Cyrl-CS"/>
        </w:rPr>
        <w:t xml:space="preserve">одузима лиценцу овлашћеном ревизору: </w:t>
      </w:r>
    </w:p>
    <w:p w:rsidR="00AD1250" w:rsidRPr="007F2674" w:rsidRDefault="00AD1250" w:rsidP="00AD1250">
      <w:pPr>
        <w:ind w:firstLine="720"/>
        <w:jc w:val="both"/>
        <w:rPr>
          <w:lang w:val="sr-Cyrl-CS"/>
        </w:rPr>
      </w:pPr>
      <w:r w:rsidRPr="007F2674">
        <w:rPr>
          <w:lang w:val="sr-Cyrl-CS"/>
        </w:rPr>
        <w:t xml:space="preserve">1) ако је лиценца добијена навођењем неистинитих података; </w:t>
      </w:r>
    </w:p>
    <w:p w:rsidR="00AD1250" w:rsidRPr="007F2674" w:rsidRDefault="00E7480D" w:rsidP="00AD1250">
      <w:pPr>
        <w:ind w:firstLine="720"/>
        <w:jc w:val="both"/>
        <w:rPr>
          <w:rFonts w:eastAsia="TimesNewRoman"/>
          <w:lang w:val="sr-Cyrl-CS"/>
        </w:rPr>
      </w:pPr>
      <w:r w:rsidRPr="007F2674">
        <w:rPr>
          <w:lang w:val="sr-Cyrl-CS"/>
        </w:rPr>
        <w:t>2</w:t>
      </w:r>
      <w:r w:rsidR="00053E92" w:rsidRPr="007F2674">
        <w:rPr>
          <w:lang w:val="sr-Cyrl-CS"/>
        </w:rPr>
        <w:t xml:space="preserve">) </w:t>
      </w:r>
      <w:r w:rsidR="00AD1250" w:rsidRPr="007F2674">
        <w:rPr>
          <w:lang w:val="sr-Cyrl-CS"/>
        </w:rPr>
        <w:t xml:space="preserve">ако је лице </w:t>
      </w:r>
      <w:r w:rsidR="00AD1250" w:rsidRPr="007F2674">
        <w:rPr>
          <w:rFonts w:eastAsia="TimesNewRoman"/>
          <w:lang w:val="sr-Cyrl-CS"/>
        </w:rPr>
        <w:t xml:space="preserve">правоснажно осуђено за кривична дела </w:t>
      </w:r>
      <w:r w:rsidR="00167331" w:rsidRPr="007F2674">
        <w:rPr>
          <w:rFonts w:eastAsia="TimesNewRoman"/>
          <w:lang w:val="sr-Cyrl-CS"/>
        </w:rPr>
        <w:t>у смислу члана 5. овог закона</w:t>
      </w:r>
      <w:r w:rsidR="00AD1250" w:rsidRPr="007F2674">
        <w:rPr>
          <w:rFonts w:eastAsia="TimesNewRoman"/>
          <w:lang w:val="sr-Cyrl-CS"/>
        </w:rPr>
        <w:t>.</w:t>
      </w:r>
    </w:p>
    <w:p w:rsidR="00AD1250" w:rsidRPr="007F2674" w:rsidRDefault="00D114D9" w:rsidP="00AD1250">
      <w:pPr>
        <w:ind w:firstLine="720"/>
        <w:jc w:val="both"/>
        <w:rPr>
          <w:lang w:val="sr-Cyrl-CS"/>
        </w:rPr>
      </w:pPr>
      <w:r w:rsidRPr="007F2674">
        <w:rPr>
          <w:lang w:val="sr-Cyrl-CS"/>
        </w:rPr>
        <w:t xml:space="preserve">Комисија </w:t>
      </w:r>
      <w:r w:rsidR="002B5E4E" w:rsidRPr="007F2674">
        <w:rPr>
          <w:lang w:val="sr-Cyrl-CS"/>
        </w:rPr>
        <w:t xml:space="preserve">решењем </w:t>
      </w:r>
      <w:r w:rsidR="00AD1250" w:rsidRPr="007F2674">
        <w:rPr>
          <w:lang w:val="sr-Cyrl-CS"/>
        </w:rPr>
        <w:t xml:space="preserve">одузима лиценцу ако лиценцирани овлашћени ревизор при </w:t>
      </w:r>
      <w:r w:rsidR="00A118BD" w:rsidRPr="007F2674">
        <w:rPr>
          <w:lang w:val="sr-Cyrl-CS"/>
        </w:rPr>
        <w:t>обављању</w:t>
      </w:r>
      <w:r w:rsidR="00AD1250" w:rsidRPr="007F2674">
        <w:rPr>
          <w:lang w:val="sr-Cyrl-CS"/>
        </w:rPr>
        <w:t xml:space="preserve"> ревизије: </w:t>
      </w:r>
    </w:p>
    <w:p w:rsidR="00AD1250" w:rsidRPr="007F2674" w:rsidRDefault="00AD1250" w:rsidP="00AD1250">
      <w:pPr>
        <w:ind w:firstLine="720"/>
        <w:jc w:val="both"/>
        <w:rPr>
          <w:lang w:val="sr-Cyrl-CS"/>
        </w:rPr>
      </w:pPr>
      <w:r w:rsidRPr="007F2674">
        <w:rPr>
          <w:lang w:val="sr-Cyrl-CS"/>
        </w:rPr>
        <w:t xml:space="preserve">1) поступа супротно чл. </w:t>
      </w:r>
      <w:r w:rsidR="0005131F" w:rsidRPr="007F2674">
        <w:rPr>
          <w:lang w:val="sr-Cyrl-CS"/>
        </w:rPr>
        <w:t>4</w:t>
      </w:r>
      <w:r w:rsidR="008A620A" w:rsidRPr="007F2674">
        <w:rPr>
          <w:lang w:val="sr-Cyrl-CS"/>
        </w:rPr>
        <w:t>4</w:t>
      </w:r>
      <w:r w:rsidR="0005131F" w:rsidRPr="007F2674">
        <w:rPr>
          <w:lang w:val="sr-Cyrl-CS"/>
        </w:rPr>
        <w:t>. и 5</w:t>
      </w:r>
      <w:r w:rsidR="008A620A" w:rsidRPr="007F2674">
        <w:rPr>
          <w:lang w:val="sr-Cyrl-CS"/>
        </w:rPr>
        <w:t>1</w:t>
      </w:r>
      <w:r w:rsidR="0005131F" w:rsidRPr="007F2674">
        <w:rPr>
          <w:lang w:val="sr-Cyrl-CS"/>
        </w:rPr>
        <w:t>.</w:t>
      </w:r>
      <w:r w:rsidR="004973EA" w:rsidRPr="007F2674">
        <w:rPr>
          <w:lang w:val="sr-Cyrl-CS"/>
        </w:rPr>
        <w:t xml:space="preserve"> </w:t>
      </w:r>
      <w:r w:rsidRPr="007F2674">
        <w:rPr>
          <w:lang w:val="sr-Cyrl-CS"/>
        </w:rPr>
        <w:t>овог закона;</w:t>
      </w:r>
    </w:p>
    <w:p w:rsidR="00AD1250" w:rsidRPr="007F2674" w:rsidRDefault="00AD1250" w:rsidP="00AD1250">
      <w:pPr>
        <w:ind w:firstLine="720"/>
        <w:jc w:val="both"/>
        <w:rPr>
          <w:lang w:val="sr-Cyrl-CS"/>
        </w:rPr>
      </w:pPr>
      <w:r w:rsidRPr="007F2674">
        <w:rPr>
          <w:lang w:val="sr-Cyrl-CS"/>
        </w:rPr>
        <w:t>2) поступа супротно правилима ревизије и ако због тога ревизорски извештај који је потписао садржи недостатке, односно доводи у заблуду кориснике ревизорског извештаја;</w:t>
      </w:r>
    </w:p>
    <w:p w:rsidR="00AD1250" w:rsidRPr="007F2674" w:rsidRDefault="00AD1250" w:rsidP="00AD1250">
      <w:pPr>
        <w:ind w:firstLine="720"/>
        <w:jc w:val="both"/>
        <w:rPr>
          <w:lang w:val="sr-Cyrl-CS"/>
        </w:rPr>
      </w:pPr>
      <w:r w:rsidRPr="007F2674">
        <w:rPr>
          <w:lang w:val="sr-Cyrl-CS"/>
        </w:rPr>
        <w:t xml:space="preserve">3) не поштује обавезу заштите поверљивих података; </w:t>
      </w:r>
    </w:p>
    <w:p w:rsidR="00284116" w:rsidRPr="007F2674" w:rsidRDefault="00AD1250" w:rsidP="005730BF">
      <w:pPr>
        <w:ind w:firstLine="720"/>
        <w:jc w:val="both"/>
        <w:rPr>
          <w:lang w:val="sr-Cyrl-CS"/>
        </w:rPr>
      </w:pPr>
      <w:r w:rsidRPr="007F2674">
        <w:rPr>
          <w:lang w:val="sr-Cyrl-CS"/>
        </w:rPr>
        <w:t xml:space="preserve">4) не поступа у складу са одредбама овог закона и </w:t>
      </w:r>
      <w:r w:rsidR="002E0379" w:rsidRPr="007F2674">
        <w:rPr>
          <w:lang w:val="sr-Cyrl-CS"/>
        </w:rPr>
        <w:t>МСР</w:t>
      </w:r>
      <w:r w:rsidR="00363DE1" w:rsidRPr="007F2674">
        <w:rPr>
          <w:lang w:val="sr-Cyrl-CS"/>
        </w:rPr>
        <w:t>.</w:t>
      </w:r>
    </w:p>
    <w:p w:rsidR="001564CF" w:rsidRPr="007F2674" w:rsidRDefault="001564CF" w:rsidP="00857EE3">
      <w:pPr>
        <w:jc w:val="both"/>
        <w:rPr>
          <w:lang w:val="sr-Cyrl-CS"/>
        </w:rPr>
      </w:pPr>
    </w:p>
    <w:p w:rsidR="00233901" w:rsidRPr="007F2674" w:rsidRDefault="00233901" w:rsidP="00233901">
      <w:pPr>
        <w:autoSpaceDE w:val="0"/>
        <w:autoSpaceDN w:val="0"/>
        <w:adjustRightInd w:val="0"/>
        <w:jc w:val="center"/>
        <w:rPr>
          <w:lang w:val="sr-Cyrl-CS" w:eastAsia="sr-Latn-CS"/>
        </w:rPr>
      </w:pPr>
      <w:r w:rsidRPr="007F2674">
        <w:rPr>
          <w:lang w:val="sr-Cyrl-CS" w:eastAsia="sr-Latn-CS"/>
        </w:rPr>
        <w:t>Новчана казна</w:t>
      </w:r>
    </w:p>
    <w:p w:rsidR="00233901" w:rsidRPr="007F2674" w:rsidRDefault="00233901" w:rsidP="00233901">
      <w:pPr>
        <w:autoSpaceDE w:val="0"/>
        <w:autoSpaceDN w:val="0"/>
        <w:adjustRightInd w:val="0"/>
        <w:jc w:val="center"/>
        <w:rPr>
          <w:lang w:val="sr-Cyrl-CS" w:eastAsia="sr-Latn-CS"/>
        </w:rPr>
      </w:pPr>
    </w:p>
    <w:p w:rsidR="00233901" w:rsidRPr="007F2674" w:rsidRDefault="00DD2FA8" w:rsidP="00233901">
      <w:pPr>
        <w:autoSpaceDE w:val="0"/>
        <w:autoSpaceDN w:val="0"/>
        <w:adjustRightInd w:val="0"/>
        <w:jc w:val="center"/>
        <w:rPr>
          <w:lang w:val="sr-Cyrl-CS" w:eastAsia="sr-Latn-CS"/>
        </w:rPr>
      </w:pPr>
      <w:r w:rsidRPr="007F2674">
        <w:rPr>
          <w:lang w:val="sr-Cyrl-CS" w:eastAsia="sr-Latn-CS"/>
        </w:rPr>
        <w:t>Члан 99.</w:t>
      </w:r>
    </w:p>
    <w:p w:rsidR="00233901" w:rsidRPr="007F2674" w:rsidRDefault="00233901" w:rsidP="00233901">
      <w:pPr>
        <w:autoSpaceDE w:val="0"/>
        <w:autoSpaceDN w:val="0"/>
        <w:adjustRightInd w:val="0"/>
        <w:jc w:val="both"/>
        <w:rPr>
          <w:rFonts w:eastAsia="TimesNewRoman"/>
          <w:lang w:val="sr-Cyrl-CS"/>
        </w:rPr>
      </w:pPr>
      <w:r w:rsidRPr="007F2674">
        <w:rPr>
          <w:rFonts w:eastAsia="TimesNewRoman"/>
          <w:lang w:val="sr-Cyrl-CS"/>
        </w:rPr>
        <w:tab/>
        <w:t xml:space="preserve">Комисија решењем </w:t>
      </w:r>
      <w:r w:rsidR="00E1004F" w:rsidRPr="007F2674">
        <w:rPr>
          <w:rFonts w:eastAsia="TimesNewRoman"/>
          <w:lang w:val="sr-Cyrl-CS"/>
        </w:rPr>
        <w:t>може изрећи</w:t>
      </w:r>
      <w:r w:rsidRPr="007F2674">
        <w:rPr>
          <w:rFonts w:eastAsia="TimesNewRoman"/>
          <w:lang w:val="sr-Cyrl-CS"/>
        </w:rPr>
        <w:t xml:space="preserve"> новчану казну </w:t>
      </w:r>
      <w:r w:rsidR="00E1004F" w:rsidRPr="007F2674">
        <w:rPr>
          <w:rFonts w:eastAsia="TimesNewRoman"/>
          <w:lang w:val="sr-Cyrl-CS"/>
        </w:rPr>
        <w:t xml:space="preserve">лиценцираном овлашћеном </w:t>
      </w:r>
      <w:r w:rsidR="00DD2FA8" w:rsidRPr="007F2674">
        <w:rPr>
          <w:rFonts w:eastAsia="TimesNewRoman"/>
          <w:lang w:val="sr-Cyrl-CS"/>
        </w:rPr>
        <w:t xml:space="preserve">ревизору </w:t>
      </w:r>
      <w:r w:rsidRPr="007F2674">
        <w:rPr>
          <w:rFonts w:eastAsia="TimesNewRoman"/>
          <w:lang w:val="sr-Cyrl-CS"/>
        </w:rPr>
        <w:t xml:space="preserve">до </w:t>
      </w:r>
      <w:r w:rsidR="002C474D" w:rsidRPr="007F2674">
        <w:rPr>
          <w:rFonts w:eastAsia="TimesNewRoman"/>
          <w:lang w:val="sr-Cyrl-CS"/>
        </w:rPr>
        <w:t xml:space="preserve">износа дванаестоструког просека зарада које је тај ревизор остварио у последња три месеца која претходе месецу у којем се изриче казна, </w:t>
      </w:r>
      <w:r w:rsidRPr="007F2674">
        <w:rPr>
          <w:rFonts w:eastAsia="TimesNewRoman"/>
          <w:lang w:val="sr-Cyrl-CS"/>
        </w:rPr>
        <w:t xml:space="preserve">за радње </w:t>
      </w:r>
      <w:r w:rsidR="00DD2FA8" w:rsidRPr="007F2674">
        <w:rPr>
          <w:rFonts w:eastAsia="TimesNewRoman"/>
          <w:lang w:val="sr-Cyrl-CS"/>
        </w:rPr>
        <w:t xml:space="preserve">због којих је могуће изрећи мере из члана 94. став 1. тач. 1) </w:t>
      </w:r>
      <w:r w:rsidR="00B83470" w:rsidRPr="007F2674">
        <w:rPr>
          <w:rFonts w:eastAsia="TimesNewRoman"/>
          <w:lang w:val="sr-Cyrl-CS"/>
        </w:rPr>
        <w:t>-</w:t>
      </w:r>
      <w:r w:rsidR="00DD2FA8" w:rsidRPr="007F2674">
        <w:rPr>
          <w:rFonts w:eastAsia="TimesNewRoman"/>
          <w:lang w:val="sr-Cyrl-CS"/>
        </w:rPr>
        <w:t xml:space="preserve"> 4) овог закона</w:t>
      </w:r>
      <w:r w:rsidRPr="007F2674">
        <w:rPr>
          <w:rFonts w:eastAsia="TimesNewRoman"/>
          <w:lang w:val="sr-Cyrl-CS"/>
        </w:rPr>
        <w:t>.</w:t>
      </w:r>
    </w:p>
    <w:p w:rsidR="00F0174D" w:rsidRPr="007F2674" w:rsidRDefault="00F0174D" w:rsidP="00F0174D">
      <w:pPr>
        <w:autoSpaceDE w:val="0"/>
        <w:autoSpaceDN w:val="0"/>
        <w:adjustRightInd w:val="0"/>
        <w:jc w:val="both"/>
        <w:rPr>
          <w:rFonts w:eastAsia="TimesNewRoman"/>
          <w:lang w:val="sr-Cyrl-CS"/>
        </w:rPr>
      </w:pPr>
      <w:r w:rsidRPr="007F2674">
        <w:rPr>
          <w:rFonts w:eastAsia="TimesNewRoman"/>
          <w:lang w:val="sr-Cyrl-CS"/>
        </w:rPr>
        <w:tab/>
        <w:t xml:space="preserve">Мера из става 1. овог члана може бити изречена и заједно са мерама из члана 94. став 1. тач. 1) </w:t>
      </w:r>
      <w:r w:rsidR="00B83470" w:rsidRPr="007F2674">
        <w:rPr>
          <w:rFonts w:eastAsia="TimesNewRoman"/>
          <w:lang w:val="sr-Cyrl-CS"/>
        </w:rPr>
        <w:t>-</w:t>
      </w:r>
      <w:r w:rsidRPr="007F2674">
        <w:rPr>
          <w:rFonts w:eastAsia="TimesNewRoman"/>
          <w:lang w:val="sr-Cyrl-CS"/>
        </w:rPr>
        <w:t xml:space="preserve"> 4) овог закона.</w:t>
      </w:r>
    </w:p>
    <w:p w:rsidR="00F0174D" w:rsidRPr="007F2674" w:rsidRDefault="00B83470" w:rsidP="00F0174D">
      <w:pPr>
        <w:autoSpaceDE w:val="0"/>
        <w:autoSpaceDN w:val="0"/>
        <w:adjustRightInd w:val="0"/>
        <w:jc w:val="both"/>
        <w:rPr>
          <w:rFonts w:eastAsia="TimesNewRoman"/>
          <w:lang w:val="sr-Cyrl-CS"/>
        </w:rPr>
      </w:pPr>
      <w:r w:rsidRPr="007F2674">
        <w:rPr>
          <w:rFonts w:eastAsia="TimesNewRoman"/>
          <w:lang w:val="sr-Cyrl-CS"/>
        </w:rPr>
        <w:tab/>
        <w:t xml:space="preserve">Решење из става 1. </w:t>
      </w:r>
      <w:r w:rsidR="00F0174D" w:rsidRPr="007F2674">
        <w:rPr>
          <w:rFonts w:eastAsia="TimesNewRoman"/>
          <w:lang w:val="sr-Cyrl-CS"/>
        </w:rPr>
        <w:t>овог члана, након достављања лиценцираном овлашћеном ревизору, представља извршну исправу.</w:t>
      </w:r>
    </w:p>
    <w:p w:rsidR="00F0174D" w:rsidRPr="007F2674" w:rsidRDefault="00F0174D" w:rsidP="00F0174D">
      <w:pPr>
        <w:autoSpaceDE w:val="0"/>
        <w:autoSpaceDN w:val="0"/>
        <w:adjustRightInd w:val="0"/>
        <w:jc w:val="both"/>
        <w:rPr>
          <w:rFonts w:eastAsia="TimesNewRoman"/>
          <w:lang w:val="sr-Cyrl-CS"/>
        </w:rPr>
      </w:pPr>
      <w:r w:rsidRPr="007F2674">
        <w:rPr>
          <w:rFonts w:eastAsia="TimesNewRoman"/>
          <w:lang w:val="sr-Cyrl-CS"/>
        </w:rPr>
        <w:tab/>
        <w:t>Новчана казна из става 1. овог члана уплаћује се на рачун Комисије.</w:t>
      </w:r>
    </w:p>
    <w:p w:rsidR="006F21F3" w:rsidRPr="007F2674" w:rsidRDefault="006F21F3" w:rsidP="002E0379">
      <w:pPr>
        <w:autoSpaceDE w:val="0"/>
        <w:autoSpaceDN w:val="0"/>
        <w:adjustRightInd w:val="0"/>
        <w:rPr>
          <w:rFonts w:eastAsia="TimesNewRoman"/>
          <w:b/>
          <w:lang w:val="sr-Cyrl-CS"/>
        </w:rPr>
      </w:pPr>
    </w:p>
    <w:p w:rsidR="00133C3D" w:rsidRPr="007F2674" w:rsidRDefault="002E0379" w:rsidP="00133C3D">
      <w:pPr>
        <w:autoSpaceDE w:val="0"/>
        <w:autoSpaceDN w:val="0"/>
        <w:adjustRightInd w:val="0"/>
        <w:jc w:val="center"/>
        <w:rPr>
          <w:rFonts w:eastAsia="TimesNewRoman"/>
          <w:lang w:val="sr-Cyrl-CS"/>
        </w:rPr>
      </w:pPr>
      <w:r w:rsidRPr="007F2674">
        <w:rPr>
          <w:rFonts w:eastAsia="TimesNewRoman"/>
          <w:lang w:val="sr-Cyrl-CS"/>
        </w:rPr>
        <w:t>Пријава неправилности друштава од јавног интереса</w:t>
      </w:r>
      <w:r w:rsidR="00133C3D" w:rsidRPr="007F2674">
        <w:rPr>
          <w:rFonts w:eastAsia="TimesNewRoman"/>
          <w:lang w:val="sr-Cyrl-CS"/>
        </w:rPr>
        <w:t xml:space="preserve"> </w:t>
      </w:r>
    </w:p>
    <w:p w:rsidR="002E0379" w:rsidRPr="007F2674" w:rsidRDefault="002E0379" w:rsidP="008A5E30">
      <w:pPr>
        <w:autoSpaceDE w:val="0"/>
        <w:autoSpaceDN w:val="0"/>
        <w:adjustRightInd w:val="0"/>
        <w:jc w:val="both"/>
        <w:rPr>
          <w:rFonts w:eastAsia="TimesNewRoman"/>
          <w:lang w:val="sr-Cyrl-CS"/>
        </w:rPr>
      </w:pPr>
    </w:p>
    <w:p w:rsidR="002E0379" w:rsidRPr="007F2674" w:rsidRDefault="002E0379" w:rsidP="002E0379">
      <w:pPr>
        <w:autoSpaceDE w:val="0"/>
        <w:autoSpaceDN w:val="0"/>
        <w:adjustRightInd w:val="0"/>
        <w:jc w:val="center"/>
        <w:rPr>
          <w:rFonts w:eastAsia="TimesNewRoman"/>
          <w:lang w:val="sr-Cyrl-CS"/>
        </w:rPr>
      </w:pPr>
      <w:r w:rsidRPr="007F2674">
        <w:rPr>
          <w:rFonts w:eastAsia="TimesNewRoman"/>
          <w:lang w:val="sr-Cyrl-CS"/>
        </w:rPr>
        <w:t xml:space="preserve">Члан </w:t>
      </w:r>
      <w:r w:rsidR="00DD2FA8" w:rsidRPr="007F2674">
        <w:rPr>
          <w:rFonts w:eastAsia="TimesNewRoman"/>
          <w:lang w:val="sr-Cyrl-CS"/>
        </w:rPr>
        <w:t>100.</w:t>
      </w:r>
      <w:r w:rsidR="00DD5BED" w:rsidRPr="007F2674">
        <w:rPr>
          <w:rFonts w:eastAsia="TimesNewRoman"/>
          <w:lang w:val="sr-Cyrl-CS"/>
        </w:rPr>
        <w:t xml:space="preserve"> </w:t>
      </w:r>
    </w:p>
    <w:p w:rsidR="002E0379" w:rsidRPr="007F2674" w:rsidRDefault="002E0379" w:rsidP="002E0379">
      <w:pPr>
        <w:autoSpaceDE w:val="0"/>
        <w:autoSpaceDN w:val="0"/>
        <w:adjustRightInd w:val="0"/>
        <w:jc w:val="both"/>
        <w:rPr>
          <w:rFonts w:eastAsia="TimesNewRoman"/>
          <w:lang w:val="sr-Cyrl-CS"/>
        </w:rPr>
      </w:pPr>
      <w:r w:rsidRPr="007F2674">
        <w:rPr>
          <w:rFonts w:eastAsia="TimesNewRoman"/>
          <w:lang w:val="sr-Cyrl-CS"/>
        </w:rPr>
        <w:tab/>
        <w:t xml:space="preserve">Када лиценцирани овлашћени ревизор, односно друштво за ревизију које спроводи ревизију друштва од јавног интереса сумња да су нерегуларности, укључујући превару у делу ревидираних финансијских извештаја субјекта ревизије, настале или могу настати, дужан је да информише субјекта ревизије и затражи да </w:t>
      </w:r>
      <w:r w:rsidRPr="007F2674">
        <w:rPr>
          <w:rFonts w:eastAsia="TimesNewRoman"/>
          <w:lang w:val="sr-Cyrl-CS"/>
        </w:rPr>
        <w:lastRenderedPageBreak/>
        <w:t>спроведу истражне радње по том основу и предузму неопходне мере које би утицале на уочене неправилности и како би се спречила њихова поновна појава у будућности.</w:t>
      </w:r>
    </w:p>
    <w:p w:rsidR="002E0379" w:rsidRPr="007F2674" w:rsidRDefault="002E0379" w:rsidP="002E0379">
      <w:pPr>
        <w:autoSpaceDE w:val="0"/>
        <w:autoSpaceDN w:val="0"/>
        <w:adjustRightInd w:val="0"/>
        <w:jc w:val="both"/>
        <w:rPr>
          <w:rFonts w:eastAsia="TimesNewRoman"/>
          <w:lang w:val="sr-Cyrl-CS"/>
        </w:rPr>
      </w:pPr>
      <w:r w:rsidRPr="007F2674">
        <w:rPr>
          <w:rFonts w:eastAsia="TimesNewRoman"/>
          <w:lang w:val="sr-Cyrl-CS"/>
        </w:rPr>
        <w:tab/>
        <w:t>Уколико субјек</w:t>
      </w:r>
      <w:r w:rsidR="00E86002" w:rsidRPr="007F2674">
        <w:rPr>
          <w:rFonts w:eastAsia="TimesNewRoman"/>
          <w:lang w:val="sr-Cyrl-CS"/>
        </w:rPr>
        <w:t>а</w:t>
      </w:r>
      <w:r w:rsidRPr="007F2674">
        <w:rPr>
          <w:rFonts w:eastAsia="TimesNewRoman"/>
          <w:lang w:val="sr-Cyrl-CS"/>
        </w:rPr>
        <w:t xml:space="preserve">т ревизије не истражи уочене неправилности, лиценцирани овлашћени ревизор, односно друштво за ревизију је дужно да обавести </w:t>
      </w:r>
      <w:r w:rsidR="008A620A" w:rsidRPr="007F2674">
        <w:rPr>
          <w:rFonts w:eastAsia="TimesNewRoman"/>
          <w:lang w:val="sr-Cyrl-CS"/>
        </w:rPr>
        <w:t>Комисију</w:t>
      </w:r>
      <w:r w:rsidRPr="007F2674">
        <w:rPr>
          <w:rFonts w:eastAsia="TimesNewRoman"/>
          <w:lang w:val="sr-Cyrl-CS"/>
        </w:rPr>
        <w:t>.</w:t>
      </w:r>
    </w:p>
    <w:p w:rsidR="002E0379" w:rsidRPr="007F2674" w:rsidRDefault="002E0379" w:rsidP="002E0379">
      <w:pPr>
        <w:autoSpaceDE w:val="0"/>
        <w:autoSpaceDN w:val="0"/>
        <w:adjustRightInd w:val="0"/>
        <w:jc w:val="both"/>
        <w:rPr>
          <w:rFonts w:eastAsia="TimesNewRoman"/>
          <w:lang w:val="sr-Cyrl-CS"/>
        </w:rPr>
      </w:pPr>
      <w:r w:rsidRPr="007F2674">
        <w:rPr>
          <w:rFonts w:eastAsia="TimesNewRoman"/>
          <w:lang w:val="sr-Cyrl-CS"/>
        </w:rPr>
        <w:tab/>
      </w:r>
      <w:r w:rsidR="00CB4364" w:rsidRPr="007F2674">
        <w:rPr>
          <w:rFonts w:eastAsia="TimesNewRoman"/>
          <w:lang w:val="sr-Cyrl-CS"/>
        </w:rPr>
        <w:t xml:space="preserve">Обавештавање о </w:t>
      </w:r>
      <w:r w:rsidR="004F6E66" w:rsidRPr="007F2674">
        <w:rPr>
          <w:rFonts w:eastAsia="TimesNewRoman"/>
          <w:lang w:val="sr-Cyrl-CS"/>
        </w:rPr>
        <w:t>неправилности</w:t>
      </w:r>
      <w:r w:rsidR="00CB4364" w:rsidRPr="007F2674">
        <w:rPr>
          <w:rFonts w:eastAsia="TimesNewRoman"/>
          <w:lang w:val="sr-Cyrl-CS"/>
        </w:rPr>
        <w:t>ма</w:t>
      </w:r>
      <w:r w:rsidR="00AF5B86" w:rsidRPr="007F2674">
        <w:rPr>
          <w:rFonts w:eastAsia="TimesNewRoman"/>
          <w:lang w:val="sr-Cyrl-CS"/>
        </w:rPr>
        <w:t xml:space="preserve"> из става 2. </w:t>
      </w:r>
      <w:r w:rsidRPr="007F2674">
        <w:rPr>
          <w:rFonts w:eastAsia="TimesNewRoman"/>
          <w:lang w:val="sr-Cyrl-CS"/>
        </w:rPr>
        <w:t>овог члана, од стране лиценцираног овлашћеног ревизора, односно друштва за ревизију, неће се сматрати повредом уговора о поверљивости са субјектом ревизије или било каквом другом правном ограничењу за обелодањивање информација.</w:t>
      </w:r>
    </w:p>
    <w:p w:rsidR="002E0379" w:rsidRPr="007F2674" w:rsidRDefault="002E0379" w:rsidP="002E0379">
      <w:pPr>
        <w:autoSpaceDE w:val="0"/>
        <w:autoSpaceDN w:val="0"/>
        <w:adjustRightInd w:val="0"/>
        <w:jc w:val="both"/>
        <w:rPr>
          <w:rFonts w:eastAsia="TimesNewRoman"/>
          <w:lang w:val="sr-Cyrl-CS"/>
        </w:rPr>
      </w:pPr>
      <w:r w:rsidRPr="007F2674">
        <w:rPr>
          <w:rFonts w:eastAsia="TimesNewRoman"/>
          <w:lang w:val="sr-Cyrl-CS"/>
        </w:rPr>
        <w:tab/>
      </w:r>
      <w:r w:rsidR="00FE36AC" w:rsidRPr="007F2674">
        <w:rPr>
          <w:rFonts w:eastAsia="TimesNewRoman"/>
          <w:lang w:val="sr-Cyrl-CS"/>
        </w:rPr>
        <w:t xml:space="preserve">Лиценцирани </w:t>
      </w:r>
      <w:r w:rsidRPr="007F2674">
        <w:rPr>
          <w:rFonts w:eastAsia="TimesNewRoman"/>
          <w:lang w:val="sr-Cyrl-CS"/>
        </w:rPr>
        <w:t>овлашћени ревизор, односно друштво за ревизију је дужно да обавести Комисију за ревизију у друштву од јавног интереса, Комору и Комисију у следећим случајевима када постоји:</w:t>
      </w:r>
    </w:p>
    <w:p w:rsidR="002E0379" w:rsidRPr="007F2674" w:rsidRDefault="00DF4C10" w:rsidP="00DF4C10">
      <w:pPr>
        <w:autoSpaceDE w:val="0"/>
        <w:autoSpaceDN w:val="0"/>
        <w:adjustRightInd w:val="0"/>
        <w:ind w:firstLine="720"/>
        <w:jc w:val="both"/>
        <w:rPr>
          <w:rFonts w:eastAsia="TimesNewRoman"/>
          <w:lang w:val="sr-Cyrl-CS"/>
        </w:rPr>
      </w:pPr>
      <w:r w:rsidRPr="007F2674">
        <w:rPr>
          <w:rFonts w:eastAsia="TimesNewRoman"/>
          <w:lang w:val="sr-Cyrl-CS"/>
        </w:rPr>
        <w:t xml:space="preserve">1) </w:t>
      </w:r>
      <w:r w:rsidR="002E0379" w:rsidRPr="007F2674">
        <w:rPr>
          <w:rFonts w:eastAsia="TimesNewRoman"/>
          <w:lang w:val="sr-Cyrl-CS"/>
        </w:rPr>
        <w:t>значајна повреда закона, регулативе и административних смерница које специфично утичу на управљање друштвом од јавног интереса;</w:t>
      </w:r>
    </w:p>
    <w:p w:rsidR="002E0379" w:rsidRPr="007F2674" w:rsidRDefault="00DF4C10" w:rsidP="00DF4C10">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2E0379" w:rsidRPr="007F2674">
        <w:rPr>
          <w:rFonts w:eastAsia="TimesNewRoman"/>
          <w:lang w:val="sr-Cyrl-CS"/>
        </w:rPr>
        <w:t xml:space="preserve">значајна опасност или </w:t>
      </w:r>
      <w:r w:rsidR="000922F8" w:rsidRPr="007F2674">
        <w:rPr>
          <w:rFonts w:eastAsia="TimesNewRoman"/>
          <w:lang w:val="sr-Cyrl-CS"/>
        </w:rPr>
        <w:t xml:space="preserve">сумња </w:t>
      </w:r>
      <w:r w:rsidR="002E0379" w:rsidRPr="007F2674">
        <w:rPr>
          <w:rFonts w:eastAsia="TimesNewRoman"/>
          <w:lang w:val="sr-Cyrl-CS"/>
        </w:rPr>
        <w:t>у континуирано пословање друштва од јавног интереса</w:t>
      </w:r>
      <w:r w:rsidR="00202BA4" w:rsidRPr="007F2674">
        <w:rPr>
          <w:rFonts w:eastAsia="TimesNewRoman"/>
          <w:lang w:val="sr-Cyrl-CS"/>
        </w:rPr>
        <w:t>;</w:t>
      </w:r>
    </w:p>
    <w:p w:rsidR="002E0379" w:rsidRPr="007F2674" w:rsidRDefault="00DF4C10" w:rsidP="00DF4C10">
      <w:pPr>
        <w:autoSpaceDE w:val="0"/>
        <w:autoSpaceDN w:val="0"/>
        <w:adjustRightInd w:val="0"/>
        <w:ind w:firstLine="720"/>
        <w:jc w:val="both"/>
        <w:rPr>
          <w:rFonts w:eastAsia="TimesNewRoman"/>
          <w:lang w:val="sr-Cyrl-CS"/>
        </w:rPr>
      </w:pPr>
      <w:r w:rsidRPr="007F2674">
        <w:rPr>
          <w:rFonts w:eastAsia="TimesNewRoman"/>
          <w:lang w:val="sr-Cyrl-CS"/>
        </w:rPr>
        <w:t xml:space="preserve">3) </w:t>
      </w:r>
      <w:r w:rsidR="002E0379" w:rsidRPr="007F2674">
        <w:rPr>
          <w:rFonts w:eastAsia="TimesNewRoman"/>
          <w:lang w:val="sr-Cyrl-CS"/>
        </w:rPr>
        <w:t>уздржавања од издавања мишљења о финансијским извештајима или издавање негативног мишљења.</w:t>
      </w:r>
    </w:p>
    <w:p w:rsidR="00013A13" w:rsidRPr="007F2674" w:rsidRDefault="00013A13" w:rsidP="007E6430">
      <w:pPr>
        <w:autoSpaceDE w:val="0"/>
        <w:autoSpaceDN w:val="0"/>
        <w:adjustRightInd w:val="0"/>
        <w:rPr>
          <w:rFonts w:eastAsia="TimesNewRoman"/>
          <w:lang w:val="sr-Cyrl-CS"/>
        </w:rPr>
      </w:pPr>
    </w:p>
    <w:p w:rsidR="00291CBD" w:rsidRPr="007F2674" w:rsidRDefault="00291CBD" w:rsidP="00291CBD">
      <w:pPr>
        <w:autoSpaceDE w:val="0"/>
        <w:autoSpaceDN w:val="0"/>
        <w:adjustRightInd w:val="0"/>
        <w:jc w:val="center"/>
        <w:rPr>
          <w:rFonts w:eastAsia="TimesNewRoman"/>
          <w:lang w:val="sr-Cyrl-CS"/>
        </w:rPr>
      </w:pPr>
      <w:r w:rsidRPr="007F2674">
        <w:rPr>
          <w:rFonts w:eastAsia="TimesNewRoman"/>
          <w:lang w:val="sr-Cyrl-CS"/>
        </w:rPr>
        <w:t>Размена информација</w:t>
      </w:r>
      <w:r w:rsidR="00133C3D" w:rsidRPr="007F2674">
        <w:rPr>
          <w:rFonts w:eastAsia="TimesNewRoman"/>
          <w:lang w:val="sr-Cyrl-CS"/>
        </w:rPr>
        <w:t xml:space="preserve"> </w:t>
      </w:r>
    </w:p>
    <w:p w:rsidR="00291CBD" w:rsidRPr="007F2674" w:rsidRDefault="00291CBD" w:rsidP="00291CBD">
      <w:pPr>
        <w:autoSpaceDE w:val="0"/>
        <w:autoSpaceDN w:val="0"/>
        <w:adjustRightInd w:val="0"/>
        <w:jc w:val="center"/>
        <w:rPr>
          <w:rFonts w:eastAsia="TimesNewRoman"/>
          <w:lang w:val="sr-Cyrl-CS"/>
        </w:rPr>
      </w:pPr>
    </w:p>
    <w:p w:rsidR="00291CBD" w:rsidRPr="007F2674" w:rsidRDefault="00291CBD" w:rsidP="00291CBD">
      <w:pPr>
        <w:autoSpaceDE w:val="0"/>
        <w:autoSpaceDN w:val="0"/>
        <w:adjustRightInd w:val="0"/>
        <w:jc w:val="center"/>
        <w:rPr>
          <w:rFonts w:eastAsia="TimesNewRoman"/>
          <w:lang w:val="sr-Cyrl-CS"/>
        </w:rPr>
      </w:pPr>
      <w:r w:rsidRPr="007F2674">
        <w:rPr>
          <w:rFonts w:eastAsia="TimesNewRoman"/>
          <w:lang w:val="sr-Cyrl-CS"/>
        </w:rPr>
        <w:t xml:space="preserve">Члан </w:t>
      </w:r>
      <w:r w:rsidR="00DD2FA8" w:rsidRPr="007F2674">
        <w:rPr>
          <w:rFonts w:eastAsia="TimesNewRoman"/>
          <w:lang w:val="sr-Cyrl-CS"/>
        </w:rPr>
        <w:t>101.</w:t>
      </w:r>
    </w:p>
    <w:p w:rsidR="00291CBD" w:rsidRPr="007F2674" w:rsidRDefault="00291CBD" w:rsidP="00291CBD">
      <w:pPr>
        <w:autoSpaceDE w:val="0"/>
        <w:autoSpaceDN w:val="0"/>
        <w:adjustRightInd w:val="0"/>
        <w:jc w:val="both"/>
        <w:rPr>
          <w:rFonts w:eastAsia="TimesNewRoman"/>
          <w:lang w:val="sr-Cyrl-CS"/>
        </w:rPr>
      </w:pPr>
      <w:r w:rsidRPr="007F2674">
        <w:rPr>
          <w:rFonts w:eastAsia="TimesNewRoman"/>
          <w:lang w:val="sr-Cyrl-CS"/>
        </w:rPr>
        <w:tab/>
      </w:r>
      <w:r w:rsidR="00734CF6" w:rsidRPr="007F2674">
        <w:rPr>
          <w:rFonts w:eastAsia="TimesNewRoman"/>
          <w:lang w:val="sr-Cyrl-CS"/>
        </w:rPr>
        <w:t xml:space="preserve">Комисија </w:t>
      </w:r>
      <w:r w:rsidRPr="007F2674">
        <w:rPr>
          <w:rFonts w:eastAsia="TimesNewRoman"/>
          <w:lang w:val="sr-Cyrl-CS"/>
        </w:rPr>
        <w:t>једном годишње информише Комитет европских тела за надзор о свим мерама изреченим друштвима за ревизију, самосталним ревизорима и лиценцираним овлашћеним ревизорима. Ове информације укључују се у годишњи извештај Комитета европских тела за надзор.</w:t>
      </w:r>
    </w:p>
    <w:p w:rsidR="00291CBD" w:rsidRPr="007F2674" w:rsidRDefault="00291CBD" w:rsidP="00291CBD">
      <w:pPr>
        <w:autoSpaceDE w:val="0"/>
        <w:autoSpaceDN w:val="0"/>
        <w:adjustRightInd w:val="0"/>
        <w:jc w:val="both"/>
        <w:rPr>
          <w:rFonts w:eastAsia="TimesNewRoman"/>
          <w:lang w:val="sr-Cyrl-CS"/>
        </w:rPr>
      </w:pPr>
      <w:r w:rsidRPr="007F2674">
        <w:rPr>
          <w:rFonts w:eastAsia="TimesNewRoman"/>
          <w:lang w:val="sr-Cyrl-CS"/>
        </w:rPr>
        <w:tab/>
      </w:r>
      <w:r w:rsidR="00734CF6" w:rsidRPr="007F2674">
        <w:rPr>
          <w:rFonts w:eastAsia="TimesNewRoman"/>
          <w:lang w:val="sr-Cyrl-CS"/>
        </w:rPr>
        <w:t xml:space="preserve">Комисија </w:t>
      </w:r>
      <w:r w:rsidRPr="007F2674">
        <w:rPr>
          <w:rFonts w:eastAsia="TimesNewRoman"/>
          <w:lang w:val="sr-Cyrl-CS"/>
        </w:rPr>
        <w:t xml:space="preserve">без одлагања обавештава Комитет европских тела за надзор о одузетим </w:t>
      </w:r>
      <w:r w:rsidR="00737E0A" w:rsidRPr="007F2674">
        <w:rPr>
          <w:rFonts w:eastAsia="TimesNewRoman"/>
          <w:lang w:val="sr-Cyrl-CS"/>
        </w:rPr>
        <w:t>дозволама друштвима за ревизију и</w:t>
      </w:r>
      <w:r w:rsidRPr="007F2674">
        <w:rPr>
          <w:rFonts w:eastAsia="TimesNewRoman"/>
          <w:lang w:val="sr-Cyrl-CS"/>
        </w:rPr>
        <w:t xml:space="preserve"> лиценцама овлашћеним ревизорима за обављање ревизије.</w:t>
      </w:r>
    </w:p>
    <w:p w:rsidR="00291CBD" w:rsidRPr="007F2674" w:rsidRDefault="00291CBD" w:rsidP="00291CBD">
      <w:pPr>
        <w:autoSpaceDE w:val="0"/>
        <w:autoSpaceDN w:val="0"/>
        <w:adjustRightInd w:val="0"/>
        <w:jc w:val="center"/>
        <w:rPr>
          <w:rFonts w:eastAsia="TimesNewRoman"/>
          <w:lang w:val="sr-Cyrl-CS"/>
        </w:rPr>
      </w:pPr>
    </w:p>
    <w:p w:rsidR="00A17947" w:rsidRPr="007F2674" w:rsidRDefault="0027503A" w:rsidP="00AC5F7A">
      <w:pPr>
        <w:autoSpaceDE w:val="0"/>
        <w:autoSpaceDN w:val="0"/>
        <w:adjustRightInd w:val="0"/>
        <w:jc w:val="center"/>
        <w:outlineLvl w:val="0"/>
        <w:rPr>
          <w:rFonts w:eastAsia="TimesNewRoman"/>
          <w:lang w:val="sr-Cyrl-CS"/>
        </w:rPr>
      </w:pPr>
      <w:r w:rsidRPr="007F2674">
        <w:rPr>
          <w:rFonts w:eastAsia="TimesNewRoman"/>
          <w:lang w:val="sr-Cyrl-CS"/>
        </w:rPr>
        <w:t>VII.</w:t>
      </w:r>
      <w:r w:rsidR="00497601" w:rsidRPr="007F2674">
        <w:rPr>
          <w:rFonts w:eastAsia="TimesNewRoman"/>
          <w:lang w:val="sr-Cyrl-CS"/>
        </w:rPr>
        <w:t xml:space="preserve"> </w:t>
      </w:r>
      <w:r w:rsidR="00E20B5E" w:rsidRPr="007F2674">
        <w:rPr>
          <w:rFonts w:eastAsia="TimesNewRoman"/>
          <w:lang w:val="sr-Cyrl-CS"/>
        </w:rPr>
        <w:t xml:space="preserve">ЈАВНИ </w:t>
      </w:r>
      <w:r w:rsidR="00497601" w:rsidRPr="007F2674">
        <w:rPr>
          <w:rFonts w:eastAsia="TimesNewRoman"/>
          <w:lang w:val="sr-Cyrl-CS"/>
        </w:rPr>
        <w:t>НАДЗОР НАД ОБАВЉАЊЕМ РЕВИЗИЈЕ</w:t>
      </w:r>
    </w:p>
    <w:p w:rsidR="00227E09" w:rsidRPr="007F2674" w:rsidRDefault="00227E09" w:rsidP="00AC5F7A">
      <w:pPr>
        <w:autoSpaceDE w:val="0"/>
        <w:autoSpaceDN w:val="0"/>
        <w:adjustRightInd w:val="0"/>
        <w:jc w:val="center"/>
        <w:outlineLvl w:val="0"/>
        <w:rPr>
          <w:rFonts w:eastAsia="TimesNewRoman"/>
          <w:lang w:val="sr-Cyrl-CS"/>
        </w:rPr>
      </w:pPr>
    </w:p>
    <w:p w:rsidR="0027503A" w:rsidRPr="007F2674" w:rsidRDefault="00D114D9" w:rsidP="00CE79B8">
      <w:pPr>
        <w:pStyle w:val="esegmenth4"/>
        <w:outlineLvl w:val="0"/>
        <w:rPr>
          <w:b w:val="0"/>
          <w:color w:val="auto"/>
          <w:lang w:val="sr-Cyrl-CS"/>
        </w:rPr>
      </w:pPr>
      <w:r w:rsidRPr="007F2674">
        <w:rPr>
          <w:bCs w:val="0"/>
          <w:color w:val="auto"/>
          <w:lang w:val="sr-Cyrl-CS" w:eastAsia="en-US"/>
        </w:rPr>
        <w:t xml:space="preserve"> </w:t>
      </w:r>
      <w:r w:rsidRPr="007F2674">
        <w:rPr>
          <w:b w:val="0"/>
          <w:color w:val="auto"/>
          <w:lang w:val="sr-Cyrl-CS"/>
        </w:rPr>
        <w:t>Комисија</w:t>
      </w:r>
    </w:p>
    <w:p w:rsidR="0027503A" w:rsidRPr="007F2674" w:rsidRDefault="0027503A" w:rsidP="00A17947">
      <w:pPr>
        <w:pStyle w:val="esegmenth4"/>
        <w:spacing w:after="0"/>
        <w:rPr>
          <w:b w:val="0"/>
          <w:color w:val="auto"/>
          <w:lang w:val="sr-Cyrl-CS"/>
        </w:rPr>
      </w:pPr>
      <w:r w:rsidRPr="007F2674">
        <w:rPr>
          <w:b w:val="0"/>
          <w:color w:val="auto"/>
          <w:lang w:val="sr-Cyrl-CS"/>
        </w:rPr>
        <w:t xml:space="preserve">Члан </w:t>
      </w:r>
      <w:r w:rsidR="00DD2FA8" w:rsidRPr="007F2674">
        <w:rPr>
          <w:b w:val="0"/>
          <w:color w:val="auto"/>
          <w:lang w:val="sr-Cyrl-CS"/>
        </w:rPr>
        <w:t>102.</w:t>
      </w:r>
    </w:p>
    <w:p w:rsidR="00B6335A" w:rsidRPr="007F2674" w:rsidRDefault="003E10D4" w:rsidP="00385CC3">
      <w:pPr>
        <w:autoSpaceDE w:val="0"/>
        <w:autoSpaceDN w:val="0"/>
        <w:adjustRightInd w:val="0"/>
        <w:ind w:firstLine="720"/>
        <w:jc w:val="both"/>
        <w:rPr>
          <w:rFonts w:eastAsia="TimesNewRoman"/>
          <w:b/>
          <w:i/>
          <w:lang w:val="sr-Cyrl-CS"/>
        </w:rPr>
      </w:pPr>
      <w:r w:rsidRPr="007F2674">
        <w:rPr>
          <w:rFonts w:eastAsia="TimesNewRoman"/>
          <w:lang w:val="sr-Cyrl-CS"/>
        </w:rPr>
        <w:t xml:space="preserve">Комисија спроводи јавни надзор над обављањем ревизије у смислу овог закона </w:t>
      </w:r>
      <w:r w:rsidR="0027503A" w:rsidRPr="007F2674">
        <w:rPr>
          <w:rFonts w:eastAsia="TimesNewRoman"/>
          <w:lang w:val="sr-Cyrl-CS"/>
        </w:rPr>
        <w:t>у циљу заштите јавног интереса у раду Коморе, друштава за ревизију, самосталних ревизора и лиценцираних овлашћених ревизора.</w:t>
      </w:r>
    </w:p>
    <w:p w:rsidR="003E10D4" w:rsidRPr="007F2674" w:rsidRDefault="003E10D4" w:rsidP="003E10D4">
      <w:pPr>
        <w:autoSpaceDE w:val="0"/>
        <w:autoSpaceDN w:val="0"/>
        <w:adjustRightInd w:val="0"/>
        <w:ind w:firstLine="720"/>
        <w:jc w:val="both"/>
        <w:rPr>
          <w:rFonts w:eastAsia="TimesNewRoman"/>
          <w:lang w:val="sr-Cyrl-CS"/>
        </w:rPr>
      </w:pPr>
      <w:r w:rsidRPr="007F2674">
        <w:rPr>
          <w:rFonts w:eastAsia="TimesNewRoman"/>
          <w:lang w:val="sr-Cyrl-CS"/>
        </w:rPr>
        <w:t>Чланови Комисије који доносе одлуке у вези са спровођењем овог закона морају бити непрактичари у смислу овог закона.</w:t>
      </w:r>
    </w:p>
    <w:p w:rsidR="00C16AFA" w:rsidRPr="007F2674" w:rsidRDefault="00C16AFA" w:rsidP="008E3821">
      <w:pPr>
        <w:pStyle w:val="esegmenth4"/>
        <w:spacing w:after="0"/>
        <w:jc w:val="both"/>
        <w:rPr>
          <w:b w:val="0"/>
          <w:color w:val="auto"/>
          <w:lang w:val="sr-Cyrl-CS"/>
        </w:rPr>
      </w:pPr>
    </w:p>
    <w:p w:rsidR="0027503A" w:rsidRPr="007F2674" w:rsidRDefault="0027503A" w:rsidP="00CE79B8">
      <w:pPr>
        <w:pStyle w:val="esegmenth4"/>
        <w:spacing w:after="0"/>
        <w:outlineLvl w:val="0"/>
        <w:rPr>
          <w:b w:val="0"/>
          <w:color w:val="auto"/>
          <w:lang w:val="sr-Cyrl-CS"/>
        </w:rPr>
      </w:pPr>
      <w:r w:rsidRPr="007F2674">
        <w:rPr>
          <w:b w:val="0"/>
          <w:color w:val="auto"/>
          <w:lang w:val="sr-Cyrl-CS"/>
        </w:rPr>
        <w:t>Делокруг рада</w:t>
      </w:r>
    </w:p>
    <w:p w:rsidR="0027503A" w:rsidRPr="007F2674" w:rsidRDefault="0027503A" w:rsidP="0027503A">
      <w:pPr>
        <w:pStyle w:val="esegmenth4"/>
        <w:spacing w:after="0"/>
        <w:jc w:val="both"/>
        <w:rPr>
          <w:b w:val="0"/>
          <w:color w:val="auto"/>
          <w:lang w:val="sr-Cyrl-CS"/>
        </w:rPr>
      </w:pPr>
    </w:p>
    <w:p w:rsidR="0027503A" w:rsidRPr="007F2674" w:rsidRDefault="0027503A" w:rsidP="00CE79B8">
      <w:pPr>
        <w:pStyle w:val="esegmenth4"/>
        <w:spacing w:after="0"/>
        <w:outlineLvl w:val="0"/>
        <w:rPr>
          <w:b w:val="0"/>
          <w:color w:val="auto"/>
          <w:lang w:val="sr-Cyrl-CS"/>
        </w:rPr>
      </w:pPr>
      <w:r w:rsidRPr="007F2674">
        <w:rPr>
          <w:b w:val="0"/>
          <w:color w:val="auto"/>
          <w:lang w:val="sr-Cyrl-CS"/>
        </w:rPr>
        <w:t xml:space="preserve">Члан </w:t>
      </w:r>
      <w:r w:rsidR="00DD2FA8" w:rsidRPr="007F2674">
        <w:rPr>
          <w:b w:val="0"/>
          <w:color w:val="auto"/>
          <w:lang w:val="sr-Cyrl-CS"/>
        </w:rPr>
        <w:t>103.</w:t>
      </w:r>
    </w:p>
    <w:p w:rsidR="005A0A8D" w:rsidRPr="007F2674" w:rsidRDefault="00CD431D" w:rsidP="002A09BF">
      <w:pPr>
        <w:autoSpaceDE w:val="0"/>
        <w:autoSpaceDN w:val="0"/>
        <w:adjustRightInd w:val="0"/>
        <w:ind w:firstLine="720"/>
        <w:jc w:val="both"/>
        <w:rPr>
          <w:rFonts w:eastAsia="TimesNewRoman"/>
          <w:lang w:val="sr-Cyrl-CS"/>
        </w:rPr>
      </w:pPr>
      <w:r w:rsidRPr="007F2674">
        <w:rPr>
          <w:rFonts w:eastAsia="TimesNewRoman"/>
          <w:lang w:val="sr-Cyrl-CS"/>
        </w:rPr>
        <w:t xml:space="preserve">Комисија </w:t>
      </w:r>
      <w:r w:rsidR="0027503A" w:rsidRPr="007F2674">
        <w:rPr>
          <w:rFonts w:eastAsia="TimesNewRoman"/>
          <w:lang w:val="sr-Cyrl-CS"/>
        </w:rPr>
        <w:t>у оквиру надлежности</w:t>
      </w:r>
      <w:r w:rsidR="003D6CD8" w:rsidRPr="007F2674">
        <w:rPr>
          <w:rFonts w:eastAsia="TimesNewRoman"/>
          <w:lang w:val="sr-Cyrl-CS"/>
        </w:rPr>
        <w:t xml:space="preserve"> </w:t>
      </w:r>
      <w:r w:rsidR="00B50AB5" w:rsidRPr="007F2674">
        <w:rPr>
          <w:rFonts w:eastAsia="TimesNewRoman"/>
          <w:lang w:val="sr-Cyrl-CS"/>
        </w:rPr>
        <w:t xml:space="preserve">утврђених овим законом, </w:t>
      </w:r>
      <w:r w:rsidR="003D6CD8" w:rsidRPr="007F2674">
        <w:rPr>
          <w:rFonts w:eastAsia="TimesNewRoman"/>
          <w:lang w:val="sr-Cyrl-CS"/>
        </w:rPr>
        <w:t>обавља надзор над</w:t>
      </w:r>
      <w:r w:rsidR="0099503C" w:rsidRPr="007F2674">
        <w:rPr>
          <w:rFonts w:eastAsia="TimesNewRoman"/>
          <w:lang w:val="sr-Cyrl-CS"/>
        </w:rPr>
        <w:t>:</w:t>
      </w:r>
      <w:r w:rsidR="0027503A" w:rsidRPr="007F2674">
        <w:rPr>
          <w:rFonts w:eastAsia="TimesNewRoman"/>
          <w:lang w:val="sr-Cyrl-CS"/>
        </w:rPr>
        <w:t xml:space="preserve"> </w:t>
      </w:r>
    </w:p>
    <w:p w:rsidR="005A0A8D" w:rsidRPr="007F2674" w:rsidRDefault="005A0A8D" w:rsidP="005A0A8D">
      <w:pPr>
        <w:ind w:firstLine="720"/>
        <w:jc w:val="both"/>
        <w:rPr>
          <w:lang w:val="sr-Cyrl-CS"/>
        </w:rPr>
      </w:pPr>
      <w:r w:rsidRPr="007F2674">
        <w:rPr>
          <w:lang w:val="sr-Cyrl-CS"/>
        </w:rPr>
        <w:t>1) спровођењем програма за полагање, признавање и организовање испита за звање овлашћени ревизор;</w:t>
      </w:r>
    </w:p>
    <w:p w:rsidR="005A0A8D" w:rsidRPr="007F2674" w:rsidRDefault="005A0A8D" w:rsidP="005A0A8D">
      <w:pPr>
        <w:ind w:firstLine="720"/>
        <w:jc w:val="both"/>
        <w:rPr>
          <w:lang w:val="sr-Cyrl-CS"/>
        </w:rPr>
      </w:pPr>
      <w:r w:rsidRPr="007F2674">
        <w:rPr>
          <w:lang w:val="sr-Cyrl-CS"/>
        </w:rPr>
        <w:t>2) утврђивањем и спровођењем програма континуираног професионалног  усавршавања лиценцираних овлашћених ревизора;</w:t>
      </w:r>
    </w:p>
    <w:p w:rsidR="005A0A8D" w:rsidRPr="007F2674" w:rsidRDefault="005A0A8D" w:rsidP="005A0A8D">
      <w:pPr>
        <w:ind w:firstLine="720"/>
        <w:jc w:val="both"/>
        <w:rPr>
          <w:lang w:val="sr-Cyrl-CS"/>
        </w:rPr>
      </w:pPr>
      <w:r w:rsidRPr="007F2674">
        <w:rPr>
          <w:lang w:val="sr-Cyrl-CS"/>
        </w:rPr>
        <w:lastRenderedPageBreak/>
        <w:t xml:space="preserve">3) издавањем, продужењем и </w:t>
      </w:r>
      <w:r w:rsidR="00FE752B" w:rsidRPr="007F2674">
        <w:rPr>
          <w:lang w:val="sr-Cyrl-CS"/>
        </w:rPr>
        <w:t xml:space="preserve">стављањем ван снаге </w:t>
      </w:r>
      <w:r w:rsidRPr="007F2674">
        <w:rPr>
          <w:lang w:val="sr-Cyrl-CS"/>
        </w:rPr>
        <w:t>лиценци овлашћеним ревизорима;</w:t>
      </w:r>
    </w:p>
    <w:p w:rsidR="005A0A8D" w:rsidRPr="007F2674" w:rsidRDefault="005A0A8D" w:rsidP="005A0A8D">
      <w:pPr>
        <w:ind w:firstLine="720"/>
        <w:jc w:val="both"/>
        <w:rPr>
          <w:lang w:val="sr-Cyrl-CS"/>
        </w:rPr>
      </w:pPr>
      <w:r w:rsidRPr="007F2674">
        <w:rPr>
          <w:lang w:val="sr-Cyrl-CS"/>
        </w:rPr>
        <w:t xml:space="preserve">4) издавањем и </w:t>
      </w:r>
      <w:r w:rsidR="00FE752B" w:rsidRPr="007F2674">
        <w:rPr>
          <w:lang w:val="sr-Cyrl-CS"/>
        </w:rPr>
        <w:t xml:space="preserve">стављањем ван снаге </w:t>
      </w:r>
      <w:r w:rsidRPr="007F2674">
        <w:rPr>
          <w:lang w:val="sr-Cyrl-CS"/>
        </w:rPr>
        <w:t>дозвола за обављање ревизије друштвима за ревизију и самосталним ревизорима;</w:t>
      </w:r>
    </w:p>
    <w:p w:rsidR="005A0A8D" w:rsidRPr="007F2674" w:rsidRDefault="005A0A8D" w:rsidP="005A0A8D">
      <w:pPr>
        <w:ind w:firstLine="720"/>
        <w:jc w:val="both"/>
        <w:rPr>
          <w:lang w:val="sr-Cyrl-CS"/>
        </w:rPr>
      </w:pPr>
      <w:r w:rsidRPr="007F2674">
        <w:rPr>
          <w:lang w:val="sr-Cyrl-CS"/>
        </w:rPr>
        <w:t xml:space="preserve">5) применом </w:t>
      </w:r>
      <w:r w:rsidR="007E6FF4" w:rsidRPr="007F2674">
        <w:rPr>
          <w:lang w:val="sr-Cyrl-CS"/>
        </w:rPr>
        <w:t>МСР</w:t>
      </w:r>
      <w:r w:rsidRPr="007F2674">
        <w:rPr>
          <w:lang w:val="sr-Cyrl-CS"/>
        </w:rPr>
        <w:t>;</w:t>
      </w:r>
    </w:p>
    <w:p w:rsidR="005A0A8D" w:rsidRPr="007F2674" w:rsidRDefault="007E6FF4" w:rsidP="00B50AB5">
      <w:pPr>
        <w:ind w:firstLine="720"/>
        <w:jc w:val="both"/>
        <w:rPr>
          <w:lang w:val="sr-Cyrl-CS"/>
        </w:rPr>
      </w:pPr>
      <w:r w:rsidRPr="007F2674">
        <w:rPr>
          <w:lang w:val="sr-Cyrl-CS"/>
        </w:rPr>
        <w:t>6</w:t>
      </w:r>
      <w:r w:rsidR="005A0A8D" w:rsidRPr="007F2674">
        <w:rPr>
          <w:lang w:val="sr-Cyrl-CS"/>
        </w:rPr>
        <w:t>) применом Кодекса професионалне етике ревизора;</w:t>
      </w:r>
    </w:p>
    <w:p w:rsidR="00241746" w:rsidRPr="007F2674" w:rsidRDefault="00B50AB5" w:rsidP="00241746">
      <w:pPr>
        <w:ind w:firstLine="720"/>
        <w:jc w:val="both"/>
        <w:rPr>
          <w:strike/>
          <w:lang w:val="sr-Cyrl-CS"/>
        </w:rPr>
      </w:pPr>
      <w:r w:rsidRPr="007F2674">
        <w:rPr>
          <w:lang w:val="sr-Cyrl-CS"/>
        </w:rPr>
        <w:t>7</w:t>
      </w:r>
      <w:r w:rsidR="005A0A8D" w:rsidRPr="007F2674">
        <w:rPr>
          <w:lang w:val="sr-Cyrl-CS"/>
        </w:rPr>
        <w:t xml:space="preserve">) </w:t>
      </w:r>
      <w:r w:rsidR="00AB6481" w:rsidRPr="007F2674">
        <w:rPr>
          <w:lang w:val="sr-Cyrl-CS"/>
        </w:rPr>
        <w:t>спровођењем истражних, дисциплинских и других поступака које води Комора.</w:t>
      </w:r>
    </w:p>
    <w:p w:rsidR="005A0A8D" w:rsidRPr="007F2674" w:rsidRDefault="005A0A8D" w:rsidP="005A0A8D">
      <w:pPr>
        <w:jc w:val="both"/>
        <w:rPr>
          <w:lang w:val="sr-Cyrl-CS"/>
        </w:rPr>
      </w:pPr>
      <w:r w:rsidRPr="007F2674">
        <w:rPr>
          <w:lang w:val="sr-Cyrl-CS"/>
        </w:rPr>
        <w:t>           </w:t>
      </w:r>
      <w:r w:rsidR="007E6FF4" w:rsidRPr="007F2674">
        <w:rPr>
          <w:lang w:val="sr-Cyrl-CS"/>
        </w:rPr>
        <w:tab/>
      </w:r>
      <w:r w:rsidR="00C311BF" w:rsidRPr="007F2674">
        <w:rPr>
          <w:lang w:val="sr-Cyrl-CS"/>
        </w:rPr>
        <w:t xml:space="preserve">Комисија </w:t>
      </w:r>
      <w:r w:rsidRPr="007F2674">
        <w:rPr>
          <w:lang w:val="sr-Cyrl-CS"/>
        </w:rPr>
        <w:t>обавља и друге послове</w:t>
      </w:r>
      <w:r w:rsidR="007E6FF4" w:rsidRPr="007F2674">
        <w:rPr>
          <w:lang w:val="sr-Cyrl-CS"/>
        </w:rPr>
        <w:t>,</w:t>
      </w:r>
      <w:r w:rsidRPr="007F2674">
        <w:rPr>
          <w:lang w:val="sr-Cyrl-CS"/>
        </w:rPr>
        <w:t xml:space="preserve"> у складу са овим законом.</w:t>
      </w:r>
    </w:p>
    <w:p w:rsidR="005A0A8D" w:rsidRPr="007F2674" w:rsidRDefault="00C311BF" w:rsidP="005A0A8D">
      <w:pPr>
        <w:ind w:firstLine="720"/>
        <w:jc w:val="both"/>
        <w:rPr>
          <w:lang w:val="sr-Cyrl-CS"/>
        </w:rPr>
      </w:pPr>
      <w:r w:rsidRPr="007F2674">
        <w:rPr>
          <w:lang w:val="sr-Cyrl-CS"/>
        </w:rPr>
        <w:t>Комисија</w:t>
      </w:r>
      <w:r w:rsidR="00734CF6" w:rsidRPr="007F2674">
        <w:rPr>
          <w:lang w:val="sr-Cyrl-CS"/>
        </w:rPr>
        <w:t xml:space="preserve"> </w:t>
      </w:r>
      <w:r w:rsidR="005A0A8D" w:rsidRPr="007F2674">
        <w:rPr>
          <w:lang w:val="sr-Cyrl-CS"/>
        </w:rPr>
        <w:t>сарађује са Комором,</w:t>
      </w:r>
      <w:r w:rsidR="00227E09" w:rsidRPr="007F2674">
        <w:rPr>
          <w:lang w:val="sr-Cyrl-CS"/>
        </w:rPr>
        <w:t xml:space="preserve"> </w:t>
      </w:r>
      <w:r w:rsidR="00C70ADB" w:rsidRPr="007F2674">
        <w:rPr>
          <w:lang w:val="sr-Cyrl-CS"/>
        </w:rPr>
        <w:t xml:space="preserve">надзорним органима у Републици Србији, </w:t>
      </w:r>
      <w:r w:rsidR="005A0A8D" w:rsidRPr="007F2674">
        <w:rPr>
          <w:lang w:val="sr-Cyrl-CS"/>
        </w:rPr>
        <w:t xml:space="preserve">надзорним органима држава чланица и са надзорним органима трећих земаља. </w:t>
      </w:r>
    </w:p>
    <w:p w:rsidR="00013A13" w:rsidRPr="007F2674" w:rsidRDefault="00013A13" w:rsidP="007E6430">
      <w:pPr>
        <w:pStyle w:val="esegmenth4"/>
        <w:spacing w:after="0"/>
        <w:jc w:val="left"/>
        <w:outlineLvl w:val="0"/>
        <w:rPr>
          <w:b w:val="0"/>
          <w:color w:val="auto"/>
          <w:lang w:val="sr-Cyrl-CS"/>
        </w:rPr>
      </w:pPr>
    </w:p>
    <w:p w:rsidR="0027503A" w:rsidRPr="007F2674" w:rsidRDefault="0027503A" w:rsidP="00CE79B8">
      <w:pPr>
        <w:pStyle w:val="esegmenth4"/>
        <w:spacing w:after="0"/>
        <w:outlineLvl w:val="0"/>
        <w:rPr>
          <w:b w:val="0"/>
          <w:color w:val="auto"/>
          <w:lang w:val="sr-Cyrl-CS"/>
        </w:rPr>
      </w:pPr>
      <w:r w:rsidRPr="007F2674">
        <w:rPr>
          <w:b w:val="0"/>
          <w:color w:val="auto"/>
          <w:lang w:val="sr-Cyrl-CS"/>
        </w:rPr>
        <w:t xml:space="preserve">Начин обављања послова  </w:t>
      </w:r>
    </w:p>
    <w:p w:rsidR="0027503A" w:rsidRPr="007F2674" w:rsidRDefault="0027503A" w:rsidP="0039278F">
      <w:pPr>
        <w:pStyle w:val="esegmenth4"/>
        <w:spacing w:after="0"/>
        <w:jc w:val="both"/>
        <w:rPr>
          <w:b w:val="0"/>
          <w:color w:val="auto"/>
          <w:lang w:val="sr-Cyrl-CS"/>
        </w:rPr>
      </w:pPr>
    </w:p>
    <w:p w:rsidR="0027503A" w:rsidRPr="007F2674" w:rsidRDefault="0027503A" w:rsidP="00CE79B8">
      <w:pPr>
        <w:jc w:val="center"/>
        <w:outlineLvl w:val="0"/>
        <w:rPr>
          <w:lang w:val="sr-Cyrl-CS"/>
        </w:rPr>
      </w:pPr>
      <w:r w:rsidRPr="007F2674">
        <w:rPr>
          <w:lang w:val="sr-Cyrl-CS"/>
        </w:rPr>
        <w:t xml:space="preserve">Члан </w:t>
      </w:r>
      <w:r w:rsidR="00DD2FA8" w:rsidRPr="007F2674">
        <w:rPr>
          <w:lang w:val="sr-Cyrl-CS"/>
        </w:rPr>
        <w:t>104.</w:t>
      </w:r>
    </w:p>
    <w:p w:rsidR="0027503A" w:rsidRPr="007F2674" w:rsidRDefault="00734CF6" w:rsidP="0027503A">
      <w:pPr>
        <w:ind w:firstLine="720"/>
        <w:jc w:val="both"/>
        <w:rPr>
          <w:lang w:val="sr-Cyrl-CS"/>
        </w:rPr>
      </w:pPr>
      <w:r w:rsidRPr="007F2674">
        <w:rPr>
          <w:rFonts w:eastAsia="TimesNewRoman"/>
          <w:lang w:val="sr-Cyrl-CS"/>
        </w:rPr>
        <w:t xml:space="preserve">Комисија </w:t>
      </w:r>
      <w:r w:rsidR="0027503A" w:rsidRPr="007F2674">
        <w:rPr>
          <w:lang w:val="sr-Cyrl-CS"/>
        </w:rPr>
        <w:t xml:space="preserve">обавља послове из </w:t>
      </w:r>
      <w:r w:rsidR="00C311BF" w:rsidRPr="007F2674">
        <w:rPr>
          <w:lang w:val="sr-Cyrl-CS"/>
        </w:rPr>
        <w:t xml:space="preserve">члана </w:t>
      </w:r>
      <w:r w:rsidR="002C725D" w:rsidRPr="007F2674">
        <w:rPr>
          <w:lang w:val="sr-Cyrl-CS"/>
        </w:rPr>
        <w:t>103</w:t>
      </w:r>
      <w:r w:rsidR="00C311BF" w:rsidRPr="007F2674">
        <w:rPr>
          <w:lang w:val="sr-Cyrl-CS"/>
        </w:rPr>
        <w:t>.</w:t>
      </w:r>
      <w:r w:rsidR="004536BA" w:rsidRPr="007F2674">
        <w:rPr>
          <w:lang w:val="sr-Cyrl-CS"/>
        </w:rPr>
        <w:t xml:space="preserve"> </w:t>
      </w:r>
      <w:r w:rsidR="0027503A" w:rsidRPr="007F2674">
        <w:rPr>
          <w:lang w:val="sr-Cyrl-CS"/>
        </w:rPr>
        <w:t>овог закона, тако што:</w:t>
      </w:r>
    </w:p>
    <w:p w:rsidR="0027503A" w:rsidRPr="007F2674" w:rsidRDefault="00B50AB5" w:rsidP="0027503A">
      <w:pPr>
        <w:ind w:firstLine="720"/>
        <w:jc w:val="both"/>
        <w:rPr>
          <w:rFonts w:eastAsia="TimesNewRoman"/>
          <w:lang w:val="sr-Cyrl-CS"/>
        </w:rPr>
      </w:pPr>
      <w:r w:rsidRPr="007F2674">
        <w:rPr>
          <w:lang w:val="sr-Cyrl-CS"/>
        </w:rPr>
        <w:t>1</w:t>
      </w:r>
      <w:r w:rsidR="0027503A" w:rsidRPr="007F2674">
        <w:rPr>
          <w:lang w:val="sr-Cyrl-CS"/>
        </w:rPr>
        <w:t xml:space="preserve">) даје </w:t>
      </w:r>
      <w:r w:rsidR="004F48E0" w:rsidRPr="007F2674">
        <w:rPr>
          <w:lang w:val="sr-Cyrl-CS"/>
        </w:rPr>
        <w:t xml:space="preserve">сагласности и </w:t>
      </w:r>
      <w:r w:rsidR="0027503A" w:rsidRPr="007F2674">
        <w:rPr>
          <w:lang w:val="sr-Cyrl-CS"/>
        </w:rPr>
        <w:t>мишљењ</w:t>
      </w:r>
      <w:r w:rsidR="004F48E0" w:rsidRPr="007F2674">
        <w:rPr>
          <w:lang w:val="sr-Cyrl-CS"/>
        </w:rPr>
        <w:t>а</w:t>
      </w:r>
      <w:r w:rsidR="0027503A" w:rsidRPr="007F2674">
        <w:rPr>
          <w:lang w:val="sr-Cyrl-CS"/>
        </w:rPr>
        <w:t xml:space="preserve"> на општа акта Коморе у складу са овим законом,</w:t>
      </w:r>
      <w:r w:rsidR="0027503A" w:rsidRPr="007F2674">
        <w:rPr>
          <w:rFonts w:eastAsia="TimesNewRoman"/>
          <w:lang w:val="sr-Cyrl-CS"/>
        </w:rPr>
        <w:t xml:space="preserve"> прати спровођење тих аката  и предлаже њихову измену;  </w:t>
      </w:r>
    </w:p>
    <w:p w:rsidR="0027503A" w:rsidRPr="007F2674" w:rsidRDefault="00A1365D" w:rsidP="0027503A">
      <w:pPr>
        <w:ind w:firstLine="720"/>
        <w:jc w:val="both"/>
        <w:rPr>
          <w:rFonts w:eastAsia="TimesNewRoman"/>
          <w:lang w:val="sr-Cyrl-CS"/>
        </w:rPr>
      </w:pPr>
      <w:r w:rsidRPr="007F2674">
        <w:rPr>
          <w:lang w:val="sr-Cyrl-CS"/>
        </w:rPr>
        <w:t>2</w:t>
      </w:r>
      <w:r w:rsidR="0027503A" w:rsidRPr="007F2674">
        <w:rPr>
          <w:lang w:val="sr-Cyrl-CS"/>
        </w:rPr>
        <w:t>)</w:t>
      </w:r>
      <w:r w:rsidR="0027503A" w:rsidRPr="007F2674">
        <w:rPr>
          <w:rFonts w:eastAsia="TimesNewRoman"/>
          <w:lang w:val="sr-Cyrl-CS"/>
        </w:rPr>
        <w:t xml:space="preserve"> разматра годишњи извештај о раду Коморе, који је Комора дужна да достави у року од 3</w:t>
      </w:r>
      <w:r w:rsidR="009A25E8" w:rsidRPr="007F2674">
        <w:rPr>
          <w:rFonts w:eastAsia="TimesNewRoman"/>
          <w:lang w:val="sr-Cyrl-CS"/>
        </w:rPr>
        <w:t>0 дана од усвајања на Скупш</w:t>
      </w:r>
      <w:r w:rsidR="00B50AB5" w:rsidRPr="007F2674">
        <w:rPr>
          <w:rFonts w:eastAsia="TimesNewRoman"/>
          <w:lang w:val="sr-Cyrl-CS"/>
        </w:rPr>
        <w:t>тини</w:t>
      </w:r>
      <w:r w:rsidR="008D645B" w:rsidRPr="007F2674">
        <w:rPr>
          <w:rFonts w:eastAsia="TimesNewRoman"/>
          <w:lang w:val="sr-Cyrl-CS"/>
        </w:rPr>
        <w:t>.</w:t>
      </w:r>
    </w:p>
    <w:p w:rsidR="00B50AB5" w:rsidRPr="007F2674" w:rsidRDefault="00B50AB5" w:rsidP="0027503A">
      <w:pPr>
        <w:ind w:firstLine="720"/>
        <w:jc w:val="both"/>
        <w:rPr>
          <w:rFonts w:eastAsia="TimesNewRoman"/>
          <w:strike/>
          <w:lang w:val="sr-Cyrl-CS"/>
        </w:rPr>
      </w:pPr>
    </w:p>
    <w:p w:rsidR="00BE30BA" w:rsidRPr="007F2674" w:rsidRDefault="0027503A" w:rsidP="00CE79B8">
      <w:pPr>
        <w:pStyle w:val="StyleesegmentpAuto1"/>
        <w:spacing w:after="0"/>
        <w:ind w:firstLine="0"/>
        <w:jc w:val="center"/>
        <w:outlineLvl w:val="0"/>
        <w:rPr>
          <w:sz w:val="24"/>
          <w:lang w:val="sr-Cyrl-CS"/>
        </w:rPr>
      </w:pPr>
      <w:r w:rsidRPr="007F2674">
        <w:rPr>
          <w:sz w:val="24"/>
          <w:lang w:val="sr-Cyrl-CS"/>
        </w:rPr>
        <w:t>Мере у поступку надзора</w:t>
      </w:r>
    </w:p>
    <w:p w:rsidR="0027503A" w:rsidRPr="007F2674" w:rsidRDefault="0027503A" w:rsidP="00FF5FB8">
      <w:pPr>
        <w:pStyle w:val="StyleesegmentpAuto1"/>
        <w:spacing w:after="0"/>
        <w:ind w:firstLine="0"/>
        <w:rPr>
          <w:sz w:val="24"/>
          <w:lang w:val="sr-Cyrl-CS"/>
        </w:rPr>
      </w:pPr>
      <w:r w:rsidRPr="007F2674">
        <w:rPr>
          <w:sz w:val="24"/>
          <w:lang w:val="sr-Cyrl-CS"/>
        </w:rPr>
        <w:t xml:space="preserve"> </w:t>
      </w:r>
    </w:p>
    <w:p w:rsidR="0027503A" w:rsidRPr="007F2674" w:rsidRDefault="0027503A" w:rsidP="00CE79B8">
      <w:pPr>
        <w:jc w:val="center"/>
        <w:outlineLvl w:val="0"/>
        <w:rPr>
          <w:rFonts w:eastAsia="TimesNewRoman"/>
          <w:lang w:val="sr-Cyrl-CS"/>
        </w:rPr>
      </w:pPr>
      <w:r w:rsidRPr="007F2674">
        <w:rPr>
          <w:rFonts w:eastAsia="TimesNewRoman"/>
          <w:lang w:val="sr-Cyrl-CS"/>
        </w:rPr>
        <w:t xml:space="preserve">Члан </w:t>
      </w:r>
      <w:r w:rsidR="00DD2FA8" w:rsidRPr="007F2674">
        <w:rPr>
          <w:rFonts w:eastAsia="TimesNewRoman"/>
          <w:lang w:val="sr-Cyrl-CS"/>
        </w:rPr>
        <w:t>105.</w:t>
      </w:r>
    </w:p>
    <w:p w:rsidR="0027503A" w:rsidRPr="007F2674" w:rsidRDefault="0027503A" w:rsidP="00726FF2">
      <w:pPr>
        <w:ind w:firstLine="720"/>
        <w:jc w:val="both"/>
        <w:rPr>
          <w:rFonts w:eastAsia="TimesNewRoman"/>
          <w:lang w:val="sr-Cyrl-CS"/>
        </w:rPr>
      </w:pPr>
      <w:r w:rsidRPr="007F2674">
        <w:rPr>
          <w:rFonts w:eastAsia="TimesNewRoman"/>
          <w:lang w:val="sr-Cyrl-CS"/>
        </w:rPr>
        <w:t xml:space="preserve">Ако </w:t>
      </w:r>
      <w:r w:rsidR="001A7C61" w:rsidRPr="007F2674">
        <w:rPr>
          <w:rFonts w:eastAsia="TimesNewRoman"/>
          <w:lang w:val="sr-Cyrl-CS"/>
        </w:rPr>
        <w:t xml:space="preserve">Комисија </w:t>
      </w:r>
      <w:r w:rsidRPr="007F2674">
        <w:rPr>
          <w:rFonts w:eastAsia="TimesNewRoman"/>
          <w:lang w:val="sr-Cyrl-CS"/>
        </w:rPr>
        <w:t>оцени да постоји основана сумња да су учињене одређене незаконитости и неправилности у раду Коморе,</w:t>
      </w:r>
      <w:r w:rsidR="00726FF2" w:rsidRPr="007F2674">
        <w:rPr>
          <w:rFonts w:eastAsia="TimesNewRoman"/>
          <w:lang w:val="sr-Cyrl-CS"/>
        </w:rPr>
        <w:t xml:space="preserve"> </w:t>
      </w:r>
      <w:r w:rsidR="001A73A9" w:rsidRPr="007F2674">
        <w:rPr>
          <w:rFonts w:eastAsia="TimesNewRoman"/>
          <w:lang w:val="sr-Cyrl-CS"/>
        </w:rPr>
        <w:t>може</w:t>
      </w:r>
      <w:r w:rsidR="00726FF2" w:rsidRPr="007F2674">
        <w:rPr>
          <w:rFonts w:eastAsia="TimesNewRoman"/>
          <w:lang w:val="sr-Cyrl-CS"/>
        </w:rPr>
        <w:t xml:space="preserve"> </w:t>
      </w:r>
      <w:r w:rsidRPr="007F2674">
        <w:rPr>
          <w:rFonts w:eastAsia="TimesNewRoman"/>
          <w:lang w:val="sr-Cyrl-CS"/>
        </w:rPr>
        <w:t>да:</w:t>
      </w:r>
    </w:p>
    <w:p w:rsidR="0027503A" w:rsidRPr="007F2674" w:rsidRDefault="0027503A" w:rsidP="0027503A">
      <w:pPr>
        <w:autoSpaceDE w:val="0"/>
        <w:autoSpaceDN w:val="0"/>
        <w:adjustRightInd w:val="0"/>
        <w:ind w:firstLine="720"/>
        <w:jc w:val="both"/>
        <w:rPr>
          <w:rFonts w:eastAsia="TimesNewRoman"/>
          <w:lang w:val="sr-Cyrl-CS"/>
        </w:rPr>
      </w:pPr>
      <w:r w:rsidRPr="007F2674">
        <w:rPr>
          <w:rFonts w:eastAsia="TimesNewRoman"/>
          <w:lang w:val="sr-Cyrl-CS"/>
        </w:rPr>
        <w:t>1) затражи извештаје и друге податке о уоченим неправилностима;</w:t>
      </w:r>
    </w:p>
    <w:p w:rsidR="0027503A" w:rsidRPr="007F2674" w:rsidRDefault="0027503A" w:rsidP="0027503A">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4B10CA" w:rsidRPr="007F2674">
        <w:rPr>
          <w:rFonts w:eastAsia="TimesNewRoman"/>
          <w:lang w:val="sr-Cyrl-CS"/>
        </w:rPr>
        <w:t xml:space="preserve">наложи </w:t>
      </w:r>
      <w:r w:rsidR="00CB2B7D" w:rsidRPr="007F2674">
        <w:rPr>
          <w:rFonts w:eastAsia="TimesNewRoman"/>
          <w:lang w:val="sr-Cyrl-CS"/>
        </w:rPr>
        <w:t>мере ради њиховог отклањања;</w:t>
      </w:r>
    </w:p>
    <w:p w:rsidR="0027503A" w:rsidRPr="007F2674" w:rsidRDefault="00B2086B" w:rsidP="00CB2B7D">
      <w:pPr>
        <w:tabs>
          <w:tab w:val="left" w:pos="709"/>
        </w:tabs>
        <w:autoSpaceDE w:val="0"/>
        <w:autoSpaceDN w:val="0"/>
        <w:adjustRightInd w:val="0"/>
        <w:ind w:firstLine="720"/>
        <w:jc w:val="both"/>
        <w:rPr>
          <w:rFonts w:eastAsia="TimesNewRoman"/>
          <w:lang w:val="sr-Cyrl-CS"/>
        </w:rPr>
      </w:pPr>
      <w:r w:rsidRPr="007F2674">
        <w:rPr>
          <w:rFonts w:eastAsia="TimesNewRoman"/>
          <w:lang w:val="sr-Cyrl-CS"/>
        </w:rPr>
        <w:t xml:space="preserve">3) </w:t>
      </w:r>
      <w:r w:rsidR="0027503A" w:rsidRPr="007F2674">
        <w:rPr>
          <w:rFonts w:eastAsia="TimesNewRoman"/>
          <w:lang w:val="sr-Cyrl-CS"/>
        </w:rPr>
        <w:t xml:space="preserve">предложи покретање поступка за утврђивање одговорности </w:t>
      </w:r>
      <w:r w:rsidR="00257B7C" w:rsidRPr="007F2674">
        <w:rPr>
          <w:rFonts w:eastAsia="TimesNewRoman"/>
          <w:lang w:val="sr-Cyrl-CS"/>
        </w:rPr>
        <w:t xml:space="preserve">органа, односно </w:t>
      </w:r>
      <w:r w:rsidR="0027503A" w:rsidRPr="007F2674">
        <w:rPr>
          <w:rFonts w:eastAsia="TimesNewRoman"/>
          <w:lang w:val="sr-Cyrl-CS"/>
        </w:rPr>
        <w:t>запослених у Комори;</w:t>
      </w:r>
    </w:p>
    <w:p w:rsidR="006E5DE6" w:rsidRPr="007F2674" w:rsidRDefault="006E5DE6" w:rsidP="00104E04">
      <w:pPr>
        <w:autoSpaceDE w:val="0"/>
        <w:autoSpaceDN w:val="0"/>
        <w:adjustRightInd w:val="0"/>
        <w:ind w:firstLine="720"/>
        <w:jc w:val="both"/>
        <w:rPr>
          <w:rFonts w:eastAsia="TimesNewRoman"/>
          <w:lang w:val="sr-Cyrl-CS"/>
        </w:rPr>
      </w:pPr>
      <w:r w:rsidRPr="007F2674">
        <w:rPr>
          <w:rFonts w:eastAsia="TimesNewRoman"/>
          <w:lang w:val="sr-Cyrl-CS"/>
        </w:rPr>
        <w:t>4</w:t>
      </w:r>
      <w:r w:rsidR="0027503A" w:rsidRPr="007F2674">
        <w:rPr>
          <w:rFonts w:eastAsia="TimesNewRoman"/>
          <w:lang w:val="sr-Cyrl-CS"/>
        </w:rPr>
        <w:t>) предузме и друге мере из своје надлежности.</w:t>
      </w:r>
    </w:p>
    <w:p w:rsidR="002C725D" w:rsidRPr="007F2674" w:rsidRDefault="002C725D" w:rsidP="0096193C">
      <w:pPr>
        <w:autoSpaceDE w:val="0"/>
        <w:autoSpaceDN w:val="0"/>
        <w:adjustRightInd w:val="0"/>
        <w:rPr>
          <w:rFonts w:eastAsia="TimesNewRoman"/>
          <w:bCs/>
          <w:lang w:val="sr-Cyrl-CS"/>
        </w:rPr>
      </w:pPr>
    </w:p>
    <w:p w:rsidR="006E5DE6" w:rsidRPr="007F2674" w:rsidRDefault="006E5DE6" w:rsidP="006E5DE6">
      <w:pPr>
        <w:autoSpaceDE w:val="0"/>
        <w:autoSpaceDN w:val="0"/>
        <w:adjustRightInd w:val="0"/>
        <w:jc w:val="center"/>
        <w:rPr>
          <w:rFonts w:eastAsia="TimesNewRoman"/>
          <w:bCs/>
          <w:lang w:val="sr-Cyrl-CS"/>
        </w:rPr>
      </w:pPr>
      <w:r w:rsidRPr="007F2674">
        <w:rPr>
          <w:rFonts w:eastAsia="TimesNewRoman"/>
          <w:bCs/>
          <w:lang w:val="sr-Cyrl-CS"/>
        </w:rPr>
        <w:t>Финансирање надлежности Комисије поверених законом</w:t>
      </w:r>
    </w:p>
    <w:p w:rsidR="006E5DE6" w:rsidRPr="007F2674" w:rsidRDefault="006E5DE6" w:rsidP="006E5DE6">
      <w:pPr>
        <w:autoSpaceDE w:val="0"/>
        <w:autoSpaceDN w:val="0"/>
        <w:adjustRightInd w:val="0"/>
        <w:jc w:val="center"/>
        <w:rPr>
          <w:rFonts w:eastAsia="TimesNewRoman"/>
          <w:bCs/>
          <w:lang w:val="sr-Cyrl-CS"/>
        </w:rPr>
      </w:pPr>
    </w:p>
    <w:p w:rsidR="006E5DE6" w:rsidRPr="007F2674" w:rsidRDefault="006E5DE6" w:rsidP="006E5DE6">
      <w:pPr>
        <w:autoSpaceDE w:val="0"/>
        <w:autoSpaceDN w:val="0"/>
        <w:adjustRightInd w:val="0"/>
        <w:jc w:val="center"/>
        <w:rPr>
          <w:rFonts w:eastAsia="TimesNewRoman"/>
          <w:bCs/>
          <w:lang w:val="sr-Cyrl-CS"/>
        </w:rPr>
      </w:pPr>
      <w:r w:rsidRPr="007F2674">
        <w:rPr>
          <w:rFonts w:eastAsia="TimesNewRoman"/>
          <w:bCs/>
          <w:lang w:val="sr-Cyrl-CS"/>
        </w:rPr>
        <w:t xml:space="preserve">Члан </w:t>
      </w:r>
      <w:r w:rsidR="00DD2FA8" w:rsidRPr="007F2674">
        <w:rPr>
          <w:rFonts w:eastAsia="TimesNewRoman"/>
          <w:bCs/>
          <w:lang w:val="sr-Cyrl-CS"/>
        </w:rPr>
        <w:t>106.</w:t>
      </w:r>
    </w:p>
    <w:p w:rsidR="006E5DE6" w:rsidRPr="007F2674" w:rsidRDefault="006E5DE6" w:rsidP="007D7849">
      <w:pPr>
        <w:autoSpaceDE w:val="0"/>
        <w:autoSpaceDN w:val="0"/>
        <w:adjustRightInd w:val="0"/>
        <w:jc w:val="both"/>
        <w:rPr>
          <w:rFonts w:eastAsia="TimesNewRoman"/>
          <w:bCs/>
          <w:lang w:val="sr-Cyrl-CS"/>
        </w:rPr>
      </w:pPr>
      <w:r w:rsidRPr="007F2674">
        <w:rPr>
          <w:rFonts w:eastAsia="TimesNewRoman"/>
          <w:bCs/>
          <w:lang w:val="sr-Cyrl-CS"/>
        </w:rPr>
        <w:tab/>
      </w:r>
      <w:r w:rsidR="0033139F" w:rsidRPr="007F2674">
        <w:rPr>
          <w:rFonts w:eastAsia="TimesNewRoman"/>
          <w:bCs/>
          <w:lang w:val="sr-Cyrl-CS"/>
        </w:rPr>
        <w:t xml:space="preserve"> Ради обављања послова у складу са овим законом, Комисија се финансира из</w:t>
      </w:r>
      <w:r w:rsidRPr="007F2674">
        <w:rPr>
          <w:rFonts w:eastAsia="TimesNewRoman"/>
          <w:bCs/>
          <w:lang w:val="sr-Cyrl-CS"/>
        </w:rPr>
        <w:t>:</w:t>
      </w:r>
    </w:p>
    <w:p w:rsidR="006E5DE6" w:rsidRPr="007F2674" w:rsidRDefault="00DE7D83" w:rsidP="00DE7D83">
      <w:pPr>
        <w:autoSpaceDE w:val="0"/>
        <w:autoSpaceDN w:val="0"/>
        <w:adjustRightInd w:val="0"/>
        <w:ind w:firstLine="720"/>
        <w:jc w:val="both"/>
        <w:rPr>
          <w:rFonts w:eastAsia="TimesNewRoman"/>
          <w:lang w:val="sr-Cyrl-CS"/>
        </w:rPr>
      </w:pPr>
      <w:r w:rsidRPr="007F2674">
        <w:rPr>
          <w:rFonts w:eastAsia="TimesNewRoman"/>
          <w:lang w:val="sr-Cyrl-CS"/>
        </w:rPr>
        <w:t xml:space="preserve">1) </w:t>
      </w:r>
      <w:r w:rsidR="006E5DE6" w:rsidRPr="007F2674">
        <w:rPr>
          <w:rFonts w:eastAsia="TimesNewRoman"/>
          <w:lang w:val="sr-Cyrl-CS"/>
        </w:rPr>
        <w:t>посебног доприноса за обављање контроле квалитета рада друштава з</w:t>
      </w:r>
      <w:r w:rsidR="0033139F" w:rsidRPr="007F2674">
        <w:rPr>
          <w:rFonts w:eastAsia="TimesNewRoman"/>
          <w:lang w:val="sr-Cyrl-CS"/>
        </w:rPr>
        <w:t>а ревизију;</w:t>
      </w:r>
    </w:p>
    <w:p w:rsidR="006E5DE6" w:rsidRPr="007F2674" w:rsidRDefault="00DE7D83" w:rsidP="00DE7D83">
      <w:pPr>
        <w:autoSpaceDE w:val="0"/>
        <w:autoSpaceDN w:val="0"/>
        <w:adjustRightInd w:val="0"/>
        <w:ind w:firstLine="720"/>
        <w:jc w:val="both"/>
        <w:rPr>
          <w:rFonts w:eastAsia="TimesNewRoman"/>
          <w:bCs/>
          <w:lang w:val="sr-Cyrl-CS"/>
        </w:rPr>
      </w:pPr>
      <w:r w:rsidRPr="007F2674">
        <w:rPr>
          <w:rFonts w:eastAsia="TimesNewRoman"/>
          <w:lang w:val="sr-Cyrl-CS"/>
        </w:rPr>
        <w:t xml:space="preserve">2) </w:t>
      </w:r>
      <w:r w:rsidR="006E5DE6" w:rsidRPr="007F2674">
        <w:rPr>
          <w:rFonts w:eastAsia="TimesNewRoman"/>
          <w:lang w:val="sr-Cyrl-CS"/>
        </w:rPr>
        <w:t xml:space="preserve">других извора </w:t>
      </w:r>
      <w:r w:rsidR="0033139F" w:rsidRPr="007F2674">
        <w:rPr>
          <w:rFonts w:eastAsia="TimesNewRoman"/>
          <w:lang w:val="sr-Cyrl-CS"/>
        </w:rPr>
        <w:t xml:space="preserve"> у складу са законом</w:t>
      </w:r>
      <w:r w:rsidR="006E5DE6" w:rsidRPr="007F2674">
        <w:rPr>
          <w:rFonts w:eastAsia="TimesNewRoman"/>
          <w:lang w:val="sr-Cyrl-CS"/>
        </w:rPr>
        <w:t>.</w:t>
      </w:r>
    </w:p>
    <w:p w:rsidR="006A5715" w:rsidRPr="007F2674" w:rsidRDefault="006E5DE6" w:rsidP="00433147">
      <w:pPr>
        <w:autoSpaceDE w:val="0"/>
        <w:autoSpaceDN w:val="0"/>
        <w:adjustRightInd w:val="0"/>
        <w:jc w:val="both"/>
        <w:rPr>
          <w:rFonts w:eastAsia="TimesNewRoman"/>
          <w:lang w:val="sr-Cyrl-CS"/>
        </w:rPr>
      </w:pPr>
      <w:r w:rsidRPr="007F2674">
        <w:rPr>
          <w:rFonts w:eastAsia="TimesNewRoman"/>
          <w:lang w:val="sr-Cyrl-CS"/>
        </w:rPr>
        <w:tab/>
      </w:r>
      <w:r w:rsidR="00104E04" w:rsidRPr="007F2674">
        <w:rPr>
          <w:rFonts w:eastAsia="TimesNewRoman"/>
          <w:lang w:val="sr-Cyrl-CS"/>
        </w:rPr>
        <w:t xml:space="preserve">Комисија доноси акт којим се утврђује посебни допринос из става </w:t>
      </w:r>
      <w:r w:rsidR="005F6BE4" w:rsidRPr="007F2674">
        <w:rPr>
          <w:rFonts w:eastAsia="TimesNewRoman"/>
          <w:lang w:val="sr-Cyrl-CS"/>
        </w:rPr>
        <w:t>1</w:t>
      </w:r>
      <w:r w:rsidR="00104E04" w:rsidRPr="007F2674">
        <w:rPr>
          <w:rFonts w:eastAsia="TimesNewRoman"/>
          <w:lang w:val="sr-Cyrl-CS"/>
        </w:rPr>
        <w:t>. тачка 1) овог члана уз претходно прибављену сагласно</w:t>
      </w:r>
      <w:r w:rsidR="0033139F" w:rsidRPr="007F2674">
        <w:rPr>
          <w:rFonts w:eastAsia="TimesNewRoman"/>
          <w:lang w:val="sr-Cyrl-CS"/>
        </w:rPr>
        <w:t>с</w:t>
      </w:r>
      <w:r w:rsidR="00104E04" w:rsidRPr="007F2674">
        <w:rPr>
          <w:rFonts w:eastAsia="TimesNewRoman"/>
          <w:lang w:val="sr-Cyrl-CS"/>
        </w:rPr>
        <w:t>т Министарства.</w:t>
      </w:r>
    </w:p>
    <w:p w:rsidR="00CF1D87" w:rsidRPr="007F2674" w:rsidRDefault="00CF1D87" w:rsidP="00CE79B8">
      <w:pPr>
        <w:autoSpaceDE w:val="0"/>
        <w:autoSpaceDN w:val="0"/>
        <w:adjustRightInd w:val="0"/>
        <w:jc w:val="center"/>
        <w:outlineLvl w:val="0"/>
        <w:rPr>
          <w:rFonts w:eastAsia="TimesNewRoman"/>
          <w:lang w:val="sr-Cyrl-CS"/>
        </w:rPr>
      </w:pPr>
    </w:p>
    <w:p w:rsidR="0027503A" w:rsidRPr="007F2674" w:rsidRDefault="0027503A" w:rsidP="00CE79B8">
      <w:pPr>
        <w:autoSpaceDE w:val="0"/>
        <w:autoSpaceDN w:val="0"/>
        <w:adjustRightInd w:val="0"/>
        <w:jc w:val="center"/>
        <w:outlineLvl w:val="0"/>
        <w:rPr>
          <w:rFonts w:eastAsia="TimesNewRoman"/>
          <w:lang w:val="sr-Cyrl-CS"/>
        </w:rPr>
      </w:pPr>
      <w:r w:rsidRPr="007F2674">
        <w:rPr>
          <w:rFonts w:eastAsia="TimesNewRoman"/>
          <w:lang w:val="sr-Cyrl-CS"/>
        </w:rPr>
        <w:t>Пословник, програм рада и извештај о раду</w:t>
      </w:r>
    </w:p>
    <w:p w:rsidR="0027503A" w:rsidRPr="007F2674" w:rsidRDefault="0027503A" w:rsidP="0027503A">
      <w:pPr>
        <w:autoSpaceDE w:val="0"/>
        <w:autoSpaceDN w:val="0"/>
        <w:adjustRightInd w:val="0"/>
        <w:jc w:val="both"/>
        <w:rPr>
          <w:rFonts w:eastAsia="TimesNewRoman"/>
          <w:lang w:val="sr-Cyrl-CS"/>
        </w:rPr>
      </w:pPr>
    </w:p>
    <w:p w:rsidR="0027503A" w:rsidRPr="007F2674" w:rsidRDefault="00C716BF" w:rsidP="00C716BF">
      <w:pPr>
        <w:tabs>
          <w:tab w:val="center" w:pos="4320"/>
          <w:tab w:val="left" w:pos="5818"/>
        </w:tabs>
        <w:autoSpaceDE w:val="0"/>
        <w:autoSpaceDN w:val="0"/>
        <w:adjustRightInd w:val="0"/>
        <w:outlineLvl w:val="0"/>
        <w:rPr>
          <w:rFonts w:eastAsia="TimesNewRoman"/>
          <w:lang w:val="sr-Cyrl-CS"/>
        </w:rPr>
      </w:pPr>
      <w:r w:rsidRPr="007F2674">
        <w:rPr>
          <w:rFonts w:eastAsia="TimesNewRoman"/>
          <w:lang w:val="sr-Cyrl-CS"/>
        </w:rPr>
        <w:tab/>
      </w:r>
      <w:r w:rsidR="0027503A" w:rsidRPr="007F2674">
        <w:rPr>
          <w:rFonts w:eastAsia="TimesNewRoman"/>
          <w:lang w:val="sr-Cyrl-CS"/>
        </w:rPr>
        <w:t xml:space="preserve">Члан </w:t>
      </w:r>
      <w:r w:rsidR="0096193C" w:rsidRPr="007F2674">
        <w:rPr>
          <w:rFonts w:eastAsia="TimesNewRoman"/>
          <w:lang w:val="sr-Cyrl-CS"/>
        </w:rPr>
        <w:t>107.</w:t>
      </w:r>
      <w:r w:rsidRPr="007F2674">
        <w:rPr>
          <w:rFonts w:eastAsia="TimesNewRoman"/>
          <w:lang w:val="sr-Cyrl-CS"/>
        </w:rPr>
        <w:tab/>
      </w:r>
    </w:p>
    <w:p w:rsidR="0027503A" w:rsidRPr="007F2674" w:rsidRDefault="00CC43D7" w:rsidP="0027503A">
      <w:pPr>
        <w:autoSpaceDE w:val="0"/>
        <w:autoSpaceDN w:val="0"/>
        <w:adjustRightInd w:val="0"/>
        <w:ind w:firstLine="720"/>
        <w:jc w:val="both"/>
        <w:rPr>
          <w:rFonts w:eastAsia="TimesNewRoman"/>
          <w:lang w:val="sr-Cyrl-CS"/>
        </w:rPr>
      </w:pPr>
      <w:r w:rsidRPr="007F2674">
        <w:rPr>
          <w:rFonts w:eastAsia="TimesNewRoman"/>
          <w:lang w:val="sr-Cyrl-CS"/>
        </w:rPr>
        <w:t xml:space="preserve">Комисија </w:t>
      </w:r>
      <w:r w:rsidR="0027503A" w:rsidRPr="007F2674">
        <w:rPr>
          <w:rFonts w:eastAsia="TimesNewRoman"/>
          <w:lang w:val="sr-Cyrl-CS"/>
        </w:rPr>
        <w:t>доноси пословник којим се уређује начин рада</w:t>
      </w:r>
      <w:r w:rsidR="00317C3E" w:rsidRPr="007F2674">
        <w:rPr>
          <w:rFonts w:eastAsia="TimesNewRoman"/>
          <w:lang w:val="sr-Cyrl-CS"/>
        </w:rPr>
        <w:t xml:space="preserve"> Комисије приликом обављања послова који су јој поверени овом законом</w:t>
      </w:r>
      <w:r w:rsidR="0027503A" w:rsidRPr="007F2674">
        <w:rPr>
          <w:rFonts w:eastAsia="TimesNewRoman"/>
          <w:lang w:val="sr-Cyrl-CS"/>
        </w:rPr>
        <w:t>.</w:t>
      </w:r>
    </w:p>
    <w:p w:rsidR="0027503A" w:rsidRPr="007F2674" w:rsidRDefault="00CC43D7" w:rsidP="0027503A">
      <w:pPr>
        <w:autoSpaceDE w:val="0"/>
        <w:autoSpaceDN w:val="0"/>
        <w:adjustRightInd w:val="0"/>
        <w:ind w:firstLine="720"/>
        <w:jc w:val="both"/>
        <w:rPr>
          <w:rFonts w:eastAsia="TimesNewRoman"/>
          <w:lang w:val="sr-Cyrl-CS"/>
        </w:rPr>
      </w:pPr>
      <w:r w:rsidRPr="007F2674">
        <w:rPr>
          <w:rFonts w:eastAsia="TimesNewRoman"/>
          <w:lang w:val="sr-Cyrl-CS"/>
        </w:rPr>
        <w:lastRenderedPageBreak/>
        <w:t>Комисија</w:t>
      </w:r>
      <w:r w:rsidR="00A42238" w:rsidRPr="007F2674">
        <w:rPr>
          <w:rFonts w:eastAsia="TimesNewRoman"/>
          <w:lang w:val="sr-Cyrl-CS"/>
        </w:rPr>
        <w:t xml:space="preserve"> </w:t>
      </w:r>
      <w:r w:rsidR="0027503A" w:rsidRPr="007F2674">
        <w:rPr>
          <w:rFonts w:eastAsia="TimesNewRoman"/>
          <w:lang w:val="sr-Cyrl-CS"/>
        </w:rPr>
        <w:t xml:space="preserve">објављује годишњи програм рада и годишњи извештај о раду на </w:t>
      </w:r>
      <w:r w:rsidR="00A42238" w:rsidRPr="007F2674">
        <w:rPr>
          <w:rFonts w:eastAsia="TimesNewRoman"/>
          <w:lang w:val="sr-Cyrl-CS"/>
        </w:rPr>
        <w:t xml:space="preserve">својој </w:t>
      </w:r>
      <w:r w:rsidR="0027503A" w:rsidRPr="007F2674">
        <w:rPr>
          <w:rFonts w:eastAsia="TimesNewRoman"/>
          <w:lang w:val="sr-Cyrl-CS"/>
        </w:rPr>
        <w:t>интернет страници</w:t>
      </w:r>
      <w:r w:rsidR="006E5DE6" w:rsidRPr="007F2674">
        <w:rPr>
          <w:rFonts w:eastAsia="TimesNewRoman"/>
          <w:lang w:val="sr-Cyrl-CS"/>
        </w:rPr>
        <w:t>.</w:t>
      </w:r>
      <w:r w:rsidR="0027503A" w:rsidRPr="007F2674">
        <w:rPr>
          <w:rFonts w:eastAsia="TimesNewRoman"/>
          <w:lang w:val="sr-Cyrl-CS"/>
        </w:rPr>
        <w:t xml:space="preserve"> </w:t>
      </w:r>
    </w:p>
    <w:p w:rsidR="00B15DF5" w:rsidRPr="007F2674" w:rsidRDefault="006E5DE6" w:rsidP="00857EE3">
      <w:pPr>
        <w:autoSpaceDE w:val="0"/>
        <w:autoSpaceDN w:val="0"/>
        <w:adjustRightInd w:val="0"/>
        <w:ind w:firstLine="720"/>
        <w:jc w:val="both"/>
        <w:rPr>
          <w:rFonts w:eastAsia="TimesNewRoman"/>
          <w:lang w:val="sr-Cyrl-CS"/>
        </w:rPr>
      </w:pPr>
      <w:r w:rsidRPr="007F2674">
        <w:rPr>
          <w:rFonts w:eastAsia="TimesNewRoman"/>
          <w:lang w:val="sr-Cyrl-CS"/>
        </w:rPr>
        <w:t xml:space="preserve">Комисија доставља Министарству годишњи извештај о раду, а најмање два пута у току године извештава </w:t>
      </w:r>
      <w:r w:rsidR="00317C3E" w:rsidRPr="007F2674">
        <w:rPr>
          <w:rFonts w:eastAsia="TimesNewRoman"/>
          <w:lang w:val="sr-Cyrl-CS"/>
        </w:rPr>
        <w:t xml:space="preserve">Министарство </w:t>
      </w:r>
      <w:r w:rsidRPr="007F2674">
        <w:rPr>
          <w:rFonts w:eastAsia="TimesNewRoman"/>
          <w:lang w:val="sr-Cyrl-CS"/>
        </w:rPr>
        <w:t>о спровођењу надлежности утврђених овим законом.</w:t>
      </w:r>
    </w:p>
    <w:p w:rsidR="0027503A" w:rsidRPr="007F2674" w:rsidRDefault="005E2BF9" w:rsidP="00CE79B8">
      <w:pPr>
        <w:autoSpaceDE w:val="0"/>
        <w:autoSpaceDN w:val="0"/>
        <w:adjustRightInd w:val="0"/>
        <w:jc w:val="center"/>
        <w:outlineLvl w:val="0"/>
        <w:rPr>
          <w:rFonts w:eastAsia="TimesNewRoman"/>
          <w:iCs/>
          <w:lang w:val="sr-Cyrl-CS"/>
        </w:rPr>
      </w:pPr>
      <w:r w:rsidRPr="007F2674">
        <w:rPr>
          <w:rFonts w:eastAsia="TimesNewRoman"/>
          <w:lang w:val="sr-Cyrl-CS"/>
        </w:rPr>
        <w:t>Одбор за јавни надзор</w:t>
      </w:r>
      <w:r w:rsidR="00773931" w:rsidRPr="007F2674">
        <w:rPr>
          <w:rFonts w:eastAsia="TimesNewRoman"/>
          <w:lang w:val="sr-Cyrl-CS"/>
        </w:rPr>
        <w:t xml:space="preserve"> ревизије</w:t>
      </w:r>
      <w:r w:rsidRPr="007F2674" w:rsidDel="005E2BF9">
        <w:rPr>
          <w:rFonts w:eastAsia="TimesNewRoman"/>
          <w:lang w:val="sr-Cyrl-CS"/>
        </w:rPr>
        <w:t xml:space="preserve"> </w:t>
      </w:r>
    </w:p>
    <w:p w:rsidR="0027503A" w:rsidRPr="007F2674" w:rsidRDefault="0027503A" w:rsidP="0027503A">
      <w:pPr>
        <w:autoSpaceDE w:val="0"/>
        <w:autoSpaceDN w:val="0"/>
        <w:adjustRightInd w:val="0"/>
        <w:jc w:val="center"/>
        <w:rPr>
          <w:rFonts w:eastAsia="TimesNewRoman"/>
          <w:iCs/>
          <w:lang w:val="sr-Cyrl-CS"/>
        </w:rPr>
      </w:pPr>
    </w:p>
    <w:p w:rsidR="00C20D22" w:rsidRPr="007F2674" w:rsidRDefault="0027503A" w:rsidP="00435519">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96193C" w:rsidRPr="007F2674">
        <w:rPr>
          <w:rFonts w:eastAsia="TimesNewRoman"/>
          <w:lang w:val="sr-Cyrl-CS"/>
        </w:rPr>
        <w:t>108.</w:t>
      </w:r>
    </w:p>
    <w:p w:rsidR="00CC43D7" w:rsidRPr="007F2674" w:rsidRDefault="00CC43D7" w:rsidP="00CC43D7">
      <w:pPr>
        <w:autoSpaceDE w:val="0"/>
        <w:autoSpaceDN w:val="0"/>
        <w:adjustRightInd w:val="0"/>
        <w:ind w:firstLine="720"/>
        <w:jc w:val="both"/>
        <w:rPr>
          <w:rFonts w:eastAsia="TimesNewRoman"/>
          <w:lang w:val="sr-Cyrl-CS"/>
        </w:rPr>
      </w:pPr>
      <w:r w:rsidRPr="007F2674">
        <w:rPr>
          <w:rFonts w:eastAsia="TimesNewRoman"/>
          <w:lang w:val="sr-Cyrl-CS"/>
        </w:rPr>
        <w:t>Одбор за јавни надзор</w:t>
      </w:r>
      <w:r w:rsidR="00A47A5B" w:rsidRPr="007F2674">
        <w:rPr>
          <w:rFonts w:eastAsia="TimesNewRoman"/>
          <w:lang w:val="sr-Cyrl-CS"/>
        </w:rPr>
        <w:t xml:space="preserve"> ревизије (у даљем тексту: Одбор за јавни надзор)</w:t>
      </w:r>
      <w:r w:rsidRPr="007F2674">
        <w:rPr>
          <w:rFonts w:eastAsia="TimesNewRoman"/>
          <w:lang w:val="sr-Cyrl-CS"/>
        </w:rPr>
        <w:t xml:space="preserve"> пружа стручну</w:t>
      </w:r>
      <w:r w:rsidR="00094E94" w:rsidRPr="007F2674">
        <w:rPr>
          <w:rFonts w:eastAsia="TimesNewRoman"/>
          <w:lang w:val="sr-Cyrl-CS"/>
        </w:rPr>
        <w:t xml:space="preserve"> помоћ у раду </w:t>
      </w:r>
      <w:r w:rsidRPr="007F2674">
        <w:rPr>
          <w:rFonts w:eastAsia="TimesNewRoman"/>
          <w:lang w:val="sr-Cyrl-CS"/>
        </w:rPr>
        <w:t>Комисије ради спровођења одредаба овог закона.</w:t>
      </w:r>
    </w:p>
    <w:p w:rsidR="00CC43D7" w:rsidRPr="007F2674" w:rsidRDefault="00CC43D7" w:rsidP="00CC43D7">
      <w:pPr>
        <w:autoSpaceDE w:val="0"/>
        <w:autoSpaceDN w:val="0"/>
        <w:adjustRightInd w:val="0"/>
        <w:ind w:firstLine="720"/>
        <w:jc w:val="both"/>
        <w:rPr>
          <w:rFonts w:eastAsia="TimesNewRoman"/>
          <w:lang w:val="sr-Cyrl-CS"/>
        </w:rPr>
      </w:pPr>
      <w:r w:rsidRPr="007F2674">
        <w:rPr>
          <w:rFonts w:eastAsia="TimesNewRoman"/>
          <w:lang w:val="sr-Cyrl-CS"/>
        </w:rPr>
        <w:t xml:space="preserve">Одбор за јавни надзор разматра и даје </w:t>
      </w:r>
      <w:r w:rsidR="00CD38BB" w:rsidRPr="007F2674">
        <w:rPr>
          <w:rFonts w:eastAsia="TimesNewRoman"/>
          <w:lang w:val="sr-Cyrl-CS"/>
        </w:rPr>
        <w:t>сагласности</w:t>
      </w:r>
      <w:r w:rsidRPr="007F2674">
        <w:rPr>
          <w:rFonts w:eastAsia="TimesNewRoman"/>
          <w:lang w:val="sr-Cyrl-CS"/>
        </w:rPr>
        <w:t xml:space="preserve"> на општа и појединачна акта која доноси Комисија у оквиру својих надлежности утврђених овим законом.</w:t>
      </w:r>
    </w:p>
    <w:p w:rsidR="00670DD0" w:rsidRPr="007F2674" w:rsidRDefault="00670DD0" w:rsidP="00CC43D7">
      <w:pPr>
        <w:tabs>
          <w:tab w:val="left" w:pos="7408"/>
        </w:tabs>
        <w:autoSpaceDE w:val="0"/>
        <w:autoSpaceDN w:val="0"/>
        <w:adjustRightInd w:val="0"/>
        <w:ind w:firstLine="720"/>
        <w:jc w:val="both"/>
        <w:rPr>
          <w:rFonts w:eastAsia="TimesNewRoman"/>
          <w:lang w:val="sr-Cyrl-CS"/>
        </w:rPr>
      </w:pPr>
      <w:r w:rsidRPr="007F2674">
        <w:rPr>
          <w:rFonts w:eastAsia="TimesNewRoman"/>
          <w:lang w:val="sr-Cyrl-CS"/>
        </w:rPr>
        <w:t xml:space="preserve">Одбор за </w:t>
      </w:r>
      <w:r w:rsidR="00E20B5E" w:rsidRPr="007F2674">
        <w:rPr>
          <w:rFonts w:eastAsia="TimesNewRoman"/>
          <w:lang w:val="sr-Cyrl-CS"/>
        </w:rPr>
        <w:t xml:space="preserve">јавни </w:t>
      </w:r>
      <w:r w:rsidRPr="007F2674">
        <w:rPr>
          <w:rFonts w:eastAsia="TimesNewRoman"/>
          <w:lang w:val="sr-Cyrl-CS"/>
        </w:rPr>
        <w:t xml:space="preserve">надзор има председника и шест чланова.  </w:t>
      </w:r>
    </w:p>
    <w:p w:rsidR="00670DD0" w:rsidRPr="007F2674" w:rsidRDefault="00670DD0" w:rsidP="00670DD0">
      <w:pPr>
        <w:autoSpaceDE w:val="0"/>
        <w:autoSpaceDN w:val="0"/>
        <w:adjustRightInd w:val="0"/>
        <w:ind w:firstLine="720"/>
        <w:jc w:val="both"/>
        <w:rPr>
          <w:rFonts w:eastAsia="TimesNewRoman"/>
          <w:lang w:val="sr-Cyrl-CS"/>
        </w:rPr>
      </w:pPr>
      <w:r w:rsidRPr="007F2674">
        <w:rPr>
          <w:rFonts w:eastAsia="TimesNewRoman"/>
          <w:lang w:val="sr-Cyrl-CS"/>
        </w:rPr>
        <w:t xml:space="preserve">Чланове Одбора за </w:t>
      </w:r>
      <w:r w:rsidR="00E20B5E" w:rsidRPr="007F2674">
        <w:rPr>
          <w:rFonts w:eastAsia="TimesNewRoman"/>
          <w:lang w:val="sr-Cyrl-CS"/>
        </w:rPr>
        <w:t xml:space="preserve">јавни </w:t>
      </w:r>
      <w:r w:rsidRPr="007F2674">
        <w:rPr>
          <w:rFonts w:eastAsia="TimesNewRoman"/>
          <w:lang w:val="sr-Cyrl-CS"/>
        </w:rPr>
        <w:t>надзор именује и разрешава Влада, и то:</w:t>
      </w:r>
    </w:p>
    <w:p w:rsidR="00670DD0" w:rsidRPr="007F2674" w:rsidRDefault="00670DD0" w:rsidP="00670DD0">
      <w:pPr>
        <w:autoSpaceDE w:val="0"/>
        <w:autoSpaceDN w:val="0"/>
        <w:adjustRightInd w:val="0"/>
        <w:ind w:firstLine="720"/>
        <w:jc w:val="both"/>
        <w:rPr>
          <w:rFonts w:eastAsia="TimesNewRoman"/>
          <w:lang w:val="sr-Cyrl-CS"/>
        </w:rPr>
      </w:pPr>
      <w:r w:rsidRPr="007F2674">
        <w:rPr>
          <w:rFonts w:eastAsia="TimesNewRoman"/>
          <w:lang w:val="sr-Cyrl-CS"/>
        </w:rPr>
        <w:t xml:space="preserve">1) председника и четири члана - на предлог </w:t>
      </w:r>
      <w:r w:rsidRPr="007F2674">
        <w:rPr>
          <w:lang w:val="sr-Cyrl-CS" w:eastAsia="sr-Latn-CS"/>
        </w:rPr>
        <w:t>министра надлежног за послове финансија</w:t>
      </w:r>
      <w:r w:rsidRPr="007F2674">
        <w:rPr>
          <w:rFonts w:eastAsia="TimesNewRoman"/>
          <w:lang w:val="sr-Cyrl-CS"/>
        </w:rPr>
        <w:t>;</w:t>
      </w:r>
    </w:p>
    <w:p w:rsidR="00670DD0" w:rsidRPr="007F2674" w:rsidRDefault="00670DD0" w:rsidP="00670DD0">
      <w:pPr>
        <w:autoSpaceDE w:val="0"/>
        <w:autoSpaceDN w:val="0"/>
        <w:adjustRightInd w:val="0"/>
        <w:ind w:firstLine="720"/>
        <w:jc w:val="both"/>
        <w:rPr>
          <w:rFonts w:eastAsia="TimesNewRoman"/>
          <w:lang w:val="sr-Cyrl-CS"/>
        </w:rPr>
      </w:pPr>
      <w:r w:rsidRPr="007F2674">
        <w:rPr>
          <w:rFonts w:eastAsia="TimesNewRoman"/>
          <w:lang w:val="sr-Cyrl-CS"/>
        </w:rPr>
        <w:t>2) једног члана - на предлог Народне банке Србије;</w:t>
      </w:r>
    </w:p>
    <w:p w:rsidR="00670DD0" w:rsidRPr="007F2674" w:rsidRDefault="00670DD0" w:rsidP="00670DD0">
      <w:pPr>
        <w:autoSpaceDE w:val="0"/>
        <w:autoSpaceDN w:val="0"/>
        <w:adjustRightInd w:val="0"/>
        <w:ind w:firstLine="720"/>
        <w:jc w:val="both"/>
        <w:rPr>
          <w:rFonts w:eastAsia="TimesNewRoman"/>
          <w:strike/>
          <w:lang w:val="sr-Cyrl-CS"/>
        </w:rPr>
      </w:pPr>
      <w:r w:rsidRPr="007F2674">
        <w:rPr>
          <w:rFonts w:eastAsia="TimesNewRoman"/>
          <w:lang w:val="sr-Cyrl-CS"/>
        </w:rPr>
        <w:t>3) једног члана - на предлог Комисије за хартије од вредности.</w:t>
      </w:r>
    </w:p>
    <w:p w:rsidR="0027503A" w:rsidRPr="007F2674" w:rsidRDefault="0027503A" w:rsidP="0027503A">
      <w:pPr>
        <w:autoSpaceDE w:val="0"/>
        <w:autoSpaceDN w:val="0"/>
        <w:adjustRightInd w:val="0"/>
        <w:ind w:firstLine="720"/>
        <w:jc w:val="both"/>
        <w:rPr>
          <w:rFonts w:eastAsia="TimesNewRoman"/>
          <w:lang w:val="sr-Cyrl-CS"/>
        </w:rPr>
      </w:pPr>
      <w:r w:rsidRPr="007F2674">
        <w:rPr>
          <w:rFonts w:eastAsia="TimesNewRoman"/>
          <w:lang w:val="sr-Cyrl-CS"/>
        </w:rPr>
        <w:t xml:space="preserve">За члана </w:t>
      </w:r>
      <w:r w:rsidR="00167982" w:rsidRPr="007F2674">
        <w:rPr>
          <w:rFonts w:eastAsia="TimesNewRoman"/>
          <w:lang w:val="sr-Cyrl-CS"/>
        </w:rPr>
        <w:t xml:space="preserve">Одбора за </w:t>
      </w:r>
      <w:r w:rsidR="00E20B5E" w:rsidRPr="007F2674">
        <w:rPr>
          <w:rFonts w:eastAsia="TimesNewRoman"/>
          <w:lang w:val="sr-Cyrl-CS"/>
        </w:rPr>
        <w:t xml:space="preserve">јавни </w:t>
      </w:r>
      <w:r w:rsidR="00167982" w:rsidRPr="007F2674">
        <w:rPr>
          <w:rFonts w:eastAsia="TimesNewRoman"/>
          <w:lang w:val="sr-Cyrl-CS"/>
        </w:rPr>
        <w:t>надзор</w:t>
      </w:r>
      <w:r w:rsidRPr="007F2674">
        <w:rPr>
          <w:rFonts w:eastAsia="TimesNewRoman"/>
          <w:lang w:val="sr-Cyrl-CS"/>
        </w:rPr>
        <w:t xml:space="preserve"> може бити предложено лице које:</w:t>
      </w:r>
    </w:p>
    <w:p w:rsidR="0027503A" w:rsidRPr="007F2674" w:rsidRDefault="0027503A" w:rsidP="0027503A">
      <w:pPr>
        <w:autoSpaceDE w:val="0"/>
        <w:autoSpaceDN w:val="0"/>
        <w:adjustRightInd w:val="0"/>
        <w:ind w:firstLine="720"/>
        <w:jc w:val="both"/>
        <w:rPr>
          <w:rFonts w:eastAsia="TimesNewRoman"/>
          <w:lang w:val="sr-Cyrl-CS"/>
        </w:rPr>
      </w:pPr>
      <w:r w:rsidRPr="007F2674">
        <w:rPr>
          <w:rFonts w:eastAsia="TimesNewRoman"/>
          <w:lang w:val="sr-Cyrl-CS"/>
        </w:rPr>
        <w:t xml:space="preserve">1) </w:t>
      </w:r>
      <w:r w:rsidRPr="007F2674">
        <w:rPr>
          <w:lang w:val="sr-Cyrl-CS"/>
        </w:rPr>
        <w:t xml:space="preserve">има стечено високо образовање </w:t>
      </w:r>
      <w:r w:rsidRPr="007F2674">
        <w:rPr>
          <w:rFonts w:eastAsia="TimesNewRoman"/>
          <w:lang w:val="sr-Cyrl-CS"/>
        </w:rPr>
        <w:t>из научне области економске или правне науке</w:t>
      </w:r>
      <w:r w:rsidRPr="007F2674">
        <w:rPr>
          <w:lang w:val="sr-Cyrl-CS"/>
        </w:rPr>
        <w:t xml:space="preserve"> на студијама другог степена у складу са законом којим се уређује високо образовање, односно на основним студијама у трајању од најмање четири године;</w:t>
      </w:r>
    </w:p>
    <w:p w:rsidR="0027503A" w:rsidRPr="007F2674" w:rsidRDefault="0095719A" w:rsidP="0027503A">
      <w:pPr>
        <w:autoSpaceDE w:val="0"/>
        <w:autoSpaceDN w:val="0"/>
        <w:adjustRightInd w:val="0"/>
        <w:ind w:firstLine="720"/>
        <w:jc w:val="both"/>
        <w:rPr>
          <w:rFonts w:eastAsia="TimesNewRoman"/>
          <w:lang w:val="sr-Cyrl-CS"/>
        </w:rPr>
      </w:pPr>
      <w:r w:rsidRPr="007F2674">
        <w:rPr>
          <w:rFonts w:eastAsia="TimesNewRoman"/>
          <w:lang w:val="sr-Cyrl-CS"/>
        </w:rPr>
        <w:t>2</w:t>
      </w:r>
      <w:r w:rsidR="0027503A" w:rsidRPr="007F2674">
        <w:rPr>
          <w:rFonts w:eastAsia="TimesNewRoman"/>
          <w:lang w:val="sr-Cyrl-CS"/>
        </w:rPr>
        <w:t xml:space="preserve">) има најмање пет година радног искуства на руководећем положају у области рачуноводства, ревизије, финансија или права или осам година радног искуства у овим областима; </w:t>
      </w:r>
    </w:p>
    <w:p w:rsidR="0027503A" w:rsidRPr="007F2674" w:rsidRDefault="0095719A" w:rsidP="0027503A">
      <w:pPr>
        <w:ind w:firstLine="720"/>
        <w:jc w:val="both"/>
        <w:rPr>
          <w:rFonts w:eastAsia="TimesNewRoman"/>
          <w:lang w:val="sr-Cyrl-CS"/>
        </w:rPr>
      </w:pPr>
      <w:r w:rsidRPr="007F2674">
        <w:rPr>
          <w:rFonts w:eastAsia="TimesNewRoman"/>
          <w:lang w:val="sr-Cyrl-CS"/>
        </w:rPr>
        <w:t>3</w:t>
      </w:r>
      <w:r w:rsidR="0027503A" w:rsidRPr="007F2674">
        <w:rPr>
          <w:rFonts w:eastAsia="TimesNewRoman"/>
          <w:lang w:val="sr-Cyrl-CS"/>
        </w:rPr>
        <w:t xml:space="preserve">) није осуђивано за кривична дела </w:t>
      </w:r>
      <w:r w:rsidR="007B6549" w:rsidRPr="007F2674">
        <w:rPr>
          <w:rFonts w:eastAsia="TimesNewRoman"/>
          <w:lang w:val="sr-Cyrl-CS"/>
        </w:rPr>
        <w:t>у смислу члана 5. овог закона</w:t>
      </w:r>
      <w:r w:rsidR="0027503A" w:rsidRPr="007F2674">
        <w:rPr>
          <w:rFonts w:eastAsia="TimesNewRoman"/>
          <w:lang w:val="sr-Cyrl-CS"/>
        </w:rPr>
        <w:t>.</w:t>
      </w:r>
    </w:p>
    <w:p w:rsidR="00AE422B" w:rsidRPr="007F2674" w:rsidRDefault="00F135DF" w:rsidP="0027503A">
      <w:pPr>
        <w:autoSpaceDE w:val="0"/>
        <w:autoSpaceDN w:val="0"/>
        <w:adjustRightInd w:val="0"/>
        <w:ind w:firstLine="720"/>
        <w:jc w:val="both"/>
        <w:rPr>
          <w:rFonts w:eastAsia="TimesNewRoman"/>
          <w:lang w:val="sr-Cyrl-CS"/>
        </w:rPr>
      </w:pPr>
      <w:r w:rsidRPr="007F2674">
        <w:rPr>
          <w:rFonts w:eastAsia="TimesNewRoman"/>
          <w:lang w:val="sr-Cyrl-CS"/>
        </w:rPr>
        <w:t>Ј</w:t>
      </w:r>
      <w:r w:rsidR="00956524" w:rsidRPr="007F2674">
        <w:rPr>
          <w:rFonts w:eastAsia="TimesNewRoman"/>
          <w:lang w:val="sr-Cyrl-CS"/>
        </w:rPr>
        <w:t xml:space="preserve">едан члан Одбора за јавни надзор </w:t>
      </w:r>
      <w:r w:rsidR="00320BA8" w:rsidRPr="007F2674">
        <w:rPr>
          <w:rFonts w:eastAsia="TimesNewRoman"/>
          <w:lang w:val="sr-Cyrl-CS"/>
        </w:rPr>
        <w:t>из става</w:t>
      </w:r>
      <w:r w:rsidRPr="007F2674">
        <w:rPr>
          <w:rFonts w:eastAsia="TimesNewRoman"/>
          <w:lang w:val="sr-Cyrl-CS"/>
        </w:rPr>
        <w:t xml:space="preserve"> </w:t>
      </w:r>
      <w:r w:rsidR="00094E94" w:rsidRPr="007F2674">
        <w:rPr>
          <w:rFonts w:eastAsia="TimesNewRoman"/>
          <w:lang w:val="sr-Cyrl-CS"/>
        </w:rPr>
        <w:t xml:space="preserve">4. </w:t>
      </w:r>
      <w:r w:rsidRPr="007F2674">
        <w:rPr>
          <w:rFonts w:eastAsia="TimesNewRoman"/>
          <w:lang w:val="sr-Cyrl-CS"/>
        </w:rPr>
        <w:t xml:space="preserve">тачка 1) овог члана </w:t>
      </w:r>
      <w:r w:rsidR="0038634F" w:rsidRPr="007F2674">
        <w:rPr>
          <w:rFonts w:eastAsia="TimesNewRoman"/>
          <w:lang w:val="sr-Cyrl-CS"/>
        </w:rPr>
        <w:t xml:space="preserve">мора </w:t>
      </w:r>
      <w:r w:rsidR="00956524" w:rsidRPr="007F2674">
        <w:rPr>
          <w:rFonts w:eastAsia="TimesNewRoman"/>
          <w:lang w:val="sr-Cyrl-CS"/>
        </w:rPr>
        <w:t xml:space="preserve">да буде </w:t>
      </w:r>
      <w:r w:rsidR="00CC43D7" w:rsidRPr="007F2674">
        <w:rPr>
          <w:rFonts w:eastAsia="TimesNewRoman"/>
          <w:lang w:val="sr-Cyrl-CS"/>
        </w:rPr>
        <w:t>представник Коморе</w:t>
      </w:r>
      <w:r w:rsidR="00AE422B" w:rsidRPr="007F2674">
        <w:rPr>
          <w:rFonts w:eastAsia="TimesNewRoman"/>
          <w:lang w:val="sr-Cyrl-CS"/>
        </w:rPr>
        <w:t>, али не може доносити одлуке у складу са овим законом</w:t>
      </w:r>
      <w:r w:rsidR="002273B7" w:rsidRPr="007F2674">
        <w:rPr>
          <w:rFonts w:eastAsia="TimesNewRoman"/>
          <w:lang w:val="sr-Cyrl-CS"/>
        </w:rPr>
        <w:t>.</w:t>
      </w:r>
      <w:r w:rsidR="00AE422B" w:rsidRPr="007F2674">
        <w:rPr>
          <w:rFonts w:eastAsia="TimesNewRoman"/>
          <w:lang w:val="sr-Cyrl-CS"/>
        </w:rPr>
        <w:t xml:space="preserve"> </w:t>
      </w:r>
    </w:p>
    <w:p w:rsidR="0027503A" w:rsidRPr="007F2674" w:rsidRDefault="0027503A" w:rsidP="0027503A">
      <w:pPr>
        <w:autoSpaceDE w:val="0"/>
        <w:autoSpaceDN w:val="0"/>
        <w:adjustRightInd w:val="0"/>
        <w:ind w:firstLine="720"/>
        <w:jc w:val="both"/>
        <w:rPr>
          <w:rFonts w:eastAsia="TimesNewRoman"/>
          <w:lang w:val="sr-Cyrl-CS"/>
        </w:rPr>
      </w:pPr>
      <w:r w:rsidRPr="007F2674">
        <w:rPr>
          <w:rFonts w:eastAsia="TimesNewRoman"/>
          <w:lang w:val="sr-Cyrl-CS"/>
        </w:rPr>
        <w:t>Председник и члан</w:t>
      </w:r>
      <w:r w:rsidR="00833F16" w:rsidRPr="007F2674">
        <w:rPr>
          <w:rFonts w:eastAsia="TimesNewRoman"/>
          <w:lang w:val="sr-Cyrl-CS"/>
        </w:rPr>
        <w:t>ови</w:t>
      </w:r>
      <w:r w:rsidRPr="007F2674">
        <w:rPr>
          <w:rFonts w:eastAsia="TimesNewRoman"/>
          <w:lang w:val="sr-Cyrl-CS"/>
        </w:rPr>
        <w:t xml:space="preserve"> </w:t>
      </w:r>
      <w:r w:rsidR="00167982" w:rsidRPr="007F2674">
        <w:rPr>
          <w:rFonts w:eastAsia="TimesNewRoman"/>
          <w:lang w:val="sr-Cyrl-CS"/>
        </w:rPr>
        <w:t xml:space="preserve">Одбора за </w:t>
      </w:r>
      <w:r w:rsidR="00662F9E" w:rsidRPr="007F2674">
        <w:rPr>
          <w:rFonts w:eastAsia="TimesNewRoman"/>
          <w:lang w:val="sr-Cyrl-CS"/>
        </w:rPr>
        <w:t xml:space="preserve">јавни </w:t>
      </w:r>
      <w:r w:rsidR="00167982" w:rsidRPr="007F2674">
        <w:rPr>
          <w:rFonts w:eastAsia="TimesNewRoman"/>
          <w:lang w:val="sr-Cyrl-CS"/>
        </w:rPr>
        <w:t>надзор</w:t>
      </w:r>
      <w:r w:rsidRPr="007F2674">
        <w:rPr>
          <w:rFonts w:eastAsia="TimesNewRoman"/>
          <w:lang w:val="sr-Cyrl-CS"/>
        </w:rPr>
        <w:t xml:space="preserve"> </w:t>
      </w:r>
      <w:r w:rsidR="00670DD0" w:rsidRPr="007F2674">
        <w:rPr>
          <w:rFonts w:eastAsia="TimesNewRoman"/>
          <w:lang w:val="sr-Cyrl-CS"/>
        </w:rPr>
        <w:t xml:space="preserve">из става </w:t>
      </w:r>
      <w:r w:rsidR="00094E94" w:rsidRPr="007F2674">
        <w:rPr>
          <w:rFonts w:eastAsia="TimesNewRoman"/>
          <w:lang w:val="sr-Cyrl-CS"/>
        </w:rPr>
        <w:t>4.</w:t>
      </w:r>
      <w:r w:rsidR="00670DD0" w:rsidRPr="007F2674">
        <w:rPr>
          <w:rFonts w:eastAsia="TimesNewRoman"/>
          <w:lang w:val="sr-Cyrl-CS"/>
        </w:rPr>
        <w:t xml:space="preserve"> тачка 1) овог члана </w:t>
      </w:r>
      <w:r w:rsidRPr="007F2674">
        <w:rPr>
          <w:rFonts w:eastAsia="TimesNewRoman"/>
          <w:lang w:val="sr-Cyrl-CS"/>
        </w:rPr>
        <w:t>могу бити именовани из реда државних службеника на положају, односно постављених лица.</w:t>
      </w:r>
    </w:p>
    <w:p w:rsidR="0027503A" w:rsidRPr="007F2674" w:rsidRDefault="0027503A" w:rsidP="0027503A">
      <w:pPr>
        <w:autoSpaceDE w:val="0"/>
        <w:autoSpaceDN w:val="0"/>
        <w:adjustRightInd w:val="0"/>
        <w:ind w:firstLine="720"/>
        <w:jc w:val="both"/>
        <w:rPr>
          <w:rFonts w:eastAsia="TimesNewRoman"/>
          <w:lang w:val="sr-Cyrl-CS"/>
        </w:rPr>
      </w:pPr>
      <w:r w:rsidRPr="007F2674">
        <w:rPr>
          <w:rFonts w:eastAsia="TimesNewRoman"/>
          <w:lang w:val="sr-Cyrl-CS"/>
        </w:rPr>
        <w:t xml:space="preserve">Чланови </w:t>
      </w:r>
      <w:r w:rsidR="00167982" w:rsidRPr="007F2674">
        <w:rPr>
          <w:rFonts w:eastAsia="TimesNewRoman"/>
          <w:lang w:val="sr-Cyrl-CS"/>
        </w:rPr>
        <w:t xml:space="preserve">Одбора за </w:t>
      </w:r>
      <w:r w:rsidR="00662F9E" w:rsidRPr="007F2674">
        <w:rPr>
          <w:rFonts w:eastAsia="TimesNewRoman"/>
          <w:lang w:val="sr-Cyrl-CS"/>
        </w:rPr>
        <w:t xml:space="preserve">јавни </w:t>
      </w:r>
      <w:r w:rsidR="00167982" w:rsidRPr="007F2674">
        <w:rPr>
          <w:rFonts w:eastAsia="TimesNewRoman"/>
          <w:lang w:val="sr-Cyrl-CS"/>
        </w:rPr>
        <w:t>надзор</w:t>
      </w:r>
      <w:r w:rsidRPr="007F2674">
        <w:rPr>
          <w:rFonts w:eastAsia="TimesNewRoman"/>
          <w:lang w:val="sr-Cyrl-CS"/>
        </w:rPr>
        <w:t xml:space="preserve"> бирају се на период од четири године, а иста лица могу бити поново бирана највише још једанпут. </w:t>
      </w:r>
    </w:p>
    <w:p w:rsidR="0027503A" w:rsidRPr="007F2674" w:rsidRDefault="0027503A" w:rsidP="0027503A">
      <w:pPr>
        <w:autoSpaceDE w:val="0"/>
        <w:autoSpaceDN w:val="0"/>
        <w:adjustRightInd w:val="0"/>
        <w:ind w:firstLine="720"/>
        <w:jc w:val="both"/>
        <w:rPr>
          <w:rFonts w:eastAsia="TimesNewRoman"/>
          <w:lang w:val="sr-Cyrl-CS"/>
        </w:rPr>
      </w:pPr>
      <w:r w:rsidRPr="007F2674">
        <w:rPr>
          <w:rFonts w:eastAsia="TimesNewRoman"/>
          <w:lang w:val="sr-Cyrl-CS"/>
        </w:rPr>
        <w:t xml:space="preserve">Чланови </w:t>
      </w:r>
      <w:r w:rsidR="00167982" w:rsidRPr="007F2674">
        <w:rPr>
          <w:rFonts w:eastAsia="TimesNewRoman"/>
          <w:lang w:val="sr-Cyrl-CS"/>
        </w:rPr>
        <w:t xml:space="preserve">Одбора за </w:t>
      </w:r>
      <w:r w:rsidR="00662F9E" w:rsidRPr="007F2674">
        <w:rPr>
          <w:rFonts w:eastAsia="TimesNewRoman"/>
          <w:lang w:val="sr-Cyrl-CS"/>
        </w:rPr>
        <w:t xml:space="preserve">јавни </w:t>
      </w:r>
      <w:r w:rsidR="00167982" w:rsidRPr="007F2674">
        <w:rPr>
          <w:rFonts w:eastAsia="TimesNewRoman"/>
          <w:lang w:val="sr-Cyrl-CS"/>
        </w:rPr>
        <w:t>надзор</w:t>
      </w:r>
      <w:r w:rsidRPr="007F2674">
        <w:rPr>
          <w:rFonts w:eastAsia="TimesNewRoman"/>
          <w:lang w:val="sr-Cyrl-CS"/>
        </w:rPr>
        <w:t xml:space="preserve"> одлучују независно и самостално.</w:t>
      </w:r>
    </w:p>
    <w:p w:rsidR="0027503A" w:rsidRPr="007F2674" w:rsidRDefault="00F90792" w:rsidP="0027503A">
      <w:pPr>
        <w:autoSpaceDE w:val="0"/>
        <w:autoSpaceDN w:val="0"/>
        <w:adjustRightInd w:val="0"/>
        <w:ind w:firstLine="720"/>
        <w:jc w:val="both"/>
        <w:rPr>
          <w:rFonts w:eastAsia="TimesNewRoman"/>
          <w:lang w:val="sr-Cyrl-CS"/>
        </w:rPr>
      </w:pPr>
      <w:r w:rsidRPr="007F2674">
        <w:rPr>
          <w:rFonts w:eastAsia="TimesNewRoman"/>
          <w:lang w:val="sr-Cyrl-CS"/>
        </w:rPr>
        <w:t>Висину накнаде за рад председнику и члановима</w:t>
      </w:r>
      <w:r w:rsidR="0027503A" w:rsidRPr="007F2674">
        <w:rPr>
          <w:rFonts w:eastAsia="TimesNewRoman"/>
          <w:lang w:val="sr-Cyrl-CS"/>
        </w:rPr>
        <w:t xml:space="preserve"> </w:t>
      </w:r>
      <w:r w:rsidR="00167982" w:rsidRPr="007F2674">
        <w:rPr>
          <w:rFonts w:eastAsia="TimesNewRoman"/>
          <w:lang w:val="sr-Cyrl-CS"/>
        </w:rPr>
        <w:t xml:space="preserve">Одбора за </w:t>
      </w:r>
      <w:r w:rsidR="00662F9E" w:rsidRPr="007F2674">
        <w:rPr>
          <w:rFonts w:eastAsia="TimesNewRoman"/>
          <w:lang w:val="sr-Cyrl-CS"/>
        </w:rPr>
        <w:t xml:space="preserve">јавни </w:t>
      </w:r>
      <w:r w:rsidR="00167982" w:rsidRPr="007F2674">
        <w:rPr>
          <w:rFonts w:eastAsia="TimesNewRoman"/>
          <w:lang w:val="sr-Cyrl-CS"/>
        </w:rPr>
        <w:t>надзор</w:t>
      </w:r>
      <w:r w:rsidR="0027503A" w:rsidRPr="007F2674">
        <w:rPr>
          <w:rFonts w:eastAsia="TimesNewRoman"/>
          <w:lang w:val="sr-Cyrl-CS"/>
        </w:rPr>
        <w:t xml:space="preserve"> одређује Влада на предлог Министарства</w:t>
      </w:r>
      <w:r w:rsidR="00617A8E" w:rsidRPr="007F2674">
        <w:rPr>
          <w:rFonts w:eastAsia="TimesNewRoman"/>
          <w:lang w:val="sr-Cyrl-CS"/>
        </w:rPr>
        <w:t>.</w:t>
      </w:r>
    </w:p>
    <w:p w:rsidR="00CF1D87" w:rsidRPr="007F2674" w:rsidRDefault="00B647A4" w:rsidP="00CF1D87">
      <w:pPr>
        <w:autoSpaceDE w:val="0"/>
        <w:autoSpaceDN w:val="0"/>
        <w:adjustRightInd w:val="0"/>
        <w:ind w:firstLine="720"/>
        <w:jc w:val="both"/>
        <w:rPr>
          <w:rFonts w:eastAsia="TimesNewRoman"/>
          <w:lang w:val="sr-Cyrl-CS"/>
        </w:rPr>
      </w:pPr>
      <w:r w:rsidRPr="007F2674">
        <w:rPr>
          <w:rFonts w:eastAsia="TimesNewRoman"/>
          <w:lang w:val="sr-Cyrl-CS"/>
        </w:rPr>
        <w:t>Струч</w:t>
      </w:r>
      <w:r w:rsidR="00F90792" w:rsidRPr="007F2674">
        <w:rPr>
          <w:rFonts w:eastAsia="TimesNewRoman"/>
          <w:lang w:val="sr-Cyrl-CS"/>
        </w:rPr>
        <w:t xml:space="preserve">не и административне послове за потребе Одбора за </w:t>
      </w:r>
      <w:r w:rsidR="00662F9E" w:rsidRPr="007F2674">
        <w:rPr>
          <w:rFonts w:eastAsia="TimesNewRoman"/>
          <w:lang w:val="sr-Cyrl-CS"/>
        </w:rPr>
        <w:t xml:space="preserve">јавни </w:t>
      </w:r>
      <w:r w:rsidR="00F90792" w:rsidRPr="007F2674">
        <w:rPr>
          <w:rFonts w:eastAsia="TimesNewRoman"/>
          <w:lang w:val="sr-Cyrl-CS"/>
        </w:rPr>
        <w:t>надзор обавља</w:t>
      </w:r>
      <w:r w:rsidR="007E6430" w:rsidRPr="007F2674">
        <w:rPr>
          <w:rFonts w:eastAsia="TimesNewRoman"/>
          <w:lang w:val="sr-Cyrl-CS"/>
        </w:rPr>
        <w:t xml:space="preserve"> </w:t>
      </w:r>
      <w:r w:rsidR="00CC43D7" w:rsidRPr="007F2674">
        <w:rPr>
          <w:rFonts w:eastAsia="TimesNewRoman"/>
          <w:lang w:val="sr-Cyrl-CS"/>
        </w:rPr>
        <w:t>Комисија</w:t>
      </w:r>
      <w:r w:rsidR="00F90792" w:rsidRPr="007F2674">
        <w:rPr>
          <w:rFonts w:eastAsia="TimesNewRoman"/>
          <w:lang w:val="sr-Cyrl-CS"/>
        </w:rPr>
        <w:t>.</w:t>
      </w:r>
    </w:p>
    <w:p w:rsidR="00CF1D87" w:rsidRPr="007F2674" w:rsidRDefault="00CF1D87" w:rsidP="00F57056">
      <w:pPr>
        <w:autoSpaceDE w:val="0"/>
        <w:autoSpaceDN w:val="0"/>
        <w:adjustRightInd w:val="0"/>
        <w:jc w:val="center"/>
        <w:rPr>
          <w:rFonts w:eastAsia="TimesNewRoman"/>
          <w:lang w:val="sr-Cyrl-CS"/>
        </w:rPr>
      </w:pPr>
    </w:p>
    <w:p w:rsidR="00F57056" w:rsidRPr="007F2674" w:rsidRDefault="00F57056" w:rsidP="00F57056">
      <w:pPr>
        <w:autoSpaceDE w:val="0"/>
        <w:autoSpaceDN w:val="0"/>
        <w:adjustRightInd w:val="0"/>
        <w:jc w:val="center"/>
        <w:rPr>
          <w:rFonts w:eastAsia="TimesNewRoman"/>
          <w:b/>
          <w:lang w:val="sr-Cyrl-CS"/>
        </w:rPr>
      </w:pPr>
      <w:r w:rsidRPr="007F2674">
        <w:rPr>
          <w:rFonts w:eastAsia="TimesNewRoman"/>
          <w:lang w:val="sr-Cyrl-CS"/>
        </w:rPr>
        <w:t>Међусобно признавање регулативе у погледу јавног надзора</w:t>
      </w:r>
      <w:r w:rsidR="00591C08" w:rsidRPr="007F2674">
        <w:rPr>
          <w:rFonts w:eastAsia="TimesNewRoman"/>
          <w:lang w:val="sr-Cyrl-CS"/>
        </w:rPr>
        <w:t xml:space="preserve"> </w:t>
      </w:r>
    </w:p>
    <w:p w:rsidR="00F57056" w:rsidRPr="007F2674" w:rsidRDefault="00F57056" w:rsidP="007815D1">
      <w:pPr>
        <w:autoSpaceDE w:val="0"/>
        <w:autoSpaceDN w:val="0"/>
        <w:adjustRightInd w:val="0"/>
        <w:jc w:val="center"/>
        <w:rPr>
          <w:rFonts w:eastAsia="TimesNewRoman"/>
          <w:b/>
          <w:lang w:val="sr-Cyrl-CS"/>
        </w:rPr>
      </w:pPr>
    </w:p>
    <w:p w:rsidR="007815D1" w:rsidRPr="007F2674" w:rsidRDefault="007815D1" w:rsidP="007815D1">
      <w:pPr>
        <w:autoSpaceDE w:val="0"/>
        <w:autoSpaceDN w:val="0"/>
        <w:adjustRightInd w:val="0"/>
        <w:jc w:val="center"/>
        <w:rPr>
          <w:rFonts w:eastAsia="TimesNewRoman"/>
          <w:lang w:val="sr-Cyrl-CS"/>
        </w:rPr>
      </w:pPr>
      <w:r w:rsidRPr="007F2674">
        <w:rPr>
          <w:rFonts w:eastAsia="TimesNewRoman"/>
          <w:lang w:val="sr-Cyrl-CS"/>
        </w:rPr>
        <w:t xml:space="preserve">Члан </w:t>
      </w:r>
      <w:r w:rsidR="0096193C" w:rsidRPr="007F2674">
        <w:rPr>
          <w:rFonts w:eastAsia="TimesNewRoman"/>
          <w:lang w:val="sr-Cyrl-CS"/>
        </w:rPr>
        <w:t>109.</w:t>
      </w:r>
    </w:p>
    <w:p w:rsidR="00617A8E" w:rsidRPr="007F2674" w:rsidRDefault="007815D1" w:rsidP="00617A8E">
      <w:pPr>
        <w:autoSpaceDE w:val="0"/>
        <w:autoSpaceDN w:val="0"/>
        <w:adjustRightInd w:val="0"/>
        <w:jc w:val="both"/>
        <w:rPr>
          <w:rFonts w:eastAsia="TimesNewRoman"/>
          <w:lang w:val="sr-Cyrl-CS"/>
        </w:rPr>
      </w:pPr>
      <w:r w:rsidRPr="007F2674">
        <w:rPr>
          <w:rFonts w:eastAsia="TimesNewRoman"/>
          <w:lang w:val="sr-Cyrl-CS"/>
        </w:rPr>
        <w:tab/>
      </w:r>
      <w:r w:rsidR="00617A8E" w:rsidRPr="007F2674">
        <w:rPr>
          <w:rFonts w:eastAsia="TimesNewRoman"/>
          <w:lang w:val="sr-Cyrl-CS"/>
        </w:rPr>
        <w:t xml:space="preserve">Комисија и надлежна тела за јавни надзор у државама чланицама у којима су друштва за ревизију или овлашћени ревизори добили дозволу, односно лиценцу за обављање ревизије или су регистровани за обављање ових послова, међусобно признају прописе којима се уређује начин рада и надзор над друштвима за ревизију и лиценцираним овлашћеним ревизорима. </w:t>
      </w:r>
    </w:p>
    <w:p w:rsidR="00617A8E" w:rsidRPr="007F2674" w:rsidRDefault="00617A8E" w:rsidP="00617A8E">
      <w:pPr>
        <w:autoSpaceDE w:val="0"/>
        <w:autoSpaceDN w:val="0"/>
        <w:adjustRightInd w:val="0"/>
        <w:jc w:val="both"/>
        <w:rPr>
          <w:rFonts w:eastAsia="TimesNewRoman"/>
          <w:lang w:val="sr-Cyrl-CS"/>
        </w:rPr>
      </w:pPr>
      <w:r w:rsidRPr="007F2674">
        <w:rPr>
          <w:rFonts w:eastAsia="TimesNewRoman"/>
          <w:lang w:val="sr-Cyrl-CS"/>
        </w:rPr>
        <w:lastRenderedPageBreak/>
        <w:tab/>
        <w:t>Друштво за ревизију које је добило дозволу у складу са овим законом, а које обавља ревизију у другој држави чланици (држави чланици домаћину), подлеже контроли квалитета интерног система ко</w:t>
      </w:r>
      <w:r w:rsidR="00E679C5">
        <w:rPr>
          <w:rFonts w:eastAsia="TimesNewRoman"/>
          <w:lang w:val="sr-Cyrl-CS"/>
        </w:rPr>
        <w:t>н</w:t>
      </w:r>
      <w:r w:rsidRPr="007F2674">
        <w:rPr>
          <w:rFonts w:eastAsia="TimesNewRoman"/>
          <w:lang w:val="sr-Cyrl-CS"/>
        </w:rPr>
        <w:t>троле квалитета у складу са овим законом,</w:t>
      </w:r>
      <w:r w:rsidR="004248E7" w:rsidRPr="007F2674">
        <w:rPr>
          <w:rFonts w:eastAsia="TimesNewRoman"/>
          <w:lang w:val="sr-Cyrl-CS"/>
        </w:rPr>
        <w:t xml:space="preserve"> као и контроли квалитета обављања ревизије,</w:t>
      </w:r>
      <w:r w:rsidRPr="007F2674">
        <w:rPr>
          <w:rFonts w:eastAsia="TimesNewRoman"/>
          <w:lang w:val="sr-Cyrl-CS"/>
        </w:rPr>
        <w:t xml:space="preserve"> који се спроводи у држави чланици домаћину над ревизијом која је обављена у тој држави.</w:t>
      </w:r>
    </w:p>
    <w:p w:rsidR="00617A8E" w:rsidRPr="007F2674" w:rsidRDefault="00617A8E" w:rsidP="00617A8E">
      <w:pPr>
        <w:autoSpaceDE w:val="0"/>
        <w:autoSpaceDN w:val="0"/>
        <w:adjustRightInd w:val="0"/>
        <w:jc w:val="both"/>
        <w:rPr>
          <w:rFonts w:eastAsia="TimesNewRoman"/>
          <w:b/>
          <w:i/>
          <w:lang w:val="sr-Cyrl-CS"/>
        </w:rPr>
      </w:pPr>
      <w:r w:rsidRPr="007F2674">
        <w:rPr>
          <w:rFonts w:eastAsia="TimesNewRoman"/>
          <w:lang w:val="sr-Cyrl-CS"/>
        </w:rPr>
        <w:tab/>
        <w:t xml:space="preserve">У случају законске ревизије консолидованих финансијских извештаја, друштву </w:t>
      </w:r>
      <w:r w:rsidR="00BF2844" w:rsidRPr="007F2674">
        <w:rPr>
          <w:rFonts w:eastAsia="TimesNewRoman"/>
          <w:lang w:val="sr-Cyrl-CS"/>
        </w:rPr>
        <w:t xml:space="preserve">за ревизију </w:t>
      </w:r>
      <w:r w:rsidRPr="007F2674">
        <w:rPr>
          <w:rFonts w:eastAsia="TimesNewRoman"/>
          <w:lang w:val="sr-Cyrl-CS"/>
        </w:rPr>
        <w:t xml:space="preserve">државе чланице, односно ревизору државе чланице који обављају законску ревизију зависног правног лица које је основано у држави чланици, не могу се наметати додатни захтеви у погледу законске ревизије који се односе на регистрацију, проверу контроле квалитета, рачуноводствене стандарде, професионалну етику и независност. </w:t>
      </w:r>
    </w:p>
    <w:p w:rsidR="00617A8E" w:rsidRPr="007F2674" w:rsidRDefault="00617A8E" w:rsidP="00617A8E">
      <w:pPr>
        <w:autoSpaceDE w:val="0"/>
        <w:autoSpaceDN w:val="0"/>
        <w:adjustRightInd w:val="0"/>
        <w:jc w:val="both"/>
        <w:rPr>
          <w:rFonts w:eastAsia="TimesNewRoman"/>
          <w:b/>
          <w:i/>
          <w:lang w:val="sr-Cyrl-CS"/>
        </w:rPr>
      </w:pPr>
      <w:r w:rsidRPr="007F2674">
        <w:rPr>
          <w:rFonts w:eastAsia="TimesNewRoman"/>
          <w:lang w:val="sr-Cyrl-CS"/>
        </w:rPr>
        <w:tab/>
        <w:t>У случају законске ревизије финансијских извештаја привредног субјеката са пословним седиштем у држави чланици, чијим се хартијама од вредности тргује на регулисаном тржишту Републике Србије у складу са прописима којима се уређује тржиште капитала, друштву за ревизију, односно ревизорском друштву државе чланице које је регистровано за обављање законске ревизије у складу са овим законом, које обавља законску ревизију, не могу се наметати додатни захтеви у погледу законске ревизије који се односе на регистрацију, проверу контроле квалитета, стандарде</w:t>
      </w:r>
      <w:r w:rsidR="009E6C5B" w:rsidRPr="007F2674">
        <w:rPr>
          <w:rFonts w:eastAsia="TimesNewRoman"/>
          <w:lang w:val="sr-Cyrl-CS"/>
        </w:rPr>
        <w:t xml:space="preserve"> ревизије</w:t>
      </w:r>
      <w:r w:rsidRPr="007F2674">
        <w:rPr>
          <w:rFonts w:eastAsia="TimesNewRoman"/>
          <w:lang w:val="sr-Cyrl-CS"/>
        </w:rPr>
        <w:t xml:space="preserve">, професионалну етику и независност. </w:t>
      </w:r>
    </w:p>
    <w:p w:rsidR="00D001A3" w:rsidRPr="007F2674" w:rsidRDefault="00617A8E" w:rsidP="00B56DFF">
      <w:pPr>
        <w:autoSpaceDE w:val="0"/>
        <w:autoSpaceDN w:val="0"/>
        <w:adjustRightInd w:val="0"/>
        <w:jc w:val="both"/>
        <w:rPr>
          <w:rFonts w:eastAsia="TimesNewRoman"/>
          <w:lang w:val="sr-Cyrl-CS"/>
        </w:rPr>
      </w:pPr>
      <w:r w:rsidRPr="007F2674">
        <w:rPr>
          <w:rFonts w:eastAsia="TimesNewRoman"/>
          <w:lang w:val="sr-Cyrl-CS"/>
        </w:rPr>
        <w:tab/>
        <w:t>Ревизорско друштво треће земље или ревизор треће земље који је добио дозволу за обављање ревизије у складу са овим законом, подлеже систему контроле квалитета и јавног надзора у складу са овим законом.</w:t>
      </w:r>
    </w:p>
    <w:p w:rsidR="00857EE3" w:rsidRPr="007F2674" w:rsidRDefault="00857EE3" w:rsidP="00B56DFF">
      <w:pPr>
        <w:autoSpaceDE w:val="0"/>
        <w:autoSpaceDN w:val="0"/>
        <w:adjustRightInd w:val="0"/>
        <w:jc w:val="both"/>
        <w:rPr>
          <w:rFonts w:eastAsia="TimesNewRoman"/>
          <w:lang w:val="sr-Cyrl-CS"/>
        </w:rPr>
      </w:pPr>
    </w:p>
    <w:p w:rsidR="0027503A" w:rsidRPr="007F2674" w:rsidRDefault="0027503A" w:rsidP="00AB7C10">
      <w:pPr>
        <w:autoSpaceDE w:val="0"/>
        <w:autoSpaceDN w:val="0"/>
        <w:adjustRightInd w:val="0"/>
        <w:jc w:val="center"/>
        <w:outlineLvl w:val="0"/>
        <w:rPr>
          <w:rFonts w:eastAsia="TimesNewRoman"/>
          <w:iCs/>
          <w:lang w:val="sr-Cyrl-CS"/>
        </w:rPr>
      </w:pPr>
      <w:r w:rsidRPr="007F2674">
        <w:rPr>
          <w:rFonts w:eastAsia="TimesNewRoman"/>
          <w:iCs/>
          <w:lang w:val="sr-Cyrl-CS"/>
        </w:rPr>
        <w:t>Заштита података</w:t>
      </w:r>
    </w:p>
    <w:p w:rsidR="00F741A1" w:rsidRPr="007F2674" w:rsidRDefault="00F741A1" w:rsidP="00AB7C10">
      <w:pPr>
        <w:autoSpaceDE w:val="0"/>
        <w:autoSpaceDN w:val="0"/>
        <w:adjustRightInd w:val="0"/>
        <w:jc w:val="center"/>
        <w:outlineLvl w:val="0"/>
        <w:rPr>
          <w:rFonts w:eastAsia="TimesNewRoman"/>
          <w:iCs/>
          <w:lang w:val="sr-Cyrl-CS"/>
        </w:rPr>
      </w:pPr>
    </w:p>
    <w:p w:rsidR="0027503A" w:rsidRPr="007F2674" w:rsidRDefault="0027503A" w:rsidP="00CE79B8">
      <w:pPr>
        <w:jc w:val="center"/>
        <w:outlineLvl w:val="0"/>
        <w:rPr>
          <w:lang w:val="sr-Cyrl-CS"/>
        </w:rPr>
      </w:pPr>
      <w:r w:rsidRPr="007F2674">
        <w:rPr>
          <w:lang w:val="sr-Cyrl-CS"/>
        </w:rPr>
        <w:t xml:space="preserve">Члан </w:t>
      </w:r>
      <w:r w:rsidR="0096193C" w:rsidRPr="007F2674">
        <w:rPr>
          <w:lang w:val="sr-Cyrl-CS"/>
        </w:rPr>
        <w:t>110.</w:t>
      </w:r>
    </w:p>
    <w:p w:rsidR="00617A8E" w:rsidRPr="007F2674" w:rsidRDefault="00617A8E" w:rsidP="00617A8E">
      <w:pPr>
        <w:autoSpaceDE w:val="0"/>
        <w:autoSpaceDN w:val="0"/>
        <w:adjustRightInd w:val="0"/>
        <w:ind w:firstLine="720"/>
        <w:jc w:val="both"/>
        <w:rPr>
          <w:rFonts w:eastAsia="TimesNewRoman"/>
          <w:bCs/>
          <w:lang w:val="sr-Cyrl-CS"/>
        </w:rPr>
      </w:pPr>
      <w:r w:rsidRPr="007F2674">
        <w:rPr>
          <w:rFonts w:eastAsia="TimesNewRoman"/>
          <w:bCs/>
          <w:lang w:val="sr-Cyrl-CS"/>
        </w:rPr>
        <w:t xml:space="preserve">Комисија </w:t>
      </w:r>
      <w:r w:rsidR="00FF2C22" w:rsidRPr="007F2674">
        <w:rPr>
          <w:rFonts w:eastAsia="TimesNewRoman"/>
          <w:bCs/>
          <w:lang w:val="sr-Cyrl-CS"/>
        </w:rPr>
        <w:t xml:space="preserve">и Одбор за јавни надзор </w:t>
      </w:r>
      <w:r w:rsidRPr="007F2674">
        <w:rPr>
          <w:rFonts w:eastAsia="TimesNewRoman"/>
          <w:bCs/>
          <w:lang w:val="sr-Cyrl-CS"/>
        </w:rPr>
        <w:t>дужн</w:t>
      </w:r>
      <w:r w:rsidR="00FF2C22" w:rsidRPr="007F2674">
        <w:rPr>
          <w:rFonts w:eastAsia="TimesNewRoman"/>
          <w:bCs/>
          <w:lang w:val="sr-Cyrl-CS"/>
        </w:rPr>
        <w:t>и</w:t>
      </w:r>
      <w:r w:rsidRPr="007F2674">
        <w:rPr>
          <w:rFonts w:eastAsia="TimesNewRoman"/>
          <w:bCs/>
          <w:lang w:val="sr-Cyrl-CS"/>
        </w:rPr>
        <w:t xml:space="preserve"> </w:t>
      </w:r>
      <w:r w:rsidR="00FF2C22" w:rsidRPr="007F2674">
        <w:rPr>
          <w:rFonts w:eastAsia="TimesNewRoman"/>
          <w:bCs/>
          <w:lang w:val="sr-Cyrl-CS"/>
        </w:rPr>
        <w:t xml:space="preserve">су </w:t>
      </w:r>
      <w:r w:rsidRPr="007F2674">
        <w:rPr>
          <w:rFonts w:eastAsia="TimesNewRoman"/>
          <w:bCs/>
          <w:lang w:val="sr-Cyrl-CS"/>
        </w:rPr>
        <w:t>да чува</w:t>
      </w:r>
      <w:r w:rsidR="00B97DD7" w:rsidRPr="007F2674">
        <w:rPr>
          <w:rFonts w:eastAsia="TimesNewRoman"/>
          <w:bCs/>
          <w:lang w:val="sr-Cyrl-CS"/>
        </w:rPr>
        <w:t>ју</w:t>
      </w:r>
      <w:r w:rsidRPr="007F2674">
        <w:rPr>
          <w:rFonts w:eastAsia="TimesNewRoman"/>
          <w:bCs/>
          <w:lang w:val="sr-Cyrl-CS"/>
        </w:rPr>
        <w:t xml:space="preserve"> као поверљиве све податке, чињенице и околности које </w:t>
      </w:r>
      <w:r w:rsidR="00B97DD7" w:rsidRPr="007F2674">
        <w:rPr>
          <w:rFonts w:eastAsia="TimesNewRoman"/>
          <w:bCs/>
          <w:lang w:val="sr-Cyrl-CS"/>
        </w:rPr>
        <w:t>су</w:t>
      </w:r>
      <w:r w:rsidRPr="007F2674">
        <w:rPr>
          <w:rFonts w:eastAsia="TimesNewRoman"/>
          <w:bCs/>
          <w:lang w:val="sr-Cyrl-CS"/>
        </w:rPr>
        <w:t xml:space="preserve"> прибавил</w:t>
      </w:r>
      <w:r w:rsidR="00B97DD7" w:rsidRPr="007F2674">
        <w:rPr>
          <w:rFonts w:eastAsia="TimesNewRoman"/>
          <w:bCs/>
          <w:lang w:val="sr-Cyrl-CS"/>
        </w:rPr>
        <w:t>и</w:t>
      </w:r>
      <w:r w:rsidRPr="007F2674">
        <w:rPr>
          <w:rFonts w:eastAsia="TimesNewRoman"/>
          <w:bCs/>
          <w:lang w:val="sr-Cyrl-CS"/>
        </w:rPr>
        <w:t xml:space="preserve"> у обављању послова у складу са одредбама овог закона.</w:t>
      </w:r>
    </w:p>
    <w:p w:rsidR="00617A8E" w:rsidRPr="007F2674" w:rsidRDefault="00617A8E" w:rsidP="00617A8E">
      <w:pPr>
        <w:autoSpaceDE w:val="0"/>
        <w:autoSpaceDN w:val="0"/>
        <w:adjustRightInd w:val="0"/>
        <w:ind w:firstLine="720"/>
        <w:jc w:val="both"/>
        <w:rPr>
          <w:rFonts w:eastAsia="TimesNewRoman"/>
          <w:bCs/>
          <w:lang w:val="sr-Cyrl-CS"/>
        </w:rPr>
      </w:pPr>
      <w:r w:rsidRPr="007F2674">
        <w:rPr>
          <w:rFonts w:eastAsia="TimesNewRoman"/>
          <w:bCs/>
          <w:lang w:val="sr-Cyrl-CS"/>
        </w:rPr>
        <w:t>Одредба става 1. овог члана примењује се и на запослене и бивше запослене у Комисији, односно на друга лица којима су приликом рада у Комисији били доступни поверљиви подаци.</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bCs/>
          <w:lang w:val="sr-Cyrl-CS"/>
        </w:rPr>
        <w:t xml:space="preserve">Пословне тајне </w:t>
      </w:r>
      <w:r w:rsidR="001E31F8" w:rsidRPr="007F2674">
        <w:rPr>
          <w:rFonts w:eastAsia="TimesNewRoman"/>
          <w:bCs/>
          <w:lang w:val="sr-Cyrl-CS"/>
        </w:rPr>
        <w:t xml:space="preserve">у смислу става 1. овог члана </w:t>
      </w:r>
      <w:r w:rsidRPr="007F2674">
        <w:rPr>
          <w:rFonts w:eastAsia="TimesNewRoman"/>
          <w:bCs/>
          <w:lang w:val="sr-Cyrl-CS"/>
        </w:rPr>
        <w:t>чувају се у складу са овим законом, осим ако посебним прописима није друкчије уређено.</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Одредбе овог закона не примењују се на чланове Комисије и Коморе када је реч о размени података и сарадњи са надлежним органима држава чланица везаних за послове у складу са овим законом.</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Начин и услове за размену података, ревизорске документације и других докумената утврђује Комисија својим општим актима.</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Одредба става 4. овог члана примењује се на размену података са надлежним органима трећих земаља, ако је закључен споразум о међусобној сарадњи.</w:t>
      </w:r>
    </w:p>
    <w:p w:rsidR="00CF1D87" w:rsidRPr="007F2674" w:rsidRDefault="00CF1D87" w:rsidP="00617A8E">
      <w:pPr>
        <w:autoSpaceDE w:val="0"/>
        <w:autoSpaceDN w:val="0"/>
        <w:adjustRightInd w:val="0"/>
        <w:ind w:firstLine="720"/>
        <w:jc w:val="both"/>
        <w:rPr>
          <w:rFonts w:eastAsia="TimesNewRoman"/>
          <w:lang w:val="sr-Cyrl-CS"/>
        </w:rPr>
      </w:pPr>
    </w:p>
    <w:p w:rsidR="00CF1D87" w:rsidRPr="007F2674" w:rsidRDefault="00CF1D87" w:rsidP="00617A8E">
      <w:pPr>
        <w:autoSpaceDE w:val="0"/>
        <w:autoSpaceDN w:val="0"/>
        <w:adjustRightInd w:val="0"/>
        <w:ind w:firstLine="720"/>
        <w:jc w:val="both"/>
        <w:rPr>
          <w:rFonts w:eastAsia="TimesNewRoman"/>
          <w:lang w:val="sr-Cyrl-CS"/>
        </w:rPr>
      </w:pPr>
    </w:p>
    <w:p w:rsidR="00CF1D87" w:rsidRPr="007F2674" w:rsidRDefault="00CF1D87" w:rsidP="00617A8E">
      <w:pPr>
        <w:autoSpaceDE w:val="0"/>
        <w:autoSpaceDN w:val="0"/>
        <w:adjustRightInd w:val="0"/>
        <w:ind w:firstLine="720"/>
        <w:jc w:val="both"/>
        <w:rPr>
          <w:rFonts w:eastAsia="TimesNewRoman"/>
          <w:lang w:val="sr-Cyrl-CS"/>
        </w:rPr>
      </w:pPr>
    </w:p>
    <w:p w:rsidR="00CF1D87" w:rsidRPr="007F2674" w:rsidRDefault="00CF1D87" w:rsidP="00617A8E">
      <w:pPr>
        <w:autoSpaceDE w:val="0"/>
        <w:autoSpaceDN w:val="0"/>
        <w:adjustRightInd w:val="0"/>
        <w:ind w:firstLine="720"/>
        <w:jc w:val="both"/>
        <w:rPr>
          <w:rFonts w:eastAsia="TimesNewRoman"/>
          <w:lang w:val="sr-Cyrl-CS"/>
        </w:rPr>
      </w:pPr>
    </w:p>
    <w:p w:rsidR="00CF1D87" w:rsidRPr="007F2674" w:rsidRDefault="00CF1D87" w:rsidP="00617A8E">
      <w:pPr>
        <w:autoSpaceDE w:val="0"/>
        <w:autoSpaceDN w:val="0"/>
        <w:adjustRightInd w:val="0"/>
        <w:ind w:firstLine="720"/>
        <w:jc w:val="both"/>
        <w:rPr>
          <w:rFonts w:eastAsia="TimesNewRoman"/>
          <w:lang w:val="sr-Cyrl-CS"/>
        </w:rPr>
      </w:pPr>
    </w:p>
    <w:p w:rsidR="00CF1D87" w:rsidRPr="007F2674" w:rsidRDefault="00CF1D87" w:rsidP="00617A8E">
      <w:pPr>
        <w:autoSpaceDE w:val="0"/>
        <w:autoSpaceDN w:val="0"/>
        <w:adjustRightInd w:val="0"/>
        <w:ind w:firstLine="720"/>
        <w:jc w:val="both"/>
        <w:rPr>
          <w:rFonts w:eastAsia="TimesNewRoman"/>
          <w:lang w:val="sr-Cyrl-CS"/>
        </w:rPr>
      </w:pPr>
    </w:p>
    <w:p w:rsidR="00402B27" w:rsidRPr="007F2674" w:rsidRDefault="00402B27" w:rsidP="00617A8E">
      <w:pPr>
        <w:autoSpaceDE w:val="0"/>
        <w:autoSpaceDN w:val="0"/>
        <w:adjustRightInd w:val="0"/>
        <w:ind w:firstLine="720"/>
        <w:jc w:val="both"/>
        <w:rPr>
          <w:rFonts w:eastAsia="TimesNewRoman"/>
          <w:lang w:val="sr-Cyrl-CS"/>
        </w:rPr>
      </w:pPr>
    </w:p>
    <w:p w:rsidR="00D30668" w:rsidRPr="007F2674" w:rsidRDefault="00C51A85" w:rsidP="00CE79B8">
      <w:pPr>
        <w:autoSpaceDE w:val="0"/>
        <w:autoSpaceDN w:val="0"/>
        <w:adjustRightInd w:val="0"/>
        <w:jc w:val="center"/>
        <w:outlineLvl w:val="0"/>
        <w:rPr>
          <w:rFonts w:eastAsia="TimesNewRoman"/>
          <w:lang w:val="sr-Cyrl-CS"/>
        </w:rPr>
      </w:pPr>
      <w:r w:rsidRPr="007F2674">
        <w:rPr>
          <w:rFonts w:eastAsia="TimesNewRoman"/>
          <w:lang w:val="sr-Cyrl-CS"/>
        </w:rPr>
        <w:lastRenderedPageBreak/>
        <w:t>VIII</w:t>
      </w:r>
      <w:r w:rsidR="00B477A3" w:rsidRPr="007F2674">
        <w:rPr>
          <w:rFonts w:eastAsia="TimesNewRoman"/>
          <w:lang w:val="sr-Cyrl-CS"/>
        </w:rPr>
        <w:t>.</w:t>
      </w:r>
      <w:r w:rsidR="00D61F53" w:rsidRPr="007F2674">
        <w:rPr>
          <w:rFonts w:eastAsia="TimesNewRoman"/>
          <w:lang w:val="sr-Cyrl-CS"/>
        </w:rPr>
        <w:t xml:space="preserve"> </w:t>
      </w:r>
      <w:r w:rsidR="004832F1" w:rsidRPr="007F2674">
        <w:rPr>
          <w:rFonts w:eastAsia="TimesNewRoman"/>
          <w:lang w:val="sr-Cyrl-CS"/>
        </w:rPr>
        <w:t>МЕ</w:t>
      </w:r>
      <w:r w:rsidR="00B86382" w:rsidRPr="007F2674">
        <w:rPr>
          <w:rFonts w:eastAsia="TimesNewRoman"/>
          <w:lang w:val="sr-Cyrl-CS"/>
        </w:rPr>
        <w:t>ЂУ</w:t>
      </w:r>
      <w:r w:rsidR="004832F1" w:rsidRPr="007F2674">
        <w:rPr>
          <w:rFonts w:eastAsia="TimesNewRoman"/>
          <w:lang w:val="sr-Cyrl-CS"/>
        </w:rPr>
        <w:t>НАРОДНА</w:t>
      </w:r>
      <w:r w:rsidR="00D61F53" w:rsidRPr="007F2674">
        <w:rPr>
          <w:rFonts w:eastAsia="TimesNewRoman"/>
          <w:lang w:val="sr-Cyrl-CS"/>
        </w:rPr>
        <w:t xml:space="preserve"> </w:t>
      </w:r>
      <w:r w:rsidR="00B86382" w:rsidRPr="007F2674">
        <w:rPr>
          <w:rFonts w:eastAsia="TimesNewRoman"/>
          <w:lang w:val="sr-Cyrl-CS"/>
        </w:rPr>
        <w:t>СА</w:t>
      </w:r>
      <w:r w:rsidR="004832F1" w:rsidRPr="007F2674">
        <w:rPr>
          <w:rFonts w:eastAsia="TimesNewRoman"/>
          <w:lang w:val="sr-Cyrl-CS"/>
        </w:rPr>
        <w:t>РАДЊА</w:t>
      </w:r>
    </w:p>
    <w:p w:rsidR="005868A5" w:rsidRPr="007F2674" w:rsidRDefault="005868A5" w:rsidP="00D30668">
      <w:pPr>
        <w:autoSpaceDE w:val="0"/>
        <w:autoSpaceDN w:val="0"/>
        <w:adjustRightInd w:val="0"/>
        <w:jc w:val="center"/>
        <w:rPr>
          <w:rFonts w:eastAsia="TimesNewRoman"/>
          <w:lang w:val="sr-Cyrl-CS"/>
        </w:rPr>
      </w:pPr>
    </w:p>
    <w:p w:rsidR="00EA6801" w:rsidRPr="007F2674" w:rsidRDefault="004832F1" w:rsidP="00CE79B8">
      <w:pPr>
        <w:autoSpaceDE w:val="0"/>
        <w:autoSpaceDN w:val="0"/>
        <w:adjustRightInd w:val="0"/>
        <w:jc w:val="center"/>
        <w:outlineLvl w:val="0"/>
        <w:rPr>
          <w:rFonts w:eastAsia="TimesNewRoman"/>
          <w:iCs/>
          <w:lang w:val="sr-Cyrl-CS"/>
        </w:rPr>
      </w:pPr>
      <w:r w:rsidRPr="007F2674">
        <w:rPr>
          <w:rFonts w:eastAsia="TimesNewRoman"/>
          <w:iCs/>
          <w:lang w:val="sr-Cyrl-CS"/>
        </w:rPr>
        <w:t>С</w:t>
      </w:r>
      <w:r w:rsidR="00B86382" w:rsidRPr="007F2674">
        <w:rPr>
          <w:rFonts w:eastAsia="TimesNewRoman"/>
          <w:iCs/>
          <w:lang w:val="sr-Cyrl-CS"/>
        </w:rPr>
        <w:t>а</w:t>
      </w:r>
      <w:r w:rsidRPr="007F2674">
        <w:rPr>
          <w:rFonts w:eastAsia="TimesNewRoman"/>
          <w:iCs/>
          <w:lang w:val="sr-Cyrl-CS"/>
        </w:rPr>
        <w:t>радња</w:t>
      </w:r>
      <w:r w:rsidR="00D61F53" w:rsidRPr="007F2674">
        <w:rPr>
          <w:rFonts w:eastAsia="TimesNewRoman"/>
          <w:iCs/>
          <w:lang w:val="sr-Cyrl-CS"/>
        </w:rPr>
        <w:t xml:space="preserve"> </w:t>
      </w:r>
      <w:r w:rsidRPr="007F2674">
        <w:rPr>
          <w:rFonts w:eastAsia="TimesNewRoman"/>
          <w:iCs/>
          <w:lang w:val="sr-Cyrl-CS"/>
        </w:rPr>
        <w:t>с</w:t>
      </w:r>
      <w:r w:rsidR="00B86382" w:rsidRPr="007F2674">
        <w:rPr>
          <w:rFonts w:eastAsia="TimesNewRoman"/>
          <w:iCs/>
          <w:lang w:val="sr-Cyrl-CS"/>
        </w:rPr>
        <w:t>а</w:t>
      </w:r>
      <w:r w:rsidR="00D61F53" w:rsidRPr="007F2674">
        <w:rPr>
          <w:rFonts w:eastAsia="TimesNewRoman"/>
          <w:iCs/>
          <w:lang w:val="sr-Cyrl-CS"/>
        </w:rPr>
        <w:t xml:space="preserve"> </w:t>
      </w:r>
      <w:r w:rsidRPr="007F2674">
        <w:rPr>
          <w:rFonts w:eastAsia="TimesNewRoman"/>
          <w:iCs/>
          <w:lang w:val="sr-Cyrl-CS"/>
        </w:rPr>
        <w:t>државама</w:t>
      </w:r>
      <w:r w:rsidR="00D61F53" w:rsidRPr="007F2674">
        <w:rPr>
          <w:rFonts w:eastAsia="TimesNewRoman"/>
          <w:iCs/>
          <w:lang w:val="sr-Cyrl-CS"/>
        </w:rPr>
        <w:t xml:space="preserve"> </w:t>
      </w:r>
      <w:r w:rsidRPr="007F2674">
        <w:rPr>
          <w:rFonts w:eastAsia="TimesNewRoman"/>
          <w:iCs/>
          <w:lang w:val="sr-Cyrl-CS"/>
        </w:rPr>
        <w:t>чланицама</w:t>
      </w:r>
      <w:r w:rsidR="00591C08" w:rsidRPr="007F2674">
        <w:rPr>
          <w:rFonts w:eastAsia="TimesNewRoman"/>
          <w:iCs/>
          <w:lang w:val="sr-Cyrl-CS"/>
        </w:rPr>
        <w:t xml:space="preserve"> </w:t>
      </w:r>
    </w:p>
    <w:p w:rsidR="00FF69F5" w:rsidRPr="007F2674" w:rsidRDefault="00FF69F5" w:rsidP="00DD24D5">
      <w:pPr>
        <w:autoSpaceDE w:val="0"/>
        <w:autoSpaceDN w:val="0"/>
        <w:adjustRightInd w:val="0"/>
        <w:jc w:val="center"/>
        <w:rPr>
          <w:rFonts w:eastAsia="TimesNewRoman"/>
          <w:iCs/>
          <w:lang w:val="sr-Cyrl-CS"/>
        </w:rPr>
      </w:pPr>
    </w:p>
    <w:p w:rsidR="004127D2" w:rsidRPr="007F2674" w:rsidRDefault="00B86382"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5868A5" w:rsidRPr="007F2674">
        <w:rPr>
          <w:rFonts w:eastAsia="TimesNewRoman"/>
          <w:lang w:val="sr-Cyrl-CS"/>
        </w:rPr>
        <w:t xml:space="preserve"> </w:t>
      </w:r>
      <w:r w:rsidR="0096193C" w:rsidRPr="007F2674">
        <w:rPr>
          <w:rFonts w:eastAsia="TimesNewRoman"/>
          <w:lang w:val="sr-Cyrl-CS"/>
        </w:rPr>
        <w:t>111.</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 xml:space="preserve">Комисија пружа помоћ, доставља информације и сарађује са надлежним органима држава чланица одговорним за одобрење, регистрацију, проверу квалитета рада и надзор ревизора, односно друштава </w:t>
      </w:r>
      <w:r w:rsidR="00C34B35" w:rsidRPr="007F2674">
        <w:rPr>
          <w:rFonts w:eastAsia="TimesNewRoman"/>
          <w:lang w:val="sr-Cyrl-CS"/>
        </w:rPr>
        <w:t xml:space="preserve">за ревизију </w:t>
      </w:r>
      <w:r w:rsidRPr="007F2674">
        <w:rPr>
          <w:rFonts w:eastAsia="TimesNewRoman"/>
          <w:lang w:val="sr-Cyrl-CS"/>
        </w:rPr>
        <w:t>држава чланица.</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Чланови Комисије су дужни да и после престанка чланства, као поверљиве чувају све податке добијене из сарадње са надлежним органима из става 1. овог члана.</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По пријему захтева надлежних органа држава чланица за доставу информација, Комисија без одлагања пружа све тражене информације.</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Комисија предузима мере неопходне за прикупљање тражених информација.</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Ако Комисија није у могућности да прибави тражене информације, о тим разлозима извештава надлежни орган који је упутио захтев.</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Комисија може да одбије захтев за доставу информација:</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1) ако њихово објављивање може неповољно да утиче на суверенитет, безбедност или јавни поредак Републике Србије;</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2) ако су пред органима Републике Србије већ покренути судски поступци у вези са истим радњама против друштава за ревизију, самосталних ревизора и лиценцираних овлашћених ревизора;</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3) ако су надлежни органи Републике Србије већ донели правоснажну пресуду против лица из тачке 2) овог става за исте радње.</w:t>
      </w:r>
    </w:p>
    <w:p w:rsidR="00617A8E" w:rsidRPr="007F2674" w:rsidRDefault="00617A8E" w:rsidP="00617A8E">
      <w:pPr>
        <w:autoSpaceDE w:val="0"/>
        <w:autoSpaceDN w:val="0"/>
        <w:adjustRightInd w:val="0"/>
        <w:ind w:firstLine="720"/>
        <w:jc w:val="both"/>
        <w:rPr>
          <w:rFonts w:eastAsia="TimesNewRoman"/>
          <w:lang w:val="sr-Cyrl-CS"/>
        </w:rPr>
      </w:pPr>
      <w:r w:rsidRPr="007F2674">
        <w:rPr>
          <w:rFonts w:eastAsia="TimesNewRoman"/>
          <w:lang w:val="sr-Cyrl-CS"/>
        </w:rPr>
        <w:t>Ако Комисија добије податке од других надлежних органа, те податке може да употреби само за обављање свог рада на основу овог закона и у оквиру управних или судских поступака који су с тим повезани.</w:t>
      </w:r>
    </w:p>
    <w:p w:rsidR="00D001A3" w:rsidRPr="007F2674" w:rsidRDefault="00D001A3" w:rsidP="002F55DD">
      <w:pPr>
        <w:autoSpaceDE w:val="0"/>
        <w:autoSpaceDN w:val="0"/>
        <w:adjustRightInd w:val="0"/>
        <w:rPr>
          <w:rFonts w:eastAsia="TimesNewRoman"/>
          <w:lang w:val="sr-Cyrl-CS"/>
        </w:rPr>
      </w:pPr>
    </w:p>
    <w:p w:rsidR="00A133A6" w:rsidRPr="007F2674" w:rsidRDefault="00A133A6" w:rsidP="00CE79B8">
      <w:pPr>
        <w:autoSpaceDE w:val="0"/>
        <w:autoSpaceDN w:val="0"/>
        <w:adjustRightInd w:val="0"/>
        <w:jc w:val="center"/>
        <w:outlineLvl w:val="0"/>
        <w:rPr>
          <w:rFonts w:eastAsia="TimesNewRoman"/>
          <w:lang w:val="sr-Cyrl-CS"/>
        </w:rPr>
      </w:pPr>
      <w:r w:rsidRPr="007F2674">
        <w:rPr>
          <w:rFonts w:eastAsia="TimesNewRoman"/>
          <w:lang w:val="sr-Cyrl-CS"/>
        </w:rPr>
        <w:t xml:space="preserve">Поступање </w:t>
      </w:r>
      <w:r w:rsidR="00604C23" w:rsidRPr="007F2674">
        <w:rPr>
          <w:rFonts w:eastAsia="TimesNewRoman"/>
          <w:lang w:val="sr-Cyrl-CS"/>
        </w:rPr>
        <w:t>Комисије</w:t>
      </w:r>
      <w:r w:rsidR="00604C23" w:rsidRPr="007F2674" w:rsidDel="00604C23">
        <w:rPr>
          <w:rFonts w:eastAsia="TimesNewRoman"/>
          <w:lang w:val="sr-Cyrl-CS"/>
        </w:rPr>
        <w:t xml:space="preserve"> </w:t>
      </w:r>
    </w:p>
    <w:p w:rsidR="00A133A6" w:rsidRPr="007F2674" w:rsidRDefault="00A133A6" w:rsidP="005E3F19">
      <w:pPr>
        <w:autoSpaceDE w:val="0"/>
        <w:autoSpaceDN w:val="0"/>
        <w:adjustRightInd w:val="0"/>
        <w:jc w:val="center"/>
        <w:rPr>
          <w:rFonts w:eastAsia="TimesNewRoman"/>
          <w:lang w:val="sr-Cyrl-CS"/>
        </w:rPr>
      </w:pPr>
    </w:p>
    <w:p w:rsidR="003A4B93" w:rsidRPr="007F2674" w:rsidRDefault="00F2503F"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5868A5" w:rsidRPr="007F2674">
        <w:rPr>
          <w:rFonts w:eastAsia="TimesNewRoman"/>
          <w:lang w:val="sr-Cyrl-CS"/>
        </w:rPr>
        <w:t xml:space="preserve"> </w:t>
      </w:r>
      <w:r w:rsidR="0096193C" w:rsidRPr="007F2674">
        <w:rPr>
          <w:rFonts w:eastAsia="TimesNewRoman"/>
          <w:lang w:val="sr-Cyrl-CS"/>
        </w:rPr>
        <w:t>112.</w:t>
      </w:r>
    </w:p>
    <w:p w:rsidR="00290F14" w:rsidRPr="007F2674" w:rsidRDefault="00290F14" w:rsidP="00290F14">
      <w:pPr>
        <w:autoSpaceDE w:val="0"/>
        <w:autoSpaceDN w:val="0"/>
        <w:adjustRightInd w:val="0"/>
        <w:ind w:firstLine="720"/>
        <w:jc w:val="both"/>
        <w:rPr>
          <w:rFonts w:eastAsia="TimesNewRoman"/>
          <w:lang w:val="sr-Cyrl-CS"/>
        </w:rPr>
      </w:pPr>
      <w:r w:rsidRPr="007F2674">
        <w:rPr>
          <w:rFonts w:eastAsia="TimesNewRoman"/>
          <w:lang w:val="sr-Cyrl-CS"/>
        </w:rPr>
        <w:t>Ако се у поступку надзора утврди да друштва за ревизију, самостални ревизори и лиценцирани овлашћени ревизори спроводе или су спроводили активности супротне одредбама овог закона на територији друге државе чланице, Комисија ће обавестити надлежни орган државе чланице.</w:t>
      </w:r>
    </w:p>
    <w:p w:rsidR="00290F14" w:rsidRPr="007F2674" w:rsidRDefault="00290F14" w:rsidP="00290F14">
      <w:pPr>
        <w:autoSpaceDE w:val="0"/>
        <w:autoSpaceDN w:val="0"/>
        <w:adjustRightInd w:val="0"/>
        <w:ind w:firstLine="720"/>
        <w:jc w:val="both"/>
        <w:rPr>
          <w:rFonts w:eastAsia="TimesNewRoman"/>
          <w:lang w:val="sr-Cyrl-CS"/>
        </w:rPr>
      </w:pPr>
      <w:r w:rsidRPr="007F2674">
        <w:rPr>
          <w:rFonts w:eastAsia="TimesNewRoman"/>
          <w:lang w:val="sr-Cyrl-CS"/>
        </w:rPr>
        <w:t>Ако Комисија прими обавештење од надлежног органа државе чланице да друштва за ревизију, самостални ревизори и лиценцирани овлашћени ревизори на територији Републике Србије спроводе или су спроводили активности супротне одредбама овог закона, предузеће мере у складу са овим законом и о томе ће обавестити орган који је доставио обавештење.</w:t>
      </w:r>
    </w:p>
    <w:p w:rsidR="00290F14" w:rsidRPr="007F2674" w:rsidRDefault="00290F14" w:rsidP="00290F14">
      <w:pPr>
        <w:autoSpaceDE w:val="0"/>
        <w:autoSpaceDN w:val="0"/>
        <w:adjustRightInd w:val="0"/>
        <w:ind w:firstLine="720"/>
        <w:jc w:val="both"/>
        <w:rPr>
          <w:rFonts w:eastAsia="TimesNewRoman"/>
          <w:lang w:val="sr-Cyrl-CS"/>
        </w:rPr>
      </w:pPr>
      <w:r w:rsidRPr="007F2674">
        <w:rPr>
          <w:rFonts w:eastAsia="TimesNewRoman"/>
          <w:lang w:val="sr-Cyrl-CS"/>
        </w:rPr>
        <w:t>Ако надлежни орган државе чланице захтева спровођење контроле квалитета рада друштава за ревизију, самосталних ревизора и лиценцираних овлашћених ревизора у Републици Србији, Комисија може да одбије захтев за спровођење контроле или захтева о учешћу представника надлежног органа друге државе чланице у спровођењу контроле:</w:t>
      </w:r>
    </w:p>
    <w:p w:rsidR="00290F14" w:rsidRPr="007F2674" w:rsidRDefault="00290F14" w:rsidP="00290F14">
      <w:pPr>
        <w:autoSpaceDE w:val="0"/>
        <w:autoSpaceDN w:val="0"/>
        <w:adjustRightInd w:val="0"/>
        <w:ind w:firstLine="720"/>
        <w:jc w:val="both"/>
        <w:rPr>
          <w:rFonts w:eastAsia="TimesNewRoman"/>
          <w:lang w:val="sr-Cyrl-CS"/>
        </w:rPr>
      </w:pPr>
      <w:r w:rsidRPr="007F2674">
        <w:rPr>
          <w:rFonts w:eastAsia="TimesNewRoman"/>
          <w:lang w:val="sr-Cyrl-CS"/>
        </w:rPr>
        <w:t>1) ако би таква контрола могла неповољно да утиче на суверенитет, безбедност или јавни поредак Републике Србије;</w:t>
      </w:r>
    </w:p>
    <w:p w:rsidR="00290F14" w:rsidRPr="007F2674" w:rsidRDefault="00290F14" w:rsidP="00290F14">
      <w:pPr>
        <w:autoSpaceDE w:val="0"/>
        <w:autoSpaceDN w:val="0"/>
        <w:adjustRightInd w:val="0"/>
        <w:ind w:firstLine="720"/>
        <w:jc w:val="both"/>
        <w:rPr>
          <w:rFonts w:eastAsia="TimesNewRoman"/>
          <w:lang w:val="sr-Cyrl-CS"/>
        </w:rPr>
      </w:pPr>
      <w:r w:rsidRPr="007F2674">
        <w:rPr>
          <w:rFonts w:eastAsia="TimesNewRoman"/>
          <w:lang w:val="sr-Cyrl-CS"/>
        </w:rPr>
        <w:lastRenderedPageBreak/>
        <w:t>2) ако су пред органима Републике Србије већ покренути судски поступци у вези са истим радњама против друштава за ревизију, самосталних ревизора и лиценцираних овлашћених ревизора;</w:t>
      </w:r>
    </w:p>
    <w:p w:rsidR="00290F14" w:rsidRPr="007F2674" w:rsidRDefault="00290F14" w:rsidP="00290F14">
      <w:pPr>
        <w:autoSpaceDE w:val="0"/>
        <w:autoSpaceDN w:val="0"/>
        <w:adjustRightInd w:val="0"/>
        <w:ind w:firstLine="720"/>
        <w:jc w:val="both"/>
        <w:rPr>
          <w:rFonts w:eastAsia="TimesNewRoman"/>
          <w:lang w:val="sr-Cyrl-CS"/>
        </w:rPr>
      </w:pPr>
      <w:r w:rsidRPr="007F2674">
        <w:rPr>
          <w:rFonts w:eastAsia="TimesNewRoman"/>
          <w:lang w:val="sr-Cyrl-CS"/>
        </w:rPr>
        <w:t>3) ако су надлежни органи Републике Србије већ донели правоснажну пресуду против лица из тачке 2) овог става за исте радње.</w:t>
      </w:r>
    </w:p>
    <w:p w:rsidR="00290F14" w:rsidRPr="007F2674" w:rsidRDefault="00290F14" w:rsidP="00290F14">
      <w:pPr>
        <w:autoSpaceDE w:val="0"/>
        <w:autoSpaceDN w:val="0"/>
        <w:adjustRightInd w:val="0"/>
        <w:ind w:firstLine="720"/>
        <w:jc w:val="both"/>
        <w:rPr>
          <w:rFonts w:eastAsia="TimesNewRoman"/>
          <w:lang w:val="sr-Cyrl-CS"/>
        </w:rPr>
      </w:pPr>
      <w:r w:rsidRPr="007F2674">
        <w:rPr>
          <w:rFonts w:eastAsia="TimesNewRoman"/>
          <w:lang w:val="sr-Cyrl-CS"/>
        </w:rPr>
        <w:t>У случају из става 3. тач. 2) и 3) овог члана Комисија о покренутим поступцима и правоснажним пресудама обавештава надлежне органе држава чланица.</w:t>
      </w:r>
    </w:p>
    <w:p w:rsidR="00290F14" w:rsidRPr="007F2674" w:rsidRDefault="00290F14" w:rsidP="00B86382">
      <w:pPr>
        <w:autoSpaceDE w:val="0"/>
        <w:autoSpaceDN w:val="0"/>
        <w:adjustRightInd w:val="0"/>
        <w:ind w:firstLine="720"/>
        <w:jc w:val="both"/>
        <w:rPr>
          <w:rFonts w:eastAsia="TimesNewRoman"/>
          <w:lang w:val="sr-Cyrl-CS"/>
        </w:rPr>
      </w:pPr>
    </w:p>
    <w:p w:rsidR="00867748" w:rsidRPr="007F2674" w:rsidRDefault="00867748" w:rsidP="00CE79B8">
      <w:pPr>
        <w:autoSpaceDE w:val="0"/>
        <w:autoSpaceDN w:val="0"/>
        <w:adjustRightInd w:val="0"/>
        <w:jc w:val="center"/>
        <w:outlineLvl w:val="0"/>
        <w:rPr>
          <w:rFonts w:eastAsia="TimesNewRoman"/>
          <w:iCs/>
          <w:lang w:val="sr-Cyrl-CS"/>
        </w:rPr>
      </w:pPr>
      <w:r w:rsidRPr="007F2674">
        <w:rPr>
          <w:rFonts w:eastAsia="TimesNewRoman"/>
          <w:iCs/>
          <w:lang w:val="sr-Cyrl-CS"/>
        </w:rPr>
        <w:t>Сарадња са трећим земљама</w:t>
      </w:r>
    </w:p>
    <w:p w:rsidR="00867748" w:rsidRPr="007F2674" w:rsidRDefault="00867748" w:rsidP="00867748">
      <w:pPr>
        <w:autoSpaceDE w:val="0"/>
        <w:autoSpaceDN w:val="0"/>
        <w:adjustRightInd w:val="0"/>
        <w:jc w:val="center"/>
        <w:rPr>
          <w:rFonts w:eastAsia="TimesNewRoman"/>
          <w:lang w:val="sr-Cyrl-CS"/>
        </w:rPr>
      </w:pPr>
    </w:p>
    <w:p w:rsidR="003A4B93" w:rsidRPr="007F2674" w:rsidRDefault="00867748"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96193C" w:rsidRPr="007F2674">
        <w:rPr>
          <w:rFonts w:eastAsia="TimesNewRoman"/>
          <w:lang w:val="sr-Cyrl-CS"/>
        </w:rPr>
        <w:t>113.</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Комисија може да дозволи да се радна документација или други документи коју поседују лиценцирани овлашћени ревизори, самостални ревизори и друштва за ревизију доставе надлежним органима треће земље под условом:</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1) да се радна документација или други документи односе на ревизије финансијских извештаја и консолидованих финансијских извештаја друштава која су издала хартије од вредности у трећој земљи или која чине део групе која сачињава консолидоване финансијске извештаје;</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2) да се преношење радне документације одвија преко Комисије према надлежним органима треће земље само на захтев надлежног органа треће земље;</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3) да су испуњени услови из става 2. овог члана;</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4) да постоји закључен споразум о сарадњи Комисије са надлежним органом треће земље;</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 xml:space="preserve">5) да се пренос </w:t>
      </w:r>
      <w:r w:rsidR="007138C9" w:rsidRPr="007F2674">
        <w:rPr>
          <w:rFonts w:eastAsia="TimesNewRoman"/>
          <w:lang w:val="sr-Cyrl-CS"/>
        </w:rPr>
        <w:t xml:space="preserve">података о личности </w:t>
      </w:r>
      <w:r w:rsidRPr="007F2674">
        <w:rPr>
          <w:rFonts w:eastAsia="TimesNewRoman"/>
          <w:lang w:val="sr-Cyrl-CS"/>
        </w:rPr>
        <w:t xml:space="preserve">у трећу земљу врши сходно и у складу са одредбама члана </w:t>
      </w:r>
      <w:r w:rsidR="00BE0557" w:rsidRPr="007F2674">
        <w:rPr>
          <w:rFonts w:eastAsia="TimesNewRoman"/>
          <w:lang w:val="sr-Cyrl-CS"/>
        </w:rPr>
        <w:t>111.</w:t>
      </w:r>
      <w:r w:rsidRPr="007F2674">
        <w:rPr>
          <w:rFonts w:eastAsia="TimesNewRoman"/>
          <w:lang w:val="sr-Cyrl-CS"/>
        </w:rPr>
        <w:t xml:space="preserve"> овог закона и </w:t>
      </w:r>
      <w:r w:rsidR="0040628A" w:rsidRPr="007F2674">
        <w:rPr>
          <w:rFonts w:eastAsia="TimesNewRoman"/>
          <w:lang w:val="sr-Cyrl-CS"/>
        </w:rPr>
        <w:t xml:space="preserve">закона </w:t>
      </w:r>
      <w:r w:rsidRPr="007F2674">
        <w:rPr>
          <w:rFonts w:eastAsia="TimesNewRoman"/>
          <w:lang w:val="sr-Cyrl-CS"/>
        </w:rPr>
        <w:t>о заштити података о личности;</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6) да надлежни органи треће земље испуњавају услове које прописује Европска комисија ради унапређења сарадње између надлежних органа.</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Споразум из става 1. тачка 4) овог члана обавезно садржи:</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1) образложење захтева за доставу радне документације и других докумената;</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2) одредбе о обавези заштите поверљивих података од стране лица која су запослена или су била запослена у надлежним органима треће земље;</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 xml:space="preserve">3) одредбе о обавези коришћења радне документације и других докумената од стране надлежних органа треће земље само ради спровођења надзора и провере квалитета рада сагласно чл. </w:t>
      </w:r>
      <w:r w:rsidR="00030FB1" w:rsidRPr="007F2674">
        <w:rPr>
          <w:rFonts w:eastAsia="TimesNewRoman"/>
          <w:lang w:val="sr-Cyrl-CS"/>
        </w:rPr>
        <w:t xml:space="preserve">14 </w:t>
      </w:r>
      <w:r w:rsidRPr="007F2674">
        <w:rPr>
          <w:rFonts w:eastAsia="TimesNewRoman"/>
          <w:lang w:val="sr-Cyrl-CS"/>
        </w:rPr>
        <w:t>-</w:t>
      </w:r>
      <w:r w:rsidR="00030FB1" w:rsidRPr="007F2674">
        <w:rPr>
          <w:rFonts w:eastAsia="TimesNewRoman"/>
          <w:lang w:val="sr-Cyrl-CS"/>
        </w:rPr>
        <w:t xml:space="preserve"> 16</w:t>
      </w:r>
      <w:r w:rsidRPr="007F2674">
        <w:rPr>
          <w:rFonts w:eastAsia="TimesNewRoman"/>
          <w:lang w:val="sr-Cyrl-CS"/>
        </w:rPr>
        <w:t>, чл. 6</w:t>
      </w:r>
      <w:r w:rsidR="0034758D" w:rsidRPr="007F2674">
        <w:rPr>
          <w:rFonts w:eastAsia="TimesNewRoman"/>
          <w:lang w:val="sr-Cyrl-CS"/>
        </w:rPr>
        <w:t>5</w:t>
      </w:r>
      <w:r w:rsidR="00030FB1" w:rsidRPr="007F2674">
        <w:rPr>
          <w:rFonts w:eastAsia="TimesNewRoman"/>
          <w:lang w:val="sr-Cyrl-CS"/>
        </w:rPr>
        <w:t xml:space="preserve"> </w:t>
      </w:r>
      <w:r w:rsidRPr="007F2674">
        <w:rPr>
          <w:rFonts w:eastAsia="TimesNewRoman"/>
          <w:lang w:val="sr-Cyrl-CS"/>
        </w:rPr>
        <w:t>-</w:t>
      </w:r>
      <w:r w:rsidR="00030FB1" w:rsidRPr="007F2674">
        <w:rPr>
          <w:rFonts w:eastAsia="TimesNewRoman"/>
          <w:lang w:val="sr-Cyrl-CS"/>
        </w:rPr>
        <w:t xml:space="preserve"> </w:t>
      </w:r>
      <w:r w:rsidRPr="007F2674">
        <w:rPr>
          <w:rFonts w:eastAsia="TimesNewRoman"/>
          <w:lang w:val="sr-Cyrl-CS"/>
        </w:rPr>
        <w:t>7</w:t>
      </w:r>
      <w:r w:rsidR="0034758D" w:rsidRPr="007F2674">
        <w:rPr>
          <w:rFonts w:eastAsia="TimesNewRoman"/>
          <w:lang w:val="sr-Cyrl-CS"/>
        </w:rPr>
        <w:t>2</w:t>
      </w:r>
      <w:r w:rsidRPr="007F2674">
        <w:rPr>
          <w:rFonts w:eastAsia="TimesNewRoman"/>
          <w:lang w:val="sr-Cyrl-CS"/>
        </w:rPr>
        <w:t xml:space="preserve">. и чл. </w:t>
      </w:r>
      <w:r w:rsidR="00460C9E" w:rsidRPr="007F2674">
        <w:rPr>
          <w:rFonts w:eastAsia="TimesNewRoman"/>
          <w:lang w:val="sr-Cyrl-CS"/>
        </w:rPr>
        <w:t xml:space="preserve">75 </w:t>
      </w:r>
      <w:r w:rsidRPr="007F2674">
        <w:rPr>
          <w:rFonts w:eastAsia="TimesNewRoman"/>
          <w:lang w:val="sr-Cyrl-CS"/>
        </w:rPr>
        <w:t>-</w:t>
      </w:r>
      <w:r w:rsidR="00030FB1" w:rsidRPr="007F2674">
        <w:rPr>
          <w:rFonts w:eastAsia="TimesNewRoman"/>
          <w:lang w:val="sr-Cyrl-CS"/>
        </w:rPr>
        <w:t xml:space="preserve"> </w:t>
      </w:r>
      <w:r w:rsidR="00460C9E" w:rsidRPr="007F2674">
        <w:rPr>
          <w:rFonts w:eastAsia="TimesNewRoman"/>
          <w:lang w:val="sr-Cyrl-CS"/>
        </w:rPr>
        <w:t xml:space="preserve">101. </w:t>
      </w:r>
      <w:r w:rsidRPr="007F2674">
        <w:rPr>
          <w:rFonts w:eastAsia="TimesNewRoman"/>
          <w:lang w:val="sr-Cyrl-CS"/>
        </w:rPr>
        <w:t>овог закона.</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Комисија може да одбије захтев надлежног органа треће земље:</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1) ако би достава радне документације, односно докумената неповољно утицала на суверенитет, безбедност или правни поредак Републике Србије;</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2) ако су пред надлежним органима Републике Србије већ покренути судски поступци везани за спровођење јавног надзора и контролу квалитета рада лиценцираних овлашћених ревизора, самосталних ревизора и друштава за ревизију;</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3) ако су надлежни органи Републике Србије већ донели правоснажну пресуду у судским поступцима везаним за спровођење јавног надзора и контролу квалитета рада.</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Изузетно од става 1. овог члана, Комисија може да дозволи лиценцираним овлашћеним ревизорима, самосталним ревизорима и друштвима за ревизију, да радну документацију и друге документе директно достављају надлежним органима треће земље, уз услов:</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lastRenderedPageBreak/>
        <w:t>1) да се документација користи у сврху покретања поступака од стране надлежних органа у трећој земљи;</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2) да достављање документације није у супротности са обавезама којих су лиценцирани овлашћени ревизори, самостални ревизори и друштва за ревизију дужни да се придржавају;</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3) да постоји споразум о сарадњи са надлежним органима треће земље који надлежним телима Републике Србије омогућавају директан приступ радној документацији и другим документима;</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4) да надлежни орган треће земље који упућује захтев унапред извештава Комисију о сваком директном захтеву за доставу радне документације, односно докумената, са навођењем разлога;</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5) поштовања услова наведених у ставу 2. овог члана.</w:t>
      </w:r>
    </w:p>
    <w:p w:rsidR="00490C6B" w:rsidRPr="007F2674" w:rsidRDefault="00490C6B" w:rsidP="00490C6B">
      <w:pPr>
        <w:autoSpaceDE w:val="0"/>
        <w:autoSpaceDN w:val="0"/>
        <w:adjustRightInd w:val="0"/>
        <w:ind w:firstLine="720"/>
        <w:jc w:val="both"/>
        <w:rPr>
          <w:rFonts w:eastAsia="TimesNewRoman"/>
          <w:lang w:val="sr-Cyrl-CS"/>
        </w:rPr>
      </w:pPr>
      <w:r w:rsidRPr="007F2674">
        <w:rPr>
          <w:rFonts w:eastAsia="TimesNewRoman"/>
          <w:lang w:val="sr-Cyrl-CS"/>
        </w:rPr>
        <w:t>Комисија обавештава Европску комисију о сарадњи из ст. 1. и 4. овог члана.</w:t>
      </w:r>
      <w:r w:rsidR="00EE223D" w:rsidRPr="007F2674">
        <w:rPr>
          <w:rFonts w:eastAsia="TimesNewRoman"/>
          <w:b/>
          <w:iCs/>
          <w:lang w:val="sr-Cyrl-CS"/>
        </w:rPr>
        <w:t xml:space="preserve"> </w:t>
      </w:r>
    </w:p>
    <w:p w:rsidR="00E83A40" w:rsidRPr="007F2674" w:rsidRDefault="00E83A40" w:rsidP="00CD38BB">
      <w:pPr>
        <w:autoSpaceDE w:val="0"/>
        <w:autoSpaceDN w:val="0"/>
        <w:adjustRightInd w:val="0"/>
        <w:jc w:val="both"/>
        <w:rPr>
          <w:rFonts w:eastAsia="TimesNewRoman"/>
          <w:lang w:val="sr-Cyrl-CS"/>
        </w:rPr>
      </w:pPr>
    </w:p>
    <w:p w:rsidR="00D61F53" w:rsidRPr="007F2674" w:rsidRDefault="00C51A85" w:rsidP="00402B27">
      <w:pPr>
        <w:autoSpaceDE w:val="0"/>
        <w:autoSpaceDN w:val="0"/>
        <w:adjustRightInd w:val="0"/>
        <w:jc w:val="center"/>
        <w:rPr>
          <w:rFonts w:eastAsia="TimesNewRoman"/>
          <w:lang w:val="sr-Cyrl-CS"/>
        </w:rPr>
      </w:pPr>
      <w:r w:rsidRPr="007F2674">
        <w:rPr>
          <w:rFonts w:eastAsia="TimesNewRoman"/>
          <w:lang w:val="sr-Cyrl-CS"/>
        </w:rPr>
        <w:t>I</w:t>
      </w:r>
      <w:r w:rsidR="005130F4" w:rsidRPr="007F2674">
        <w:rPr>
          <w:rFonts w:eastAsia="TimesNewRoman"/>
          <w:lang w:val="sr-Cyrl-CS"/>
        </w:rPr>
        <w:t>X</w:t>
      </w:r>
      <w:r w:rsidR="00D61F53" w:rsidRPr="007F2674">
        <w:rPr>
          <w:rFonts w:eastAsia="TimesNewRoman"/>
          <w:lang w:val="sr-Cyrl-CS"/>
        </w:rPr>
        <w:t xml:space="preserve">. </w:t>
      </w:r>
      <w:r w:rsidR="004832F1" w:rsidRPr="007F2674">
        <w:rPr>
          <w:rFonts w:eastAsia="TimesNewRoman"/>
          <w:lang w:val="sr-Cyrl-CS"/>
        </w:rPr>
        <w:t>КАЗНЕНЕ</w:t>
      </w:r>
      <w:r w:rsidR="00D61F53" w:rsidRPr="007F2674">
        <w:rPr>
          <w:rFonts w:eastAsia="TimesNewRoman"/>
          <w:lang w:val="sr-Cyrl-CS"/>
        </w:rPr>
        <w:t xml:space="preserve"> </w:t>
      </w:r>
      <w:r w:rsidR="004832F1" w:rsidRPr="007F2674">
        <w:rPr>
          <w:rFonts w:eastAsia="TimesNewRoman"/>
          <w:lang w:val="sr-Cyrl-CS"/>
        </w:rPr>
        <w:t>ОДРЕДБЕ</w:t>
      </w:r>
    </w:p>
    <w:p w:rsidR="00986812" w:rsidRPr="007F2674" w:rsidRDefault="00986812" w:rsidP="008332DF">
      <w:pPr>
        <w:autoSpaceDE w:val="0"/>
        <w:autoSpaceDN w:val="0"/>
        <w:adjustRightInd w:val="0"/>
        <w:jc w:val="both"/>
        <w:rPr>
          <w:rFonts w:eastAsia="TimesNewRoman"/>
          <w:lang w:val="sr-Cyrl-CS"/>
        </w:rPr>
      </w:pPr>
    </w:p>
    <w:p w:rsidR="003C0F88" w:rsidRPr="007F2674" w:rsidRDefault="003C0F88" w:rsidP="00CE79B8">
      <w:pPr>
        <w:autoSpaceDE w:val="0"/>
        <w:autoSpaceDN w:val="0"/>
        <w:adjustRightInd w:val="0"/>
        <w:jc w:val="center"/>
        <w:outlineLvl w:val="0"/>
        <w:rPr>
          <w:rFonts w:eastAsia="TimesNewRoman"/>
          <w:lang w:val="sr-Cyrl-CS"/>
        </w:rPr>
      </w:pPr>
      <w:r w:rsidRPr="007F2674">
        <w:rPr>
          <w:rFonts w:eastAsia="TimesNewRoman"/>
          <w:lang w:val="sr-Cyrl-CS"/>
        </w:rPr>
        <w:t>Привредни преступи</w:t>
      </w:r>
    </w:p>
    <w:p w:rsidR="00C716BF" w:rsidRPr="007F2674" w:rsidRDefault="00C716BF" w:rsidP="00A1633C">
      <w:pPr>
        <w:autoSpaceDE w:val="0"/>
        <w:autoSpaceDN w:val="0"/>
        <w:adjustRightInd w:val="0"/>
        <w:jc w:val="both"/>
        <w:rPr>
          <w:rFonts w:eastAsia="TimesNewRoman"/>
          <w:lang w:val="sr-Cyrl-CS"/>
        </w:rPr>
      </w:pPr>
    </w:p>
    <w:p w:rsidR="003C0F88" w:rsidRPr="007F2674" w:rsidRDefault="00E84E1C"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6B6C64" w:rsidRPr="007F2674">
        <w:rPr>
          <w:rFonts w:eastAsia="TimesNewRoman"/>
          <w:lang w:val="sr-Cyrl-CS"/>
        </w:rPr>
        <w:t>11</w:t>
      </w:r>
      <w:r w:rsidR="00BA019C" w:rsidRPr="007F2674">
        <w:rPr>
          <w:rFonts w:eastAsia="TimesNewRoman"/>
          <w:lang w:val="sr-Cyrl-CS"/>
        </w:rPr>
        <w:t>4</w:t>
      </w:r>
      <w:r w:rsidR="00105B45" w:rsidRPr="007F2674">
        <w:rPr>
          <w:rFonts w:eastAsia="TimesNewRoman"/>
          <w:lang w:val="sr-Cyrl-CS"/>
        </w:rPr>
        <w:t>.</w:t>
      </w:r>
    </w:p>
    <w:p w:rsidR="003C0F88" w:rsidRPr="007F2674" w:rsidRDefault="003C0F88" w:rsidP="003C0F88">
      <w:pPr>
        <w:autoSpaceDE w:val="0"/>
        <w:autoSpaceDN w:val="0"/>
        <w:adjustRightInd w:val="0"/>
        <w:ind w:firstLine="720"/>
        <w:jc w:val="both"/>
        <w:rPr>
          <w:rFonts w:eastAsia="TimesNewRoman"/>
          <w:lang w:val="sr-Cyrl-CS"/>
        </w:rPr>
      </w:pPr>
      <w:r w:rsidRPr="007F2674">
        <w:rPr>
          <w:rFonts w:eastAsia="TimesNewRoman"/>
          <w:lang w:val="sr-Cyrl-CS"/>
        </w:rPr>
        <w:t xml:space="preserve"> Новчаном казном од 300.000 до 3.000.000 динара казниће се за привредни преступ</w:t>
      </w:r>
      <w:r w:rsidR="00555DA8" w:rsidRPr="007F2674">
        <w:rPr>
          <w:rFonts w:eastAsia="TimesNewRoman"/>
          <w:lang w:val="sr-Cyrl-CS"/>
        </w:rPr>
        <w:t xml:space="preserve"> правно лице</w:t>
      </w:r>
      <w:r w:rsidRPr="007F2674">
        <w:rPr>
          <w:rFonts w:eastAsia="TimesNewRoman"/>
          <w:lang w:val="sr-Cyrl-CS"/>
        </w:rPr>
        <w:t>:</w:t>
      </w:r>
    </w:p>
    <w:p w:rsidR="00D60BFF" w:rsidRPr="007F2674" w:rsidRDefault="00D60BFF" w:rsidP="003C0F88">
      <w:pPr>
        <w:autoSpaceDE w:val="0"/>
        <w:autoSpaceDN w:val="0"/>
        <w:adjustRightInd w:val="0"/>
        <w:ind w:firstLine="720"/>
        <w:jc w:val="both"/>
        <w:rPr>
          <w:rFonts w:eastAsia="TimesNewRoman"/>
          <w:lang w:val="sr-Cyrl-CS"/>
        </w:rPr>
      </w:pPr>
      <w:r w:rsidRPr="007F2674">
        <w:rPr>
          <w:rFonts w:eastAsia="TimesNewRoman"/>
          <w:lang w:val="sr-Cyrl-CS"/>
        </w:rPr>
        <w:t xml:space="preserve">1) </w:t>
      </w:r>
      <w:r w:rsidRPr="007F2674">
        <w:rPr>
          <w:bCs/>
          <w:lang w:val="sr-Cyrl-CS"/>
        </w:rPr>
        <w:t xml:space="preserve">које </w:t>
      </w:r>
      <w:r w:rsidR="002B035A" w:rsidRPr="007F2674">
        <w:rPr>
          <w:bCs/>
          <w:lang w:val="sr-Cyrl-CS"/>
        </w:rPr>
        <w:t>п</w:t>
      </w:r>
      <w:r w:rsidR="005B2C50" w:rsidRPr="007F2674">
        <w:rPr>
          <w:bCs/>
          <w:lang w:val="sr-Cyrl-CS"/>
        </w:rPr>
        <w:t>оступа супротно ч</w:t>
      </w:r>
      <w:r w:rsidR="002B035A" w:rsidRPr="007F2674">
        <w:rPr>
          <w:bCs/>
          <w:lang w:val="sr-Cyrl-CS"/>
        </w:rPr>
        <w:t>л</w:t>
      </w:r>
      <w:r w:rsidR="005B2C50" w:rsidRPr="007F2674">
        <w:rPr>
          <w:bCs/>
          <w:lang w:val="sr-Cyrl-CS"/>
        </w:rPr>
        <w:t>а</w:t>
      </w:r>
      <w:r w:rsidR="002B035A" w:rsidRPr="007F2674">
        <w:rPr>
          <w:bCs/>
          <w:lang w:val="sr-Cyrl-CS"/>
        </w:rPr>
        <w:t>ну 14. став 3. овог закона</w:t>
      </w:r>
      <w:r w:rsidR="002B035A" w:rsidRPr="007F2674">
        <w:rPr>
          <w:lang w:val="sr-Cyrl-CS"/>
        </w:rPr>
        <w:t>;</w:t>
      </w:r>
    </w:p>
    <w:p w:rsidR="003C0F88" w:rsidRPr="007F2674" w:rsidRDefault="00D60BFF" w:rsidP="0069327F">
      <w:pPr>
        <w:autoSpaceDE w:val="0"/>
        <w:autoSpaceDN w:val="0"/>
        <w:adjustRightInd w:val="0"/>
        <w:ind w:firstLine="720"/>
        <w:jc w:val="both"/>
        <w:rPr>
          <w:rFonts w:eastAsia="TimesNewRoman"/>
          <w:lang w:val="sr-Cyrl-CS"/>
        </w:rPr>
      </w:pPr>
      <w:r w:rsidRPr="007F2674">
        <w:rPr>
          <w:rFonts w:eastAsia="TimesNewRoman"/>
          <w:lang w:val="sr-Cyrl-CS"/>
        </w:rPr>
        <w:t xml:space="preserve">2) </w:t>
      </w:r>
      <w:r w:rsidR="0069327F" w:rsidRPr="007F2674">
        <w:rPr>
          <w:rFonts w:eastAsia="TimesNewRoman"/>
          <w:lang w:val="sr-Cyrl-CS"/>
        </w:rPr>
        <w:t xml:space="preserve">код којег се врши ревизија, ако не изабере друштво за ревизију на начин и у року из члана </w:t>
      </w:r>
      <w:r w:rsidR="00F363E2" w:rsidRPr="007F2674">
        <w:rPr>
          <w:rFonts w:eastAsia="TimesNewRoman"/>
          <w:lang w:val="sr-Cyrl-CS"/>
        </w:rPr>
        <w:t>32</w:t>
      </w:r>
      <w:r w:rsidR="0069327F" w:rsidRPr="007F2674">
        <w:rPr>
          <w:rFonts w:eastAsia="TimesNewRoman"/>
          <w:lang w:val="sr-Cyrl-CS"/>
        </w:rPr>
        <w:t>. овог закона</w:t>
      </w:r>
      <w:r w:rsidR="003C0F88" w:rsidRPr="007F2674">
        <w:rPr>
          <w:rFonts w:eastAsia="TimesNewRoman"/>
          <w:lang w:val="sr-Cyrl-CS"/>
        </w:rPr>
        <w:t>;</w:t>
      </w:r>
    </w:p>
    <w:p w:rsidR="008364DA" w:rsidRPr="007F2674" w:rsidRDefault="00D60BFF" w:rsidP="008364DA">
      <w:pPr>
        <w:autoSpaceDE w:val="0"/>
        <w:autoSpaceDN w:val="0"/>
        <w:adjustRightInd w:val="0"/>
        <w:ind w:firstLine="720"/>
        <w:jc w:val="both"/>
        <w:rPr>
          <w:rFonts w:eastAsia="TimesNewRoman"/>
          <w:lang w:val="sr-Cyrl-CS"/>
        </w:rPr>
      </w:pPr>
      <w:r w:rsidRPr="007F2674">
        <w:rPr>
          <w:rFonts w:eastAsia="TimesNewRoman"/>
          <w:lang w:val="sr-Cyrl-CS"/>
        </w:rPr>
        <w:t xml:space="preserve">3) </w:t>
      </w:r>
      <w:r w:rsidR="003C0F88" w:rsidRPr="007F2674">
        <w:rPr>
          <w:rFonts w:eastAsia="TimesNewRoman"/>
          <w:lang w:val="sr-Cyrl-CS"/>
        </w:rPr>
        <w:t xml:space="preserve">код којег се обавља ревизија ако не поступи у складу са одредбама члана </w:t>
      </w:r>
      <w:r w:rsidR="00F363E2" w:rsidRPr="007F2674">
        <w:rPr>
          <w:rFonts w:eastAsia="TimesNewRoman"/>
          <w:lang w:val="sr-Cyrl-CS"/>
        </w:rPr>
        <w:t>36</w:t>
      </w:r>
      <w:r w:rsidR="00545DD7" w:rsidRPr="007F2674">
        <w:rPr>
          <w:rFonts w:eastAsia="TimesNewRoman"/>
          <w:lang w:val="sr-Cyrl-CS"/>
        </w:rPr>
        <w:t xml:space="preserve">. </w:t>
      </w:r>
      <w:r w:rsidR="003C0F88" w:rsidRPr="007F2674">
        <w:rPr>
          <w:rFonts w:eastAsia="TimesNewRoman"/>
          <w:lang w:val="sr-Cyrl-CS"/>
        </w:rPr>
        <w:t>овог закона;</w:t>
      </w:r>
    </w:p>
    <w:p w:rsidR="00C15ABE" w:rsidRPr="007F2674" w:rsidRDefault="00C15ABE" w:rsidP="008364DA">
      <w:pPr>
        <w:autoSpaceDE w:val="0"/>
        <w:autoSpaceDN w:val="0"/>
        <w:adjustRightInd w:val="0"/>
        <w:ind w:firstLine="720"/>
        <w:jc w:val="both"/>
        <w:rPr>
          <w:rFonts w:eastAsia="TimesNewRoman"/>
          <w:lang w:val="sr-Cyrl-CS"/>
        </w:rPr>
      </w:pPr>
      <w:r w:rsidRPr="007F2674">
        <w:rPr>
          <w:rFonts w:eastAsia="TimesNewRoman"/>
          <w:lang w:val="sr-Cyrl-CS"/>
        </w:rPr>
        <w:t xml:space="preserve">4) ако поступи супротно члану 54. став 1. овог закона; </w:t>
      </w:r>
    </w:p>
    <w:p w:rsidR="003C0F88" w:rsidRPr="007F2674" w:rsidRDefault="00C15ABE" w:rsidP="003C0F88">
      <w:pPr>
        <w:autoSpaceDE w:val="0"/>
        <w:autoSpaceDN w:val="0"/>
        <w:adjustRightInd w:val="0"/>
        <w:ind w:firstLine="720"/>
        <w:jc w:val="both"/>
        <w:rPr>
          <w:rFonts w:eastAsia="TimesNewRoman"/>
          <w:lang w:val="sr-Cyrl-CS"/>
        </w:rPr>
      </w:pPr>
      <w:r w:rsidRPr="007F2674">
        <w:rPr>
          <w:rFonts w:eastAsia="TimesNewRoman"/>
          <w:lang w:val="sr-Cyrl-CS"/>
        </w:rPr>
        <w:t xml:space="preserve">5) </w:t>
      </w:r>
      <w:r w:rsidR="00FA7E31" w:rsidRPr="007F2674">
        <w:rPr>
          <w:shd w:val="clear" w:color="auto" w:fill="FFFFFF"/>
          <w:lang w:val="sr-Cyrl-CS"/>
        </w:rPr>
        <w:t>које као друштво од јавног интереса није основало Комисију за ревизију у складу са чланом 53. овог закона.</w:t>
      </w:r>
    </w:p>
    <w:p w:rsidR="003C0F88" w:rsidRPr="007F2674" w:rsidRDefault="003C0F88" w:rsidP="003C0F88">
      <w:pPr>
        <w:autoSpaceDE w:val="0"/>
        <w:autoSpaceDN w:val="0"/>
        <w:adjustRightInd w:val="0"/>
        <w:ind w:firstLine="720"/>
        <w:jc w:val="both"/>
        <w:rPr>
          <w:rFonts w:eastAsia="TimesNewRoman"/>
          <w:lang w:val="sr-Cyrl-CS"/>
        </w:rPr>
      </w:pPr>
      <w:r w:rsidRPr="007F2674">
        <w:rPr>
          <w:lang w:val="sr-Cyrl-CS" w:eastAsia="sr-Latn-CS"/>
        </w:rPr>
        <w:t>За радње из става 1. овог члана</w:t>
      </w:r>
      <w:r w:rsidRPr="007F2674">
        <w:rPr>
          <w:rFonts w:eastAsia="TimesNewRoman"/>
          <w:lang w:val="sr-Cyrl-CS"/>
        </w:rPr>
        <w:t xml:space="preserve"> </w:t>
      </w:r>
      <w:r w:rsidRPr="007F2674">
        <w:rPr>
          <w:lang w:val="sr-Cyrl-CS" w:eastAsia="sr-Latn-CS"/>
        </w:rPr>
        <w:t xml:space="preserve">казниће се за привредни преступ и </w:t>
      </w:r>
      <w:r w:rsidRPr="007F2674">
        <w:rPr>
          <w:rFonts w:eastAsia="TimesNewRoman"/>
          <w:lang w:val="sr-Cyrl-CS"/>
        </w:rPr>
        <w:t>одговорно лице у правном лицу, новчаном казном од 20.000 до 200.000 динара.</w:t>
      </w:r>
    </w:p>
    <w:p w:rsidR="003C0F88" w:rsidRPr="007F2674" w:rsidRDefault="003C0F88" w:rsidP="003C0F88">
      <w:pPr>
        <w:autoSpaceDE w:val="0"/>
        <w:autoSpaceDN w:val="0"/>
        <w:adjustRightInd w:val="0"/>
        <w:ind w:firstLine="720"/>
        <w:jc w:val="both"/>
        <w:rPr>
          <w:rFonts w:eastAsia="TimesNewRoman"/>
          <w:lang w:val="sr-Cyrl-CS"/>
        </w:rPr>
      </w:pPr>
    </w:p>
    <w:p w:rsidR="003C0F88" w:rsidRPr="007F2674" w:rsidRDefault="003C0F88"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6B6C64" w:rsidRPr="007F2674">
        <w:rPr>
          <w:rFonts w:eastAsia="TimesNewRoman"/>
          <w:lang w:val="sr-Cyrl-CS"/>
        </w:rPr>
        <w:t>11</w:t>
      </w:r>
      <w:r w:rsidR="00BA019C" w:rsidRPr="007F2674">
        <w:rPr>
          <w:rFonts w:eastAsia="TimesNewRoman"/>
          <w:lang w:val="sr-Cyrl-CS"/>
        </w:rPr>
        <w:t>5</w:t>
      </w:r>
      <w:r w:rsidR="00105B45" w:rsidRPr="007F2674">
        <w:rPr>
          <w:rFonts w:eastAsia="TimesNewRoman"/>
          <w:lang w:val="sr-Cyrl-CS"/>
        </w:rPr>
        <w:t>.</w:t>
      </w:r>
    </w:p>
    <w:p w:rsidR="009A25E8" w:rsidRPr="007F2674" w:rsidRDefault="003C0F88" w:rsidP="009A25E8">
      <w:pPr>
        <w:autoSpaceDE w:val="0"/>
        <w:autoSpaceDN w:val="0"/>
        <w:adjustRightInd w:val="0"/>
        <w:ind w:firstLine="720"/>
        <w:jc w:val="both"/>
        <w:rPr>
          <w:rFonts w:eastAsia="TimesNewRoman"/>
          <w:lang w:val="sr-Cyrl-CS"/>
        </w:rPr>
      </w:pPr>
      <w:r w:rsidRPr="007F2674">
        <w:rPr>
          <w:rFonts w:eastAsia="TimesNewRoman"/>
          <w:lang w:val="sr-Cyrl-CS"/>
        </w:rPr>
        <w:t xml:space="preserve">Новчаном казном </w:t>
      </w:r>
      <w:r w:rsidR="00C45BBA" w:rsidRPr="007F2674">
        <w:rPr>
          <w:rFonts w:eastAsia="TimesNewRoman"/>
          <w:lang w:val="sr-Cyrl-CS"/>
        </w:rPr>
        <w:t xml:space="preserve">од 300.000 до 3.000.000 динара </w:t>
      </w:r>
      <w:r w:rsidRPr="007F2674">
        <w:rPr>
          <w:rFonts w:eastAsia="TimesNewRoman"/>
          <w:lang w:val="sr-Cyrl-CS"/>
        </w:rPr>
        <w:t>казниће се за привредни преступ Комора:</w:t>
      </w:r>
    </w:p>
    <w:p w:rsidR="00305535" w:rsidRPr="007F2674" w:rsidRDefault="00305535" w:rsidP="00305535">
      <w:pPr>
        <w:autoSpaceDE w:val="0"/>
        <w:autoSpaceDN w:val="0"/>
        <w:adjustRightInd w:val="0"/>
        <w:ind w:firstLine="720"/>
        <w:jc w:val="both"/>
        <w:rPr>
          <w:rFonts w:eastAsia="TimesNewRoman"/>
          <w:lang w:val="sr-Cyrl-CS"/>
        </w:rPr>
      </w:pPr>
      <w:r w:rsidRPr="007F2674">
        <w:rPr>
          <w:rFonts w:eastAsia="TimesNewRoman"/>
          <w:lang w:val="sr-Cyrl-CS"/>
        </w:rPr>
        <w:t xml:space="preserve">1) ако не прибави сагласност у складу са одредбама члана </w:t>
      </w:r>
      <w:r w:rsidR="00A1365D" w:rsidRPr="007F2674">
        <w:rPr>
          <w:rFonts w:eastAsia="TimesNewRoman"/>
          <w:lang w:val="sr-Cyrl-CS"/>
        </w:rPr>
        <w:t>10</w:t>
      </w:r>
      <w:r w:rsidRPr="007F2674">
        <w:rPr>
          <w:rFonts w:eastAsia="TimesNewRoman"/>
          <w:lang w:val="sr-Cyrl-CS"/>
        </w:rPr>
        <w:t xml:space="preserve">. став 2. и члана </w:t>
      </w:r>
      <w:r w:rsidR="00E55BA9" w:rsidRPr="007F2674">
        <w:rPr>
          <w:rFonts w:eastAsia="TimesNewRoman"/>
          <w:lang w:val="sr-Cyrl-CS"/>
        </w:rPr>
        <w:t xml:space="preserve">57. став 3. </w:t>
      </w:r>
      <w:r w:rsidRPr="007F2674">
        <w:rPr>
          <w:rFonts w:eastAsia="TimesNewRoman"/>
          <w:lang w:val="sr-Cyrl-CS"/>
        </w:rPr>
        <w:t>овог закона;</w:t>
      </w:r>
    </w:p>
    <w:p w:rsidR="003C0F88" w:rsidRPr="007F2674" w:rsidRDefault="00305535" w:rsidP="003C0F88">
      <w:pPr>
        <w:autoSpaceDE w:val="0"/>
        <w:autoSpaceDN w:val="0"/>
        <w:adjustRightInd w:val="0"/>
        <w:ind w:firstLine="720"/>
        <w:jc w:val="both"/>
        <w:rPr>
          <w:rFonts w:eastAsia="TimesNewRoman"/>
          <w:lang w:val="sr-Cyrl-CS"/>
        </w:rPr>
      </w:pPr>
      <w:r w:rsidRPr="007F2674">
        <w:rPr>
          <w:rFonts w:eastAsia="TimesNewRoman"/>
          <w:lang w:val="sr-Cyrl-CS"/>
        </w:rPr>
        <w:t>2</w:t>
      </w:r>
      <w:r w:rsidR="003C0F88" w:rsidRPr="007F2674">
        <w:rPr>
          <w:rFonts w:eastAsia="TimesNewRoman"/>
          <w:lang w:val="sr-Cyrl-CS"/>
        </w:rPr>
        <w:t xml:space="preserve">) ако не обавља послове прописане одредбама члана </w:t>
      </w:r>
      <w:r w:rsidR="00A1365D" w:rsidRPr="007F2674">
        <w:rPr>
          <w:rFonts w:eastAsia="TimesNewRoman"/>
          <w:lang w:val="sr-Cyrl-CS"/>
        </w:rPr>
        <w:t>5</w:t>
      </w:r>
      <w:r w:rsidR="00BA019C" w:rsidRPr="007F2674">
        <w:rPr>
          <w:rFonts w:eastAsia="TimesNewRoman"/>
          <w:lang w:val="sr-Cyrl-CS"/>
        </w:rPr>
        <w:t>7</w:t>
      </w:r>
      <w:r w:rsidR="00545DD7" w:rsidRPr="007F2674">
        <w:rPr>
          <w:rFonts w:eastAsia="TimesNewRoman"/>
          <w:lang w:val="sr-Cyrl-CS"/>
        </w:rPr>
        <w:t xml:space="preserve">. </w:t>
      </w:r>
      <w:r w:rsidR="003C0F88" w:rsidRPr="007F2674">
        <w:rPr>
          <w:rFonts w:eastAsia="TimesNewRoman"/>
          <w:lang w:val="sr-Cyrl-CS"/>
        </w:rPr>
        <w:t>овог закона;</w:t>
      </w:r>
    </w:p>
    <w:p w:rsidR="003C0F88" w:rsidRPr="007F2674" w:rsidRDefault="00415874" w:rsidP="003C0F88">
      <w:pPr>
        <w:autoSpaceDE w:val="0"/>
        <w:autoSpaceDN w:val="0"/>
        <w:adjustRightInd w:val="0"/>
        <w:ind w:firstLine="720"/>
        <w:jc w:val="both"/>
        <w:rPr>
          <w:rFonts w:eastAsia="TimesNewRoman"/>
          <w:lang w:val="sr-Cyrl-CS"/>
        </w:rPr>
      </w:pPr>
      <w:r w:rsidRPr="007F2674">
        <w:rPr>
          <w:rFonts w:eastAsia="TimesNewRoman"/>
          <w:lang w:val="sr-Cyrl-CS"/>
        </w:rPr>
        <w:t>3</w:t>
      </w:r>
      <w:r w:rsidR="003C0F88" w:rsidRPr="007F2674">
        <w:rPr>
          <w:rFonts w:eastAsia="TimesNewRoman"/>
          <w:lang w:val="sr-Cyrl-CS"/>
        </w:rPr>
        <w:t xml:space="preserve">) ако не достави годишњи финансијски извештај и годишњи извештај о раду у складу са чланом </w:t>
      </w:r>
      <w:r w:rsidR="00A1365D" w:rsidRPr="007F2674">
        <w:rPr>
          <w:rFonts w:eastAsia="TimesNewRoman"/>
          <w:lang w:val="sr-Cyrl-CS"/>
        </w:rPr>
        <w:t>5</w:t>
      </w:r>
      <w:r w:rsidR="00BA019C" w:rsidRPr="007F2674">
        <w:rPr>
          <w:rFonts w:eastAsia="TimesNewRoman"/>
          <w:lang w:val="sr-Cyrl-CS"/>
        </w:rPr>
        <w:t>8</w:t>
      </w:r>
      <w:r w:rsidR="00545DD7" w:rsidRPr="007F2674">
        <w:rPr>
          <w:rFonts w:eastAsia="TimesNewRoman"/>
          <w:lang w:val="sr-Cyrl-CS"/>
        </w:rPr>
        <w:t xml:space="preserve">. </w:t>
      </w:r>
      <w:r w:rsidR="003C0F88" w:rsidRPr="007F2674">
        <w:rPr>
          <w:rFonts w:eastAsia="TimesNewRoman"/>
          <w:lang w:val="sr-Cyrl-CS"/>
        </w:rPr>
        <w:t xml:space="preserve">став 1. тачка </w:t>
      </w:r>
      <w:r w:rsidR="00A814C0" w:rsidRPr="007F2674">
        <w:rPr>
          <w:rFonts w:eastAsia="TimesNewRoman"/>
          <w:lang w:val="sr-Cyrl-CS"/>
        </w:rPr>
        <w:t>7</w:t>
      </w:r>
      <w:r w:rsidR="00E84748" w:rsidRPr="007F2674">
        <w:rPr>
          <w:rFonts w:eastAsia="TimesNewRoman"/>
          <w:lang w:val="sr-Cyrl-CS"/>
        </w:rPr>
        <w:t>)</w:t>
      </w:r>
      <w:r w:rsidR="00E22D0B" w:rsidRPr="007F2674">
        <w:rPr>
          <w:rFonts w:eastAsia="TimesNewRoman"/>
          <w:lang w:val="sr-Cyrl-CS"/>
        </w:rPr>
        <w:t xml:space="preserve"> </w:t>
      </w:r>
      <w:r w:rsidR="003C0F88" w:rsidRPr="007F2674">
        <w:rPr>
          <w:rFonts w:eastAsia="TimesNewRoman"/>
          <w:lang w:val="sr-Cyrl-CS"/>
        </w:rPr>
        <w:t>овог закона;</w:t>
      </w:r>
      <w:r w:rsidR="00E84748" w:rsidRPr="007F2674">
        <w:rPr>
          <w:rFonts w:eastAsia="TimesNewRoman"/>
          <w:lang w:val="sr-Cyrl-CS"/>
        </w:rPr>
        <w:t xml:space="preserve"> </w:t>
      </w:r>
    </w:p>
    <w:p w:rsidR="003C0F88" w:rsidRPr="007F2674" w:rsidRDefault="003C0F88" w:rsidP="003C0F88">
      <w:pPr>
        <w:autoSpaceDE w:val="0"/>
        <w:autoSpaceDN w:val="0"/>
        <w:adjustRightInd w:val="0"/>
        <w:ind w:firstLine="720"/>
        <w:jc w:val="both"/>
        <w:rPr>
          <w:rFonts w:eastAsia="TimesNewRoman"/>
          <w:lang w:val="sr-Cyrl-CS"/>
        </w:rPr>
      </w:pPr>
      <w:r w:rsidRPr="007F2674">
        <w:rPr>
          <w:rFonts w:eastAsia="TimesNewRoman"/>
          <w:lang w:val="sr-Cyrl-CS"/>
        </w:rPr>
        <w:t xml:space="preserve">4) ако не </w:t>
      </w:r>
      <w:r w:rsidR="00E55BA9" w:rsidRPr="007F2674">
        <w:rPr>
          <w:rFonts w:eastAsia="TimesNewRoman"/>
          <w:lang w:val="sr-Cyrl-CS"/>
        </w:rPr>
        <w:t xml:space="preserve">поступи </w:t>
      </w:r>
      <w:r w:rsidRPr="007F2674">
        <w:rPr>
          <w:rFonts w:eastAsia="TimesNewRoman"/>
          <w:lang w:val="sr-Cyrl-CS"/>
        </w:rPr>
        <w:t xml:space="preserve">сагласно одредбама члана </w:t>
      </w:r>
      <w:r w:rsidR="00A1365D" w:rsidRPr="007F2674">
        <w:rPr>
          <w:rFonts w:eastAsia="TimesNewRoman"/>
          <w:lang w:val="sr-Cyrl-CS"/>
        </w:rPr>
        <w:t>5</w:t>
      </w:r>
      <w:r w:rsidR="00BA019C" w:rsidRPr="007F2674">
        <w:rPr>
          <w:rFonts w:eastAsia="TimesNewRoman"/>
          <w:lang w:val="sr-Cyrl-CS"/>
        </w:rPr>
        <w:t>9</w:t>
      </w:r>
      <w:r w:rsidR="00545DD7" w:rsidRPr="007F2674">
        <w:rPr>
          <w:rFonts w:eastAsia="TimesNewRoman"/>
          <w:lang w:val="sr-Cyrl-CS"/>
        </w:rPr>
        <w:t xml:space="preserve">. </w:t>
      </w:r>
      <w:r w:rsidRPr="007F2674">
        <w:rPr>
          <w:rFonts w:eastAsia="TimesNewRoman"/>
          <w:lang w:val="sr-Cyrl-CS"/>
        </w:rPr>
        <w:t>овог закона;</w:t>
      </w:r>
    </w:p>
    <w:p w:rsidR="003C0F88" w:rsidRPr="007F2674" w:rsidRDefault="003C0F88" w:rsidP="003C0F88">
      <w:pPr>
        <w:autoSpaceDE w:val="0"/>
        <w:autoSpaceDN w:val="0"/>
        <w:adjustRightInd w:val="0"/>
        <w:ind w:firstLine="720"/>
        <w:jc w:val="both"/>
        <w:rPr>
          <w:rFonts w:eastAsia="TimesNewRoman"/>
          <w:lang w:val="sr-Cyrl-CS"/>
        </w:rPr>
      </w:pPr>
      <w:r w:rsidRPr="007F2674">
        <w:rPr>
          <w:rFonts w:eastAsia="TimesNewRoman"/>
          <w:lang w:val="sr-Cyrl-CS"/>
        </w:rPr>
        <w:t xml:space="preserve">5) ако не објави документа на начин прописан одредбама члана </w:t>
      </w:r>
      <w:r w:rsidR="00A1365D" w:rsidRPr="007F2674">
        <w:rPr>
          <w:rFonts w:eastAsia="TimesNewRoman"/>
          <w:lang w:val="sr-Cyrl-CS"/>
        </w:rPr>
        <w:t>6</w:t>
      </w:r>
      <w:r w:rsidR="00BA019C" w:rsidRPr="007F2674">
        <w:rPr>
          <w:rFonts w:eastAsia="TimesNewRoman"/>
          <w:lang w:val="sr-Cyrl-CS"/>
        </w:rPr>
        <w:t>3</w:t>
      </w:r>
      <w:r w:rsidR="00545DD7" w:rsidRPr="007F2674">
        <w:rPr>
          <w:rFonts w:eastAsia="TimesNewRoman"/>
          <w:lang w:val="sr-Cyrl-CS"/>
        </w:rPr>
        <w:t xml:space="preserve">. </w:t>
      </w:r>
      <w:r w:rsidRPr="007F2674">
        <w:rPr>
          <w:rFonts w:eastAsia="TimesNewRoman"/>
          <w:lang w:val="sr-Cyrl-CS"/>
        </w:rPr>
        <w:t>овог закона;</w:t>
      </w:r>
    </w:p>
    <w:p w:rsidR="009A25E8" w:rsidRPr="007F2674" w:rsidRDefault="009A25E8" w:rsidP="003C0F88">
      <w:pPr>
        <w:autoSpaceDE w:val="0"/>
        <w:autoSpaceDN w:val="0"/>
        <w:adjustRightInd w:val="0"/>
        <w:ind w:firstLine="720"/>
        <w:jc w:val="both"/>
        <w:rPr>
          <w:rFonts w:eastAsia="TimesNewRoman"/>
          <w:lang w:val="sr-Cyrl-CS"/>
        </w:rPr>
      </w:pPr>
      <w:r w:rsidRPr="007F2674">
        <w:rPr>
          <w:rFonts w:eastAsia="TimesNewRoman"/>
          <w:lang w:val="sr-Cyrl-CS"/>
        </w:rPr>
        <w:t xml:space="preserve">6) </w:t>
      </w:r>
      <w:r w:rsidRPr="007F2674">
        <w:rPr>
          <w:lang w:val="sr-Cyrl-CS" w:eastAsia="sr-Latn-CS"/>
        </w:rPr>
        <w:t>ако поступи супротно</w:t>
      </w:r>
      <w:r w:rsidRPr="007F2674">
        <w:rPr>
          <w:rFonts w:eastAsia="TimesNewRoman"/>
          <w:lang w:val="sr-Cyrl-CS"/>
        </w:rPr>
        <w:t xml:space="preserve"> члану </w:t>
      </w:r>
      <w:r w:rsidR="00A1365D" w:rsidRPr="007F2674">
        <w:rPr>
          <w:rFonts w:eastAsia="TimesNewRoman"/>
          <w:lang w:val="sr-Cyrl-CS"/>
        </w:rPr>
        <w:t>6</w:t>
      </w:r>
      <w:r w:rsidR="00BA019C" w:rsidRPr="007F2674">
        <w:rPr>
          <w:rFonts w:eastAsia="TimesNewRoman"/>
          <w:lang w:val="sr-Cyrl-CS"/>
        </w:rPr>
        <w:t>5</w:t>
      </w:r>
      <w:r w:rsidR="006164D3" w:rsidRPr="007F2674">
        <w:rPr>
          <w:rFonts w:eastAsia="TimesNewRoman"/>
          <w:lang w:val="sr-Cyrl-CS"/>
        </w:rPr>
        <w:t>. ст. 2. и</w:t>
      </w:r>
      <w:r w:rsidR="00BD4643" w:rsidRPr="007F2674">
        <w:rPr>
          <w:rFonts w:eastAsia="TimesNewRoman"/>
          <w:lang w:val="sr-Cyrl-CS"/>
        </w:rPr>
        <w:t xml:space="preserve"> 3. овог закона.</w:t>
      </w:r>
    </w:p>
    <w:p w:rsidR="00B07EA1" w:rsidRPr="007F2674" w:rsidRDefault="003C0F88" w:rsidP="00015E74">
      <w:pPr>
        <w:autoSpaceDE w:val="0"/>
        <w:autoSpaceDN w:val="0"/>
        <w:adjustRightInd w:val="0"/>
        <w:ind w:firstLine="720"/>
        <w:jc w:val="both"/>
        <w:rPr>
          <w:rFonts w:eastAsia="TimesNewRoman"/>
          <w:lang w:val="sr-Cyrl-CS"/>
        </w:rPr>
      </w:pPr>
      <w:r w:rsidRPr="007F2674">
        <w:rPr>
          <w:lang w:val="sr-Cyrl-CS" w:eastAsia="sr-Latn-CS"/>
        </w:rPr>
        <w:t>За радње из става 1. овог члана</w:t>
      </w:r>
      <w:r w:rsidRPr="007F2674">
        <w:rPr>
          <w:rFonts w:eastAsia="TimesNewRoman"/>
          <w:lang w:val="sr-Cyrl-CS"/>
        </w:rPr>
        <w:t xml:space="preserve"> </w:t>
      </w:r>
      <w:r w:rsidRPr="007F2674">
        <w:rPr>
          <w:lang w:val="sr-Cyrl-CS" w:eastAsia="sr-Latn-CS"/>
        </w:rPr>
        <w:t>казниће се за привредни преступ</w:t>
      </w:r>
      <w:r w:rsidR="00A1365D" w:rsidRPr="007F2674">
        <w:rPr>
          <w:lang w:val="sr-Cyrl-CS" w:eastAsia="sr-Latn-CS"/>
        </w:rPr>
        <w:t>, у складу са</w:t>
      </w:r>
      <w:r w:rsidR="00E679C5">
        <w:rPr>
          <w:lang w:val="sr-Cyrl-CS" w:eastAsia="sr-Latn-CS"/>
        </w:rPr>
        <w:t xml:space="preserve"> </w:t>
      </w:r>
      <w:r w:rsidR="00A1365D" w:rsidRPr="007F2674">
        <w:rPr>
          <w:lang w:val="sr-Cyrl-CS" w:eastAsia="sr-Latn-CS"/>
        </w:rPr>
        <w:t>одговорностима,</w:t>
      </w:r>
      <w:r w:rsidRPr="007F2674">
        <w:rPr>
          <w:lang w:val="sr-Cyrl-CS" w:eastAsia="sr-Latn-CS"/>
        </w:rPr>
        <w:t xml:space="preserve"> </w:t>
      </w:r>
      <w:r w:rsidR="00A1365D" w:rsidRPr="007F2674">
        <w:rPr>
          <w:lang w:val="sr-Cyrl-CS" w:eastAsia="sr-Latn-CS"/>
        </w:rPr>
        <w:t>одговорно лице Коморе</w:t>
      </w:r>
      <w:r w:rsidR="00D45F12" w:rsidRPr="007F2674">
        <w:rPr>
          <w:rFonts w:eastAsia="TimesNewRoman"/>
          <w:lang w:val="sr-Cyrl-CS"/>
        </w:rPr>
        <w:t xml:space="preserve"> новчаном казном од 20.000 </w:t>
      </w:r>
      <w:r w:rsidRPr="007F2674">
        <w:rPr>
          <w:rFonts w:eastAsia="TimesNewRoman"/>
          <w:lang w:val="sr-Cyrl-CS"/>
        </w:rPr>
        <w:t>до 200.000 динара.</w:t>
      </w:r>
    </w:p>
    <w:p w:rsidR="00F02F7B" w:rsidRPr="007F2674" w:rsidRDefault="00F02F7B" w:rsidP="006F629F">
      <w:pPr>
        <w:autoSpaceDE w:val="0"/>
        <w:autoSpaceDN w:val="0"/>
        <w:adjustRightInd w:val="0"/>
        <w:rPr>
          <w:rFonts w:eastAsia="TimesNewRoman"/>
          <w:lang w:val="sr-Cyrl-CS"/>
        </w:rPr>
      </w:pPr>
    </w:p>
    <w:p w:rsidR="008364DA" w:rsidRPr="007F2674" w:rsidRDefault="003C0F88" w:rsidP="00D82577">
      <w:pPr>
        <w:autoSpaceDE w:val="0"/>
        <w:autoSpaceDN w:val="0"/>
        <w:adjustRightInd w:val="0"/>
        <w:jc w:val="center"/>
        <w:outlineLvl w:val="0"/>
        <w:rPr>
          <w:rFonts w:eastAsia="TimesNewRoman"/>
          <w:lang w:val="sr-Cyrl-CS"/>
        </w:rPr>
      </w:pPr>
      <w:r w:rsidRPr="007F2674">
        <w:rPr>
          <w:rFonts w:eastAsia="TimesNewRoman"/>
          <w:lang w:val="sr-Cyrl-CS"/>
        </w:rPr>
        <w:lastRenderedPageBreak/>
        <w:t>Прекршаји</w:t>
      </w:r>
    </w:p>
    <w:p w:rsidR="002C38BC" w:rsidRPr="007F2674" w:rsidRDefault="002C38BC" w:rsidP="007204C9">
      <w:pPr>
        <w:autoSpaceDE w:val="0"/>
        <w:autoSpaceDN w:val="0"/>
        <w:adjustRightInd w:val="0"/>
        <w:jc w:val="both"/>
        <w:rPr>
          <w:rFonts w:eastAsia="TimesNewRoman"/>
          <w:lang w:val="sr-Cyrl-CS"/>
        </w:rPr>
      </w:pPr>
    </w:p>
    <w:p w:rsidR="008364DA" w:rsidRPr="007F2674" w:rsidRDefault="008364DA" w:rsidP="00CE79B8">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96193C" w:rsidRPr="007F2674">
        <w:rPr>
          <w:rFonts w:eastAsia="TimesNewRoman"/>
          <w:lang w:val="sr-Cyrl-CS"/>
        </w:rPr>
        <w:t>116.</w:t>
      </w:r>
    </w:p>
    <w:p w:rsidR="009B25BD" w:rsidRPr="007F2674" w:rsidRDefault="009B25BD" w:rsidP="009B25BD">
      <w:pPr>
        <w:autoSpaceDE w:val="0"/>
        <w:autoSpaceDN w:val="0"/>
        <w:adjustRightInd w:val="0"/>
        <w:ind w:firstLine="720"/>
        <w:jc w:val="both"/>
        <w:outlineLvl w:val="0"/>
        <w:rPr>
          <w:rFonts w:eastAsia="TimesNewRoman"/>
          <w:lang w:val="sr-Cyrl-CS"/>
        </w:rPr>
      </w:pPr>
      <w:r w:rsidRPr="007F2674">
        <w:rPr>
          <w:rFonts w:eastAsia="TimesNewRoman"/>
          <w:lang w:val="sr-Cyrl-CS"/>
        </w:rPr>
        <w:t>Новчаном казном од 100.000 до 2.000.000 динара казниће се за прекршај правно лице из члана 48. овог закона, ако поступи супротно одредби тог члана.</w:t>
      </w:r>
    </w:p>
    <w:p w:rsidR="00D001A3" w:rsidRPr="007F2674" w:rsidRDefault="008364DA" w:rsidP="00C67309">
      <w:pPr>
        <w:autoSpaceDE w:val="0"/>
        <w:autoSpaceDN w:val="0"/>
        <w:adjustRightInd w:val="0"/>
        <w:ind w:firstLine="720"/>
        <w:jc w:val="both"/>
        <w:rPr>
          <w:rFonts w:eastAsia="TimesNewRoman"/>
          <w:lang w:val="sr-Cyrl-CS"/>
        </w:rPr>
      </w:pPr>
      <w:r w:rsidRPr="007F2674">
        <w:rPr>
          <w:rFonts w:eastAsia="TimesNewRoman"/>
          <w:lang w:val="sr-Cyrl-CS"/>
        </w:rPr>
        <w:t xml:space="preserve">Новчаном казном од </w:t>
      </w:r>
      <w:r w:rsidR="00D82577" w:rsidRPr="007F2674">
        <w:rPr>
          <w:rFonts w:eastAsia="TimesNewRoman"/>
          <w:lang w:val="sr-Cyrl-CS"/>
        </w:rPr>
        <w:t xml:space="preserve">50.000 </w:t>
      </w:r>
      <w:r w:rsidRPr="007F2674">
        <w:rPr>
          <w:rFonts w:eastAsia="TimesNewRoman"/>
          <w:lang w:val="sr-Cyrl-CS"/>
        </w:rPr>
        <w:t xml:space="preserve">до 150.000 динара казниће се за прекршај </w:t>
      </w:r>
      <w:r w:rsidR="00D82577" w:rsidRPr="007F2674">
        <w:rPr>
          <w:rFonts w:eastAsia="TimesNewRoman"/>
          <w:lang w:val="sr-Cyrl-CS"/>
        </w:rPr>
        <w:t>физичко лице</w:t>
      </w:r>
      <w:r w:rsidRPr="007F2674">
        <w:rPr>
          <w:rFonts w:eastAsia="TimesNewRoman"/>
          <w:lang w:val="sr-Cyrl-CS"/>
        </w:rPr>
        <w:t xml:space="preserve"> из члана </w:t>
      </w:r>
      <w:r w:rsidR="000C035D" w:rsidRPr="007F2674">
        <w:rPr>
          <w:rFonts w:eastAsia="TimesNewRoman"/>
          <w:lang w:val="sr-Cyrl-CS"/>
        </w:rPr>
        <w:t>4</w:t>
      </w:r>
      <w:r w:rsidR="00120331" w:rsidRPr="007F2674">
        <w:rPr>
          <w:rFonts w:eastAsia="TimesNewRoman"/>
          <w:lang w:val="sr-Cyrl-CS"/>
        </w:rPr>
        <w:t>8</w:t>
      </w:r>
      <w:r w:rsidR="00545DD7" w:rsidRPr="007F2674">
        <w:rPr>
          <w:rFonts w:eastAsia="TimesNewRoman"/>
          <w:lang w:val="sr-Cyrl-CS"/>
        </w:rPr>
        <w:t xml:space="preserve">. </w:t>
      </w:r>
      <w:r w:rsidRPr="007F2674">
        <w:rPr>
          <w:rFonts w:eastAsia="TimesNewRoman"/>
          <w:lang w:val="sr-Cyrl-CS"/>
        </w:rPr>
        <w:t>овог закона</w:t>
      </w:r>
      <w:r w:rsidR="00D82577" w:rsidRPr="007F2674">
        <w:rPr>
          <w:rFonts w:eastAsia="TimesNewRoman"/>
          <w:lang w:val="sr-Cyrl-CS"/>
        </w:rPr>
        <w:t xml:space="preserve">, </w:t>
      </w:r>
      <w:r w:rsidR="009B25BD" w:rsidRPr="007F2674">
        <w:rPr>
          <w:rFonts w:eastAsia="TimesNewRoman"/>
          <w:lang w:val="sr-Cyrl-CS"/>
        </w:rPr>
        <w:t xml:space="preserve">као и одговорном лице у правном лицу из става 1. овог члана, </w:t>
      </w:r>
      <w:r w:rsidR="00D82577" w:rsidRPr="007F2674">
        <w:rPr>
          <w:rFonts w:eastAsia="TimesNewRoman"/>
          <w:lang w:val="sr-Cyrl-CS"/>
        </w:rPr>
        <w:t>ако поступи</w:t>
      </w:r>
      <w:r w:rsidR="0066508C" w:rsidRPr="007F2674">
        <w:rPr>
          <w:rFonts w:eastAsia="TimesNewRoman"/>
          <w:lang w:val="sr-Cyrl-CS"/>
        </w:rPr>
        <w:t xml:space="preserve"> супротно одредби</w:t>
      </w:r>
      <w:r w:rsidRPr="007F2674">
        <w:rPr>
          <w:rFonts w:eastAsia="TimesNewRoman"/>
          <w:lang w:val="sr-Cyrl-CS"/>
        </w:rPr>
        <w:t xml:space="preserve"> тог члана.</w:t>
      </w:r>
    </w:p>
    <w:p w:rsidR="000253AA" w:rsidRPr="007F2674" w:rsidRDefault="000253AA" w:rsidP="00C67309">
      <w:pPr>
        <w:autoSpaceDE w:val="0"/>
        <w:autoSpaceDN w:val="0"/>
        <w:adjustRightInd w:val="0"/>
        <w:ind w:firstLine="720"/>
        <w:jc w:val="both"/>
        <w:rPr>
          <w:rFonts w:eastAsia="TimesNewRoman"/>
          <w:lang w:val="sr-Cyrl-CS"/>
        </w:rPr>
      </w:pPr>
    </w:p>
    <w:p w:rsidR="00D61F53" w:rsidRPr="007F2674" w:rsidRDefault="00D61F53" w:rsidP="00CE79B8">
      <w:pPr>
        <w:autoSpaceDE w:val="0"/>
        <w:autoSpaceDN w:val="0"/>
        <w:adjustRightInd w:val="0"/>
        <w:jc w:val="center"/>
        <w:outlineLvl w:val="0"/>
        <w:rPr>
          <w:rFonts w:eastAsia="TimesNewRoman"/>
          <w:lang w:val="sr-Cyrl-CS"/>
        </w:rPr>
      </w:pPr>
      <w:r w:rsidRPr="007F2674">
        <w:rPr>
          <w:rFonts w:eastAsia="TimesNewRoman"/>
          <w:lang w:val="sr-Cyrl-CS"/>
        </w:rPr>
        <w:t xml:space="preserve">X. </w:t>
      </w:r>
      <w:r w:rsidR="0035716F" w:rsidRPr="007F2674">
        <w:rPr>
          <w:rFonts w:eastAsia="TimesNewRoman"/>
          <w:lang w:val="sr-Cyrl-CS"/>
        </w:rPr>
        <w:t>ПР</w:t>
      </w:r>
      <w:r w:rsidR="004832F1" w:rsidRPr="007F2674">
        <w:rPr>
          <w:rFonts w:eastAsia="TimesNewRoman"/>
          <w:lang w:val="sr-Cyrl-CS"/>
        </w:rPr>
        <w:t>ЕЛАЗНЕ</w:t>
      </w:r>
      <w:r w:rsidRPr="007F2674">
        <w:rPr>
          <w:rFonts w:eastAsia="TimesNewRoman"/>
          <w:lang w:val="sr-Cyrl-CS"/>
        </w:rPr>
        <w:t xml:space="preserve"> </w:t>
      </w:r>
      <w:r w:rsidR="004832F1" w:rsidRPr="007F2674">
        <w:rPr>
          <w:rFonts w:eastAsia="TimesNewRoman"/>
          <w:lang w:val="sr-Cyrl-CS"/>
        </w:rPr>
        <w:t>И</w:t>
      </w:r>
      <w:r w:rsidRPr="007F2674">
        <w:rPr>
          <w:rFonts w:eastAsia="TimesNewRoman"/>
          <w:lang w:val="sr-Cyrl-CS"/>
        </w:rPr>
        <w:t xml:space="preserve"> </w:t>
      </w:r>
      <w:r w:rsidR="004832F1" w:rsidRPr="007F2674">
        <w:rPr>
          <w:rFonts w:eastAsia="TimesNewRoman"/>
          <w:lang w:val="sr-Cyrl-CS"/>
        </w:rPr>
        <w:t>ЗАВРШНЕ</w:t>
      </w:r>
      <w:r w:rsidRPr="007F2674">
        <w:rPr>
          <w:rFonts w:eastAsia="TimesNewRoman"/>
          <w:lang w:val="sr-Cyrl-CS"/>
        </w:rPr>
        <w:t xml:space="preserve"> </w:t>
      </w:r>
      <w:r w:rsidR="004832F1" w:rsidRPr="007F2674">
        <w:rPr>
          <w:rFonts w:eastAsia="TimesNewRoman"/>
          <w:lang w:val="sr-Cyrl-CS"/>
        </w:rPr>
        <w:t>ОДРЕДБЕ</w:t>
      </w:r>
    </w:p>
    <w:p w:rsidR="00A877A3" w:rsidRPr="007F2674" w:rsidRDefault="00A877A3" w:rsidP="00A94090">
      <w:pPr>
        <w:autoSpaceDE w:val="0"/>
        <w:autoSpaceDN w:val="0"/>
        <w:adjustRightInd w:val="0"/>
        <w:rPr>
          <w:rFonts w:eastAsia="TimesNewRoman"/>
          <w:lang w:val="sr-Cyrl-CS"/>
        </w:rPr>
      </w:pPr>
      <w:r w:rsidRPr="007F2674">
        <w:rPr>
          <w:rFonts w:eastAsia="TimesNewRoman"/>
          <w:lang w:val="sr-Cyrl-CS"/>
        </w:rPr>
        <w:t xml:space="preserve">                                                       </w:t>
      </w:r>
    </w:p>
    <w:p w:rsidR="00AC0056" w:rsidRPr="007F2674" w:rsidRDefault="00906123" w:rsidP="00CE79B8">
      <w:pPr>
        <w:autoSpaceDE w:val="0"/>
        <w:autoSpaceDN w:val="0"/>
        <w:adjustRightInd w:val="0"/>
        <w:jc w:val="center"/>
        <w:outlineLvl w:val="0"/>
        <w:rPr>
          <w:rFonts w:eastAsia="TimesNewRoman"/>
          <w:lang w:val="sr-Cyrl-CS"/>
        </w:rPr>
      </w:pPr>
      <w:r w:rsidRPr="007F2674">
        <w:rPr>
          <w:rFonts w:eastAsia="TimesNewRoman"/>
          <w:lang w:val="sr-Cyrl-CS"/>
        </w:rPr>
        <w:t xml:space="preserve">Одбор за </w:t>
      </w:r>
      <w:r w:rsidR="00662F9E" w:rsidRPr="007F2674">
        <w:rPr>
          <w:rFonts w:eastAsia="TimesNewRoman"/>
          <w:lang w:val="sr-Cyrl-CS"/>
        </w:rPr>
        <w:t xml:space="preserve">јавни </w:t>
      </w:r>
      <w:r w:rsidRPr="007F2674">
        <w:rPr>
          <w:rFonts w:eastAsia="TimesNewRoman"/>
          <w:lang w:val="sr-Cyrl-CS"/>
        </w:rPr>
        <w:t xml:space="preserve">надзор </w:t>
      </w:r>
    </w:p>
    <w:p w:rsidR="00AC0056" w:rsidRPr="007F2674" w:rsidRDefault="00AC0056" w:rsidP="00CE79B8">
      <w:pPr>
        <w:autoSpaceDE w:val="0"/>
        <w:autoSpaceDN w:val="0"/>
        <w:adjustRightInd w:val="0"/>
        <w:jc w:val="center"/>
        <w:outlineLvl w:val="0"/>
        <w:rPr>
          <w:rFonts w:eastAsia="TimesNewRoman"/>
          <w:lang w:val="sr-Cyrl-CS"/>
        </w:rPr>
      </w:pPr>
    </w:p>
    <w:p w:rsidR="00906123" w:rsidRPr="007F2674" w:rsidRDefault="00F57056" w:rsidP="00CE79B8">
      <w:pPr>
        <w:autoSpaceDE w:val="0"/>
        <w:autoSpaceDN w:val="0"/>
        <w:adjustRightInd w:val="0"/>
        <w:jc w:val="center"/>
        <w:outlineLvl w:val="0"/>
        <w:rPr>
          <w:rFonts w:eastAsia="TimesNewRoman"/>
          <w:strike/>
          <w:lang w:val="sr-Cyrl-CS"/>
        </w:rPr>
      </w:pPr>
      <w:r w:rsidRPr="007F2674">
        <w:rPr>
          <w:rFonts w:eastAsia="TimesNewRoman"/>
          <w:lang w:val="sr-Cyrl-CS"/>
        </w:rPr>
        <w:t xml:space="preserve">Члан </w:t>
      </w:r>
      <w:r w:rsidR="0096193C" w:rsidRPr="007F2674">
        <w:rPr>
          <w:rFonts w:eastAsia="TimesNewRoman"/>
          <w:lang w:val="sr-Cyrl-CS"/>
        </w:rPr>
        <w:t>117.</w:t>
      </w:r>
    </w:p>
    <w:p w:rsidR="00E55BA9" w:rsidRPr="007F2674" w:rsidRDefault="00AC0056" w:rsidP="00BD4643">
      <w:pPr>
        <w:autoSpaceDE w:val="0"/>
        <w:autoSpaceDN w:val="0"/>
        <w:adjustRightInd w:val="0"/>
        <w:ind w:firstLine="720"/>
        <w:jc w:val="both"/>
        <w:rPr>
          <w:lang w:val="sr-Cyrl-CS"/>
        </w:rPr>
      </w:pPr>
      <w:r w:rsidRPr="007F2674">
        <w:rPr>
          <w:rFonts w:eastAsia="TimesNewRoman"/>
          <w:lang w:val="sr-Cyrl-CS"/>
        </w:rPr>
        <w:t>Одбор за јавни надзор</w:t>
      </w:r>
      <w:r w:rsidR="00245829" w:rsidRPr="007F2674">
        <w:rPr>
          <w:rFonts w:eastAsia="TimesNewRoman"/>
          <w:lang w:val="sr-Cyrl-CS"/>
        </w:rPr>
        <w:t xml:space="preserve"> над обављањем ревизије</w:t>
      </w:r>
      <w:r w:rsidRPr="007F2674">
        <w:rPr>
          <w:rFonts w:eastAsia="TimesNewRoman"/>
          <w:lang w:val="sr-Cyrl-CS"/>
        </w:rPr>
        <w:t xml:space="preserve">, основан у складу са </w:t>
      </w:r>
      <w:r w:rsidRPr="007F2674">
        <w:rPr>
          <w:lang w:val="sr-Cyrl-CS" w:eastAsia="sr-Latn-CS"/>
        </w:rPr>
        <w:t xml:space="preserve">Законом о ревизији </w:t>
      </w:r>
      <w:r w:rsidRPr="007F2674">
        <w:rPr>
          <w:lang w:val="sr-Cyrl-CS"/>
        </w:rPr>
        <w:t xml:space="preserve">(„Службени гласник РС”, бр. 62/13 и 30/18), наставља са радом </w:t>
      </w:r>
      <w:r w:rsidR="00245829" w:rsidRPr="007F2674">
        <w:rPr>
          <w:lang w:val="sr-Cyrl-CS"/>
        </w:rPr>
        <w:t xml:space="preserve">као Одбор за јавни надзор, </w:t>
      </w:r>
      <w:r w:rsidRPr="007F2674">
        <w:rPr>
          <w:lang w:val="sr-Cyrl-CS"/>
        </w:rPr>
        <w:t>у складу са одредбама овог закона.</w:t>
      </w:r>
    </w:p>
    <w:p w:rsidR="001564CF" w:rsidRPr="007F2674" w:rsidRDefault="001564CF" w:rsidP="00BD4643">
      <w:pPr>
        <w:autoSpaceDE w:val="0"/>
        <w:autoSpaceDN w:val="0"/>
        <w:adjustRightInd w:val="0"/>
        <w:ind w:firstLine="720"/>
        <w:jc w:val="both"/>
        <w:rPr>
          <w:rFonts w:eastAsia="TimesNewRoman"/>
          <w:lang w:val="sr-Cyrl-CS"/>
        </w:rPr>
      </w:pPr>
    </w:p>
    <w:p w:rsidR="00AC0056" w:rsidRPr="007F2674" w:rsidRDefault="00AC0056" w:rsidP="00AC0056">
      <w:pPr>
        <w:autoSpaceDE w:val="0"/>
        <w:autoSpaceDN w:val="0"/>
        <w:adjustRightInd w:val="0"/>
        <w:jc w:val="center"/>
        <w:rPr>
          <w:rFonts w:eastAsia="TimesNewRoman"/>
          <w:lang w:val="sr-Cyrl-CS"/>
        </w:rPr>
      </w:pPr>
      <w:r w:rsidRPr="007F2674">
        <w:rPr>
          <w:rFonts w:eastAsia="TimesNewRoman"/>
          <w:lang w:val="sr-Cyrl-CS"/>
        </w:rPr>
        <w:t>Комисија</w:t>
      </w:r>
    </w:p>
    <w:p w:rsidR="00754381" w:rsidRPr="007F2674" w:rsidRDefault="00754381" w:rsidP="00AC0056">
      <w:pPr>
        <w:autoSpaceDE w:val="0"/>
        <w:autoSpaceDN w:val="0"/>
        <w:adjustRightInd w:val="0"/>
        <w:jc w:val="center"/>
        <w:rPr>
          <w:rFonts w:eastAsia="TimesNewRoman"/>
          <w:lang w:val="sr-Cyrl-CS"/>
        </w:rPr>
      </w:pPr>
    </w:p>
    <w:p w:rsidR="00927606" w:rsidRPr="007F2674" w:rsidRDefault="00A05EA8" w:rsidP="00927606">
      <w:pPr>
        <w:autoSpaceDE w:val="0"/>
        <w:autoSpaceDN w:val="0"/>
        <w:adjustRightInd w:val="0"/>
        <w:jc w:val="center"/>
        <w:rPr>
          <w:rFonts w:eastAsia="TimesNewRoman"/>
          <w:lang w:val="sr-Cyrl-CS"/>
        </w:rPr>
      </w:pPr>
      <w:r w:rsidRPr="007F2674">
        <w:rPr>
          <w:rFonts w:eastAsia="TimesNewRoman"/>
          <w:lang w:val="sr-Cyrl-CS"/>
        </w:rPr>
        <w:t xml:space="preserve">Члан </w:t>
      </w:r>
      <w:r w:rsidR="0096193C" w:rsidRPr="007F2674">
        <w:rPr>
          <w:rFonts w:eastAsia="TimesNewRoman"/>
          <w:lang w:val="sr-Cyrl-CS"/>
        </w:rPr>
        <w:t>118.</w:t>
      </w:r>
    </w:p>
    <w:p w:rsidR="00AC0056" w:rsidRPr="007F2674" w:rsidRDefault="00AC0056" w:rsidP="00AC0056">
      <w:pPr>
        <w:autoSpaceDE w:val="0"/>
        <w:autoSpaceDN w:val="0"/>
        <w:adjustRightInd w:val="0"/>
        <w:jc w:val="both"/>
        <w:rPr>
          <w:rFonts w:eastAsia="TimesNewRoman"/>
          <w:lang w:val="sr-Cyrl-CS"/>
        </w:rPr>
      </w:pPr>
      <w:r w:rsidRPr="007F2674">
        <w:rPr>
          <w:rFonts w:eastAsia="TimesNewRoman"/>
          <w:lang w:val="sr-Cyrl-CS"/>
        </w:rPr>
        <w:tab/>
        <w:t>Комисија је дужна да донесе акта</w:t>
      </w:r>
      <w:r w:rsidR="00852BCF" w:rsidRPr="007F2674">
        <w:rPr>
          <w:rFonts w:eastAsia="TimesNewRoman"/>
          <w:lang w:val="sr-Cyrl-CS"/>
        </w:rPr>
        <w:t xml:space="preserve"> и преузме надлежности додељене </w:t>
      </w:r>
      <w:r w:rsidRPr="007F2674">
        <w:rPr>
          <w:rFonts w:eastAsia="TimesNewRoman"/>
          <w:lang w:val="sr-Cyrl-CS"/>
        </w:rPr>
        <w:t xml:space="preserve"> одредбам</w:t>
      </w:r>
      <w:r w:rsidR="00EB34DB" w:rsidRPr="007F2674">
        <w:rPr>
          <w:rFonts w:eastAsia="TimesNewRoman"/>
          <w:lang w:val="sr-Cyrl-CS"/>
        </w:rPr>
        <w:t>а овог закона</w:t>
      </w:r>
      <w:r w:rsidR="00852BCF" w:rsidRPr="007F2674">
        <w:rPr>
          <w:rFonts w:eastAsia="TimesNewRoman"/>
          <w:lang w:val="sr-Cyrl-CS"/>
        </w:rPr>
        <w:t>,</w:t>
      </w:r>
      <w:r w:rsidR="00EB34DB" w:rsidRPr="007F2674">
        <w:rPr>
          <w:rFonts w:eastAsia="TimesNewRoman"/>
          <w:lang w:val="sr-Cyrl-CS"/>
        </w:rPr>
        <w:t xml:space="preserve"> у року од годину</w:t>
      </w:r>
      <w:r w:rsidRPr="007F2674">
        <w:rPr>
          <w:rFonts w:eastAsia="TimesNewRoman"/>
          <w:lang w:val="sr-Cyrl-CS"/>
        </w:rPr>
        <w:t xml:space="preserve"> дана од дана ступања на снагу овог закона.</w:t>
      </w:r>
    </w:p>
    <w:p w:rsidR="00484689" w:rsidRPr="007F2674" w:rsidRDefault="00484689" w:rsidP="00AC0056">
      <w:pPr>
        <w:autoSpaceDE w:val="0"/>
        <w:autoSpaceDN w:val="0"/>
        <w:adjustRightInd w:val="0"/>
        <w:jc w:val="both"/>
        <w:rPr>
          <w:rFonts w:eastAsia="TimesNewRoman"/>
          <w:lang w:val="sr-Cyrl-CS"/>
        </w:rPr>
      </w:pPr>
      <w:r w:rsidRPr="007F2674">
        <w:rPr>
          <w:rFonts w:eastAsia="TimesNewRoman"/>
          <w:lang w:val="sr-Cyrl-CS"/>
        </w:rPr>
        <w:tab/>
        <w:t>Споразумом између Комисије и Коморе ближе ће се уредити питања преузимања запослених на пословима контроле квалитета, документације, предмета и опреме неопходних за спровођење надлежности утврђених овим законом.</w:t>
      </w:r>
    </w:p>
    <w:p w:rsidR="00927606" w:rsidRPr="007F2674" w:rsidRDefault="00927606" w:rsidP="00927606">
      <w:pPr>
        <w:autoSpaceDE w:val="0"/>
        <w:autoSpaceDN w:val="0"/>
        <w:adjustRightInd w:val="0"/>
        <w:jc w:val="both"/>
        <w:rPr>
          <w:rFonts w:eastAsia="TimesNewRoman"/>
          <w:lang w:val="sr-Cyrl-CS"/>
        </w:rPr>
      </w:pPr>
      <w:r w:rsidRPr="007F2674">
        <w:rPr>
          <w:rFonts w:eastAsia="TimesNewRoman"/>
          <w:lang w:val="sr-Cyrl-CS"/>
        </w:rPr>
        <w:tab/>
      </w:r>
    </w:p>
    <w:p w:rsidR="00784A6A" w:rsidRPr="007F2674" w:rsidRDefault="007505AD" w:rsidP="00EC0A36">
      <w:pPr>
        <w:autoSpaceDE w:val="0"/>
        <w:autoSpaceDN w:val="0"/>
        <w:adjustRightInd w:val="0"/>
        <w:jc w:val="center"/>
        <w:outlineLvl w:val="0"/>
        <w:rPr>
          <w:rFonts w:eastAsia="TimesNewRoman"/>
          <w:lang w:val="sr-Cyrl-CS"/>
        </w:rPr>
      </w:pPr>
      <w:r w:rsidRPr="007F2674">
        <w:rPr>
          <w:rFonts w:eastAsia="TimesNewRoman"/>
          <w:lang w:val="sr-Cyrl-CS"/>
        </w:rPr>
        <w:t>Комора</w:t>
      </w:r>
    </w:p>
    <w:p w:rsidR="00784A6A" w:rsidRPr="007F2674" w:rsidRDefault="00784A6A" w:rsidP="00784A6A">
      <w:pPr>
        <w:autoSpaceDE w:val="0"/>
        <w:autoSpaceDN w:val="0"/>
        <w:adjustRightInd w:val="0"/>
        <w:jc w:val="center"/>
        <w:rPr>
          <w:rFonts w:eastAsia="TimesNewRoman"/>
          <w:lang w:val="sr-Cyrl-CS"/>
        </w:rPr>
      </w:pPr>
    </w:p>
    <w:p w:rsidR="00784A6A" w:rsidRPr="007F2674" w:rsidRDefault="00DE1830" w:rsidP="00EC0A36">
      <w:pPr>
        <w:autoSpaceDE w:val="0"/>
        <w:autoSpaceDN w:val="0"/>
        <w:adjustRightInd w:val="0"/>
        <w:jc w:val="center"/>
        <w:outlineLvl w:val="0"/>
        <w:rPr>
          <w:rFonts w:eastAsia="TimesNewRoman"/>
          <w:lang w:val="sr-Cyrl-CS"/>
        </w:rPr>
      </w:pPr>
      <w:r w:rsidRPr="007F2674">
        <w:rPr>
          <w:rFonts w:eastAsia="TimesNewRoman"/>
          <w:lang w:val="sr-Cyrl-CS"/>
        </w:rPr>
        <w:t xml:space="preserve">Члан </w:t>
      </w:r>
      <w:r w:rsidR="0096193C" w:rsidRPr="007F2674">
        <w:rPr>
          <w:rFonts w:eastAsia="TimesNewRoman"/>
          <w:lang w:val="sr-Cyrl-CS"/>
        </w:rPr>
        <w:t>119.</w:t>
      </w:r>
    </w:p>
    <w:p w:rsidR="00906123" w:rsidRPr="007F2674" w:rsidRDefault="00906123" w:rsidP="00906123">
      <w:pPr>
        <w:autoSpaceDE w:val="0"/>
        <w:autoSpaceDN w:val="0"/>
        <w:adjustRightInd w:val="0"/>
        <w:jc w:val="both"/>
        <w:rPr>
          <w:rFonts w:eastAsia="TimesNewRoman"/>
          <w:lang w:val="sr-Cyrl-CS"/>
        </w:rPr>
      </w:pPr>
      <w:r w:rsidRPr="007F2674">
        <w:rPr>
          <w:rFonts w:eastAsia="TimesNewRoman"/>
          <w:lang w:val="sr-Cyrl-CS"/>
        </w:rPr>
        <w:tab/>
        <w:t xml:space="preserve">Комора, основана у складу са </w:t>
      </w:r>
      <w:r w:rsidRPr="007F2674">
        <w:rPr>
          <w:lang w:val="sr-Cyrl-CS" w:eastAsia="sr-Latn-CS"/>
        </w:rPr>
        <w:t xml:space="preserve">Законом о рачуноводству и ревизији </w:t>
      </w:r>
      <w:r w:rsidRPr="007F2674">
        <w:rPr>
          <w:lang w:val="sr-Cyrl-CS"/>
        </w:rPr>
        <w:t xml:space="preserve">(„Службени гласник РС”, бр. 46/06, </w:t>
      </w:r>
      <w:r w:rsidR="00F8424B" w:rsidRPr="007F2674">
        <w:rPr>
          <w:lang w:val="sr-Cyrl-CS"/>
        </w:rPr>
        <w:t>111/09 и 99/11 - др. з</w:t>
      </w:r>
      <w:r w:rsidRPr="007F2674">
        <w:rPr>
          <w:lang w:val="sr-Cyrl-CS"/>
        </w:rPr>
        <w:t>акон), наставља са радом у складу са одредбама овог закона.</w:t>
      </w:r>
    </w:p>
    <w:p w:rsidR="00D61F53" w:rsidRPr="007F2674" w:rsidRDefault="004832F1" w:rsidP="0067008A">
      <w:pPr>
        <w:autoSpaceDE w:val="0"/>
        <w:autoSpaceDN w:val="0"/>
        <w:adjustRightInd w:val="0"/>
        <w:ind w:firstLine="720"/>
        <w:jc w:val="both"/>
        <w:rPr>
          <w:rFonts w:eastAsia="TimesNewRoman"/>
          <w:lang w:val="sr-Cyrl-CS"/>
        </w:rPr>
      </w:pPr>
      <w:r w:rsidRPr="007F2674">
        <w:rPr>
          <w:rFonts w:eastAsia="TimesNewRoman"/>
          <w:lang w:val="sr-Cyrl-CS"/>
        </w:rPr>
        <w:t>Комора</w:t>
      </w:r>
      <w:r w:rsidR="00D61F53" w:rsidRPr="007F2674">
        <w:rPr>
          <w:rFonts w:eastAsia="TimesNewRoman"/>
          <w:lang w:val="sr-Cyrl-CS"/>
        </w:rPr>
        <w:t xml:space="preserve"> </w:t>
      </w:r>
      <w:r w:rsidRPr="007F2674">
        <w:rPr>
          <w:rFonts w:eastAsia="TimesNewRoman"/>
          <w:lang w:val="sr-Cyrl-CS"/>
        </w:rPr>
        <w:t>је</w:t>
      </w:r>
      <w:r w:rsidR="00D61F53" w:rsidRPr="007F2674">
        <w:rPr>
          <w:rFonts w:eastAsia="TimesNewRoman"/>
          <w:lang w:val="sr-Cyrl-CS"/>
        </w:rPr>
        <w:t xml:space="preserve"> </w:t>
      </w:r>
      <w:r w:rsidRPr="007F2674">
        <w:rPr>
          <w:rFonts w:eastAsia="TimesNewRoman"/>
          <w:lang w:val="sr-Cyrl-CS"/>
        </w:rPr>
        <w:t>дужна</w:t>
      </w:r>
      <w:r w:rsidR="00D61F53" w:rsidRPr="007F2674">
        <w:rPr>
          <w:rFonts w:eastAsia="TimesNewRoman"/>
          <w:lang w:val="sr-Cyrl-CS"/>
        </w:rPr>
        <w:t xml:space="preserve"> </w:t>
      </w:r>
      <w:r w:rsidR="000067DF" w:rsidRPr="007F2674">
        <w:rPr>
          <w:rFonts w:eastAsia="TimesNewRoman"/>
          <w:lang w:val="sr-Cyrl-CS"/>
        </w:rPr>
        <w:t xml:space="preserve">да </w:t>
      </w:r>
      <w:r w:rsidRPr="007F2674">
        <w:rPr>
          <w:rFonts w:eastAsia="TimesNewRoman"/>
          <w:lang w:val="sr-Cyrl-CS"/>
        </w:rPr>
        <w:t>усклади</w:t>
      </w:r>
      <w:r w:rsidR="00D61F53" w:rsidRPr="007F2674">
        <w:rPr>
          <w:rFonts w:eastAsia="TimesNewRoman"/>
          <w:lang w:val="sr-Cyrl-CS"/>
        </w:rPr>
        <w:t xml:space="preserve"> </w:t>
      </w:r>
      <w:r w:rsidR="00906123" w:rsidRPr="007F2674">
        <w:rPr>
          <w:rFonts w:eastAsia="TimesNewRoman"/>
          <w:lang w:val="sr-Cyrl-CS"/>
        </w:rPr>
        <w:t>постојећа</w:t>
      </w:r>
      <w:r w:rsidR="00A93C67" w:rsidRPr="007F2674">
        <w:rPr>
          <w:rFonts w:eastAsia="TimesNewRoman"/>
          <w:lang w:val="sr-Cyrl-CS"/>
        </w:rPr>
        <w:t xml:space="preserve"> акта</w:t>
      </w:r>
      <w:r w:rsidR="00D61F53" w:rsidRPr="007F2674">
        <w:rPr>
          <w:rFonts w:eastAsia="TimesNewRoman"/>
          <w:lang w:val="sr-Cyrl-CS"/>
        </w:rPr>
        <w:t xml:space="preserve"> </w:t>
      </w:r>
      <w:r w:rsidR="00906123" w:rsidRPr="007F2674">
        <w:rPr>
          <w:rFonts w:eastAsia="TimesNewRoman"/>
          <w:lang w:val="sr-Cyrl-CS"/>
        </w:rPr>
        <w:t xml:space="preserve">и донесе нова акта у складу </w:t>
      </w:r>
      <w:r w:rsidRPr="007F2674">
        <w:rPr>
          <w:rFonts w:eastAsia="TimesNewRoman"/>
          <w:lang w:val="sr-Cyrl-CS"/>
        </w:rPr>
        <w:t>с</w:t>
      </w:r>
      <w:r w:rsidR="000067DF" w:rsidRPr="007F2674">
        <w:rPr>
          <w:rFonts w:eastAsia="TimesNewRoman"/>
          <w:lang w:val="sr-Cyrl-CS"/>
        </w:rPr>
        <w:t>а</w:t>
      </w:r>
      <w:r w:rsidR="00D61F53" w:rsidRPr="007F2674">
        <w:rPr>
          <w:rFonts w:eastAsia="TimesNewRoman"/>
          <w:lang w:val="sr-Cyrl-CS"/>
        </w:rPr>
        <w:t xml:space="preserve"> </w:t>
      </w:r>
      <w:r w:rsidRPr="007F2674">
        <w:rPr>
          <w:rFonts w:eastAsia="TimesNewRoman"/>
          <w:lang w:val="sr-Cyrl-CS"/>
        </w:rPr>
        <w:t>одредбама</w:t>
      </w:r>
      <w:r w:rsidR="00D61F53" w:rsidRPr="007F2674">
        <w:rPr>
          <w:rFonts w:eastAsia="TimesNewRoman"/>
          <w:lang w:val="sr-Cyrl-CS"/>
        </w:rPr>
        <w:t xml:space="preserve"> </w:t>
      </w:r>
      <w:r w:rsidR="000067DF" w:rsidRPr="007F2674">
        <w:rPr>
          <w:rFonts w:eastAsia="TimesNewRoman"/>
          <w:lang w:val="sr-Cyrl-CS"/>
        </w:rPr>
        <w:t>овог</w:t>
      </w:r>
      <w:r w:rsidR="00D61F53" w:rsidRPr="007F2674">
        <w:rPr>
          <w:rFonts w:eastAsia="TimesNewRoman"/>
          <w:lang w:val="sr-Cyrl-CS"/>
        </w:rPr>
        <w:t xml:space="preserve"> </w:t>
      </w:r>
      <w:r w:rsidR="000067DF" w:rsidRPr="007F2674">
        <w:rPr>
          <w:rFonts w:eastAsia="TimesNewRoman"/>
          <w:lang w:val="sr-Cyrl-CS"/>
        </w:rPr>
        <w:t>з</w:t>
      </w:r>
      <w:r w:rsidRPr="007F2674">
        <w:rPr>
          <w:rFonts w:eastAsia="TimesNewRoman"/>
          <w:lang w:val="sr-Cyrl-CS"/>
        </w:rPr>
        <w:t>акона</w:t>
      </w:r>
      <w:r w:rsidR="00D61F53" w:rsidRPr="007F2674">
        <w:rPr>
          <w:rFonts w:eastAsia="TimesNewRoman"/>
          <w:lang w:val="sr-Cyrl-CS"/>
        </w:rPr>
        <w:t xml:space="preserve"> </w:t>
      </w:r>
      <w:r w:rsidRPr="007F2674">
        <w:rPr>
          <w:rFonts w:eastAsia="TimesNewRoman"/>
          <w:lang w:val="sr-Cyrl-CS"/>
        </w:rPr>
        <w:t>у</w:t>
      </w:r>
      <w:r w:rsidR="00D61F53" w:rsidRPr="007F2674">
        <w:rPr>
          <w:rFonts w:eastAsia="TimesNewRoman"/>
          <w:lang w:val="sr-Cyrl-CS"/>
        </w:rPr>
        <w:t xml:space="preserve"> </w:t>
      </w:r>
      <w:r w:rsidRPr="007F2674">
        <w:rPr>
          <w:rFonts w:eastAsia="TimesNewRoman"/>
          <w:lang w:val="sr-Cyrl-CS"/>
        </w:rPr>
        <w:t>року</w:t>
      </w:r>
      <w:r w:rsidR="00D61F53" w:rsidRPr="007F2674">
        <w:rPr>
          <w:rFonts w:eastAsia="TimesNewRoman"/>
          <w:lang w:val="sr-Cyrl-CS"/>
        </w:rPr>
        <w:t xml:space="preserve"> </w:t>
      </w:r>
      <w:r w:rsidRPr="007F2674">
        <w:rPr>
          <w:rFonts w:eastAsia="TimesNewRoman"/>
          <w:lang w:val="sr-Cyrl-CS"/>
        </w:rPr>
        <w:t>од</w:t>
      </w:r>
      <w:r w:rsidR="00D61F53" w:rsidRPr="007F2674">
        <w:rPr>
          <w:rFonts w:eastAsia="TimesNewRoman"/>
          <w:lang w:val="sr-Cyrl-CS"/>
        </w:rPr>
        <w:t xml:space="preserve"> </w:t>
      </w:r>
      <w:r w:rsidR="00245829" w:rsidRPr="007F2674">
        <w:rPr>
          <w:rFonts w:eastAsia="TimesNewRoman"/>
          <w:lang w:val="sr-Cyrl-CS"/>
        </w:rPr>
        <w:t>годину</w:t>
      </w:r>
      <w:r w:rsidR="00A05EA8" w:rsidRPr="007F2674">
        <w:rPr>
          <w:rFonts w:eastAsia="TimesNewRoman"/>
          <w:lang w:val="sr-Cyrl-CS"/>
        </w:rPr>
        <w:t xml:space="preserve"> дана </w:t>
      </w:r>
      <w:r w:rsidRPr="007F2674">
        <w:rPr>
          <w:rFonts w:eastAsia="TimesNewRoman"/>
          <w:lang w:val="sr-Cyrl-CS"/>
        </w:rPr>
        <w:t>од</w:t>
      </w:r>
      <w:r w:rsidR="00D61F53" w:rsidRPr="007F2674">
        <w:rPr>
          <w:rFonts w:eastAsia="TimesNewRoman"/>
          <w:lang w:val="sr-Cyrl-CS"/>
        </w:rPr>
        <w:t xml:space="preserve"> </w:t>
      </w:r>
      <w:r w:rsidRPr="007F2674">
        <w:rPr>
          <w:rFonts w:eastAsia="TimesNewRoman"/>
          <w:lang w:val="sr-Cyrl-CS"/>
        </w:rPr>
        <w:t>дана</w:t>
      </w:r>
      <w:r w:rsidR="00D61F53" w:rsidRPr="007F2674">
        <w:rPr>
          <w:rFonts w:eastAsia="TimesNewRoman"/>
          <w:lang w:val="sr-Cyrl-CS"/>
        </w:rPr>
        <w:t xml:space="preserve"> </w:t>
      </w:r>
      <w:r w:rsidRPr="007F2674">
        <w:rPr>
          <w:rFonts w:eastAsia="TimesNewRoman"/>
          <w:lang w:val="sr-Cyrl-CS"/>
        </w:rPr>
        <w:t>ступања</w:t>
      </w:r>
      <w:r w:rsidR="00BE5455" w:rsidRPr="007F2674">
        <w:rPr>
          <w:rFonts w:eastAsia="TimesNewRoman"/>
          <w:lang w:val="sr-Cyrl-CS"/>
        </w:rPr>
        <w:t xml:space="preserve"> </w:t>
      </w:r>
      <w:r w:rsidRPr="007F2674">
        <w:rPr>
          <w:rFonts w:eastAsia="TimesNewRoman"/>
          <w:lang w:val="sr-Cyrl-CS"/>
        </w:rPr>
        <w:t>на</w:t>
      </w:r>
      <w:r w:rsidR="00D61F53" w:rsidRPr="007F2674">
        <w:rPr>
          <w:rFonts w:eastAsia="TimesNewRoman"/>
          <w:lang w:val="sr-Cyrl-CS"/>
        </w:rPr>
        <w:t xml:space="preserve"> </w:t>
      </w:r>
      <w:r w:rsidRPr="007F2674">
        <w:rPr>
          <w:rFonts w:eastAsia="TimesNewRoman"/>
          <w:lang w:val="sr-Cyrl-CS"/>
        </w:rPr>
        <w:t>снагу</w:t>
      </w:r>
      <w:r w:rsidR="00D61F53" w:rsidRPr="007F2674">
        <w:rPr>
          <w:rFonts w:eastAsia="TimesNewRoman"/>
          <w:lang w:val="sr-Cyrl-CS"/>
        </w:rPr>
        <w:t xml:space="preserve"> </w:t>
      </w:r>
      <w:r w:rsidR="000067DF" w:rsidRPr="007F2674">
        <w:rPr>
          <w:rFonts w:eastAsia="TimesNewRoman"/>
          <w:lang w:val="sr-Cyrl-CS"/>
        </w:rPr>
        <w:t>овог</w:t>
      </w:r>
      <w:r w:rsidR="00D61F53" w:rsidRPr="007F2674">
        <w:rPr>
          <w:rFonts w:eastAsia="TimesNewRoman"/>
          <w:lang w:val="sr-Cyrl-CS"/>
        </w:rPr>
        <w:t xml:space="preserve"> </w:t>
      </w:r>
      <w:r w:rsidR="000067DF" w:rsidRPr="007F2674">
        <w:rPr>
          <w:rFonts w:eastAsia="TimesNewRoman"/>
          <w:lang w:val="sr-Cyrl-CS"/>
        </w:rPr>
        <w:t>з</w:t>
      </w:r>
      <w:r w:rsidRPr="007F2674">
        <w:rPr>
          <w:rFonts w:eastAsia="TimesNewRoman"/>
          <w:lang w:val="sr-Cyrl-CS"/>
        </w:rPr>
        <w:t>акона</w:t>
      </w:r>
      <w:r w:rsidR="00D61F53" w:rsidRPr="007F2674">
        <w:rPr>
          <w:rFonts w:eastAsia="TimesNewRoman"/>
          <w:lang w:val="sr-Cyrl-CS"/>
        </w:rPr>
        <w:t>.</w:t>
      </w:r>
    </w:p>
    <w:p w:rsidR="005E71A9" w:rsidRPr="007F2674" w:rsidRDefault="005E71A9" w:rsidP="003F0D45">
      <w:pPr>
        <w:autoSpaceDE w:val="0"/>
        <w:autoSpaceDN w:val="0"/>
        <w:adjustRightInd w:val="0"/>
        <w:outlineLvl w:val="0"/>
        <w:rPr>
          <w:rFonts w:eastAsia="TimesNewRoman"/>
          <w:lang w:val="sr-Cyrl-CS"/>
        </w:rPr>
      </w:pPr>
    </w:p>
    <w:p w:rsidR="00341E1B" w:rsidRPr="007F2674" w:rsidRDefault="00341E1B" w:rsidP="00CE79B8">
      <w:pPr>
        <w:autoSpaceDE w:val="0"/>
        <w:autoSpaceDN w:val="0"/>
        <w:adjustRightInd w:val="0"/>
        <w:jc w:val="center"/>
        <w:outlineLvl w:val="0"/>
        <w:rPr>
          <w:rFonts w:eastAsia="TimesNewRoman"/>
          <w:lang w:val="sr-Cyrl-CS"/>
        </w:rPr>
      </w:pPr>
      <w:r w:rsidRPr="007F2674">
        <w:rPr>
          <w:rFonts w:eastAsia="TimesNewRoman"/>
          <w:lang w:val="sr-Cyrl-CS"/>
        </w:rPr>
        <w:t>Рок важења дозволе и усклађивање пословања</w:t>
      </w:r>
    </w:p>
    <w:p w:rsidR="006A7F11" w:rsidRPr="007F2674" w:rsidRDefault="006A7F11" w:rsidP="00C96A00">
      <w:pPr>
        <w:autoSpaceDE w:val="0"/>
        <w:autoSpaceDN w:val="0"/>
        <w:adjustRightInd w:val="0"/>
        <w:jc w:val="both"/>
        <w:rPr>
          <w:rFonts w:eastAsia="TimesNewRoman"/>
          <w:lang w:val="sr-Cyrl-CS"/>
        </w:rPr>
      </w:pPr>
    </w:p>
    <w:p w:rsidR="00D820F7" w:rsidRPr="007F2674" w:rsidRDefault="00D820F7" w:rsidP="00CE79B8">
      <w:pPr>
        <w:autoSpaceDE w:val="0"/>
        <w:autoSpaceDN w:val="0"/>
        <w:adjustRightInd w:val="0"/>
        <w:jc w:val="center"/>
        <w:outlineLvl w:val="0"/>
        <w:rPr>
          <w:bCs/>
          <w:iCs/>
          <w:lang w:val="sr-Cyrl-CS" w:eastAsia="sr-Latn-CS"/>
        </w:rPr>
      </w:pPr>
      <w:r w:rsidRPr="007F2674">
        <w:rPr>
          <w:bCs/>
          <w:iCs/>
          <w:lang w:val="sr-Cyrl-CS" w:eastAsia="sr-Latn-CS"/>
        </w:rPr>
        <w:t xml:space="preserve">Члан </w:t>
      </w:r>
      <w:r w:rsidR="00574C25" w:rsidRPr="007F2674">
        <w:rPr>
          <w:bCs/>
          <w:iCs/>
          <w:lang w:val="sr-Cyrl-CS" w:eastAsia="sr-Latn-CS"/>
        </w:rPr>
        <w:t>120.</w:t>
      </w:r>
    </w:p>
    <w:p w:rsidR="0049083C" w:rsidRPr="007F2674" w:rsidRDefault="00341E1B" w:rsidP="005E2BF9">
      <w:pPr>
        <w:autoSpaceDE w:val="0"/>
        <w:autoSpaceDN w:val="0"/>
        <w:adjustRightInd w:val="0"/>
        <w:jc w:val="both"/>
        <w:rPr>
          <w:lang w:val="sr-Cyrl-CS" w:eastAsia="sr-Latn-CS"/>
        </w:rPr>
      </w:pPr>
      <w:r w:rsidRPr="007F2674">
        <w:rPr>
          <w:bCs/>
          <w:iCs/>
          <w:lang w:val="sr-Cyrl-CS" w:eastAsia="sr-Latn-CS"/>
        </w:rPr>
        <w:tab/>
      </w:r>
      <w:r w:rsidR="00AC0056" w:rsidRPr="007F2674">
        <w:rPr>
          <w:lang w:val="sr-Cyrl-CS" w:eastAsia="sr-Latn-CS"/>
        </w:rPr>
        <w:t xml:space="preserve">Друштва </w:t>
      </w:r>
      <w:r w:rsidR="00D820F7" w:rsidRPr="007F2674">
        <w:rPr>
          <w:lang w:val="sr-Cyrl-CS" w:eastAsia="sr-Latn-CS"/>
        </w:rPr>
        <w:t>за ревизију дужна су да ускладе своје пословање са одредбама овог закона најкасније у року од годину дана од дана</w:t>
      </w:r>
      <w:r w:rsidR="00552B7C" w:rsidRPr="007F2674">
        <w:rPr>
          <w:lang w:val="sr-Cyrl-CS" w:eastAsia="sr-Latn-CS"/>
        </w:rPr>
        <w:t xml:space="preserve"> </w:t>
      </w:r>
      <w:r w:rsidR="00CE4CE6" w:rsidRPr="007F2674">
        <w:rPr>
          <w:lang w:val="sr-Cyrl-CS" w:eastAsia="sr-Latn-CS"/>
        </w:rPr>
        <w:t>ступања на снагу овог закона</w:t>
      </w:r>
      <w:r w:rsidR="004F5FDF" w:rsidRPr="007F2674">
        <w:rPr>
          <w:lang w:val="sr-Cyrl-CS" w:eastAsia="sr-Latn-CS"/>
        </w:rPr>
        <w:t xml:space="preserve"> и о</w:t>
      </w:r>
      <w:r w:rsidR="00112EB8" w:rsidRPr="007F2674">
        <w:rPr>
          <w:lang w:val="sr-Cyrl-CS" w:eastAsia="sr-Latn-CS"/>
        </w:rPr>
        <w:t xml:space="preserve"> </w:t>
      </w:r>
      <w:r w:rsidR="004F5FDF" w:rsidRPr="007F2674">
        <w:rPr>
          <w:lang w:val="sr-Cyrl-CS" w:eastAsia="sr-Latn-CS"/>
        </w:rPr>
        <w:t xml:space="preserve">томе обавесте </w:t>
      </w:r>
      <w:r w:rsidR="00852BCF" w:rsidRPr="007F2674">
        <w:rPr>
          <w:lang w:val="sr-Cyrl-CS" w:eastAsia="sr-Latn-CS"/>
        </w:rPr>
        <w:t xml:space="preserve">Комисију и </w:t>
      </w:r>
      <w:r w:rsidR="004F5FDF" w:rsidRPr="007F2674">
        <w:rPr>
          <w:lang w:val="sr-Cyrl-CS" w:eastAsia="sr-Latn-CS"/>
        </w:rPr>
        <w:t>Комору</w:t>
      </w:r>
      <w:r w:rsidR="00D820F7" w:rsidRPr="007F2674">
        <w:rPr>
          <w:lang w:val="sr-Cyrl-CS" w:eastAsia="sr-Latn-CS"/>
        </w:rPr>
        <w:t>.</w:t>
      </w:r>
    </w:p>
    <w:p w:rsidR="00856645" w:rsidRPr="007F2674" w:rsidRDefault="00856645" w:rsidP="00834928">
      <w:pPr>
        <w:autoSpaceDE w:val="0"/>
        <w:autoSpaceDN w:val="0"/>
        <w:adjustRightInd w:val="0"/>
        <w:ind w:firstLine="708"/>
        <w:jc w:val="both"/>
        <w:rPr>
          <w:lang w:val="sr-Cyrl-CS" w:eastAsia="sr-Latn-CS"/>
        </w:rPr>
      </w:pPr>
      <w:r w:rsidRPr="007F2674">
        <w:rPr>
          <w:lang w:val="sr-Cyrl-CS"/>
        </w:rPr>
        <w:t>Ако друштво за ревизију не достави обавештење из става 1. овог члана у року од 90 дана од дана истека рока из тог става, Комора по службеној дужности, без одлагања, брише то друштво из регистра.</w:t>
      </w:r>
    </w:p>
    <w:p w:rsidR="008F1936" w:rsidRPr="007F2674" w:rsidRDefault="008F1936" w:rsidP="00A40FD7">
      <w:pPr>
        <w:autoSpaceDE w:val="0"/>
        <w:autoSpaceDN w:val="0"/>
        <w:adjustRightInd w:val="0"/>
        <w:ind w:firstLine="708"/>
        <w:jc w:val="both"/>
        <w:rPr>
          <w:lang w:val="sr-Cyrl-CS" w:eastAsia="sr-Latn-CS"/>
        </w:rPr>
      </w:pPr>
    </w:p>
    <w:p w:rsidR="00CF1D87" w:rsidRPr="007F2674" w:rsidRDefault="00CF1D87" w:rsidP="00CE79B8">
      <w:pPr>
        <w:autoSpaceDE w:val="0"/>
        <w:autoSpaceDN w:val="0"/>
        <w:adjustRightInd w:val="0"/>
        <w:jc w:val="center"/>
        <w:outlineLvl w:val="0"/>
        <w:rPr>
          <w:lang w:val="sr-Cyrl-CS" w:eastAsia="sr-Latn-CS"/>
        </w:rPr>
      </w:pPr>
    </w:p>
    <w:p w:rsidR="00CF1D87" w:rsidRPr="007F2674" w:rsidRDefault="00CF1D87" w:rsidP="00CE79B8">
      <w:pPr>
        <w:autoSpaceDE w:val="0"/>
        <w:autoSpaceDN w:val="0"/>
        <w:adjustRightInd w:val="0"/>
        <w:jc w:val="center"/>
        <w:outlineLvl w:val="0"/>
        <w:rPr>
          <w:lang w:val="sr-Cyrl-CS" w:eastAsia="sr-Latn-CS"/>
        </w:rPr>
      </w:pPr>
    </w:p>
    <w:p w:rsidR="00B6335A" w:rsidRPr="007F2674" w:rsidRDefault="00B6335A" w:rsidP="00CE79B8">
      <w:pPr>
        <w:autoSpaceDE w:val="0"/>
        <w:autoSpaceDN w:val="0"/>
        <w:adjustRightInd w:val="0"/>
        <w:jc w:val="center"/>
        <w:outlineLvl w:val="0"/>
        <w:rPr>
          <w:lang w:val="sr-Cyrl-CS" w:eastAsia="sr-Latn-CS"/>
        </w:rPr>
      </w:pPr>
      <w:r w:rsidRPr="007F2674">
        <w:rPr>
          <w:lang w:val="sr-Cyrl-CS" w:eastAsia="sr-Latn-CS"/>
        </w:rPr>
        <w:lastRenderedPageBreak/>
        <w:t>Стручна звања и лиценце</w:t>
      </w:r>
    </w:p>
    <w:p w:rsidR="00B6335A" w:rsidRPr="007F2674" w:rsidRDefault="00B6335A" w:rsidP="00B6335A">
      <w:pPr>
        <w:autoSpaceDE w:val="0"/>
        <w:autoSpaceDN w:val="0"/>
        <w:adjustRightInd w:val="0"/>
        <w:rPr>
          <w:lang w:val="sr-Cyrl-CS" w:eastAsia="sr-Latn-CS"/>
        </w:rPr>
      </w:pPr>
    </w:p>
    <w:p w:rsidR="00B6335A" w:rsidRPr="007F2674" w:rsidRDefault="00B6335A" w:rsidP="00CE79B8">
      <w:pPr>
        <w:autoSpaceDE w:val="0"/>
        <w:autoSpaceDN w:val="0"/>
        <w:adjustRightInd w:val="0"/>
        <w:jc w:val="center"/>
        <w:outlineLvl w:val="0"/>
        <w:rPr>
          <w:bCs/>
          <w:iCs/>
          <w:lang w:val="sr-Cyrl-CS" w:eastAsia="sr-Latn-CS"/>
        </w:rPr>
      </w:pPr>
      <w:r w:rsidRPr="007F2674">
        <w:rPr>
          <w:bCs/>
          <w:iCs/>
          <w:lang w:val="sr-Cyrl-CS" w:eastAsia="sr-Latn-CS"/>
        </w:rPr>
        <w:t xml:space="preserve">Члан </w:t>
      </w:r>
      <w:r w:rsidR="00E11252" w:rsidRPr="007F2674">
        <w:rPr>
          <w:bCs/>
          <w:iCs/>
          <w:lang w:val="sr-Cyrl-CS" w:eastAsia="sr-Latn-CS"/>
        </w:rPr>
        <w:t>121.</w:t>
      </w:r>
    </w:p>
    <w:p w:rsidR="00666C48" w:rsidRPr="007F2674" w:rsidRDefault="00666C48" w:rsidP="00666C48">
      <w:pPr>
        <w:autoSpaceDE w:val="0"/>
        <w:autoSpaceDN w:val="0"/>
        <w:adjustRightInd w:val="0"/>
        <w:ind w:firstLine="708"/>
        <w:jc w:val="both"/>
        <w:rPr>
          <w:lang w:val="sr-Cyrl-CS" w:eastAsia="sr-Latn-CS"/>
        </w:rPr>
      </w:pPr>
      <w:r w:rsidRPr="007F2674">
        <w:rPr>
          <w:bCs/>
          <w:iCs/>
          <w:lang w:val="sr-Cyrl-CS" w:eastAsia="sr-Latn-CS"/>
        </w:rPr>
        <w:tab/>
      </w:r>
      <w:r w:rsidRPr="007F2674">
        <w:rPr>
          <w:lang w:val="sr-Cyrl-CS" w:eastAsia="sr-Latn-CS"/>
        </w:rPr>
        <w:t>Лицима која су до дана ступања на снагу овог закона стекла сертификат или решење о звању овлашћени ревизор, полагањем по програму Савезне владе, признаје се професионално звање овлашћени ревизор, у складу са овим законом.</w:t>
      </w:r>
    </w:p>
    <w:p w:rsidR="00666C48" w:rsidRPr="007F2674" w:rsidRDefault="00666C48" w:rsidP="00666C48">
      <w:pPr>
        <w:autoSpaceDE w:val="0"/>
        <w:autoSpaceDN w:val="0"/>
        <w:adjustRightInd w:val="0"/>
        <w:ind w:firstLine="708"/>
        <w:jc w:val="both"/>
        <w:outlineLvl w:val="0"/>
        <w:rPr>
          <w:bCs/>
          <w:iCs/>
          <w:lang w:val="sr-Cyrl-CS" w:eastAsia="sr-Latn-CS"/>
        </w:rPr>
      </w:pPr>
      <w:r w:rsidRPr="007F2674">
        <w:rPr>
          <w:lang w:val="sr-Cyrl-CS" w:eastAsia="sr-Latn-CS"/>
        </w:rPr>
        <w:t>Лицима која су до дана ступања на снагу овог закона стекла сертификат или имају решење о звању овлашћени ревизор без полагања испита у складу са Законом о ревизији рачуноводствених извештаја (</w:t>
      </w:r>
      <w:r w:rsidRPr="007F2674">
        <w:rPr>
          <w:lang w:val="sr-Cyrl-CS"/>
        </w:rPr>
        <w:t>„</w:t>
      </w:r>
      <w:r w:rsidRPr="007F2674">
        <w:rPr>
          <w:lang w:val="sr-Cyrl-CS" w:eastAsia="sr-Latn-CS"/>
        </w:rPr>
        <w:t>Службени лист СРЈ</w:t>
      </w:r>
      <w:r w:rsidRPr="007F2674">
        <w:rPr>
          <w:lang w:val="sr-Cyrl-CS"/>
        </w:rPr>
        <w:t>”</w:t>
      </w:r>
      <w:r w:rsidRPr="007F2674">
        <w:rPr>
          <w:lang w:val="sr-Cyrl-CS" w:eastAsia="sr-Latn-CS"/>
        </w:rPr>
        <w:t>, бр. 30/96, 74/99, 1/00 и 71/01), признаје се професионално звање овлашћени ревизор у складу са овим законом.</w:t>
      </w:r>
    </w:p>
    <w:p w:rsidR="00B6335A" w:rsidRPr="007F2674" w:rsidRDefault="00B6335A" w:rsidP="00B6335A">
      <w:pPr>
        <w:autoSpaceDE w:val="0"/>
        <w:autoSpaceDN w:val="0"/>
        <w:adjustRightInd w:val="0"/>
        <w:ind w:firstLine="720"/>
        <w:jc w:val="both"/>
        <w:rPr>
          <w:lang w:val="sr-Cyrl-CS" w:eastAsia="sr-Latn-CS"/>
        </w:rPr>
      </w:pPr>
      <w:r w:rsidRPr="007F2674">
        <w:rPr>
          <w:lang w:val="sr-Cyrl-CS" w:eastAsia="sr-Latn-CS"/>
        </w:rPr>
        <w:t>Лицима</w:t>
      </w:r>
      <w:r w:rsidR="00AA54FF" w:rsidRPr="007F2674">
        <w:rPr>
          <w:lang w:val="sr-Cyrl-CS" w:eastAsia="sr-Latn-CS"/>
        </w:rPr>
        <w:t>,</w:t>
      </w:r>
      <w:r w:rsidRPr="007F2674">
        <w:rPr>
          <w:lang w:val="sr-Cyrl-CS" w:eastAsia="sr-Latn-CS"/>
        </w:rPr>
        <w:t xml:space="preserve"> која су до дана ступања на снагу овог закона стекла професионално звање овлашћени ревизор, односно овлашћени </w:t>
      </w:r>
      <w:r w:rsidR="000D6C37" w:rsidRPr="007F2674">
        <w:rPr>
          <w:lang w:val="sr-Cyrl-CS" w:eastAsia="sr-Latn-CS"/>
        </w:rPr>
        <w:t xml:space="preserve">интерни </w:t>
      </w:r>
      <w:r w:rsidRPr="007F2674">
        <w:rPr>
          <w:lang w:val="sr-Cyrl-CS" w:eastAsia="sr-Latn-CS"/>
        </w:rPr>
        <w:t xml:space="preserve">ревизор у складу са Законом о рачуноводству и ревизији </w:t>
      </w:r>
      <w:r w:rsidRPr="007F2674">
        <w:rPr>
          <w:lang w:val="sr-Cyrl-CS"/>
        </w:rPr>
        <w:t xml:space="preserve">(„Службени гласник РС”, бр. 46/06, </w:t>
      </w:r>
      <w:r w:rsidR="007E0F08" w:rsidRPr="007F2674">
        <w:rPr>
          <w:lang w:val="sr-Cyrl-CS"/>
        </w:rPr>
        <w:t>111/09 и 99/11 - др. з</w:t>
      </w:r>
      <w:r w:rsidRPr="007F2674">
        <w:rPr>
          <w:lang w:val="sr-Cyrl-CS"/>
        </w:rPr>
        <w:t>акон)</w:t>
      </w:r>
      <w:r w:rsidR="00BA5E49" w:rsidRPr="007F2674">
        <w:rPr>
          <w:lang w:val="sr-Cyrl-CS"/>
        </w:rPr>
        <w:t xml:space="preserve"> </w:t>
      </w:r>
      <w:r w:rsidR="00666C48" w:rsidRPr="007F2674">
        <w:rPr>
          <w:lang w:val="sr-Cyrl-CS"/>
        </w:rPr>
        <w:t xml:space="preserve">и </w:t>
      </w:r>
      <w:r w:rsidR="00BA5E49" w:rsidRPr="007F2674">
        <w:rPr>
          <w:lang w:val="sr-Cyrl-CS" w:eastAsia="sr-Latn-CS"/>
        </w:rPr>
        <w:t xml:space="preserve">Законом о ревизији </w:t>
      </w:r>
      <w:r w:rsidR="00BA5E49" w:rsidRPr="007F2674">
        <w:rPr>
          <w:lang w:val="sr-Cyrl-CS"/>
        </w:rPr>
        <w:t>(„Службени гласник РС”, бр. 62/13 и 30/18)</w:t>
      </w:r>
      <w:r w:rsidRPr="007F2674">
        <w:rPr>
          <w:lang w:val="sr-Cyrl-CS"/>
        </w:rPr>
        <w:t>,</w:t>
      </w:r>
      <w:r w:rsidRPr="007F2674">
        <w:rPr>
          <w:lang w:val="sr-Cyrl-CS" w:eastAsia="sr-Latn-CS"/>
        </w:rPr>
        <w:t xml:space="preserve"> признаје се </w:t>
      </w:r>
      <w:r w:rsidR="0006671C" w:rsidRPr="007F2674">
        <w:rPr>
          <w:lang w:val="sr-Cyrl-CS" w:eastAsia="sr-Latn-CS"/>
        </w:rPr>
        <w:t>стручно</w:t>
      </w:r>
      <w:r w:rsidRPr="007F2674">
        <w:rPr>
          <w:lang w:val="sr-Cyrl-CS" w:eastAsia="sr-Latn-CS"/>
        </w:rPr>
        <w:t xml:space="preserve"> звање овлашћени ревизор, </w:t>
      </w:r>
      <w:r w:rsidR="0006671C" w:rsidRPr="007F2674">
        <w:rPr>
          <w:lang w:val="sr-Cyrl-CS" w:eastAsia="sr-Latn-CS"/>
        </w:rPr>
        <w:t>односно овлашћени интерни ревизор</w:t>
      </w:r>
      <w:r w:rsidR="00C51A85" w:rsidRPr="007F2674">
        <w:rPr>
          <w:lang w:val="sr-Cyrl-CS" w:eastAsia="sr-Latn-CS"/>
        </w:rPr>
        <w:t>,</w:t>
      </w:r>
      <w:r w:rsidR="0006671C" w:rsidRPr="007F2674">
        <w:rPr>
          <w:lang w:val="sr-Cyrl-CS" w:eastAsia="sr-Latn-CS"/>
        </w:rPr>
        <w:t xml:space="preserve"> </w:t>
      </w:r>
      <w:r w:rsidRPr="007F2674">
        <w:rPr>
          <w:lang w:val="sr-Cyrl-CS" w:eastAsia="sr-Latn-CS"/>
        </w:rPr>
        <w:t>у складу са овим законом.</w:t>
      </w:r>
    </w:p>
    <w:p w:rsidR="000D6C37" w:rsidRPr="007F2674" w:rsidRDefault="000D6C37" w:rsidP="00B6335A">
      <w:pPr>
        <w:autoSpaceDE w:val="0"/>
        <w:autoSpaceDN w:val="0"/>
        <w:adjustRightInd w:val="0"/>
        <w:ind w:firstLine="720"/>
        <w:jc w:val="both"/>
        <w:rPr>
          <w:lang w:val="sr-Cyrl-CS" w:eastAsia="sr-Latn-CS"/>
        </w:rPr>
      </w:pPr>
      <w:r w:rsidRPr="007F2674">
        <w:rPr>
          <w:lang w:val="sr-Cyrl-CS" w:eastAsia="sr-Latn-CS"/>
        </w:rPr>
        <w:t>Лице</w:t>
      </w:r>
      <w:r w:rsidR="001758B1" w:rsidRPr="007F2674">
        <w:rPr>
          <w:lang w:val="sr-Cyrl-CS" w:eastAsia="sr-Latn-CS"/>
        </w:rPr>
        <w:t>нце</w:t>
      </w:r>
      <w:r w:rsidRPr="007F2674">
        <w:rPr>
          <w:lang w:val="sr-Cyrl-CS" w:eastAsia="sr-Latn-CS"/>
        </w:rPr>
        <w:t xml:space="preserve"> </w:t>
      </w:r>
      <w:r w:rsidR="001758B1" w:rsidRPr="007F2674">
        <w:rPr>
          <w:lang w:val="sr-Cyrl-CS" w:eastAsia="sr-Latn-CS"/>
        </w:rPr>
        <w:t>издате</w:t>
      </w:r>
      <w:r w:rsidRPr="007F2674">
        <w:rPr>
          <w:lang w:val="sr-Cyrl-CS" w:eastAsia="sr-Latn-CS"/>
        </w:rPr>
        <w:t xml:space="preserve"> овлашћеним ревизорима у складу са </w:t>
      </w:r>
      <w:r w:rsidR="00BA5E49" w:rsidRPr="007F2674">
        <w:rPr>
          <w:lang w:val="sr-Cyrl-CS" w:eastAsia="sr-Latn-CS"/>
        </w:rPr>
        <w:t xml:space="preserve">Законом о ревизији </w:t>
      </w:r>
      <w:r w:rsidR="00BA5E49" w:rsidRPr="007F2674">
        <w:rPr>
          <w:lang w:val="sr-Cyrl-CS"/>
        </w:rPr>
        <w:t xml:space="preserve">(„Службени гласник РС”, бр. 62/13 и 30/18) </w:t>
      </w:r>
      <w:r w:rsidR="001758B1" w:rsidRPr="007F2674">
        <w:rPr>
          <w:lang w:val="sr-Cyrl-CS"/>
        </w:rPr>
        <w:t>важе</w:t>
      </w:r>
      <w:r w:rsidRPr="007F2674">
        <w:rPr>
          <w:lang w:val="sr-Cyrl-CS"/>
        </w:rPr>
        <w:t xml:space="preserve"> до </w:t>
      </w:r>
      <w:r w:rsidR="001758B1" w:rsidRPr="007F2674">
        <w:rPr>
          <w:lang w:val="sr-Cyrl-CS"/>
        </w:rPr>
        <w:t xml:space="preserve">дана </w:t>
      </w:r>
      <w:r w:rsidRPr="007F2674">
        <w:rPr>
          <w:lang w:val="sr-Cyrl-CS"/>
        </w:rPr>
        <w:t>престанка њ</w:t>
      </w:r>
      <w:r w:rsidR="001758B1" w:rsidRPr="007F2674">
        <w:rPr>
          <w:lang w:val="sr-Cyrl-CS"/>
        </w:rPr>
        <w:t>ихово</w:t>
      </w:r>
      <w:r w:rsidRPr="007F2674">
        <w:rPr>
          <w:lang w:val="sr-Cyrl-CS"/>
        </w:rPr>
        <w:t>г важења.</w:t>
      </w:r>
    </w:p>
    <w:p w:rsidR="006F629F" w:rsidRPr="007F2674" w:rsidRDefault="006F629F" w:rsidP="00214B19">
      <w:pPr>
        <w:autoSpaceDE w:val="0"/>
        <w:autoSpaceDN w:val="0"/>
        <w:adjustRightInd w:val="0"/>
        <w:rPr>
          <w:lang w:val="sr-Cyrl-CS" w:eastAsia="sr-Latn-CS"/>
        </w:rPr>
      </w:pPr>
    </w:p>
    <w:p w:rsidR="000C568C" w:rsidRPr="007F2674" w:rsidRDefault="0072267B" w:rsidP="00CE79B8">
      <w:pPr>
        <w:autoSpaceDE w:val="0"/>
        <w:autoSpaceDN w:val="0"/>
        <w:adjustRightInd w:val="0"/>
        <w:jc w:val="center"/>
        <w:outlineLvl w:val="0"/>
        <w:rPr>
          <w:lang w:val="sr-Cyrl-CS" w:eastAsia="sr-Latn-CS"/>
        </w:rPr>
      </w:pPr>
      <w:r w:rsidRPr="007F2674">
        <w:rPr>
          <w:lang w:val="sr-Cyrl-CS" w:eastAsia="sr-Latn-CS"/>
        </w:rPr>
        <w:t>Започети поступци</w:t>
      </w:r>
    </w:p>
    <w:p w:rsidR="000E44CE" w:rsidRPr="007F2674" w:rsidRDefault="000E44CE" w:rsidP="00570590">
      <w:pPr>
        <w:autoSpaceDE w:val="0"/>
        <w:autoSpaceDN w:val="0"/>
        <w:adjustRightInd w:val="0"/>
        <w:jc w:val="center"/>
        <w:rPr>
          <w:lang w:val="sr-Cyrl-CS" w:eastAsia="sr-Latn-CS"/>
        </w:rPr>
      </w:pPr>
    </w:p>
    <w:p w:rsidR="000C568C" w:rsidRPr="007F2674" w:rsidRDefault="00135DCE" w:rsidP="00CE79B8">
      <w:pPr>
        <w:autoSpaceDE w:val="0"/>
        <w:autoSpaceDN w:val="0"/>
        <w:adjustRightInd w:val="0"/>
        <w:jc w:val="center"/>
        <w:outlineLvl w:val="0"/>
        <w:rPr>
          <w:bCs/>
          <w:iCs/>
          <w:lang w:val="sr-Cyrl-CS" w:eastAsia="sr-Latn-CS"/>
        </w:rPr>
      </w:pPr>
      <w:r w:rsidRPr="007F2674">
        <w:rPr>
          <w:bCs/>
          <w:iCs/>
          <w:lang w:val="sr-Cyrl-CS" w:eastAsia="sr-Latn-CS"/>
        </w:rPr>
        <w:t xml:space="preserve">Члан </w:t>
      </w:r>
      <w:r w:rsidR="00E11252" w:rsidRPr="007F2674">
        <w:rPr>
          <w:bCs/>
          <w:iCs/>
          <w:lang w:val="sr-Cyrl-CS" w:eastAsia="sr-Latn-CS"/>
        </w:rPr>
        <w:t>122.</w:t>
      </w:r>
    </w:p>
    <w:p w:rsidR="00AC1681" w:rsidRPr="007F2674" w:rsidRDefault="00AC1681" w:rsidP="00C13DEB">
      <w:pPr>
        <w:autoSpaceDE w:val="0"/>
        <w:autoSpaceDN w:val="0"/>
        <w:adjustRightInd w:val="0"/>
        <w:ind w:firstLine="708"/>
        <w:jc w:val="both"/>
        <w:rPr>
          <w:lang w:val="sr-Cyrl-CS" w:eastAsia="sr-Latn-CS"/>
        </w:rPr>
      </w:pPr>
      <w:r w:rsidRPr="007F2674">
        <w:rPr>
          <w:lang w:val="sr-Cyrl-CS" w:eastAsia="sr-Latn-CS"/>
        </w:rPr>
        <w:t>Лица</w:t>
      </w:r>
      <w:r w:rsidR="00AA54FF" w:rsidRPr="007F2674">
        <w:rPr>
          <w:lang w:val="sr-Cyrl-CS" w:eastAsia="sr-Latn-CS"/>
        </w:rPr>
        <w:t>,</w:t>
      </w:r>
      <w:r w:rsidRPr="007F2674">
        <w:rPr>
          <w:lang w:val="sr-Cyrl-CS" w:eastAsia="sr-Latn-CS"/>
        </w:rPr>
        <w:t xml:space="preserve"> која су до дана ступања на снагу овог закона започела полагање испита по програму Коморе за стицање звања овлашћени ревизор и овлашћени интерни ревизор, могу да пол</w:t>
      </w:r>
      <w:r w:rsidR="00AA54FF" w:rsidRPr="007F2674">
        <w:rPr>
          <w:lang w:val="sr-Cyrl-CS" w:eastAsia="sr-Latn-CS"/>
        </w:rPr>
        <w:t>а</w:t>
      </w:r>
      <w:r w:rsidRPr="007F2674">
        <w:rPr>
          <w:lang w:val="sr-Cyrl-CS" w:eastAsia="sr-Latn-CS"/>
        </w:rPr>
        <w:t>ж</w:t>
      </w:r>
      <w:r w:rsidR="00AA54FF" w:rsidRPr="007F2674">
        <w:rPr>
          <w:lang w:val="sr-Cyrl-CS" w:eastAsia="sr-Latn-CS"/>
        </w:rPr>
        <w:t>у</w:t>
      </w:r>
      <w:r w:rsidRPr="007F2674">
        <w:rPr>
          <w:lang w:val="sr-Cyrl-CS" w:eastAsia="sr-Latn-CS"/>
        </w:rPr>
        <w:t xml:space="preserve"> преостале испите по програму по којем су започела полагање тог испита</w:t>
      </w:r>
      <w:r w:rsidR="00770BA7" w:rsidRPr="007F2674">
        <w:rPr>
          <w:lang w:val="sr-Cyrl-CS" w:eastAsia="sr-Latn-CS"/>
        </w:rPr>
        <w:t>.</w:t>
      </w:r>
      <w:r w:rsidRPr="007F2674">
        <w:rPr>
          <w:lang w:val="sr-Cyrl-CS" w:eastAsia="sr-Latn-CS"/>
        </w:rPr>
        <w:t xml:space="preserve"> </w:t>
      </w:r>
    </w:p>
    <w:p w:rsidR="00CB74BD" w:rsidRPr="007F2674" w:rsidRDefault="00A640FC" w:rsidP="00CB74BD">
      <w:pPr>
        <w:autoSpaceDE w:val="0"/>
        <w:autoSpaceDN w:val="0"/>
        <w:adjustRightInd w:val="0"/>
        <w:ind w:firstLine="708"/>
        <w:jc w:val="both"/>
        <w:rPr>
          <w:lang w:val="sr-Cyrl-CS" w:eastAsia="sr-Latn-CS"/>
        </w:rPr>
      </w:pPr>
      <w:r w:rsidRPr="007F2674">
        <w:rPr>
          <w:lang w:val="sr-Cyrl-CS" w:eastAsia="sr-Latn-CS"/>
        </w:rPr>
        <w:t>По</w:t>
      </w:r>
      <w:r w:rsidR="005C4909" w:rsidRPr="007F2674">
        <w:rPr>
          <w:lang w:val="sr-Cyrl-CS" w:eastAsia="sr-Latn-CS"/>
        </w:rPr>
        <w:t xml:space="preserve"> захтевима за издавање лиценце, односно дозволе за обављање ревизије који су поднети до дана ступања на снагу овог закона, </w:t>
      </w:r>
      <w:r w:rsidRPr="007F2674">
        <w:rPr>
          <w:lang w:val="sr-Cyrl-CS" w:eastAsia="sr-Latn-CS"/>
        </w:rPr>
        <w:t>решаваће се у</w:t>
      </w:r>
      <w:r w:rsidR="005C4909" w:rsidRPr="007F2674">
        <w:rPr>
          <w:lang w:val="sr-Cyrl-CS" w:eastAsia="sr-Latn-CS"/>
        </w:rPr>
        <w:t xml:space="preserve"> складу са прописима који су важили до да</w:t>
      </w:r>
      <w:r w:rsidRPr="007F2674">
        <w:rPr>
          <w:lang w:val="sr-Cyrl-CS" w:eastAsia="sr-Latn-CS"/>
        </w:rPr>
        <w:t>на ступања на снагу овог закона.</w:t>
      </w:r>
    </w:p>
    <w:p w:rsidR="005E71A9" w:rsidRPr="007F2674" w:rsidRDefault="005E71A9" w:rsidP="00CB74BD">
      <w:pPr>
        <w:autoSpaceDE w:val="0"/>
        <w:autoSpaceDN w:val="0"/>
        <w:adjustRightInd w:val="0"/>
        <w:ind w:firstLine="708"/>
        <w:jc w:val="both"/>
        <w:rPr>
          <w:lang w:val="sr-Cyrl-CS" w:eastAsia="sr-Latn-CS"/>
        </w:rPr>
      </w:pPr>
      <w:r w:rsidRPr="007F2674">
        <w:rPr>
          <w:lang w:val="sr-Cyrl-CS" w:eastAsia="sr-Latn-CS"/>
        </w:rPr>
        <w:t>Поступци који се односе на контролу квалитета обављања ревизиј</w:t>
      </w:r>
      <w:r w:rsidR="0045131F" w:rsidRPr="007F2674">
        <w:rPr>
          <w:lang w:val="sr-Cyrl-CS" w:eastAsia="sr-Latn-CS"/>
        </w:rPr>
        <w:t>e</w:t>
      </w:r>
      <w:r w:rsidRPr="007F2674">
        <w:rPr>
          <w:lang w:val="sr-Cyrl-CS" w:eastAsia="sr-Latn-CS"/>
        </w:rPr>
        <w:t xml:space="preserve"> и изрицање мера, који су започети до дана ступањ</w:t>
      </w:r>
      <w:r w:rsidR="0045131F" w:rsidRPr="007F2674">
        <w:rPr>
          <w:lang w:val="sr-Cyrl-CS" w:eastAsia="sr-Latn-CS"/>
        </w:rPr>
        <w:t>а на снагу аката Комисије из члaна</w:t>
      </w:r>
      <w:r w:rsidRPr="007F2674">
        <w:rPr>
          <w:lang w:val="sr-Cyrl-CS" w:eastAsia="sr-Latn-CS"/>
        </w:rPr>
        <w:t xml:space="preserve"> 118. овог </w:t>
      </w:r>
      <w:r w:rsidR="001474E6" w:rsidRPr="007F2674">
        <w:rPr>
          <w:lang w:val="sr-Cyrl-CS" w:eastAsia="sr-Latn-CS"/>
        </w:rPr>
        <w:t>закона</w:t>
      </w:r>
      <w:r w:rsidRPr="007F2674">
        <w:rPr>
          <w:lang w:val="sr-Cyrl-CS" w:eastAsia="sr-Latn-CS"/>
        </w:rPr>
        <w:t>, решаваће се у складу са прописима који су важили до дана ступања на снагу овог закона.</w:t>
      </w:r>
    </w:p>
    <w:p w:rsidR="002C6BCE" w:rsidRPr="007F2674" w:rsidRDefault="002C6BCE" w:rsidP="002C6BCE">
      <w:pPr>
        <w:autoSpaceDE w:val="0"/>
        <w:autoSpaceDN w:val="0"/>
        <w:adjustRightInd w:val="0"/>
        <w:jc w:val="both"/>
        <w:rPr>
          <w:lang w:val="sr-Cyrl-CS" w:eastAsia="sr-Latn-CS"/>
        </w:rPr>
      </w:pPr>
    </w:p>
    <w:p w:rsidR="0023775F" w:rsidRPr="007F2674" w:rsidRDefault="0023775F" w:rsidP="0023775F">
      <w:pPr>
        <w:autoSpaceDE w:val="0"/>
        <w:autoSpaceDN w:val="0"/>
        <w:adjustRightInd w:val="0"/>
        <w:jc w:val="center"/>
        <w:rPr>
          <w:lang w:val="sr-Cyrl-CS" w:eastAsia="sr-Latn-CS"/>
        </w:rPr>
      </w:pPr>
      <w:r w:rsidRPr="007F2674">
        <w:rPr>
          <w:lang w:val="sr-Cyrl-CS" w:eastAsia="sr-Latn-CS"/>
        </w:rPr>
        <w:t>Брисање већ изречених мера</w:t>
      </w:r>
    </w:p>
    <w:p w:rsidR="0023775F" w:rsidRPr="007F2674" w:rsidRDefault="0023775F" w:rsidP="0023775F">
      <w:pPr>
        <w:autoSpaceDE w:val="0"/>
        <w:autoSpaceDN w:val="0"/>
        <w:adjustRightInd w:val="0"/>
        <w:jc w:val="center"/>
        <w:rPr>
          <w:lang w:val="sr-Cyrl-CS" w:eastAsia="sr-Latn-CS"/>
        </w:rPr>
      </w:pPr>
    </w:p>
    <w:p w:rsidR="002C6BCE" w:rsidRPr="007F2674" w:rsidRDefault="002C6BCE" w:rsidP="002C6BCE">
      <w:pPr>
        <w:autoSpaceDE w:val="0"/>
        <w:autoSpaceDN w:val="0"/>
        <w:adjustRightInd w:val="0"/>
        <w:jc w:val="center"/>
        <w:rPr>
          <w:lang w:val="sr-Cyrl-CS" w:eastAsia="sr-Latn-CS"/>
        </w:rPr>
      </w:pPr>
      <w:r w:rsidRPr="007F2674">
        <w:rPr>
          <w:lang w:val="sr-Cyrl-CS" w:eastAsia="sr-Latn-CS"/>
        </w:rPr>
        <w:t>Члан 123.</w:t>
      </w:r>
    </w:p>
    <w:p w:rsidR="002C6BCE" w:rsidRPr="007F2674" w:rsidRDefault="002C6BCE" w:rsidP="002C6BCE">
      <w:pPr>
        <w:autoSpaceDE w:val="0"/>
        <w:autoSpaceDN w:val="0"/>
        <w:adjustRightInd w:val="0"/>
        <w:jc w:val="both"/>
        <w:rPr>
          <w:lang w:val="sr-Cyrl-CS" w:eastAsia="sr-Latn-CS"/>
        </w:rPr>
      </w:pPr>
      <w:r w:rsidRPr="007F2674">
        <w:rPr>
          <w:lang w:val="sr-Cyrl-CS" w:eastAsia="sr-Latn-CS"/>
        </w:rPr>
        <w:tab/>
        <w:t xml:space="preserve">Одредбе члана 72. овог закона у погледу рока за брисање изречених мера из регистра примењиваће се и на мере изречене до дана ступања на снагу овог закона у складу са Законом о ревизији </w:t>
      </w:r>
      <w:r w:rsidRPr="007F2674">
        <w:rPr>
          <w:lang w:val="sr-Cyrl-CS"/>
        </w:rPr>
        <w:t>(„Службени гласник РС”, бр. 62/13 и 30/18).</w:t>
      </w:r>
    </w:p>
    <w:p w:rsidR="00574CAB" w:rsidRPr="007F2674" w:rsidRDefault="00574CAB" w:rsidP="00A80AB1">
      <w:pPr>
        <w:autoSpaceDE w:val="0"/>
        <w:autoSpaceDN w:val="0"/>
        <w:adjustRightInd w:val="0"/>
        <w:rPr>
          <w:lang w:val="sr-Cyrl-CS" w:eastAsia="sr-Latn-CS"/>
        </w:rPr>
      </w:pPr>
    </w:p>
    <w:p w:rsidR="00FB42D1" w:rsidRPr="007F2674" w:rsidRDefault="00FB42D1" w:rsidP="00CE79B8">
      <w:pPr>
        <w:autoSpaceDE w:val="0"/>
        <w:autoSpaceDN w:val="0"/>
        <w:adjustRightInd w:val="0"/>
        <w:jc w:val="center"/>
        <w:outlineLvl w:val="0"/>
        <w:rPr>
          <w:bCs/>
          <w:iCs/>
          <w:lang w:val="sr-Cyrl-CS" w:eastAsia="sr-Latn-CS"/>
        </w:rPr>
      </w:pPr>
      <w:r w:rsidRPr="007F2674">
        <w:rPr>
          <w:bCs/>
          <w:iCs/>
          <w:lang w:val="sr-Cyrl-CS" w:eastAsia="sr-Latn-CS"/>
        </w:rPr>
        <w:t>Рачунање рока за замену лиценцираног овлашћеног ревизора</w:t>
      </w:r>
    </w:p>
    <w:p w:rsidR="008D645B" w:rsidRPr="007F2674" w:rsidRDefault="008D645B" w:rsidP="007505AD">
      <w:pPr>
        <w:autoSpaceDE w:val="0"/>
        <w:autoSpaceDN w:val="0"/>
        <w:adjustRightInd w:val="0"/>
        <w:outlineLvl w:val="0"/>
        <w:rPr>
          <w:bCs/>
          <w:iCs/>
          <w:lang w:val="sr-Cyrl-CS" w:eastAsia="sr-Latn-CS"/>
        </w:rPr>
      </w:pPr>
    </w:p>
    <w:p w:rsidR="00FB42D1" w:rsidRPr="007F2674" w:rsidRDefault="00FB42D1" w:rsidP="007505AD">
      <w:pPr>
        <w:autoSpaceDE w:val="0"/>
        <w:autoSpaceDN w:val="0"/>
        <w:adjustRightInd w:val="0"/>
        <w:jc w:val="center"/>
        <w:outlineLvl w:val="0"/>
        <w:rPr>
          <w:bCs/>
          <w:iCs/>
          <w:lang w:val="sr-Cyrl-CS" w:eastAsia="sr-Latn-CS"/>
        </w:rPr>
      </w:pPr>
      <w:r w:rsidRPr="007F2674">
        <w:rPr>
          <w:bCs/>
          <w:iCs/>
          <w:lang w:val="sr-Cyrl-CS" w:eastAsia="sr-Latn-CS"/>
        </w:rPr>
        <w:t xml:space="preserve">Члан </w:t>
      </w:r>
      <w:r w:rsidR="0023775F" w:rsidRPr="007F2674">
        <w:rPr>
          <w:bCs/>
          <w:iCs/>
          <w:lang w:val="sr-Cyrl-CS" w:eastAsia="sr-Latn-CS"/>
        </w:rPr>
        <w:t>124</w:t>
      </w:r>
      <w:r w:rsidR="00275193" w:rsidRPr="007F2674">
        <w:rPr>
          <w:bCs/>
          <w:iCs/>
          <w:lang w:val="sr-Cyrl-CS" w:eastAsia="sr-Latn-CS"/>
        </w:rPr>
        <w:t>.</w:t>
      </w:r>
    </w:p>
    <w:p w:rsidR="004F2D63" w:rsidRPr="007F2674" w:rsidRDefault="004F2D63" w:rsidP="004F2D63">
      <w:pPr>
        <w:autoSpaceDE w:val="0"/>
        <w:autoSpaceDN w:val="0"/>
        <w:adjustRightInd w:val="0"/>
        <w:jc w:val="both"/>
        <w:rPr>
          <w:bCs/>
          <w:iCs/>
          <w:lang w:val="sr-Cyrl-CS" w:eastAsia="sr-Latn-CS"/>
        </w:rPr>
      </w:pPr>
      <w:r w:rsidRPr="007F2674">
        <w:rPr>
          <w:lang w:val="sr-Cyrl-CS" w:eastAsia="sr-Latn-CS"/>
        </w:rPr>
        <w:tab/>
      </w:r>
      <w:r w:rsidRPr="007F2674">
        <w:rPr>
          <w:bCs/>
          <w:iCs/>
          <w:lang w:val="sr-Cyrl-CS" w:eastAsia="sr-Latn-CS"/>
        </w:rPr>
        <w:t>Рок за замену</w:t>
      </w:r>
      <w:r w:rsidR="00AA59D2" w:rsidRPr="007F2674">
        <w:rPr>
          <w:bCs/>
          <w:iCs/>
          <w:lang w:val="sr-Cyrl-CS" w:eastAsia="sr-Latn-CS"/>
        </w:rPr>
        <w:t xml:space="preserve"> друштва за ревизију, односно</w:t>
      </w:r>
      <w:r w:rsidRPr="007F2674">
        <w:rPr>
          <w:bCs/>
          <w:iCs/>
          <w:lang w:val="sr-Cyrl-CS" w:eastAsia="sr-Latn-CS"/>
        </w:rPr>
        <w:t xml:space="preserve"> лиценцираног овлашћеног ревизора, потписника ревизорског извештаја у смислу члана </w:t>
      </w:r>
      <w:r w:rsidR="00B03872" w:rsidRPr="007F2674">
        <w:rPr>
          <w:bCs/>
          <w:iCs/>
          <w:lang w:val="sr-Cyrl-CS" w:eastAsia="sr-Latn-CS"/>
        </w:rPr>
        <w:t>50</w:t>
      </w:r>
      <w:r w:rsidRPr="007F2674">
        <w:rPr>
          <w:bCs/>
          <w:iCs/>
          <w:lang w:val="sr-Cyrl-CS" w:eastAsia="sr-Latn-CS"/>
        </w:rPr>
        <w:t xml:space="preserve">. овог закона, почиње </w:t>
      </w:r>
      <w:r w:rsidRPr="007F2674">
        <w:rPr>
          <w:bCs/>
          <w:iCs/>
          <w:lang w:val="sr-Cyrl-CS" w:eastAsia="sr-Latn-CS"/>
        </w:rPr>
        <w:lastRenderedPageBreak/>
        <w:t xml:space="preserve">да тече од прве обављене ревизије финансијских извештаја код истог </w:t>
      </w:r>
      <w:r w:rsidRPr="007F2674">
        <w:rPr>
          <w:rFonts w:eastAsia="TimesNewRoman"/>
          <w:lang w:val="sr-Cyrl-CS"/>
        </w:rPr>
        <w:t xml:space="preserve">обвезника ревизије почевши од дана ступања на снагу </w:t>
      </w:r>
      <w:r w:rsidRPr="007F2674">
        <w:rPr>
          <w:lang w:val="sr-Cyrl-CS" w:eastAsia="sr-Latn-CS"/>
        </w:rPr>
        <w:t>овог закона</w:t>
      </w:r>
      <w:r w:rsidR="00EB5E92" w:rsidRPr="007F2674">
        <w:rPr>
          <w:lang w:val="sr-Cyrl-CS" w:eastAsia="sr-Latn-CS"/>
        </w:rPr>
        <w:t>.</w:t>
      </w:r>
    </w:p>
    <w:p w:rsidR="00AE1FCB" w:rsidRPr="007F2674" w:rsidRDefault="00AE1FCB" w:rsidP="000D6C37">
      <w:pPr>
        <w:autoSpaceDE w:val="0"/>
        <w:autoSpaceDN w:val="0"/>
        <w:adjustRightInd w:val="0"/>
        <w:jc w:val="both"/>
        <w:rPr>
          <w:lang w:val="sr-Cyrl-CS" w:eastAsia="sr-Latn-CS"/>
        </w:rPr>
      </w:pPr>
    </w:p>
    <w:p w:rsidR="00341E1B" w:rsidRPr="007F2674" w:rsidRDefault="00F95451" w:rsidP="00CE79B8">
      <w:pPr>
        <w:autoSpaceDE w:val="0"/>
        <w:autoSpaceDN w:val="0"/>
        <w:adjustRightInd w:val="0"/>
        <w:jc w:val="center"/>
        <w:outlineLvl w:val="0"/>
        <w:rPr>
          <w:lang w:val="sr-Cyrl-CS" w:eastAsia="sr-Latn-CS"/>
        </w:rPr>
      </w:pPr>
      <w:r w:rsidRPr="007F2674">
        <w:rPr>
          <w:lang w:val="sr-Cyrl-CS" w:eastAsia="sr-Latn-CS"/>
        </w:rPr>
        <w:t>Дејство п</w:t>
      </w:r>
      <w:r w:rsidR="00AC1681" w:rsidRPr="007F2674">
        <w:rPr>
          <w:lang w:val="sr-Cyrl-CS" w:eastAsia="sr-Latn-CS"/>
        </w:rPr>
        <w:t>ријем</w:t>
      </w:r>
      <w:r w:rsidR="000253AA" w:rsidRPr="007F2674">
        <w:rPr>
          <w:lang w:val="sr-Cyrl-CS" w:eastAsia="sr-Latn-CS"/>
        </w:rPr>
        <w:t>а</w:t>
      </w:r>
      <w:r w:rsidR="00AC1681" w:rsidRPr="007F2674">
        <w:rPr>
          <w:lang w:val="sr-Cyrl-CS" w:eastAsia="sr-Latn-CS"/>
        </w:rPr>
        <w:t xml:space="preserve"> Републике Србије у Европску унију</w:t>
      </w:r>
    </w:p>
    <w:p w:rsidR="00AC1681" w:rsidRPr="007F2674" w:rsidRDefault="00AC1681" w:rsidP="009A1981">
      <w:pPr>
        <w:autoSpaceDE w:val="0"/>
        <w:autoSpaceDN w:val="0"/>
        <w:adjustRightInd w:val="0"/>
        <w:rPr>
          <w:lang w:val="sr-Cyrl-CS" w:eastAsia="sr-Latn-CS"/>
        </w:rPr>
      </w:pPr>
    </w:p>
    <w:p w:rsidR="00852BCF" w:rsidRPr="007F2674" w:rsidRDefault="000067DF"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D61F53" w:rsidRPr="007F2674">
        <w:rPr>
          <w:rFonts w:eastAsia="TimesNewRoman"/>
          <w:lang w:val="sr-Cyrl-CS"/>
        </w:rPr>
        <w:t xml:space="preserve"> </w:t>
      </w:r>
      <w:r w:rsidR="0023775F" w:rsidRPr="007F2674">
        <w:rPr>
          <w:rFonts w:eastAsia="TimesNewRoman"/>
          <w:lang w:val="sr-Cyrl-CS"/>
        </w:rPr>
        <w:t>125</w:t>
      </w:r>
      <w:r w:rsidR="00275193" w:rsidRPr="007F2674">
        <w:rPr>
          <w:rFonts w:eastAsia="TimesNewRoman"/>
          <w:lang w:val="sr-Cyrl-CS"/>
        </w:rPr>
        <w:t>.</w:t>
      </w:r>
    </w:p>
    <w:p w:rsidR="00485730" w:rsidRPr="007F2674" w:rsidRDefault="00485730" w:rsidP="00485730">
      <w:pPr>
        <w:autoSpaceDE w:val="0"/>
        <w:autoSpaceDN w:val="0"/>
        <w:adjustRightInd w:val="0"/>
        <w:jc w:val="both"/>
        <w:outlineLvl w:val="0"/>
        <w:rPr>
          <w:lang w:val="sr-Cyrl-CS" w:eastAsia="sr-Latn-CS"/>
        </w:rPr>
      </w:pPr>
      <w:r w:rsidRPr="007F2674">
        <w:rPr>
          <w:rFonts w:eastAsia="TimesNewRoman"/>
          <w:lang w:val="sr-Cyrl-CS"/>
        </w:rPr>
        <w:tab/>
      </w:r>
      <w:r w:rsidRPr="007F2674">
        <w:rPr>
          <w:lang w:val="sr-Cyrl-CS" w:eastAsia="sr-Latn-CS"/>
        </w:rPr>
        <w:t xml:space="preserve">Од дана пријема Републике Србије у Европску унију престају да важе одредбе </w:t>
      </w:r>
      <w:r w:rsidR="000253AA" w:rsidRPr="007F2674">
        <w:rPr>
          <w:rFonts w:eastAsia="TimesNewRoman"/>
          <w:lang w:val="sr-Cyrl-CS"/>
        </w:rPr>
        <w:t>члана 24, члана</w:t>
      </w:r>
      <w:r w:rsidRPr="007F2674">
        <w:rPr>
          <w:rFonts w:eastAsia="TimesNewRoman"/>
          <w:lang w:val="sr-Cyrl-CS"/>
        </w:rPr>
        <w:t xml:space="preserve"> </w:t>
      </w:r>
      <w:r w:rsidR="00257972" w:rsidRPr="007F2674">
        <w:rPr>
          <w:rFonts w:eastAsia="TimesNewRoman"/>
          <w:lang w:val="sr-Cyrl-CS"/>
        </w:rPr>
        <w:t>30,</w:t>
      </w:r>
      <w:r w:rsidR="00D83597" w:rsidRPr="007F2674">
        <w:rPr>
          <w:rFonts w:eastAsia="TimesNewRoman"/>
          <w:lang w:val="sr-Cyrl-CS"/>
        </w:rPr>
        <w:t xml:space="preserve"> члана 33. став 8,</w:t>
      </w:r>
      <w:r w:rsidR="00257972" w:rsidRPr="007F2674">
        <w:rPr>
          <w:rFonts w:eastAsia="TimesNewRoman"/>
          <w:lang w:val="sr-Cyrl-CS"/>
        </w:rPr>
        <w:t xml:space="preserve"> </w:t>
      </w:r>
      <w:r w:rsidR="004B4003" w:rsidRPr="007F2674">
        <w:rPr>
          <w:rFonts w:eastAsia="TimesNewRoman"/>
          <w:lang w:val="sr-Cyrl-CS"/>
        </w:rPr>
        <w:t xml:space="preserve">члана 34, </w:t>
      </w:r>
      <w:r w:rsidR="00D83597" w:rsidRPr="007F2674">
        <w:rPr>
          <w:rFonts w:eastAsia="TimesNewRoman"/>
          <w:lang w:val="sr-Cyrl-CS"/>
        </w:rPr>
        <w:t xml:space="preserve">члана </w:t>
      </w:r>
      <w:r w:rsidR="002354CA" w:rsidRPr="007F2674">
        <w:rPr>
          <w:rFonts w:eastAsia="TimesNewRoman"/>
          <w:lang w:val="sr-Cyrl-CS"/>
        </w:rPr>
        <w:t xml:space="preserve">37. став. 7, </w:t>
      </w:r>
      <w:r w:rsidR="000253AA" w:rsidRPr="007F2674">
        <w:rPr>
          <w:rFonts w:eastAsia="TimesNewRoman"/>
          <w:lang w:val="sr-Cyrl-CS"/>
        </w:rPr>
        <w:t>члана</w:t>
      </w:r>
      <w:r w:rsidR="00D83597" w:rsidRPr="007F2674">
        <w:rPr>
          <w:rFonts w:eastAsia="TimesNewRoman"/>
          <w:lang w:val="sr-Cyrl-CS"/>
        </w:rPr>
        <w:t xml:space="preserve"> </w:t>
      </w:r>
      <w:r w:rsidRPr="007F2674">
        <w:rPr>
          <w:rFonts w:eastAsia="TimesNewRoman"/>
          <w:lang w:val="sr-Cyrl-CS"/>
        </w:rPr>
        <w:t>40</w:t>
      </w:r>
      <w:r w:rsidR="000253AA" w:rsidRPr="007F2674">
        <w:rPr>
          <w:rFonts w:eastAsia="TimesNewRoman"/>
          <w:lang w:val="sr-Cyrl-CS"/>
        </w:rPr>
        <w:t>, члана</w:t>
      </w:r>
      <w:r w:rsidRPr="007F2674">
        <w:rPr>
          <w:rFonts w:eastAsia="TimesNewRoman"/>
          <w:lang w:val="sr-Cyrl-CS"/>
        </w:rPr>
        <w:t xml:space="preserve"> 42. став 4, </w:t>
      </w:r>
      <w:r w:rsidR="000253AA" w:rsidRPr="007F2674">
        <w:rPr>
          <w:rFonts w:eastAsia="TimesNewRoman"/>
          <w:lang w:val="sr-Cyrl-CS"/>
        </w:rPr>
        <w:t>члана</w:t>
      </w:r>
      <w:r w:rsidR="002E633D" w:rsidRPr="007F2674">
        <w:rPr>
          <w:rFonts w:eastAsia="TimesNewRoman"/>
          <w:lang w:val="sr-Cyrl-CS"/>
        </w:rPr>
        <w:t xml:space="preserve"> </w:t>
      </w:r>
      <w:r w:rsidRPr="007F2674">
        <w:rPr>
          <w:rFonts w:eastAsia="TimesNewRoman"/>
          <w:lang w:val="sr-Cyrl-CS"/>
        </w:rPr>
        <w:t>45,</w:t>
      </w:r>
      <w:r w:rsidR="000253AA" w:rsidRPr="007F2674">
        <w:rPr>
          <w:rFonts w:eastAsia="TimesNewRoman"/>
          <w:lang w:val="sr-Cyrl-CS"/>
        </w:rPr>
        <w:t xml:space="preserve"> члана</w:t>
      </w:r>
      <w:r w:rsidRPr="007F2674">
        <w:rPr>
          <w:rFonts w:eastAsia="TimesNewRoman"/>
          <w:lang w:val="sr-Cyrl-CS"/>
        </w:rPr>
        <w:t xml:space="preserve"> 50</w:t>
      </w:r>
      <w:r w:rsidR="000253AA" w:rsidRPr="007F2674">
        <w:rPr>
          <w:rFonts w:eastAsia="TimesNewRoman"/>
          <w:lang w:val="sr-Cyrl-CS"/>
        </w:rPr>
        <w:t>, члана</w:t>
      </w:r>
      <w:r w:rsidRPr="007F2674">
        <w:rPr>
          <w:rFonts w:eastAsia="TimesNewRoman"/>
          <w:lang w:val="sr-Cyrl-CS"/>
        </w:rPr>
        <w:t xml:space="preserve"> 52. став 3, </w:t>
      </w:r>
      <w:r w:rsidR="002E633D" w:rsidRPr="007F2674">
        <w:rPr>
          <w:rFonts w:eastAsia="TimesNewRoman"/>
          <w:lang w:val="sr-Cyrl-CS"/>
        </w:rPr>
        <w:t xml:space="preserve">чл. </w:t>
      </w:r>
      <w:r w:rsidRPr="007F2674">
        <w:rPr>
          <w:rFonts w:eastAsia="TimesNewRoman"/>
          <w:lang w:val="sr-Cyrl-CS"/>
        </w:rPr>
        <w:t>76</w:t>
      </w:r>
      <w:r w:rsidR="0045131F" w:rsidRPr="007F2674">
        <w:rPr>
          <w:rFonts w:eastAsia="TimesNewRoman"/>
          <w:lang w:val="sr-Cyrl-CS"/>
        </w:rPr>
        <w:t>.</w:t>
      </w:r>
      <w:r w:rsidR="002E633D" w:rsidRPr="007F2674">
        <w:rPr>
          <w:rFonts w:eastAsia="TimesNewRoman"/>
          <w:lang w:val="sr-Cyrl-CS"/>
        </w:rPr>
        <w:t xml:space="preserve"> и </w:t>
      </w:r>
      <w:r w:rsidRPr="007F2674">
        <w:rPr>
          <w:rFonts w:eastAsia="TimesNewRoman"/>
          <w:lang w:val="sr-Cyrl-CS"/>
        </w:rPr>
        <w:t xml:space="preserve">77. ст. 2. и 3, </w:t>
      </w:r>
      <w:r w:rsidR="002E633D" w:rsidRPr="007F2674">
        <w:rPr>
          <w:rFonts w:eastAsia="TimesNewRoman"/>
          <w:lang w:val="sr-Cyrl-CS"/>
        </w:rPr>
        <w:t xml:space="preserve">члана </w:t>
      </w:r>
      <w:r w:rsidRPr="007F2674">
        <w:rPr>
          <w:rFonts w:eastAsia="TimesNewRoman"/>
          <w:lang w:val="sr-Cyrl-CS"/>
        </w:rPr>
        <w:t>78. ст. 2, 4</w:t>
      </w:r>
      <w:r w:rsidR="00525AD8" w:rsidRPr="007F2674">
        <w:rPr>
          <w:rFonts w:eastAsia="TimesNewRoman"/>
          <w:lang w:val="sr-Cyrl-CS"/>
        </w:rPr>
        <w:t>,</w:t>
      </w:r>
      <w:r w:rsidRPr="007F2674">
        <w:rPr>
          <w:rFonts w:eastAsia="TimesNewRoman"/>
          <w:lang w:val="sr-Cyrl-CS"/>
        </w:rPr>
        <w:t xml:space="preserve"> 5</w:t>
      </w:r>
      <w:r w:rsidR="00525AD8" w:rsidRPr="007F2674">
        <w:rPr>
          <w:rFonts w:eastAsia="TimesNewRoman"/>
          <w:lang w:val="sr-Cyrl-CS"/>
        </w:rPr>
        <w:t>. и 6</w:t>
      </w:r>
      <w:r w:rsidRPr="007F2674">
        <w:rPr>
          <w:rFonts w:eastAsia="TimesNewRoman"/>
          <w:lang w:val="sr-Cyrl-CS"/>
        </w:rPr>
        <w:t xml:space="preserve">, </w:t>
      </w:r>
      <w:r w:rsidR="0045131F" w:rsidRPr="007F2674">
        <w:rPr>
          <w:rFonts w:eastAsia="TimesNewRoman"/>
          <w:lang w:val="sr-Cyrl-CS"/>
        </w:rPr>
        <w:t>члана 83.</w:t>
      </w:r>
      <w:r w:rsidR="0014692A" w:rsidRPr="007F2674">
        <w:rPr>
          <w:rFonts w:eastAsia="TimesNewRoman"/>
          <w:lang w:val="sr-Cyrl-CS"/>
        </w:rPr>
        <w:t xml:space="preserve"> и члана </w:t>
      </w:r>
      <w:r w:rsidR="00281401" w:rsidRPr="007F2674">
        <w:rPr>
          <w:rFonts w:eastAsia="TimesNewRoman"/>
          <w:lang w:val="sr-Cyrl-CS"/>
        </w:rPr>
        <w:t>100</w:t>
      </w:r>
      <w:r w:rsidR="00110061" w:rsidRPr="007F2674">
        <w:rPr>
          <w:rFonts w:eastAsia="TimesNewRoman"/>
          <w:lang w:val="sr-Cyrl-CS"/>
        </w:rPr>
        <w:t xml:space="preserve">. </w:t>
      </w:r>
      <w:r w:rsidRPr="007F2674">
        <w:rPr>
          <w:lang w:val="sr-Cyrl-CS" w:eastAsia="sr-Latn-CS"/>
        </w:rPr>
        <w:t>овог закона, које се односе на друштва за ревизију која обављају ревизију друштава од јавног интереса</w:t>
      </w:r>
      <w:r w:rsidR="00281401" w:rsidRPr="007F2674">
        <w:rPr>
          <w:lang w:val="sr-Cyrl-CS" w:eastAsia="sr-Latn-CS"/>
        </w:rPr>
        <w:t xml:space="preserve">, као </w:t>
      </w:r>
      <w:r w:rsidR="00303B5F" w:rsidRPr="007F2674">
        <w:rPr>
          <w:lang w:val="sr-Cyrl-CS" w:eastAsia="sr-Latn-CS"/>
        </w:rPr>
        <w:t xml:space="preserve">и </w:t>
      </w:r>
      <w:r w:rsidR="00281401" w:rsidRPr="007F2674">
        <w:rPr>
          <w:lang w:val="sr-Cyrl-CS" w:eastAsia="sr-Latn-CS"/>
        </w:rPr>
        <w:t>спровођење</w:t>
      </w:r>
      <w:r w:rsidRPr="007F2674">
        <w:rPr>
          <w:lang w:val="sr-Cyrl-CS" w:eastAsia="sr-Latn-CS"/>
        </w:rPr>
        <w:t xml:space="preserve"> </w:t>
      </w:r>
      <w:r w:rsidR="00281401" w:rsidRPr="007F2674">
        <w:rPr>
          <w:lang w:val="sr-Cyrl-CS" w:eastAsia="sr-Latn-CS"/>
        </w:rPr>
        <w:t xml:space="preserve">контроле квалитета обављања ревизије и јавног надзора </w:t>
      </w:r>
      <w:r w:rsidRPr="007F2674">
        <w:rPr>
          <w:lang w:val="sr-Cyrl-CS" w:eastAsia="sr-Latn-CS"/>
        </w:rPr>
        <w:t xml:space="preserve">у делу који је регулисан Уредбом </w:t>
      </w:r>
      <w:r w:rsidR="002E633D" w:rsidRPr="007F2674">
        <w:rPr>
          <w:lang w:val="sr-Cyrl-CS" w:eastAsia="sr-Latn-CS"/>
        </w:rPr>
        <w:t>о посебним захтевима који се односе на законску ревизију субјеката од јавног интереса (Regulation (EU) No 537/2014)</w:t>
      </w:r>
      <w:r w:rsidRPr="007F2674">
        <w:rPr>
          <w:lang w:val="sr-Cyrl-CS" w:eastAsia="sr-Latn-CS"/>
        </w:rPr>
        <w:t>.</w:t>
      </w:r>
    </w:p>
    <w:p w:rsidR="00303B5F" w:rsidRPr="007F2674" w:rsidRDefault="00303B5F" w:rsidP="00485730">
      <w:pPr>
        <w:autoSpaceDE w:val="0"/>
        <w:autoSpaceDN w:val="0"/>
        <w:adjustRightInd w:val="0"/>
        <w:jc w:val="both"/>
        <w:outlineLvl w:val="0"/>
        <w:rPr>
          <w:lang w:val="sr-Cyrl-CS" w:eastAsia="sr-Latn-CS"/>
        </w:rPr>
      </w:pPr>
      <w:r w:rsidRPr="007F2674">
        <w:rPr>
          <w:lang w:val="sr-Cyrl-CS" w:eastAsia="sr-Latn-CS"/>
        </w:rPr>
        <w:tab/>
        <w:t>Од дана пријема Републике Србије у Европску унију на друштва за ревизију која обављају ревизију друштава од јавног интереса, као и на спровођење контроле квалитета обављања ревизије и јавног надзора над тим друштвима за ревизију примењује се Уредба о посебним захтевима који се односе на законску ревизију субјеката од јавног интереса (Regulation (EU) No 537/2014).</w:t>
      </w:r>
    </w:p>
    <w:p w:rsidR="00303B5F" w:rsidRPr="007F2674" w:rsidRDefault="00303B5F" w:rsidP="00485730">
      <w:pPr>
        <w:autoSpaceDE w:val="0"/>
        <w:autoSpaceDN w:val="0"/>
        <w:adjustRightInd w:val="0"/>
        <w:jc w:val="both"/>
        <w:outlineLvl w:val="0"/>
        <w:rPr>
          <w:lang w:val="sr-Cyrl-CS" w:eastAsia="sr-Latn-CS"/>
        </w:rPr>
      </w:pPr>
      <w:r w:rsidRPr="007F2674">
        <w:rPr>
          <w:lang w:val="sr-Cyrl-CS" w:eastAsia="sr-Latn-CS"/>
        </w:rPr>
        <w:tab/>
      </w:r>
      <w:r w:rsidR="003949D4" w:rsidRPr="007F2674">
        <w:rPr>
          <w:lang w:val="sr-Cyrl-CS" w:eastAsia="sr-Latn-CS"/>
        </w:rPr>
        <w:t xml:space="preserve">До </w:t>
      </w:r>
      <w:r w:rsidRPr="007F2674">
        <w:rPr>
          <w:lang w:val="sr-Cyrl-CS" w:eastAsia="sr-Latn-CS"/>
        </w:rPr>
        <w:t>дана пријема Републике Србије у Европску унију, на сарадњу са државама чланицама, на ревизоре и друштва за ревизију држава чланица примењују се одредбе које уређују сарадњу са трећим земљама, односно одредбе које се односе на ревизоре и друштва за ревизију трећих земаља.</w:t>
      </w:r>
    </w:p>
    <w:p w:rsidR="00D65F83" w:rsidRPr="007F2674" w:rsidRDefault="00D65F83" w:rsidP="00485730">
      <w:pPr>
        <w:autoSpaceDE w:val="0"/>
        <w:autoSpaceDN w:val="0"/>
        <w:adjustRightInd w:val="0"/>
        <w:jc w:val="both"/>
        <w:outlineLvl w:val="0"/>
        <w:rPr>
          <w:rFonts w:eastAsia="TimesNewRoman"/>
          <w:lang w:val="sr-Cyrl-CS"/>
        </w:rPr>
      </w:pPr>
      <w:r w:rsidRPr="007F2674">
        <w:rPr>
          <w:lang w:val="sr-Cyrl-CS" w:eastAsia="sr-Latn-CS"/>
        </w:rPr>
        <w:tab/>
      </w:r>
      <w:r w:rsidRPr="007F2674">
        <w:rPr>
          <w:rFonts w:eastAsia="TimesNewRoman"/>
          <w:lang w:val="sr-Cyrl-CS"/>
        </w:rPr>
        <w:t>Одредбе члан</w:t>
      </w:r>
      <w:r w:rsidR="00333407" w:rsidRPr="007F2674">
        <w:rPr>
          <w:rFonts w:eastAsia="TimesNewRoman"/>
          <w:lang w:val="sr-Cyrl-CS"/>
        </w:rPr>
        <w:t>а 7. став 16, члана 14. став 6,</w:t>
      </w:r>
      <w:r w:rsidRPr="007F2674">
        <w:rPr>
          <w:rFonts w:eastAsia="TimesNewRoman"/>
          <w:lang w:val="sr-Cyrl-CS"/>
        </w:rPr>
        <w:t xml:space="preserve"> </w:t>
      </w:r>
      <w:r w:rsidR="003949D4" w:rsidRPr="007F2674">
        <w:rPr>
          <w:rFonts w:eastAsia="TimesNewRoman"/>
          <w:lang w:val="sr-Cyrl-CS"/>
        </w:rPr>
        <w:t>члана 67</w:t>
      </w:r>
      <w:r w:rsidR="00333407" w:rsidRPr="007F2674">
        <w:rPr>
          <w:rFonts w:eastAsia="TimesNewRoman"/>
          <w:lang w:val="sr-Cyrl-CS"/>
        </w:rPr>
        <w:t>, члана</w:t>
      </w:r>
      <w:r w:rsidRPr="007F2674">
        <w:rPr>
          <w:rFonts w:eastAsia="TimesNewRoman"/>
          <w:lang w:val="sr-Cyrl-CS"/>
        </w:rPr>
        <w:t xml:space="preserve"> 101,</w:t>
      </w:r>
      <w:r w:rsidR="00333407" w:rsidRPr="007F2674">
        <w:rPr>
          <w:rFonts w:eastAsia="TimesNewRoman"/>
          <w:lang w:val="sr-Cyrl-CS"/>
        </w:rPr>
        <w:t xml:space="preserve"> чл.</w:t>
      </w:r>
      <w:r w:rsidRPr="007F2674">
        <w:rPr>
          <w:rFonts w:eastAsia="TimesNewRoman"/>
          <w:lang w:val="sr-Cyrl-CS"/>
        </w:rPr>
        <w:t xml:space="preserve"> </w:t>
      </w:r>
      <w:r w:rsidR="00FB1C60" w:rsidRPr="007F2674">
        <w:rPr>
          <w:rFonts w:eastAsia="TimesNewRoman"/>
          <w:lang w:val="sr-Cyrl-CS"/>
        </w:rPr>
        <w:t>109.</w:t>
      </w:r>
      <w:r w:rsidRPr="007F2674">
        <w:rPr>
          <w:rFonts w:eastAsia="TimesNewRoman"/>
          <w:lang w:val="sr-Cyrl-CS"/>
        </w:rPr>
        <w:t xml:space="preserve"> и </w:t>
      </w:r>
      <w:r w:rsidR="00333407" w:rsidRPr="007F2674">
        <w:rPr>
          <w:rFonts w:eastAsia="TimesNewRoman"/>
          <w:lang w:val="sr-Cyrl-CS"/>
        </w:rPr>
        <w:t>110.</w:t>
      </w:r>
      <w:r w:rsidRPr="007F2674">
        <w:rPr>
          <w:rFonts w:eastAsia="TimesNewRoman"/>
          <w:lang w:val="sr-Cyrl-CS"/>
        </w:rPr>
        <w:t xml:space="preserve"> став 4, чл. 111. и 112, као и члана 113. став 1. тачка 6) и став 5. овог закона, примењују се од дана пријема Републике Србије у Европску унију.</w:t>
      </w:r>
    </w:p>
    <w:p w:rsidR="00630390" w:rsidRPr="007F2674" w:rsidRDefault="00630390" w:rsidP="00630390">
      <w:pPr>
        <w:autoSpaceDE w:val="0"/>
        <w:autoSpaceDN w:val="0"/>
        <w:adjustRightInd w:val="0"/>
        <w:jc w:val="both"/>
        <w:rPr>
          <w:lang w:val="sr-Cyrl-CS" w:eastAsia="sr-Latn-CS"/>
        </w:rPr>
      </w:pPr>
    </w:p>
    <w:p w:rsidR="00341E1B" w:rsidRPr="007F2674" w:rsidRDefault="00341E1B" w:rsidP="00CE79B8">
      <w:pPr>
        <w:autoSpaceDE w:val="0"/>
        <w:autoSpaceDN w:val="0"/>
        <w:adjustRightInd w:val="0"/>
        <w:jc w:val="center"/>
        <w:outlineLvl w:val="0"/>
        <w:rPr>
          <w:lang w:val="sr-Cyrl-CS" w:eastAsia="sr-Latn-CS"/>
        </w:rPr>
      </w:pPr>
      <w:r w:rsidRPr="007F2674">
        <w:rPr>
          <w:lang w:val="sr-Cyrl-CS" w:eastAsia="sr-Latn-CS"/>
        </w:rPr>
        <w:t>П</w:t>
      </w:r>
      <w:r w:rsidR="003321DE" w:rsidRPr="007F2674">
        <w:rPr>
          <w:lang w:val="sr-Cyrl-CS" w:eastAsia="sr-Latn-CS"/>
        </w:rPr>
        <w:t>римена раније донетих подзаконск</w:t>
      </w:r>
      <w:r w:rsidRPr="007F2674">
        <w:rPr>
          <w:lang w:val="sr-Cyrl-CS" w:eastAsia="sr-Latn-CS"/>
        </w:rPr>
        <w:t>их аката</w:t>
      </w:r>
    </w:p>
    <w:p w:rsidR="00341E1B" w:rsidRPr="007F2674" w:rsidRDefault="00341E1B" w:rsidP="005D3FB1">
      <w:pPr>
        <w:autoSpaceDE w:val="0"/>
        <w:autoSpaceDN w:val="0"/>
        <w:adjustRightInd w:val="0"/>
        <w:ind w:firstLine="720"/>
        <w:jc w:val="both"/>
        <w:rPr>
          <w:rFonts w:eastAsia="TimesNewRoman"/>
          <w:lang w:val="sr-Cyrl-CS"/>
        </w:rPr>
      </w:pPr>
    </w:p>
    <w:p w:rsidR="00922FD6" w:rsidRPr="007F2674" w:rsidRDefault="00922FD6" w:rsidP="00CE79B8">
      <w:pPr>
        <w:autoSpaceDE w:val="0"/>
        <w:autoSpaceDN w:val="0"/>
        <w:adjustRightInd w:val="0"/>
        <w:jc w:val="center"/>
        <w:outlineLvl w:val="0"/>
        <w:rPr>
          <w:bCs/>
          <w:iCs/>
          <w:lang w:val="sr-Cyrl-CS" w:eastAsia="sr-Latn-CS"/>
        </w:rPr>
      </w:pPr>
      <w:r w:rsidRPr="007F2674">
        <w:rPr>
          <w:bCs/>
          <w:iCs/>
          <w:lang w:val="sr-Cyrl-CS" w:eastAsia="sr-Latn-CS"/>
        </w:rPr>
        <w:t xml:space="preserve">Члан </w:t>
      </w:r>
      <w:r w:rsidR="0023775F" w:rsidRPr="007F2674">
        <w:rPr>
          <w:bCs/>
          <w:iCs/>
          <w:lang w:val="sr-Cyrl-CS" w:eastAsia="sr-Latn-CS"/>
        </w:rPr>
        <w:t>126</w:t>
      </w:r>
      <w:r w:rsidR="00275193" w:rsidRPr="007F2674">
        <w:rPr>
          <w:bCs/>
          <w:iCs/>
          <w:lang w:val="sr-Cyrl-CS" w:eastAsia="sr-Latn-CS"/>
        </w:rPr>
        <w:t>.</w:t>
      </w:r>
    </w:p>
    <w:p w:rsidR="00CF1D87" w:rsidRPr="007F2674" w:rsidRDefault="00922FD6" w:rsidP="00CF1D87">
      <w:pPr>
        <w:autoSpaceDE w:val="0"/>
        <w:autoSpaceDN w:val="0"/>
        <w:adjustRightInd w:val="0"/>
        <w:ind w:firstLine="708"/>
        <w:jc w:val="both"/>
        <w:rPr>
          <w:lang w:val="sr-Cyrl-CS" w:eastAsia="sr-Latn-CS"/>
        </w:rPr>
      </w:pPr>
      <w:r w:rsidRPr="007F2674">
        <w:rPr>
          <w:lang w:val="sr-Cyrl-CS" w:eastAsia="sr-Latn-CS"/>
        </w:rPr>
        <w:t xml:space="preserve">До </w:t>
      </w:r>
      <w:r w:rsidR="00532A3E" w:rsidRPr="007F2674">
        <w:rPr>
          <w:lang w:val="sr-Cyrl-CS" w:eastAsia="sr-Latn-CS"/>
        </w:rPr>
        <w:t xml:space="preserve">почетка примене </w:t>
      </w:r>
      <w:r w:rsidRPr="007F2674">
        <w:rPr>
          <w:lang w:val="sr-Cyrl-CS" w:eastAsia="sr-Latn-CS"/>
        </w:rPr>
        <w:t xml:space="preserve">подзаконских аката </w:t>
      </w:r>
      <w:r w:rsidR="003D0593" w:rsidRPr="007F2674">
        <w:rPr>
          <w:lang w:val="sr-Cyrl-CS" w:eastAsia="sr-Latn-CS"/>
        </w:rPr>
        <w:t xml:space="preserve">донетих </w:t>
      </w:r>
      <w:r w:rsidRPr="007F2674">
        <w:rPr>
          <w:lang w:val="sr-Cyrl-CS" w:eastAsia="sr-Latn-CS"/>
        </w:rPr>
        <w:t xml:space="preserve">на </w:t>
      </w:r>
      <w:r w:rsidR="000B44F7" w:rsidRPr="007F2674">
        <w:rPr>
          <w:lang w:val="sr-Cyrl-CS" w:eastAsia="sr-Latn-CS"/>
        </w:rPr>
        <w:t xml:space="preserve">основу </w:t>
      </w:r>
      <w:r w:rsidRPr="007F2674">
        <w:rPr>
          <w:lang w:val="sr-Cyrl-CS" w:eastAsia="sr-Latn-CS"/>
        </w:rPr>
        <w:t>овог за</w:t>
      </w:r>
      <w:r w:rsidR="00285E05" w:rsidRPr="007F2674">
        <w:rPr>
          <w:lang w:val="sr-Cyrl-CS" w:eastAsia="sr-Latn-CS"/>
        </w:rPr>
        <w:t>кона, примењиваће се подзаконски акти донети</w:t>
      </w:r>
      <w:r w:rsidRPr="007F2674">
        <w:rPr>
          <w:lang w:val="sr-Cyrl-CS" w:eastAsia="sr-Latn-CS"/>
        </w:rPr>
        <w:t xml:space="preserve"> на основу </w:t>
      </w:r>
      <w:r w:rsidR="00BA5E49" w:rsidRPr="007F2674">
        <w:rPr>
          <w:lang w:val="sr-Cyrl-CS" w:eastAsia="sr-Latn-CS"/>
        </w:rPr>
        <w:t xml:space="preserve">Закона о ревизији </w:t>
      </w:r>
      <w:r w:rsidR="00BA5E49" w:rsidRPr="007F2674">
        <w:rPr>
          <w:lang w:val="sr-Cyrl-CS"/>
        </w:rPr>
        <w:t>(„Службени гласник РС”, бр. 62/13 и 30/18)</w:t>
      </w:r>
      <w:r w:rsidRPr="007F2674">
        <w:rPr>
          <w:lang w:val="sr-Cyrl-CS" w:eastAsia="sr-Latn-CS"/>
        </w:rPr>
        <w:t>.</w:t>
      </w:r>
    </w:p>
    <w:p w:rsidR="00CF1D87" w:rsidRPr="007F2674" w:rsidRDefault="00CF1D87" w:rsidP="00CF1D87">
      <w:pPr>
        <w:autoSpaceDE w:val="0"/>
        <w:autoSpaceDN w:val="0"/>
        <w:adjustRightInd w:val="0"/>
        <w:ind w:firstLine="708"/>
        <w:jc w:val="both"/>
        <w:rPr>
          <w:lang w:val="sr-Cyrl-CS" w:eastAsia="sr-Latn-CS"/>
        </w:rPr>
      </w:pPr>
    </w:p>
    <w:p w:rsidR="001C4276" w:rsidRPr="007F2674" w:rsidRDefault="001C4276" w:rsidP="001C4276">
      <w:pPr>
        <w:jc w:val="center"/>
        <w:rPr>
          <w:bCs/>
          <w:lang w:val="sr-Cyrl-CS"/>
        </w:rPr>
      </w:pPr>
      <w:r w:rsidRPr="007F2674">
        <w:rPr>
          <w:bCs/>
          <w:lang w:val="sr-Cyrl-CS"/>
        </w:rPr>
        <w:t>Престанак важења прописа</w:t>
      </w:r>
    </w:p>
    <w:p w:rsidR="001C4276" w:rsidRPr="007F2674" w:rsidRDefault="001C4276" w:rsidP="001C4276">
      <w:pPr>
        <w:jc w:val="center"/>
        <w:rPr>
          <w:bCs/>
          <w:lang w:val="sr-Cyrl-CS"/>
        </w:rPr>
      </w:pPr>
    </w:p>
    <w:p w:rsidR="001C4276" w:rsidRPr="007F2674" w:rsidRDefault="001C4276" w:rsidP="001C4276">
      <w:pPr>
        <w:jc w:val="center"/>
        <w:rPr>
          <w:bCs/>
          <w:lang w:val="sr-Cyrl-CS"/>
        </w:rPr>
      </w:pPr>
      <w:bookmarkStart w:id="4" w:name="str_0402"/>
      <w:bookmarkStart w:id="5" w:name="str_00402"/>
      <w:bookmarkEnd w:id="4"/>
      <w:bookmarkEnd w:id="5"/>
      <w:r w:rsidRPr="007F2674">
        <w:rPr>
          <w:bCs/>
          <w:lang w:val="sr-Cyrl-CS"/>
        </w:rPr>
        <w:t xml:space="preserve">Члан </w:t>
      </w:r>
      <w:r w:rsidR="0023775F" w:rsidRPr="007F2674">
        <w:rPr>
          <w:bCs/>
          <w:lang w:val="sr-Cyrl-CS"/>
        </w:rPr>
        <w:t>127</w:t>
      </w:r>
      <w:r w:rsidRPr="007F2674">
        <w:rPr>
          <w:bCs/>
          <w:lang w:val="sr-Cyrl-CS"/>
        </w:rPr>
        <w:t>.</w:t>
      </w:r>
    </w:p>
    <w:p w:rsidR="001C4276" w:rsidRPr="007F2674" w:rsidRDefault="001C4276" w:rsidP="001C4276">
      <w:pPr>
        <w:autoSpaceDE w:val="0"/>
        <w:autoSpaceDN w:val="0"/>
        <w:adjustRightInd w:val="0"/>
        <w:ind w:firstLine="708"/>
        <w:jc w:val="both"/>
        <w:rPr>
          <w:lang w:val="sr-Cyrl-CS" w:eastAsia="sr-Latn-CS"/>
        </w:rPr>
      </w:pPr>
      <w:r w:rsidRPr="007F2674">
        <w:rPr>
          <w:lang w:val="sr-Cyrl-CS"/>
        </w:rPr>
        <w:tab/>
        <w:t xml:space="preserve">Даном ступања на снагу овог закона престаје да важи </w:t>
      </w:r>
      <w:r w:rsidRPr="007F2674">
        <w:rPr>
          <w:iCs/>
          <w:lang w:val="sr-Cyrl-CS"/>
        </w:rPr>
        <w:t>Закон о ревизији</w:t>
      </w:r>
      <w:r w:rsidRPr="007F2674">
        <w:rPr>
          <w:i/>
          <w:iCs/>
          <w:lang w:val="sr-Cyrl-CS"/>
        </w:rPr>
        <w:t xml:space="preserve"> </w:t>
      </w:r>
      <w:r w:rsidRPr="007F2674">
        <w:rPr>
          <w:lang w:val="sr-Cyrl-CS"/>
        </w:rPr>
        <w:t>(</w:t>
      </w:r>
      <w:r w:rsidRPr="007F2674">
        <w:rPr>
          <w:rFonts w:eastAsia="TimesNewRoman"/>
          <w:lang w:val="sr-Cyrl-CS"/>
        </w:rPr>
        <w:t>„С</w:t>
      </w:r>
      <w:r w:rsidR="00333407" w:rsidRPr="007F2674">
        <w:rPr>
          <w:rFonts w:eastAsia="TimesNewRoman"/>
          <w:lang w:val="sr-Cyrl-CS"/>
        </w:rPr>
        <w:t>лужбени гласник РС</w:t>
      </w:r>
      <w:r w:rsidRPr="007F2674">
        <w:rPr>
          <w:lang w:val="sr-Cyrl-CS"/>
        </w:rPr>
        <w:t>”, бр. 62/13 и 30/18</w:t>
      </w:r>
      <w:r w:rsidRPr="007F2674">
        <w:rPr>
          <w:rFonts w:eastAsia="Calibri"/>
          <w:lang w:val="sr-Cyrl-CS"/>
        </w:rPr>
        <w:t>)</w:t>
      </w:r>
      <w:r w:rsidRPr="007F2674">
        <w:rPr>
          <w:lang w:val="sr-Cyrl-CS"/>
        </w:rPr>
        <w:t>.</w:t>
      </w:r>
    </w:p>
    <w:p w:rsidR="0056590E" w:rsidRPr="007F2674" w:rsidRDefault="0056590E" w:rsidP="00A40FD7">
      <w:pPr>
        <w:autoSpaceDE w:val="0"/>
        <w:autoSpaceDN w:val="0"/>
        <w:adjustRightInd w:val="0"/>
        <w:rPr>
          <w:rFonts w:eastAsia="TimesNewRoman"/>
          <w:lang w:val="sr-Cyrl-CS"/>
        </w:rPr>
      </w:pPr>
    </w:p>
    <w:p w:rsidR="00341E1B" w:rsidRPr="007F2674" w:rsidRDefault="00341E1B" w:rsidP="00CE79B8">
      <w:pPr>
        <w:autoSpaceDE w:val="0"/>
        <w:autoSpaceDN w:val="0"/>
        <w:adjustRightInd w:val="0"/>
        <w:jc w:val="center"/>
        <w:outlineLvl w:val="0"/>
        <w:rPr>
          <w:rFonts w:eastAsia="TimesNewRoman"/>
          <w:lang w:val="sr-Cyrl-CS"/>
        </w:rPr>
      </w:pPr>
      <w:r w:rsidRPr="007F2674">
        <w:rPr>
          <w:rFonts w:eastAsia="TimesNewRoman"/>
          <w:lang w:val="sr-Cyrl-CS"/>
        </w:rPr>
        <w:t>Завршна одредба</w:t>
      </w:r>
    </w:p>
    <w:p w:rsidR="00341E1B" w:rsidRPr="007F2674" w:rsidRDefault="00341E1B" w:rsidP="00501E95">
      <w:pPr>
        <w:autoSpaceDE w:val="0"/>
        <w:autoSpaceDN w:val="0"/>
        <w:adjustRightInd w:val="0"/>
        <w:jc w:val="both"/>
        <w:rPr>
          <w:rFonts w:eastAsia="TimesNewRoman"/>
          <w:lang w:val="sr-Cyrl-CS"/>
        </w:rPr>
      </w:pPr>
    </w:p>
    <w:p w:rsidR="003253CE" w:rsidRPr="007F2674" w:rsidRDefault="000067DF" w:rsidP="00CE79B8">
      <w:pPr>
        <w:autoSpaceDE w:val="0"/>
        <w:autoSpaceDN w:val="0"/>
        <w:adjustRightInd w:val="0"/>
        <w:jc w:val="center"/>
        <w:outlineLvl w:val="0"/>
        <w:rPr>
          <w:rFonts w:eastAsia="TimesNewRoman"/>
          <w:lang w:val="sr-Cyrl-CS"/>
        </w:rPr>
      </w:pPr>
      <w:r w:rsidRPr="007F2674">
        <w:rPr>
          <w:rFonts w:eastAsia="TimesNewRoman"/>
          <w:lang w:val="sr-Cyrl-CS"/>
        </w:rPr>
        <w:t>Члан</w:t>
      </w:r>
      <w:r w:rsidR="00A53403" w:rsidRPr="007F2674">
        <w:rPr>
          <w:rFonts w:eastAsia="TimesNewRoman"/>
          <w:lang w:val="sr-Cyrl-CS"/>
        </w:rPr>
        <w:t xml:space="preserve"> </w:t>
      </w:r>
      <w:r w:rsidR="0023775F" w:rsidRPr="007F2674">
        <w:rPr>
          <w:rFonts w:eastAsia="TimesNewRoman"/>
          <w:lang w:val="sr-Cyrl-CS"/>
        </w:rPr>
        <w:t>128</w:t>
      </w:r>
      <w:r w:rsidR="00275193" w:rsidRPr="007F2674">
        <w:rPr>
          <w:rFonts w:eastAsia="TimesNewRoman"/>
          <w:lang w:val="sr-Cyrl-CS"/>
        </w:rPr>
        <w:t>.</w:t>
      </w:r>
    </w:p>
    <w:p w:rsidR="003740F0" w:rsidRPr="007F2674" w:rsidRDefault="003F6F23" w:rsidP="002D7122">
      <w:pPr>
        <w:autoSpaceDE w:val="0"/>
        <w:autoSpaceDN w:val="0"/>
        <w:adjustRightInd w:val="0"/>
        <w:ind w:firstLine="720"/>
        <w:jc w:val="both"/>
        <w:rPr>
          <w:rFonts w:eastAsia="TimesNewRoman"/>
          <w:lang w:val="sr-Cyrl-CS"/>
        </w:rPr>
      </w:pPr>
      <w:r w:rsidRPr="007F2674">
        <w:rPr>
          <w:rFonts w:eastAsia="TimesNewRoman"/>
          <w:lang w:val="sr-Cyrl-CS"/>
        </w:rPr>
        <w:t xml:space="preserve">Овај закон ступа на снагу </w:t>
      </w:r>
      <w:r w:rsidRPr="007F2674">
        <w:rPr>
          <w:lang w:val="sr-Cyrl-CS"/>
        </w:rPr>
        <w:t>1. јануара 2020. године.</w:t>
      </w:r>
    </w:p>
    <w:sectPr w:rsidR="003740F0" w:rsidRPr="007F2674" w:rsidSect="00CE79B8">
      <w:footerReference w:type="even" r:id="rId9"/>
      <w:footerReference w:type="default" r:id="rId10"/>
      <w:pgSz w:w="12240" w:h="15840"/>
      <w:pgMar w:top="1276" w:right="1800" w:bottom="126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AEB" w:rsidRDefault="00C70AEB">
      <w:r>
        <w:separator/>
      </w:r>
    </w:p>
  </w:endnote>
  <w:endnote w:type="continuationSeparator" w:id="0">
    <w:p w:rsidR="00C70AEB" w:rsidRDefault="00C70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674" w:rsidRDefault="007F2674" w:rsidP="00503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2674" w:rsidRDefault="007F2674" w:rsidP="00CE79B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674" w:rsidRDefault="007F2674" w:rsidP="00503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4BEE">
      <w:rPr>
        <w:rStyle w:val="PageNumber"/>
        <w:noProof/>
      </w:rPr>
      <w:t>59</w:t>
    </w:r>
    <w:r>
      <w:rPr>
        <w:rStyle w:val="PageNumber"/>
      </w:rPr>
      <w:fldChar w:fldCharType="end"/>
    </w:r>
  </w:p>
  <w:p w:rsidR="007F2674" w:rsidRDefault="007F2674" w:rsidP="00CE79B8">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AEB" w:rsidRDefault="00C70AEB">
      <w:r>
        <w:separator/>
      </w:r>
    </w:p>
  </w:footnote>
  <w:footnote w:type="continuationSeparator" w:id="0">
    <w:p w:rsidR="00C70AEB" w:rsidRDefault="00C70A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B3E6E"/>
    <w:multiLevelType w:val="hybridMultilevel"/>
    <w:tmpl w:val="71F8A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44F0C"/>
    <w:multiLevelType w:val="hybridMultilevel"/>
    <w:tmpl w:val="A84E60E2"/>
    <w:lvl w:ilvl="0" w:tplc="36FEF7EE">
      <w:start w:val="1"/>
      <w:numFmt w:val="decimal"/>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EF7106"/>
    <w:multiLevelType w:val="hybridMultilevel"/>
    <w:tmpl w:val="55063710"/>
    <w:lvl w:ilvl="0" w:tplc="E328103C">
      <w:start w:val="1"/>
      <w:numFmt w:val="decimal"/>
      <w:lvlText w:val="%1)"/>
      <w:lvlJc w:val="left"/>
      <w:pPr>
        <w:ind w:left="1080" w:hanging="360"/>
      </w:pPr>
      <w:rPr>
        <w:rFonts w:ascii="Times New Roman" w:eastAsia="TimesNewRoman" w:hAnsi="Times New Roman" w:cs="Times New Roman"/>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6B021B"/>
    <w:multiLevelType w:val="hybridMultilevel"/>
    <w:tmpl w:val="1722D62C"/>
    <w:lvl w:ilvl="0" w:tplc="241A0011">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14F2B88"/>
    <w:multiLevelType w:val="hybridMultilevel"/>
    <w:tmpl w:val="73783B0A"/>
    <w:lvl w:ilvl="0" w:tplc="53EAA98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2114E7D"/>
    <w:multiLevelType w:val="hybridMultilevel"/>
    <w:tmpl w:val="C2A02172"/>
    <w:lvl w:ilvl="0" w:tplc="C31CC35E">
      <w:start w:val="3"/>
      <w:numFmt w:val="bullet"/>
      <w:lvlText w:val="-"/>
      <w:lvlJc w:val="left"/>
      <w:pPr>
        <w:ind w:left="1440" w:hanging="360"/>
      </w:pPr>
      <w:rPr>
        <w:rFonts w:ascii="Arial" w:eastAsia="Times New Roman"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6" w15:restartNumberingAfterBreak="0">
    <w:nsid w:val="12B909BC"/>
    <w:multiLevelType w:val="hybridMultilevel"/>
    <w:tmpl w:val="4404D198"/>
    <w:lvl w:ilvl="0" w:tplc="7FA20C9E">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7" w15:restartNumberingAfterBreak="0">
    <w:nsid w:val="183F630F"/>
    <w:multiLevelType w:val="hybridMultilevel"/>
    <w:tmpl w:val="E1E24988"/>
    <w:lvl w:ilvl="0" w:tplc="241A0011">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15:restartNumberingAfterBreak="0">
    <w:nsid w:val="196575FB"/>
    <w:multiLevelType w:val="hybridMultilevel"/>
    <w:tmpl w:val="D4C64B80"/>
    <w:lvl w:ilvl="0" w:tplc="241A0011">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1DD65CB3"/>
    <w:multiLevelType w:val="hybridMultilevel"/>
    <w:tmpl w:val="374834C6"/>
    <w:lvl w:ilvl="0" w:tplc="241A0019">
      <w:start w:val="1"/>
      <w:numFmt w:val="lowerLetter"/>
      <w:lvlText w:val="%1."/>
      <w:lvlJc w:val="left"/>
      <w:pPr>
        <w:ind w:left="1800" w:hanging="360"/>
      </w:pPr>
    </w:lvl>
    <w:lvl w:ilvl="1" w:tplc="DFD0E388">
      <w:start w:val="1"/>
      <w:numFmt w:val="bullet"/>
      <w:lvlText w:val="-"/>
      <w:lvlJc w:val="left"/>
      <w:pPr>
        <w:ind w:left="2520" w:hanging="360"/>
      </w:pPr>
      <w:rPr>
        <w:rFonts w:ascii="Times New Roman" w:hAnsi="Times New Roman" w:hint="default"/>
        <w:b w:val="0"/>
        <w:i w:val="0"/>
        <w:sz w:val="22"/>
      </w:r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10" w15:restartNumberingAfterBreak="0">
    <w:nsid w:val="24FF78E3"/>
    <w:multiLevelType w:val="hybridMultilevel"/>
    <w:tmpl w:val="CF963DA4"/>
    <w:lvl w:ilvl="0" w:tplc="241A0011">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1" w15:restartNumberingAfterBreak="0">
    <w:nsid w:val="28BE3611"/>
    <w:multiLevelType w:val="hybridMultilevel"/>
    <w:tmpl w:val="C92AEA68"/>
    <w:lvl w:ilvl="0" w:tplc="241A0011">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ED43D3E"/>
    <w:multiLevelType w:val="hybridMultilevel"/>
    <w:tmpl w:val="BBB21642"/>
    <w:lvl w:ilvl="0" w:tplc="6636863C">
      <w:start w:val="1"/>
      <w:numFmt w:val="decimal"/>
      <w:lvlText w:val="(%1)"/>
      <w:lvlJc w:val="left"/>
      <w:pPr>
        <w:tabs>
          <w:tab w:val="num" w:pos="360"/>
        </w:tabs>
        <w:ind w:left="360" w:hanging="360"/>
      </w:pPr>
      <w:rPr>
        <w:rFonts w:ascii="Times New Roman" w:eastAsia="TimesNew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EF524E0"/>
    <w:multiLevelType w:val="hybridMultilevel"/>
    <w:tmpl w:val="1402EB3E"/>
    <w:lvl w:ilvl="0" w:tplc="E892A896">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4" w15:restartNumberingAfterBreak="0">
    <w:nsid w:val="341E1A0C"/>
    <w:multiLevelType w:val="hybridMultilevel"/>
    <w:tmpl w:val="ED52EC5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769073B"/>
    <w:multiLevelType w:val="hybridMultilevel"/>
    <w:tmpl w:val="493E4034"/>
    <w:lvl w:ilvl="0" w:tplc="241A0011">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15:restartNumberingAfterBreak="0">
    <w:nsid w:val="4C843B29"/>
    <w:multiLevelType w:val="hybridMultilevel"/>
    <w:tmpl w:val="71F8A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CA31B9"/>
    <w:multiLevelType w:val="hybridMultilevel"/>
    <w:tmpl w:val="B8C60F14"/>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D836FD5"/>
    <w:multiLevelType w:val="hybridMultilevel"/>
    <w:tmpl w:val="F818739E"/>
    <w:lvl w:ilvl="0" w:tplc="08090011">
      <w:start w:val="1"/>
      <w:numFmt w:val="decimal"/>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E6F3EB1"/>
    <w:multiLevelType w:val="hybridMultilevel"/>
    <w:tmpl w:val="727A49CE"/>
    <w:lvl w:ilvl="0" w:tplc="997CC322">
      <w:start w:val="6"/>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15:restartNumberingAfterBreak="0">
    <w:nsid w:val="550906F5"/>
    <w:multiLevelType w:val="hybridMultilevel"/>
    <w:tmpl w:val="B4247C4C"/>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6B82290"/>
    <w:multiLevelType w:val="hybridMultilevel"/>
    <w:tmpl w:val="71F8A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2C4075"/>
    <w:multiLevelType w:val="hybridMultilevel"/>
    <w:tmpl w:val="2F8EDC64"/>
    <w:lvl w:ilvl="0" w:tplc="689EE894">
      <w:start w:val="1"/>
      <w:numFmt w:val="bullet"/>
      <w:lvlText w:val=""/>
      <w:lvlJc w:val="left"/>
      <w:pPr>
        <w:ind w:left="1800" w:hanging="360"/>
      </w:pPr>
      <w:rPr>
        <w:rFonts w:ascii="Symbol" w:hAnsi="Symbol" w:hint="default"/>
      </w:rPr>
    </w:lvl>
    <w:lvl w:ilvl="1" w:tplc="DFD0E388">
      <w:start w:val="1"/>
      <w:numFmt w:val="bullet"/>
      <w:lvlText w:val="-"/>
      <w:lvlJc w:val="left"/>
      <w:pPr>
        <w:ind w:left="2520" w:hanging="360"/>
      </w:pPr>
      <w:rPr>
        <w:rFonts w:ascii="Times New Roman" w:hAnsi="Times New Roman" w:hint="default"/>
        <w:b w:val="0"/>
        <w:i w:val="0"/>
        <w:sz w:val="22"/>
      </w:r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3" w15:restartNumberingAfterBreak="0">
    <w:nsid w:val="5F406E6B"/>
    <w:multiLevelType w:val="hybridMultilevel"/>
    <w:tmpl w:val="A7A02376"/>
    <w:lvl w:ilvl="0" w:tplc="D21C350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E24FCE"/>
    <w:multiLevelType w:val="hybridMultilevel"/>
    <w:tmpl w:val="42648BC8"/>
    <w:lvl w:ilvl="0" w:tplc="22ECFAE8">
      <w:start w:val="1"/>
      <w:numFmt w:val="decimal"/>
      <w:lvlText w:val="%1)"/>
      <w:lvlJc w:val="left"/>
      <w:pPr>
        <w:ind w:left="1080" w:hanging="360"/>
      </w:pPr>
      <w:rPr>
        <w:rFonts w:hint="default"/>
        <w:sz w:val="24"/>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15:restartNumberingAfterBreak="0">
    <w:nsid w:val="631568DF"/>
    <w:multiLevelType w:val="hybridMultilevel"/>
    <w:tmpl w:val="03BA6A2A"/>
    <w:lvl w:ilvl="0" w:tplc="2780CD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A767631"/>
    <w:multiLevelType w:val="hybridMultilevel"/>
    <w:tmpl w:val="D5D04E96"/>
    <w:lvl w:ilvl="0" w:tplc="A572AA9C">
      <w:numFmt w:val="bullet"/>
      <w:lvlText w:val="-"/>
      <w:lvlJc w:val="left"/>
      <w:pPr>
        <w:ind w:left="720" w:hanging="360"/>
      </w:pPr>
      <w:rPr>
        <w:rFonts w:ascii="Times New Roman" w:eastAsia="TimesNew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C771B4"/>
    <w:multiLevelType w:val="hybridMultilevel"/>
    <w:tmpl w:val="71F8A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F0584"/>
    <w:multiLevelType w:val="hybridMultilevel"/>
    <w:tmpl w:val="7FCE649E"/>
    <w:lvl w:ilvl="0" w:tplc="241A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5A75E61"/>
    <w:multiLevelType w:val="hybridMultilevel"/>
    <w:tmpl w:val="71F8A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1A3CBC"/>
    <w:multiLevelType w:val="hybridMultilevel"/>
    <w:tmpl w:val="6F52F974"/>
    <w:lvl w:ilvl="0" w:tplc="C31CC35E">
      <w:start w:val="3"/>
      <w:numFmt w:val="bullet"/>
      <w:lvlText w:val="-"/>
      <w:lvlJc w:val="left"/>
      <w:pPr>
        <w:ind w:left="1440" w:hanging="360"/>
      </w:pPr>
      <w:rPr>
        <w:rFonts w:ascii="Arial" w:eastAsia="Times New Roman"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1" w15:restartNumberingAfterBreak="0">
    <w:nsid w:val="7D6260F0"/>
    <w:multiLevelType w:val="hybridMultilevel"/>
    <w:tmpl w:val="EB746A3A"/>
    <w:lvl w:ilvl="0" w:tplc="0B44AA8A">
      <w:start w:val="4"/>
      <w:numFmt w:val="bullet"/>
      <w:lvlText w:val="–"/>
      <w:lvlJc w:val="left"/>
      <w:pPr>
        <w:tabs>
          <w:tab w:val="num" w:pos="1620"/>
        </w:tabs>
        <w:ind w:left="1620" w:hanging="900"/>
      </w:pPr>
      <w:rPr>
        <w:rFonts w:ascii="Times New Roman" w:eastAsia="TimesNew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EF134AD"/>
    <w:multiLevelType w:val="hybridMultilevel"/>
    <w:tmpl w:val="D52E01E0"/>
    <w:lvl w:ilvl="0" w:tplc="489015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31"/>
  </w:num>
  <w:num w:numId="2">
    <w:abstractNumId w:val="12"/>
  </w:num>
  <w:num w:numId="3">
    <w:abstractNumId w:val="1"/>
  </w:num>
  <w:num w:numId="4">
    <w:abstractNumId w:val="25"/>
  </w:num>
  <w:num w:numId="5">
    <w:abstractNumId w:val="6"/>
  </w:num>
  <w:num w:numId="6">
    <w:abstractNumId w:val="4"/>
  </w:num>
  <w:num w:numId="7">
    <w:abstractNumId w:val="26"/>
  </w:num>
  <w:num w:numId="8">
    <w:abstractNumId w:val="5"/>
  </w:num>
  <w:num w:numId="9">
    <w:abstractNumId w:val="30"/>
  </w:num>
  <w:num w:numId="10">
    <w:abstractNumId w:val="8"/>
  </w:num>
  <w:num w:numId="11">
    <w:abstractNumId w:val="3"/>
  </w:num>
  <w:num w:numId="12">
    <w:abstractNumId w:val="13"/>
  </w:num>
  <w:num w:numId="13">
    <w:abstractNumId w:val="18"/>
  </w:num>
  <w:num w:numId="14">
    <w:abstractNumId w:val="17"/>
  </w:num>
  <w:num w:numId="15">
    <w:abstractNumId w:val="20"/>
  </w:num>
  <w:num w:numId="16">
    <w:abstractNumId w:val="32"/>
  </w:num>
  <w:num w:numId="17">
    <w:abstractNumId w:val="9"/>
  </w:num>
  <w:num w:numId="18">
    <w:abstractNumId w:val="19"/>
  </w:num>
  <w:num w:numId="19">
    <w:abstractNumId w:val="22"/>
  </w:num>
  <w:num w:numId="20">
    <w:abstractNumId w:val="7"/>
  </w:num>
  <w:num w:numId="21">
    <w:abstractNumId w:val="10"/>
  </w:num>
  <w:num w:numId="22">
    <w:abstractNumId w:val="2"/>
  </w:num>
  <w:num w:numId="23">
    <w:abstractNumId w:val="14"/>
  </w:num>
  <w:num w:numId="24">
    <w:abstractNumId w:val="15"/>
  </w:num>
  <w:num w:numId="25">
    <w:abstractNumId w:val="11"/>
  </w:num>
  <w:num w:numId="26">
    <w:abstractNumId w:val="28"/>
  </w:num>
  <w:num w:numId="27">
    <w:abstractNumId w:val="24"/>
  </w:num>
  <w:num w:numId="28">
    <w:abstractNumId w:val="16"/>
  </w:num>
  <w:num w:numId="29">
    <w:abstractNumId w:val="0"/>
  </w:num>
  <w:num w:numId="30">
    <w:abstractNumId w:val="29"/>
  </w:num>
  <w:num w:numId="31">
    <w:abstractNumId w:val="27"/>
  </w:num>
  <w:num w:numId="32">
    <w:abstractNumId w:val="2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F53"/>
    <w:rsid w:val="00000104"/>
    <w:rsid w:val="0000024C"/>
    <w:rsid w:val="000004AF"/>
    <w:rsid w:val="00000601"/>
    <w:rsid w:val="000009AB"/>
    <w:rsid w:val="00000E33"/>
    <w:rsid w:val="0000133C"/>
    <w:rsid w:val="00001644"/>
    <w:rsid w:val="000017B8"/>
    <w:rsid w:val="00001B90"/>
    <w:rsid w:val="00001F26"/>
    <w:rsid w:val="00002125"/>
    <w:rsid w:val="0000215B"/>
    <w:rsid w:val="00002604"/>
    <w:rsid w:val="0000279E"/>
    <w:rsid w:val="00002839"/>
    <w:rsid w:val="000033B0"/>
    <w:rsid w:val="000044E8"/>
    <w:rsid w:val="0000469E"/>
    <w:rsid w:val="00004753"/>
    <w:rsid w:val="000048B3"/>
    <w:rsid w:val="00004F44"/>
    <w:rsid w:val="00005911"/>
    <w:rsid w:val="000059F4"/>
    <w:rsid w:val="00005DDC"/>
    <w:rsid w:val="000061DD"/>
    <w:rsid w:val="0000637E"/>
    <w:rsid w:val="000067DF"/>
    <w:rsid w:val="00006882"/>
    <w:rsid w:val="000068FE"/>
    <w:rsid w:val="00006CEF"/>
    <w:rsid w:val="00007352"/>
    <w:rsid w:val="00007373"/>
    <w:rsid w:val="0000768C"/>
    <w:rsid w:val="00007857"/>
    <w:rsid w:val="00007921"/>
    <w:rsid w:val="00010187"/>
    <w:rsid w:val="00010668"/>
    <w:rsid w:val="00010A2A"/>
    <w:rsid w:val="00011023"/>
    <w:rsid w:val="000111E4"/>
    <w:rsid w:val="000114F9"/>
    <w:rsid w:val="00011BE3"/>
    <w:rsid w:val="000122CC"/>
    <w:rsid w:val="000126A3"/>
    <w:rsid w:val="000126EB"/>
    <w:rsid w:val="00012779"/>
    <w:rsid w:val="00012E56"/>
    <w:rsid w:val="000135E1"/>
    <w:rsid w:val="0001388D"/>
    <w:rsid w:val="00013A13"/>
    <w:rsid w:val="00013B16"/>
    <w:rsid w:val="000142A8"/>
    <w:rsid w:val="00014CB3"/>
    <w:rsid w:val="0001527D"/>
    <w:rsid w:val="00015E74"/>
    <w:rsid w:val="00016191"/>
    <w:rsid w:val="0001676D"/>
    <w:rsid w:val="00016AE5"/>
    <w:rsid w:val="00016C86"/>
    <w:rsid w:val="000172AD"/>
    <w:rsid w:val="000173E5"/>
    <w:rsid w:val="000174DB"/>
    <w:rsid w:val="000206E9"/>
    <w:rsid w:val="00020C82"/>
    <w:rsid w:val="00020FBB"/>
    <w:rsid w:val="00021052"/>
    <w:rsid w:val="0002162E"/>
    <w:rsid w:val="00021A14"/>
    <w:rsid w:val="00021DCD"/>
    <w:rsid w:val="0002242B"/>
    <w:rsid w:val="00022708"/>
    <w:rsid w:val="0002286A"/>
    <w:rsid w:val="00022F0A"/>
    <w:rsid w:val="000230E9"/>
    <w:rsid w:val="00023231"/>
    <w:rsid w:val="0002399B"/>
    <w:rsid w:val="000239ED"/>
    <w:rsid w:val="0002455E"/>
    <w:rsid w:val="00024B9E"/>
    <w:rsid w:val="00024CF7"/>
    <w:rsid w:val="00024D42"/>
    <w:rsid w:val="00025064"/>
    <w:rsid w:val="000253AA"/>
    <w:rsid w:val="00026201"/>
    <w:rsid w:val="000264A5"/>
    <w:rsid w:val="00026865"/>
    <w:rsid w:val="00026BB1"/>
    <w:rsid w:val="00027671"/>
    <w:rsid w:val="00027791"/>
    <w:rsid w:val="00027B71"/>
    <w:rsid w:val="000302D3"/>
    <w:rsid w:val="00030653"/>
    <w:rsid w:val="00030800"/>
    <w:rsid w:val="000308B7"/>
    <w:rsid w:val="00030D06"/>
    <w:rsid w:val="00030FB1"/>
    <w:rsid w:val="000310CC"/>
    <w:rsid w:val="000311AF"/>
    <w:rsid w:val="00031304"/>
    <w:rsid w:val="00031C54"/>
    <w:rsid w:val="00031CD3"/>
    <w:rsid w:val="000327B4"/>
    <w:rsid w:val="00033070"/>
    <w:rsid w:val="00033B2C"/>
    <w:rsid w:val="00033DE5"/>
    <w:rsid w:val="00033FF2"/>
    <w:rsid w:val="00034B80"/>
    <w:rsid w:val="00034C1C"/>
    <w:rsid w:val="000355B4"/>
    <w:rsid w:val="0003565C"/>
    <w:rsid w:val="00035855"/>
    <w:rsid w:val="00035FCB"/>
    <w:rsid w:val="000360D8"/>
    <w:rsid w:val="000362F2"/>
    <w:rsid w:val="000368F8"/>
    <w:rsid w:val="000369C7"/>
    <w:rsid w:val="00037467"/>
    <w:rsid w:val="00040792"/>
    <w:rsid w:val="0004155D"/>
    <w:rsid w:val="000416A7"/>
    <w:rsid w:val="00041809"/>
    <w:rsid w:val="00041A5B"/>
    <w:rsid w:val="00041B24"/>
    <w:rsid w:val="00041B75"/>
    <w:rsid w:val="0004200A"/>
    <w:rsid w:val="00042AC5"/>
    <w:rsid w:val="000434AD"/>
    <w:rsid w:val="0004367F"/>
    <w:rsid w:val="00043775"/>
    <w:rsid w:val="0004410C"/>
    <w:rsid w:val="0004432A"/>
    <w:rsid w:val="00044392"/>
    <w:rsid w:val="0004446C"/>
    <w:rsid w:val="000445CE"/>
    <w:rsid w:val="00044A19"/>
    <w:rsid w:val="00044B9A"/>
    <w:rsid w:val="000457CD"/>
    <w:rsid w:val="000458CB"/>
    <w:rsid w:val="00045D10"/>
    <w:rsid w:val="00046039"/>
    <w:rsid w:val="00046121"/>
    <w:rsid w:val="000467DB"/>
    <w:rsid w:val="00046832"/>
    <w:rsid w:val="000469F5"/>
    <w:rsid w:val="00046E16"/>
    <w:rsid w:val="00046FB2"/>
    <w:rsid w:val="00047130"/>
    <w:rsid w:val="0004718D"/>
    <w:rsid w:val="000473AB"/>
    <w:rsid w:val="00047496"/>
    <w:rsid w:val="00047DD8"/>
    <w:rsid w:val="00050336"/>
    <w:rsid w:val="0005058C"/>
    <w:rsid w:val="00050938"/>
    <w:rsid w:val="00050C00"/>
    <w:rsid w:val="0005131F"/>
    <w:rsid w:val="0005150D"/>
    <w:rsid w:val="000517BF"/>
    <w:rsid w:val="000519C3"/>
    <w:rsid w:val="00051B3A"/>
    <w:rsid w:val="00051F00"/>
    <w:rsid w:val="00052227"/>
    <w:rsid w:val="000524AF"/>
    <w:rsid w:val="00052541"/>
    <w:rsid w:val="00052B3C"/>
    <w:rsid w:val="0005374E"/>
    <w:rsid w:val="00053AC2"/>
    <w:rsid w:val="00053B08"/>
    <w:rsid w:val="00053E92"/>
    <w:rsid w:val="00053EB5"/>
    <w:rsid w:val="0005439A"/>
    <w:rsid w:val="000545F4"/>
    <w:rsid w:val="00054AB5"/>
    <w:rsid w:val="00055417"/>
    <w:rsid w:val="00055B7D"/>
    <w:rsid w:val="00055F93"/>
    <w:rsid w:val="000560B1"/>
    <w:rsid w:val="000565BA"/>
    <w:rsid w:val="00056A2A"/>
    <w:rsid w:val="00056A49"/>
    <w:rsid w:val="00056EC5"/>
    <w:rsid w:val="00057674"/>
    <w:rsid w:val="000578BA"/>
    <w:rsid w:val="00057C1D"/>
    <w:rsid w:val="00060174"/>
    <w:rsid w:val="0006085C"/>
    <w:rsid w:val="00060864"/>
    <w:rsid w:val="00060F8D"/>
    <w:rsid w:val="00061035"/>
    <w:rsid w:val="000611D2"/>
    <w:rsid w:val="000614FD"/>
    <w:rsid w:val="00061503"/>
    <w:rsid w:val="00061D82"/>
    <w:rsid w:val="00061F8B"/>
    <w:rsid w:val="00061FD0"/>
    <w:rsid w:val="000624E2"/>
    <w:rsid w:val="0006271E"/>
    <w:rsid w:val="0006277F"/>
    <w:rsid w:val="00063035"/>
    <w:rsid w:val="00063A4F"/>
    <w:rsid w:val="00064112"/>
    <w:rsid w:val="0006419C"/>
    <w:rsid w:val="00064D67"/>
    <w:rsid w:val="00064ED7"/>
    <w:rsid w:val="00064EF9"/>
    <w:rsid w:val="00065034"/>
    <w:rsid w:val="000650D2"/>
    <w:rsid w:val="00065586"/>
    <w:rsid w:val="00065E72"/>
    <w:rsid w:val="000661ED"/>
    <w:rsid w:val="000663DF"/>
    <w:rsid w:val="0006671C"/>
    <w:rsid w:val="000678F2"/>
    <w:rsid w:val="00070CDD"/>
    <w:rsid w:val="00070F4F"/>
    <w:rsid w:val="0007145C"/>
    <w:rsid w:val="0007147F"/>
    <w:rsid w:val="00071B27"/>
    <w:rsid w:val="00071C34"/>
    <w:rsid w:val="00071DAA"/>
    <w:rsid w:val="00072007"/>
    <w:rsid w:val="000721B2"/>
    <w:rsid w:val="000724D1"/>
    <w:rsid w:val="000726A9"/>
    <w:rsid w:val="00072923"/>
    <w:rsid w:val="000729B1"/>
    <w:rsid w:val="00072A19"/>
    <w:rsid w:val="00072BD3"/>
    <w:rsid w:val="0007330D"/>
    <w:rsid w:val="0007364F"/>
    <w:rsid w:val="000736E2"/>
    <w:rsid w:val="000738BD"/>
    <w:rsid w:val="0007455D"/>
    <w:rsid w:val="000745E2"/>
    <w:rsid w:val="000755D5"/>
    <w:rsid w:val="00075627"/>
    <w:rsid w:val="00075924"/>
    <w:rsid w:val="000759A5"/>
    <w:rsid w:val="00075B99"/>
    <w:rsid w:val="000763AE"/>
    <w:rsid w:val="00076538"/>
    <w:rsid w:val="00076907"/>
    <w:rsid w:val="0007715B"/>
    <w:rsid w:val="00077DBF"/>
    <w:rsid w:val="00077E18"/>
    <w:rsid w:val="00080056"/>
    <w:rsid w:val="0008017E"/>
    <w:rsid w:val="00080DF8"/>
    <w:rsid w:val="000813AF"/>
    <w:rsid w:val="000814E3"/>
    <w:rsid w:val="0008166E"/>
    <w:rsid w:val="00081696"/>
    <w:rsid w:val="0008200C"/>
    <w:rsid w:val="000821FE"/>
    <w:rsid w:val="000825DA"/>
    <w:rsid w:val="00082911"/>
    <w:rsid w:val="00082B8A"/>
    <w:rsid w:val="000837A9"/>
    <w:rsid w:val="00083B44"/>
    <w:rsid w:val="00083B9B"/>
    <w:rsid w:val="0008412A"/>
    <w:rsid w:val="00084602"/>
    <w:rsid w:val="00084867"/>
    <w:rsid w:val="00084F1F"/>
    <w:rsid w:val="00085068"/>
    <w:rsid w:val="000851CC"/>
    <w:rsid w:val="00085ECA"/>
    <w:rsid w:val="0008615A"/>
    <w:rsid w:val="00086458"/>
    <w:rsid w:val="0008650D"/>
    <w:rsid w:val="00086B0E"/>
    <w:rsid w:val="00086E3D"/>
    <w:rsid w:val="000873E8"/>
    <w:rsid w:val="000877E2"/>
    <w:rsid w:val="00087E12"/>
    <w:rsid w:val="0009011A"/>
    <w:rsid w:val="00090420"/>
    <w:rsid w:val="00090A96"/>
    <w:rsid w:val="00090B6B"/>
    <w:rsid w:val="00090B8C"/>
    <w:rsid w:val="000910DE"/>
    <w:rsid w:val="00091964"/>
    <w:rsid w:val="000922F8"/>
    <w:rsid w:val="00092373"/>
    <w:rsid w:val="00092913"/>
    <w:rsid w:val="00092ABA"/>
    <w:rsid w:val="00092D5F"/>
    <w:rsid w:val="00092D9D"/>
    <w:rsid w:val="000932DC"/>
    <w:rsid w:val="000943F3"/>
    <w:rsid w:val="00094599"/>
    <w:rsid w:val="00094E94"/>
    <w:rsid w:val="00095169"/>
    <w:rsid w:val="00095324"/>
    <w:rsid w:val="00095454"/>
    <w:rsid w:val="0009554F"/>
    <w:rsid w:val="000959D3"/>
    <w:rsid w:val="00095E79"/>
    <w:rsid w:val="000964EC"/>
    <w:rsid w:val="00096CE0"/>
    <w:rsid w:val="00096EB4"/>
    <w:rsid w:val="00097247"/>
    <w:rsid w:val="0009761E"/>
    <w:rsid w:val="00097B06"/>
    <w:rsid w:val="00097C05"/>
    <w:rsid w:val="000A02A8"/>
    <w:rsid w:val="000A041F"/>
    <w:rsid w:val="000A0ECB"/>
    <w:rsid w:val="000A1461"/>
    <w:rsid w:val="000A17E5"/>
    <w:rsid w:val="000A19B8"/>
    <w:rsid w:val="000A1B88"/>
    <w:rsid w:val="000A20E4"/>
    <w:rsid w:val="000A2734"/>
    <w:rsid w:val="000A2B73"/>
    <w:rsid w:val="000A2E8E"/>
    <w:rsid w:val="000A3879"/>
    <w:rsid w:val="000A3961"/>
    <w:rsid w:val="000A3F49"/>
    <w:rsid w:val="000A4268"/>
    <w:rsid w:val="000A4B2E"/>
    <w:rsid w:val="000A4DC4"/>
    <w:rsid w:val="000A4F91"/>
    <w:rsid w:val="000A53D4"/>
    <w:rsid w:val="000A5653"/>
    <w:rsid w:val="000A57AE"/>
    <w:rsid w:val="000A5867"/>
    <w:rsid w:val="000A586C"/>
    <w:rsid w:val="000A5891"/>
    <w:rsid w:val="000A5C39"/>
    <w:rsid w:val="000A606A"/>
    <w:rsid w:val="000A6285"/>
    <w:rsid w:val="000A62C0"/>
    <w:rsid w:val="000A675D"/>
    <w:rsid w:val="000A67C6"/>
    <w:rsid w:val="000A689C"/>
    <w:rsid w:val="000A6C5D"/>
    <w:rsid w:val="000A6D43"/>
    <w:rsid w:val="000A6E04"/>
    <w:rsid w:val="000A6F49"/>
    <w:rsid w:val="000A7A1F"/>
    <w:rsid w:val="000B04EE"/>
    <w:rsid w:val="000B099B"/>
    <w:rsid w:val="000B0BF1"/>
    <w:rsid w:val="000B0CDC"/>
    <w:rsid w:val="000B1311"/>
    <w:rsid w:val="000B16D1"/>
    <w:rsid w:val="000B1FD8"/>
    <w:rsid w:val="000B26E5"/>
    <w:rsid w:val="000B2CA0"/>
    <w:rsid w:val="000B30A3"/>
    <w:rsid w:val="000B34CB"/>
    <w:rsid w:val="000B379B"/>
    <w:rsid w:val="000B380C"/>
    <w:rsid w:val="000B3D57"/>
    <w:rsid w:val="000B4419"/>
    <w:rsid w:val="000B44F7"/>
    <w:rsid w:val="000B4C48"/>
    <w:rsid w:val="000B5990"/>
    <w:rsid w:val="000B637B"/>
    <w:rsid w:val="000B6744"/>
    <w:rsid w:val="000B69A7"/>
    <w:rsid w:val="000B6E0F"/>
    <w:rsid w:val="000B7437"/>
    <w:rsid w:val="000C035D"/>
    <w:rsid w:val="000C05FF"/>
    <w:rsid w:val="000C06C5"/>
    <w:rsid w:val="000C08C3"/>
    <w:rsid w:val="000C0D19"/>
    <w:rsid w:val="000C1104"/>
    <w:rsid w:val="000C1257"/>
    <w:rsid w:val="000C128E"/>
    <w:rsid w:val="000C1415"/>
    <w:rsid w:val="000C1743"/>
    <w:rsid w:val="000C1A3B"/>
    <w:rsid w:val="000C1A47"/>
    <w:rsid w:val="000C1E37"/>
    <w:rsid w:val="000C21EA"/>
    <w:rsid w:val="000C263C"/>
    <w:rsid w:val="000C2D4D"/>
    <w:rsid w:val="000C303B"/>
    <w:rsid w:val="000C3290"/>
    <w:rsid w:val="000C354E"/>
    <w:rsid w:val="000C3792"/>
    <w:rsid w:val="000C3CA3"/>
    <w:rsid w:val="000C3FF9"/>
    <w:rsid w:val="000C4018"/>
    <w:rsid w:val="000C43C5"/>
    <w:rsid w:val="000C45F8"/>
    <w:rsid w:val="000C48FD"/>
    <w:rsid w:val="000C4C5B"/>
    <w:rsid w:val="000C516D"/>
    <w:rsid w:val="000C5496"/>
    <w:rsid w:val="000C54BB"/>
    <w:rsid w:val="000C568C"/>
    <w:rsid w:val="000C5C87"/>
    <w:rsid w:val="000C5CCE"/>
    <w:rsid w:val="000C644C"/>
    <w:rsid w:val="000C6996"/>
    <w:rsid w:val="000C6EB5"/>
    <w:rsid w:val="000C7375"/>
    <w:rsid w:val="000C7780"/>
    <w:rsid w:val="000C7AA5"/>
    <w:rsid w:val="000D0537"/>
    <w:rsid w:val="000D061E"/>
    <w:rsid w:val="000D0854"/>
    <w:rsid w:val="000D0FD3"/>
    <w:rsid w:val="000D138F"/>
    <w:rsid w:val="000D189F"/>
    <w:rsid w:val="000D18AC"/>
    <w:rsid w:val="000D1985"/>
    <w:rsid w:val="000D1A1E"/>
    <w:rsid w:val="000D1FA5"/>
    <w:rsid w:val="000D310A"/>
    <w:rsid w:val="000D3136"/>
    <w:rsid w:val="000D35CF"/>
    <w:rsid w:val="000D3A33"/>
    <w:rsid w:val="000D3BB7"/>
    <w:rsid w:val="000D3C61"/>
    <w:rsid w:val="000D42F4"/>
    <w:rsid w:val="000D4C22"/>
    <w:rsid w:val="000D4CD6"/>
    <w:rsid w:val="000D4F1A"/>
    <w:rsid w:val="000D5024"/>
    <w:rsid w:val="000D502E"/>
    <w:rsid w:val="000D509F"/>
    <w:rsid w:val="000D5306"/>
    <w:rsid w:val="000D5403"/>
    <w:rsid w:val="000D5436"/>
    <w:rsid w:val="000D54DC"/>
    <w:rsid w:val="000D550D"/>
    <w:rsid w:val="000D56BC"/>
    <w:rsid w:val="000D5BAD"/>
    <w:rsid w:val="000D5BB2"/>
    <w:rsid w:val="000D5D29"/>
    <w:rsid w:val="000D648F"/>
    <w:rsid w:val="000D6537"/>
    <w:rsid w:val="000D68CC"/>
    <w:rsid w:val="000D6B95"/>
    <w:rsid w:val="000D6BCF"/>
    <w:rsid w:val="000D6C37"/>
    <w:rsid w:val="000D7270"/>
    <w:rsid w:val="000D7E7D"/>
    <w:rsid w:val="000D7EC5"/>
    <w:rsid w:val="000E0370"/>
    <w:rsid w:val="000E0DB0"/>
    <w:rsid w:val="000E11EE"/>
    <w:rsid w:val="000E12C1"/>
    <w:rsid w:val="000E1682"/>
    <w:rsid w:val="000E1A3F"/>
    <w:rsid w:val="000E1AB3"/>
    <w:rsid w:val="000E225B"/>
    <w:rsid w:val="000E277F"/>
    <w:rsid w:val="000E2B68"/>
    <w:rsid w:val="000E30F5"/>
    <w:rsid w:val="000E326B"/>
    <w:rsid w:val="000E35FA"/>
    <w:rsid w:val="000E36B2"/>
    <w:rsid w:val="000E38CA"/>
    <w:rsid w:val="000E40C5"/>
    <w:rsid w:val="000E4274"/>
    <w:rsid w:val="000E44CE"/>
    <w:rsid w:val="000E464D"/>
    <w:rsid w:val="000E4B67"/>
    <w:rsid w:val="000E4D5D"/>
    <w:rsid w:val="000E5040"/>
    <w:rsid w:val="000E5065"/>
    <w:rsid w:val="000E50BB"/>
    <w:rsid w:val="000E5481"/>
    <w:rsid w:val="000E5547"/>
    <w:rsid w:val="000E5992"/>
    <w:rsid w:val="000E5BCB"/>
    <w:rsid w:val="000E5DD8"/>
    <w:rsid w:val="000E6056"/>
    <w:rsid w:val="000E6612"/>
    <w:rsid w:val="000E68FE"/>
    <w:rsid w:val="000E7514"/>
    <w:rsid w:val="000E78CD"/>
    <w:rsid w:val="000E7EB4"/>
    <w:rsid w:val="000F0AC5"/>
    <w:rsid w:val="000F0FC9"/>
    <w:rsid w:val="000F1364"/>
    <w:rsid w:val="000F22B9"/>
    <w:rsid w:val="000F282F"/>
    <w:rsid w:val="000F2B60"/>
    <w:rsid w:val="000F2C1E"/>
    <w:rsid w:val="000F2D4B"/>
    <w:rsid w:val="000F32A8"/>
    <w:rsid w:val="000F36FD"/>
    <w:rsid w:val="000F4070"/>
    <w:rsid w:val="000F4BC6"/>
    <w:rsid w:val="000F4D6F"/>
    <w:rsid w:val="000F4EFB"/>
    <w:rsid w:val="000F529C"/>
    <w:rsid w:val="000F5591"/>
    <w:rsid w:val="000F59CA"/>
    <w:rsid w:val="000F5AC1"/>
    <w:rsid w:val="000F5C9F"/>
    <w:rsid w:val="000F5E4A"/>
    <w:rsid w:val="000F606B"/>
    <w:rsid w:val="000F6559"/>
    <w:rsid w:val="000F6826"/>
    <w:rsid w:val="000F6A38"/>
    <w:rsid w:val="000F6B06"/>
    <w:rsid w:val="000F6C5D"/>
    <w:rsid w:val="000F6C6C"/>
    <w:rsid w:val="000F6E48"/>
    <w:rsid w:val="000F6EC5"/>
    <w:rsid w:val="000F7163"/>
    <w:rsid w:val="000F72D1"/>
    <w:rsid w:val="000F7AEE"/>
    <w:rsid w:val="0010045A"/>
    <w:rsid w:val="0010054E"/>
    <w:rsid w:val="001006B5"/>
    <w:rsid w:val="001009B9"/>
    <w:rsid w:val="001012F3"/>
    <w:rsid w:val="0010153E"/>
    <w:rsid w:val="00101AC0"/>
    <w:rsid w:val="00101B33"/>
    <w:rsid w:val="0010208D"/>
    <w:rsid w:val="00102A0E"/>
    <w:rsid w:val="0010312C"/>
    <w:rsid w:val="001031C7"/>
    <w:rsid w:val="001034DC"/>
    <w:rsid w:val="001037D3"/>
    <w:rsid w:val="001043BE"/>
    <w:rsid w:val="001046F7"/>
    <w:rsid w:val="00104796"/>
    <w:rsid w:val="001048F5"/>
    <w:rsid w:val="00104E04"/>
    <w:rsid w:val="00104FF1"/>
    <w:rsid w:val="0010550F"/>
    <w:rsid w:val="00105B45"/>
    <w:rsid w:val="00105E83"/>
    <w:rsid w:val="0010627B"/>
    <w:rsid w:val="001070E4"/>
    <w:rsid w:val="0010754B"/>
    <w:rsid w:val="001076F1"/>
    <w:rsid w:val="00107AE7"/>
    <w:rsid w:val="00107C5F"/>
    <w:rsid w:val="00107ECF"/>
    <w:rsid w:val="00110061"/>
    <w:rsid w:val="001105E0"/>
    <w:rsid w:val="001109E9"/>
    <w:rsid w:val="00110AEF"/>
    <w:rsid w:val="00111070"/>
    <w:rsid w:val="001112EE"/>
    <w:rsid w:val="00111334"/>
    <w:rsid w:val="001120EF"/>
    <w:rsid w:val="0011220D"/>
    <w:rsid w:val="001125AE"/>
    <w:rsid w:val="00112791"/>
    <w:rsid w:val="00112AE5"/>
    <w:rsid w:val="00112C6D"/>
    <w:rsid w:val="00112EB8"/>
    <w:rsid w:val="00113270"/>
    <w:rsid w:val="001133D9"/>
    <w:rsid w:val="00113B18"/>
    <w:rsid w:val="00113FE3"/>
    <w:rsid w:val="00114093"/>
    <w:rsid w:val="00114412"/>
    <w:rsid w:val="001145EF"/>
    <w:rsid w:val="0011492F"/>
    <w:rsid w:val="001149C8"/>
    <w:rsid w:val="0011523F"/>
    <w:rsid w:val="0011556E"/>
    <w:rsid w:val="00116030"/>
    <w:rsid w:val="00116052"/>
    <w:rsid w:val="0011693D"/>
    <w:rsid w:val="00116F28"/>
    <w:rsid w:val="0011711F"/>
    <w:rsid w:val="001171D9"/>
    <w:rsid w:val="0011733D"/>
    <w:rsid w:val="00117BEC"/>
    <w:rsid w:val="0012020D"/>
    <w:rsid w:val="00120331"/>
    <w:rsid w:val="001203CA"/>
    <w:rsid w:val="001204E1"/>
    <w:rsid w:val="001205A5"/>
    <w:rsid w:val="0012085E"/>
    <w:rsid w:val="00120FB5"/>
    <w:rsid w:val="0012114A"/>
    <w:rsid w:val="001220DF"/>
    <w:rsid w:val="00122654"/>
    <w:rsid w:val="00122731"/>
    <w:rsid w:val="00122746"/>
    <w:rsid w:val="00122A7D"/>
    <w:rsid w:val="00122BB6"/>
    <w:rsid w:val="00123129"/>
    <w:rsid w:val="001232C4"/>
    <w:rsid w:val="001235CA"/>
    <w:rsid w:val="00123848"/>
    <w:rsid w:val="0012387C"/>
    <w:rsid w:val="00123C95"/>
    <w:rsid w:val="00123D96"/>
    <w:rsid w:val="00123E21"/>
    <w:rsid w:val="0012467E"/>
    <w:rsid w:val="00124A17"/>
    <w:rsid w:val="00124C50"/>
    <w:rsid w:val="00124E0F"/>
    <w:rsid w:val="00124EAD"/>
    <w:rsid w:val="001255C9"/>
    <w:rsid w:val="001256C5"/>
    <w:rsid w:val="001256EF"/>
    <w:rsid w:val="0012579E"/>
    <w:rsid w:val="001257AE"/>
    <w:rsid w:val="001259F6"/>
    <w:rsid w:val="00125A6C"/>
    <w:rsid w:val="00125CFF"/>
    <w:rsid w:val="00126537"/>
    <w:rsid w:val="00126B34"/>
    <w:rsid w:val="00126B7D"/>
    <w:rsid w:val="001274B5"/>
    <w:rsid w:val="00127771"/>
    <w:rsid w:val="00127B66"/>
    <w:rsid w:val="00127B90"/>
    <w:rsid w:val="00127F20"/>
    <w:rsid w:val="00130146"/>
    <w:rsid w:val="001301CA"/>
    <w:rsid w:val="001301EC"/>
    <w:rsid w:val="0013069A"/>
    <w:rsid w:val="00130715"/>
    <w:rsid w:val="00130830"/>
    <w:rsid w:val="0013099A"/>
    <w:rsid w:val="00130C95"/>
    <w:rsid w:val="00130CE9"/>
    <w:rsid w:val="00130EDF"/>
    <w:rsid w:val="00130EE5"/>
    <w:rsid w:val="0013199B"/>
    <w:rsid w:val="00132A09"/>
    <w:rsid w:val="00132DDB"/>
    <w:rsid w:val="00132E08"/>
    <w:rsid w:val="00132E0C"/>
    <w:rsid w:val="00132EB0"/>
    <w:rsid w:val="00133129"/>
    <w:rsid w:val="00133C3D"/>
    <w:rsid w:val="00133DCB"/>
    <w:rsid w:val="00133E66"/>
    <w:rsid w:val="00134322"/>
    <w:rsid w:val="00134422"/>
    <w:rsid w:val="00134548"/>
    <w:rsid w:val="0013465B"/>
    <w:rsid w:val="001346A1"/>
    <w:rsid w:val="001347F5"/>
    <w:rsid w:val="00134A54"/>
    <w:rsid w:val="00134DB4"/>
    <w:rsid w:val="00135262"/>
    <w:rsid w:val="0013549B"/>
    <w:rsid w:val="001359B0"/>
    <w:rsid w:val="00135D26"/>
    <w:rsid w:val="00135DCE"/>
    <w:rsid w:val="00135E23"/>
    <w:rsid w:val="0013606E"/>
    <w:rsid w:val="00136109"/>
    <w:rsid w:val="001362E9"/>
    <w:rsid w:val="00137346"/>
    <w:rsid w:val="001373B0"/>
    <w:rsid w:val="001377D6"/>
    <w:rsid w:val="00137884"/>
    <w:rsid w:val="00137949"/>
    <w:rsid w:val="00137ED4"/>
    <w:rsid w:val="001400D1"/>
    <w:rsid w:val="00140190"/>
    <w:rsid w:val="001401B0"/>
    <w:rsid w:val="00140336"/>
    <w:rsid w:val="00140716"/>
    <w:rsid w:val="001409DE"/>
    <w:rsid w:val="00140BDB"/>
    <w:rsid w:val="00140C72"/>
    <w:rsid w:val="00140D12"/>
    <w:rsid w:val="00140E99"/>
    <w:rsid w:val="00141373"/>
    <w:rsid w:val="001418D5"/>
    <w:rsid w:val="00141928"/>
    <w:rsid w:val="001419D1"/>
    <w:rsid w:val="00141CF0"/>
    <w:rsid w:val="00141E9E"/>
    <w:rsid w:val="00142319"/>
    <w:rsid w:val="001423A5"/>
    <w:rsid w:val="0014277B"/>
    <w:rsid w:val="00142914"/>
    <w:rsid w:val="001429B0"/>
    <w:rsid w:val="00142B6B"/>
    <w:rsid w:val="00143357"/>
    <w:rsid w:val="00143A3D"/>
    <w:rsid w:val="00143F03"/>
    <w:rsid w:val="00144277"/>
    <w:rsid w:val="0014458E"/>
    <w:rsid w:val="001451EB"/>
    <w:rsid w:val="00145625"/>
    <w:rsid w:val="00145F55"/>
    <w:rsid w:val="00146028"/>
    <w:rsid w:val="001460C8"/>
    <w:rsid w:val="0014666F"/>
    <w:rsid w:val="0014692A"/>
    <w:rsid w:val="00146AB2"/>
    <w:rsid w:val="00146C23"/>
    <w:rsid w:val="001472AC"/>
    <w:rsid w:val="001474E6"/>
    <w:rsid w:val="00150A10"/>
    <w:rsid w:val="00150A48"/>
    <w:rsid w:val="00150B21"/>
    <w:rsid w:val="00150E5D"/>
    <w:rsid w:val="00150FB3"/>
    <w:rsid w:val="00151395"/>
    <w:rsid w:val="001517FD"/>
    <w:rsid w:val="00151888"/>
    <w:rsid w:val="0015188C"/>
    <w:rsid w:val="0015297E"/>
    <w:rsid w:val="00152A57"/>
    <w:rsid w:val="00152AFF"/>
    <w:rsid w:val="00152F16"/>
    <w:rsid w:val="00153495"/>
    <w:rsid w:val="001536B4"/>
    <w:rsid w:val="00153E8B"/>
    <w:rsid w:val="00153F39"/>
    <w:rsid w:val="0015403A"/>
    <w:rsid w:val="001554DC"/>
    <w:rsid w:val="00155655"/>
    <w:rsid w:val="00155B8E"/>
    <w:rsid w:val="00155C6E"/>
    <w:rsid w:val="00156086"/>
    <w:rsid w:val="001564CF"/>
    <w:rsid w:val="00156BC9"/>
    <w:rsid w:val="00156E51"/>
    <w:rsid w:val="00157048"/>
    <w:rsid w:val="00157C1C"/>
    <w:rsid w:val="0016000A"/>
    <w:rsid w:val="00160B0D"/>
    <w:rsid w:val="00160FED"/>
    <w:rsid w:val="0016139D"/>
    <w:rsid w:val="00161433"/>
    <w:rsid w:val="00161A17"/>
    <w:rsid w:val="00161A88"/>
    <w:rsid w:val="00162231"/>
    <w:rsid w:val="001623CB"/>
    <w:rsid w:val="001623CF"/>
    <w:rsid w:val="00162D1F"/>
    <w:rsid w:val="00162E96"/>
    <w:rsid w:val="00162EA4"/>
    <w:rsid w:val="0016345E"/>
    <w:rsid w:val="00163AEC"/>
    <w:rsid w:val="00163FD5"/>
    <w:rsid w:val="0016411E"/>
    <w:rsid w:val="001646B8"/>
    <w:rsid w:val="001649DC"/>
    <w:rsid w:val="00164C32"/>
    <w:rsid w:val="00164C7F"/>
    <w:rsid w:val="00164CF3"/>
    <w:rsid w:val="00165587"/>
    <w:rsid w:val="00165B7A"/>
    <w:rsid w:val="00165FCE"/>
    <w:rsid w:val="00166C9F"/>
    <w:rsid w:val="0016725C"/>
    <w:rsid w:val="00167331"/>
    <w:rsid w:val="001676EA"/>
    <w:rsid w:val="00167982"/>
    <w:rsid w:val="00167B33"/>
    <w:rsid w:val="00167FDB"/>
    <w:rsid w:val="00170797"/>
    <w:rsid w:val="00171330"/>
    <w:rsid w:val="0017146C"/>
    <w:rsid w:val="00171798"/>
    <w:rsid w:val="00171AFC"/>
    <w:rsid w:val="00171B43"/>
    <w:rsid w:val="00171FF2"/>
    <w:rsid w:val="00172AC2"/>
    <w:rsid w:val="00172DDC"/>
    <w:rsid w:val="00173183"/>
    <w:rsid w:val="0017321D"/>
    <w:rsid w:val="00173297"/>
    <w:rsid w:val="00173581"/>
    <w:rsid w:val="0017397A"/>
    <w:rsid w:val="00173D7F"/>
    <w:rsid w:val="00174669"/>
    <w:rsid w:val="001748CD"/>
    <w:rsid w:val="001749AE"/>
    <w:rsid w:val="001749C6"/>
    <w:rsid w:val="00174ED1"/>
    <w:rsid w:val="00174EFF"/>
    <w:rsid w:val="00175091"/>
    <w:rsid w:val="00175384"/>
    <w:rsid w:val="0017561B"/>
    <w:rsid w:val="0017562D"/>
    <w:rsid w:val="001758B1"/>
    <w:rsid w:val="0017634E"/>
    <w:rsid w:val="001763CB"/>
    <w:rsid w:val="001767A0"/>
    <w:rsid w:val="00176EDE"/>
    <w:rsid w:val="00177059"/>
    <w:rsid w:val="0017721F"/>
    <w:rsid w:val="0017771C"/>
    <w:rsid w:val="0017798D"/>
    <w:rsid w:val="00177C39"/>
    <w:rsid w:val="00180358"/>
    <w:rsid w:val="001803C4"/>
    <w:rsid w:val="001808BD"/>
    <w:rsid w:val="00180C00"/>
    <w:rsid w:val="00180CB7"/>
    <w:rsid w:val="00181062"/>
    <w:rsid w:val="00181394"/>
    <w:rsid w:val="0018197A"/>
    <w:rsid w:val="00181EEE"/>
    <w:rsid w:val="00181FF9"/>
    <w:rsid w:val="00182249"/>
    <w:rsid w:val="00182963"/>
    <w:rsid w:val="0018315F"/>
    <w:rsid w:val="0018353D"/>
    <w:rsid w:val="0018370F"/>
    <w:rsid w:val="00183CF3"/>
    <w:rsid w:val="001840B7"/>
    <w:rsid w:val="0018440B"/>
    <w:rsid w:val="00184536"/>
    <w:rsid w:val="00184B9C"/>
    <w:rsid w:val="00184CB0"/>
    <w:rsid w:val="00184E7B"/>
    <w:rsid w:val="001851D0"/>
    <w:rsid w:val="001851F0"/>
    <w:rsid w:val="0018558F"/>
    <w:rsid w:val="0018587F"/>
    <w:rsid w:val="00185E34"/>
    <w:rsid w:val="00186599"/>
    <w:rsid w:val="00186703"/>
    <w:rsid w:val="00186966"/>
    <w:rsid w:val="00187D02"/>
    <w:rsid w:val="00187E53"/>
    <w:rsid w:val="00190020"/>
    <w:rsid w:val="001909CD"/>
    <w:rsid w:val="00190F3A"/>
    <w:rsid w:val="00190FA7"/>
    <w:rsid w:val="00191AE1"/>
    <w:rsid w:val="00191AE2"/>
    <w:rsid w:val="00191B34"/>
    <w:rsid w:val="00191E07"/>
    <w:rsid w:val="001921B5"/>
    <w:rsid w:val="0019238A"/>
    <w:rsid w:val="00192444"/>
    <w:rsid w:val="00192809"/>
    <w:rsid w:val="00192AB5"/>
    <w:rsid w:val="00192E46"/>
    <w:rsid w:val="00193033"/>
    <w:rsid w:val="00193634"/>
    <w:rsid w:val="001939A6"/>
    <w:rsid w:val="00193CD2"/>
    <w:rsid w:val="001940B8"/>
    <w:rsid w:val="001945FC"/>
    <w:rsid w:val="00194DE0"/>
    <w:rsid w:val="00195077"/>
    <w:rsid w:val="0019557F"/>
    <w:rsid w:val="00195A50"/>
    <w:rsid w:val="00195E64"/>
    <w:rsid w:val="0019628F"/>
    <w:rsid w:val="0019659F"/>
    <w:rsid w:val="00196ACF"/>
    <w:rsid w:val="001970C9"/>
    <w:rsid w:val="001A00E1"/>
    <w:rsid w:val="001A0155"/>
    <w:rsid w:val="001A0285"/>
    <w:rsid w:val="001A02E8"/>
    <w:rsid w:val="001A0401"/>
    <w:rsid w:val="001A0678"/>
    <w:rsid w:val="001A0807"/>
    <w:rsid w:val="001A130A"/>
    <w:rsid w:val="001A19DE"/>
    <w:rsid w:val="001A1E12"/>
    <w:rsid w:val="001A1EA5"/>
    <w:rsid w:val="001A2531"/>
    <w:rsid w:val="001A25A7"/>
    <w:rsid w:val="001A25AC"/>
    <w:rsid w:val="001A2684"/>
    <w:rsid w:val="001A27A9"/>
    <w:rsid w:val="001A2878"/>
    <w:rsid w:val="001A292C"/>
    <w:rsid w:val="001A2A2B"/>
    <w:rsid w:val="001A2E2A"/>
    <w:rsid w:val="001A30D0"/>
    <w:rsid w:val="001A34FA"/>
    <w:rsid w:val="001A374B"/>
    <w:rsid w:val="001A44AE"/>
    <w:rsid w:val="001A44EC"/>
    <w:rsid w:val="001A4734"/>
    <w:rsid w:val="001A4CE6"/>
    <w:rsid w:val="001A4DF5"/>
    <w:rsid w:val="001A54B4"/>
    <w:rsid w:val="001A5B8B"/>
    <w:rsid w:val="001A61F2"/>
    <w:rsid w:val="001A6538"/>
    <w:rsid w:val="001A65D6"/>
    <w:rsid w:val="001A68EA"/>
    <w:rsid w:val="001A6D73"/>
    <w:rsid w:val="001A6E67"/>
    <w:rsid w:val="001A7194"/>
    <w:rsid w:val="001A721B"/>
    <w:rsid w:val="001A73A9"/>
    <w:rsid w:val="001A7C61"/>
    <w:rsid w:val="001B0370"/>
    <w:rsid w:val="001B0D67"/>
    <w:rsid w:val="001B0DB4"/>
    <w:rsid w:val="001B0E48"/>
    <w:rsid w:val="001B121F"/>
    <w:rsid w:val="001B1AC1"/>
    <w:rsid w:val="001B1F46"/>
    <w:rsid w:val="001B2252"/>
    <w:rsid w:val="001B227C"/>
    <w:rsid w:val="001B247C"/>
    <w:rsid w:val="001B24FA"/>
    <w:rsid w:val="001B25F7"/>
    <w:rsid w:val="001B283F"/>
    <w:rsid w:val="001B28B7"/>
    <w:rsid w:val="001B2BDE"/>
    <w:rsid w:val="001B2E23"/>
    <w:rsid w:val="001B3084"/>
    <w:rsid w:val="001B3157"/>
    <w:rsid w:val="001B3AA4"/>
    <w:rsid w:val="001B3AE7"/>
    <w:rsid w:val="001B3C27"/>
    <w:rsid w:val="001B4203"/>
    <w:rsid w:val="001B477F"/>
    <w:rsid w:val="001B4ADC"/>
    <w:rsid w:val="001B50A6"/>
    <w:rsid w:val="001B6266"/>
    <w:rsid w:val="001B6F22"/>
    <w:rsid w:val="001B6FE7"/>
    <w:rsid w:val="001B7106"/>
    <w:rsid w:val="001B73C7"/>
    <w:rsid w:val="001B7413"/>
    <w:rsid w:val="001B7544"/>
    <w:rsid w:val="001B7792"/>
    <w:rsid w:val="001B7A6A"/>
    <w:rsid w:val="001B7A77"/>
    <w:rsid w:val="001B7C5F"/>
    <w:rsid w:val="001B7F82"/>
    <w:rsid w:val="001C015C"/>
    <w:rsid w:val="001C01B4"/>
    <w:rsid w:val="001C07C6"/>
    <w:rsid w:val="001C0868"/>
    <w:rsid w:val="001C1159"/>
    <w:rsid w:val="001C13B4"/>
    <w:rsid w:val="001C1982"/>
    <w:rsid w:val="001C1F6A"/>
    <w:rsid w:val="001C21EC"/>
    <w:rsid w:val="001C2C40"/>
    <w:rsid w:val="001C2E4F"/>
    <w:rsid w:val="001C2E71"/>
    <w:rsid w:val="001C3111"/>
    <w:rsid w:val="001C3798"/>
    <w:rsid w:val="001C3BFA"/>
    <w:rsid w:val="001C4276"/>
    <w:rsid w:val="001C438A"/>
    <w:rsid w:val="001C44EB"/>
    <w:rsid w:val="001C472D"/>
    <w:rsid w:val="001C4A1A"/>
    <w:rsid w:val="001C4DD9"/>
    <w:rsid w:val="001C4E4D"/>
    <w:rsid w:val="001C4F2B"/>
    <w:rsid w:val="001C5277"/>
    <w:rsid w:val="001C621B"/>
    <w:rsid w:val="001C65B1"/>
    <w:rsid w:val="001C6A84"/>
    <w:rsid w:val="001C6ADC"/>
    <w:rsid w:val="001C6B3C"/>
    <w:rsid w:val="001C74A3"/>
    <w:rsid w:val="001C75F6"/>
    <w:rsid w:val="001C777E"/>
    <w:rsid w:val="001C7825"/>
    <w:rsid w:val="001C78A3"/>
    <w:rsid w:val="001C7AF7"/>
    <w:rsid w:val="001C7CC0"/>
    <w:rsid w:val="001D0AD5"/>
    <w:rsid w:val="001D0AEB"/>
    <w:rsid w:val="001D0BCF"/>
    <w:rsid w:val="001D0CCC"/>
    <w:rsid w:val="001D13A6"/>
    <w:rsid w:val="001D1816"/>
    <w:rsid w:val="001D22FB"/>
    <w:rsid w:val="001D2496"/>
    <w:rsid w:val="001D2949"/>
    <w:rsid w:val="001D2AE6"/>
    <w:rsid w:val="001D2B76"/>
    <w:rsid w:val="001D30FB"/>
    <w:rsid w:val="001D3839"/>
    <w:rsid w:val="001D3CC7"/>
    <w:rsid w:val="001D4041"/>
    <w:rsid w:val="001D4125"/>
    <w:rsid w:val="001D428E"/>
    <w:rsid w:val="001D455F"/>
    <w:rsid w:val="001D45A0"/>
    <w:rsid w:val="001D522D"/>
    <w:rsid w:val="001D5406"/>
    <w:rsid w:val="001D5433"/>
    <w:rsid w:val="001D545A"/>
    <w:rsid w:val="001D5FC5"/>
    <w:rsid w:val="001D6007"/>
    <w:rsid w:val="001D69A9"/>
    <w:rsid w:val="001D6CEF"/>
    <w:rsid w:val="001D709A"/>
    <w:rsid w:val="001D7411"/>
    <w:rsid w:val="001D7447"/>
    <w:rsid w:val="001D7758"/>
    <w:rsid w:val="001D77F4"/>
    <w:rsid w:val="001D787D"/>
    <w:rsid w:val="001D7AF7"/>
    <w:rsid w:val="001E0126"/>
    <w:rsid w:val="001E0335"/>
    <w:rsid w:val="001E0482"/>
    <w:rsid w:val="001E0AE8"/>
    <w:rsid w:val="001E0B65"/>
    <w:rsid w:val="001E0BAE"/>
    <w:rsid w:val="001E0C0A"/>
    <w:rsid w:val="001E0C31"/>
    <w:rsid w:val="001E0EE8"/>
    <w:rsid w:val="001E0F53"/>
    <w:rsid w:val="001E1571"/>
    <w:rsid w:val="001E1682"/>
    <w:rsid w:val="001E1A50"/>
    <w:rsid w:val="001E1C09"/>
    <w:rsid w:val="001E1E51"/>
    <w:rsid w:val="001E1F42"/>
    <w:rsid w:val="001E2245"/>
    <w:rsid w:val="001E2867"/>
    <w:rsid w:val="001E2A16"/>
    <w:rsid w:val="001E2CCA"/>
    <w:rsid w:val="001E3159"/>
    <w:rsid w:val="001E31F8"/>
    <w:rsid w:val="001E38A1"/>
    <w:rsid w:val="001E38E0"/>
    <w:rsid w:val="001E3F8E"/>
    <w:rsid w:val="001E3FF1"/>
    <w:rsid w:val="001E4C99"/>
    <w:rsid w:val="001E5219"/>
    <w:rsid w:val="001E5325"/>
    <w:rsid w:val="001E53B8"/>
    <w:rsid w:val="001E55A6"/>
    <w:rsid w:val="001E5733"/>
    <w:rsid w:val="001E5833"/>
    <w:rsid w:val="001E5E9E"/>
    <w:rsid w:val="001E5ED8"/>
    <w:rsid w:val="001E6249"/>
    <w:rsid w:val="001E68E5"/>
    <w:rsid w:val="001E6BE0"/>
    <w:rsid w:val="001E6D43"/>
    <w:rsid w:val="001E7C4D"/>
    <w:rsid w:val="001E7F89"/>
    <w:rsid w:val="001F0409"/>
    <w:rsid w:val="001F06B5"/>
    <w:rsid w:val="001F09C5"/>
    <w:rsid w:val="001F0F1C"/>
    <w:rsid w:val="001F0F77"/>
    <w:rsid w:val="001F0FF6"/>
    <w:rsid w:val="001F11DA"/>
    <w:rsid w:val="001F14CA"/>
    <w:rsid w:val="001F14F7"/>
    <w:rsid w:val="001F1615"/>
    <w:rsid w:val="001F1CF4"/>
    <w:rsid w:val="001F2274"/>
    <w:rsid w:val="001F2694"/>
    <w:rsid w:val="001F26BF"/>
    <w:rsid w:val="001F282E"/>
    <w:rsid w:val="001F2923"/>
    <w:rsid w:val="001F2CD7"/>
    <w:rsid w:val="001F2EE9"/>
    <w:rsid w:val="001F3A73"/>
    <w:rsid w:val="001F3CCE"/>
    <w:rsid w:val="001F422B"/>
    <w:rsid w:val="001F443F"/>
    <w:rsid w:val="001F452A"/>
    <w:rsid w:val="001F45D4"/>
    <w:rsid w:val="001F465B"/>
    <w:rsid w:val="001F487E"/>
    <w:rsid w:val="001F4B93"/>
    <w:rsid w:val="001F4C9A"/>
    <w:rsid w:val="001F4D36"/>
    <w:rsid w:val="001F4E4E"/>
    <w:rsid w:val="001F5467"/>
    <w:rsid w:val="001F5626"/>
    <w:rsid w:val="001F5863"/>
    <w:rsid w:val="001F5934"/>
    <w:rsid w:val="001F5AFA"/>
    <w:rsid w:val="001F5B3C"/>
    <w:rsid w:val="001F6635"/>
    <w:rsid w:val="001F67E3"/>
    <w:rsid w:val="001F7435"/>
    <w:rsid w:val="001F774E"/>
    <w:rsid w:val="001F7CA4"/>
    <w:rsid w:val="0020020E"/>
    <w:rsid w:val="002004AD"/>
    <w:rsid w:val="002007AA"/>
    <w:rsid w:val="002008EA"/>
    <w:rsid w:val="00200C2F"/>
    <w:rsid w:val="00200CA0"/>
    <w:rsid w:val="00200CC2"/>
    <w:rsid w:val="00200DB5"/>
    <w:rsid w:val="00200DBC"/>
    <w:rsid w:val="00200E7F"/>
    <w:rsid w:val="0020121F"/>
    <w:rsid w:val="002014F1"/>
    <w:rsid w:val="0020156B"/>
    <w:rsid w:val="00201C2A"/>
    <w:rsid w:val="00201D46"/>
    <w:rsid w:val="00201F72"/>
    <w:rsid w:val="0020255E"/>
    <w:rsid w:val="00202657"/>
    <w:rsid w:val="00202BA4"/>
    <w:rsid w:val="00203A18"/>
    <w:rsid w:val="00203F69"/>
    <w:rsid w:val="00203F6E"/>
    <w:rsid w:val="00204426"/>
    <w:rsid w:val="0020457A"/>
    <w:rsid w:val="002048E8"/>
    <w:rsid w:val="00204A4C"/>
    <w:rsid w:val="00204C44"/>
    <w:rsid w:val="00204C5E"/>
    <w:rsid w:val="0020562A"/>
    <w:rsid w:val="00205711"/>
    <w:rsid w:val="002057C7"/>
    <w:rsid w:val="00205BE6"/>
    <w:rsid w:val="00205C87"/>
    <w:rsid w:val="00205F07"/>
    <w:rsid w:val="00206032"/>
    <w:rsid w:val="002064AE"/>
    <w:rsid w:val="0020651A"/>
    <w:rsid w:val="00206D84"/>
    <w:rsid w:val="00207186"/>
    <w:rsid w:val="002072A2"/>
    <w:rsid w:val="00207597"/>
    <w:rsid w:val="00207953"/>
    <w:rsid w:val="00207B2A"/>
    <w:rsid w:val="00207C5B"/>
    <w:rsid w:val="00210279"/>
    <w:rsid w:val="002104C9"/>
    <w:rsid w:val="00210621"/>
    <w:rsid w:val="00210D51"/>
    <w:rsid w:val="00211496"/>
    <w:rsid w:val="00211566"/>
    <w:rsid w:val="00211636"/>
    <w:rsid w:val="00211648"/>
    <w:rsid w:val="0021221D"/>
    <w:rsid w:val="002125E1"/>
    <w:rsid w:val="0021279E"/>
    <w:rsid w:val="00212912"/>
    <w:rsid w:val="00212BF7"/>
    <w:rsid w:val="00212F27"/>
    <w:rsid w:val="00213104"/>
    <w:rsid w:val="00213418"/>
    <w:rsid w:val="002134C0"/>
    <w:rsid w:val="002135C3"/>
    <w:rsid w:val="0021381D"/>
    <w:rsid w:val="0021399C"/>
    <w:rsid w:val="00213CF2"/>
    <w:rsid w:val="00213D05"/>
    <w:rsid w:val="00213DE5"/>
    <w:rsid w:val="00213F12"/>
    <w:rsid w:val="00213F46"/>
    <w:rsid w:val="00214207"/>
    <w:rsid w:val="0021435A"/>
    <w:rsid w:val="00214583"/>
    <w:rsid w:val="00214584"/>
    <w:rsid w:val="00214600"/>
    <w:rsid w:val="0021463F"/>
    <w:rsid w:val="0021476D"/>
    <w:rsid w:val="00214802"/>
    <w:rsid w:val="00214A4D"/>
    <w:rsid w:val="00214B19"/>
    <w:rsid w:val="00215201"/>
    <w:rsid w:val="00215DE4"/>
    <w:rsid w:val="0021639C"/>
    <w:rsid w:val="002163B8"/>
    <w:rsid w:val="002165AC"/>
    <w:rsid w:val="002166CE"/>
    <w:rsid w:val="00216A11"/>
    <w:rsid w:val="00216E03"/>
    <w:rsid w:val="0021728A"/>
    <w:rsid w:val="002172D3"/>
    <w:rsid w:val="002178D3"/>
    <w:rsid w:val="00217E89"/>
    <w:rsid w:val="00220457"/>
    <w:rsid w:val="002204B1"/>
    <w:rsid w:val="00220527"/>
    <w:rsid w:val="0022055F"/>
    <w:rsid w:val="002208C5"/>
    <w:rsid w:val="00221264"/>
    <w:rsid w:val="00221ACB"/>
    <w:rsid w:val="00221FC6"/>
    <w:rsid w:val="00222130"/>
    <w:rsid w:val="0022215F"/>
    <w:rsid w:val="00222198"/>
    <w:rsid w:val="002222B8"/>
    <w:rsid w:val="0022256F"/>
    <w:rsid w:val="00222903"/>
    <w:rsid w:val="002229C8"/>
    <w:rsid w:val="00222AF8"/>
    <w:rsid w:val="00222B64"/>
    <w:rsid w:val="00222C33"/>
    <w:rsid w:val="00222CFA"/>
    <w:rsid w:val="00222FFD"/>
    <w:rsid w:val="0022353E"/>
    <w:rsid w:val="00223638"/>
    <w:rsid w:val="00223921"/>
    <w:rsid w:val="00223F25"/>
    <w:rsid w:val="00224AE0"/>
    <w:rsid w:val="00224CEF"/>
    <w:rsid w:val="00225591"/>
    <w:rsid w:val="00226134"/>
    <w:rsid w:val="002264AD"/>
    <w:rsid w:val="00226753"/>
    <w:rsid w:val="00226951"/>
    <w:rsid w:val="00226BAF"/>
    <w:rsid w:val="002270BA"/>
    <w:rsid w:val="002273B7"/>
    <w:rsid w:val="00227861"/>
    <w:rsid w:val="00227A2C"/>
    <w:rsid w:val="00227E09"/>
    <w:rsid w:val="00230C65"/>
    <w:rsid w:val="00231323"/>
    <w:rsid w:val="002315B4"/>
    <w:rsid w:val="00231ED8"/>
    <w:rsid w:val="0023208A"/>
    <w:rsid w:val="002322EA"/>
    <w:rsid w:val="00232685"/>
    <w:rsid w:val="0023329E"/>
    <w:rsid w:val="0023344D"/>
    <w:rsid w:val="002334B6"/>
    <w:rsid w:val="00233901"/>
    <w:rsid w:val="00233E08"/>
    <w:rsid w:val="0023405A"/>
    <w:rsid w:val="0023447C"/>
    <w:rsid w:val="00234585"/>
    <w:rsid w:val="00234910"/>
    <w:rsid w:val="00234DE5"/>
    <w:rsid w:val="0023520D"/>
    <w:rsid w:val="002354CA"/>
    <w:rsid w:val="002358F0"/>
    <w:rsid w:val="00235A23"/>
    <w:rsid w:val="00235DE9"/>
    <w:rsid w:val="00235FF3"/>
    <w:rsid w:val="00235FF4"/>
    <w:rsid w:val="002362D7"/>
    <w:rsid w:val="00236901"/>
    <w:rsid w:val="00236B94"/>
    <w:rsid w:val="00236C23"/>
    <w:rsid w:val="00236DCB"/>
    <w:rsid w:val="00236E7B"/>
    <w:rsid w:val="00237194"/>
    <w:rsid w:val="002374E2"/>
    <w:rsid w:val="0023775F"/>
    <w:rsid w:val="0024086C"/>
    <w:rsid w:val="00240A38"/>
    <w:rsid w:val="00240CF7"/>
    <w:rsid w:val="00241051"/>
    <w:rsid w:val="0024137F"/>
    <w:rsid w:val="00241746"/>
    <w:rsid w:val="002418B0"/>
    <w:rsid w:val="0024192F"/>
    <w:rsid w:val="00241A84"/>
    <w:rsid w:val="00241AFC"/>
    <w:rsid w:val="002426B7"/>
    <w:rsid w:val="0024284A"/>
    <w:rsid w:val="002428B6"/>
    <w:rsid w:val="00242BCE"/>
    <w:rsid w:val="002430BB"/>
    <w:rsid w:val="00243397"/>
    <w:rsid w:val="002433C6"/>
    <w:rsid w:val="00244634"/>
    <w:rsid w:val="0024472F"/>
    <w:rsid w:val="00244A27"/>
    <w:rsid w:val="00244F6B"/>
    <w:rsid w:val="00245829"/>
    <w:rsid w:val="00245BFE"/>
    <w:rsid w:val="00246142"/>
    <w:rsid w:val="002472D3"/>
    <w:rsid w:val="00247711"/>
    <w:rsid w:val="00247E7A"/>
    <w:rsid w:val="0025010A"/>
    <w:rsid w:val="00250E4C"/>
    <w:rsid w:val="00250FAC"/>
    <w:rsid w:val="00251B1B"/>
    <w:rsid w:val="00251BC3"/>
    <w:rsid w:val="0025267B"/>
    <w:rsid w:val="002531B9"/>
    <w:rsid w:val="002537AF"/>
    <w:rsid w:val="00254153"/>
    <w:rsid w:val="002541D5"/>
    <w:rsid w:val="00254398"/>
    <w:rsid w:val="002551E0"/>
    <w:rsid w:val="0025541B"/>
    <w:rsid w:val="00255546"/>
    <w:rsid w:val="002559EA"/>
    <w:rsid w:val="00255C35"/>
    <w:rsid w:val="00255EDA"/>
    <w:rsid w:val="002561E4"/>
    <w:rsid w:val="00257350"/>
    <w:rsid w:val="00257972"/>
    <w:rsid w:val="00257B7C"/>
    <w:rsid w:val="00257C66"/>
    <w:rsid w:val="00260676"/>
    <w:rsid w:val="00260A14"/>
    <w:rsid w:val="0026146E"/>
    <w:rsid w:val="002617A4"/>
    <w:rsid w:val="00261D98"/>
    <w:rsid w:val="00261DBF"/>
    <w:rsid w:val="002626F7"/>
    <w:rsid w:val="00262B83"/>
    <w:rsid w:val="0026323F"/>
    <w:rsid w:val="00263414"/>
    <w:rsid w:val="002635E9"/>
    <w:rsid w:val="00263B0D"/>
    <w:rsid w:val="00263C66"/>
    <w:rsid w:val="002640A6"/>
    <w:rsid w:val="00264CCC"/>
    <w:rsid w:val="00264DEF"/>
    <w:rsid w:val="0026510B"/>
    <w:rsid w:val="00265E44"/>
    <w:rsid w:val="00265ECA"/>
    <w:rsid w:val="00265F6F"/>
    <w:rsid w:val="00267108"/>
    <w:rsid w:val="0026784E"/>
    <w:rsid w:val="002678B7"/>
    <w:rsid w:val="002679CF"/>
    <w:rsid w:val="002700B3"/>
    <w:rsid w:val="0027018C"/>
    <w:rsid w:val="002704BA"/>
    <w:rsid w:val="00270624"/>
    <w:rsid w:val="0027074E"/>
    <w:rsid w:val="002707B8"/>
    <w:rsid w:val="002710C7"/>
    <w:rsid w:val="002713F2"/>
    <w:rsid w:val="002720A7"/>
    <w:rsid w:val="002725A0"/>
    <w:rsid w:val="00272C73"/>
    <w:rsid w:val="002731AB"/>
    <w:rsid w:val="00273257"/>
    <w:rsid w:val="00273590"/>
    <w:rsid w:val="00273B65"/>
    <w:rsid w:val="002741CB"/>
    <w:rsid w:val="00274919"/>
    <w:rsid w:val="002749F6"/>
    <w:rsid w:val="00274CB7"/>
    <w:rsid w:val="00274E1B"/>
    <w:rsid w:val="0027503A"/>
    <w:rsid w:val="00275193"/>
    <w:rsid w:val="0027547C"/>
    <w:rsid w:val="00275B14"/>
    <w:rsid w:val="002767B5"/>
    <w:rsid w:val="0027685B"/>
    <w:rsid w:val="00276A00"/>
    <w:rsid w:val="00277111"/>
    <w:rsid w:val="002771CD"/>
    <w:rsid w:val="00277516"/>
    <w:rsid w:val="00277A3A"/>
    <w:rsid w:val="00277F22"/>
    <w:rsid w:val="0028037C"/>
    <w:rsid w:val="002805D9"/>
    <w:rsid w:val="002805DE"/>
    <w:rsid w:val="00280A0E"/>
    <w:rsid w:val="00280A17"/>
    <w:rsid w:val="00280C68"/>
    <w:rsid w:val="00280CAA"/>
    <w:rsid w:val="00280F1B"/>
    <w:rsid w:val="00280FB0"/>
    <w:rsid w:val="002811AB"/>
    <w:rsid w:val="00281401"/>
    <w:rsid w:val="002815E9"/>
    <w:rsid w:val="002826AA"/>
    <w:rsid w:val="00282C18"/>
    <w:rsid w:val="00282CE1"/>
    <w:rsid w:val="0028308D"/>
    <w:rsid w:val="00283700"/>
    <w:rsid w:val="002837CB"/>
    <w:rsid w:val="00283BB8"/>
    <w:rsid w:val="00284116"/>
    <w:rsid w:val="00284258"/>
    <w:rsid w:val="00284A0E"/>
    <w:rsid w:val="00284CBB"/>
    <w:rsid w:val="00284E3D"/>
    <w:rsid w:val="00284F17"/>
    <w:rsid w:val="00285990"/>
    <w:rsid w:val="00285ADB"/>
    <w:rsid w:val="00285C50"/>
    <w:rsid w:val="00285E05"/>
    <w:rsid w:val="00285EE4"/>
    <w:rsid w:val="0028650C"/>
    <w:rsid w:val="0028689D"/>
    <w:rsid w:val="00286ED8"/>
    <w:rsid w:val="00286F52"/>
    <w:rsid w:val="00287645"/>
    <w:rsid w:val="00287884"/>
    <w:rsid w:val="002879A6"/>
    <w:rsid w:val="002879B6"/>
    <w:rsid w:val="00290035"/>
    <w:rsid w:val="00290738"/>
    <w:rsid w:val="002909E0"/>
    <w:rsid w:val="00290F14"/>
    <w:rsid w:val="0029118F"/>
    <w:rsid w:val="0029122D"/>
    <w:rsid w:val="0029196C"/>
    <w:rsid w:val="00291C2C"/>
    <w:rsid w:val="00291CA1"/>
    <w:rsid w:val="00291CBD"/>
    <w:rsid w:val="00291DA7"/>
    <w:rsid w:val="00292C92"/>
    <w:rsid w:val="00292E81"/>
    <w:rsid w:val="00293D33"/>
    <w:rsid w:val="00293D75"/>
    <w:rsid w:val="00293F74"/>
    <w:rsid w:val="00294060"/>
    <w:rsid w:val="00294A21"/>
    <w:rsid w:val="00294D25"/>
    <w:rsid w:val="00294E6A"/>
    <w:rsid w:val="002951F1"/>
    <w:rsid w:val="0029588A"/>
    <w:rsid w:val="00295F21"/>
    <w:rsid w:val="002960C3"/>
    <w:rsid w:val="00296276"/>
    <w:rsid w:val="002970B9"/>
    <w:rsid w:val="002977BC"/>
    <w:rsid w:val="00297B49"/>
    <w:rsid w:val="002A042A"/>
    <w:rsid w:val="002A071D"/>
    <w:rsid w:val="002A09BF"/>
    <w:rsid w:val="002A0D93"/>
    <w:rsid w:val="002A0E67"/>
    <w:rsid w:val="002A13FA"/>
    <w:rsid w:val="002A19C0"/>
    <w:rsid w:val="002A1DE8"/>
    <w:rsid w:val="002A2A55"/>
    <w:rsid w:val="002A2E28"/>
    <w:rsid w:val="002A316C"/>
    <w:rsid w:val="002A3535"/>
    <w:rsid w:val="002A377D"/>
    <w:rsid w:val="002A39B9"/>
    <w:rsid w:val="002A3AF6"/>
    <w:rsid w:val="002A42B9"/>
    <w:rsid w:val="002A43D2"/>
    <w:rsid w:val="002A4600"/>
    <w:rsid w:val="002A4661"/>
    <w:rsid w:val="002A4ACE"/>
    <w:rsid w:val="002A5293"/>
    <w:rsid w:val="002A53EF"/>
    <w:rsid w:val="002A54FA"/>
    <w:rsid w:val="002A55F3"/>
    <w:rsid w:val="002A58F1"/>
    <w:rsid w:val="002A6903"/>
    <w:rsid w:val="002A6D2C"/>
    <w:rsid w:val="002A6D50"/>
    <w:rsid w:val="002A7933"/>
    <w:rsid w:val="002B01AA"/>
    <w:rsid w:val="002B035A"/>
    <w:rsid w:val="002B045F"/>
    <w:rsid w:val="002B0986"/>
    <w:rsid w:val="002B0BDC"/>
    <w:rsid w:val="002B1DF2"/>
    <w:rsid w:val="002B2DE3"/>
    <w:rsid w:val="002B3187"/>
    <w:rsid w:val="002B3D17"/>
    <w:rsid w:val="002B52CA"/>
    <w:rsid w:val="002B5803"/>
    <w:rsid w:val="002B59E0"/>
    <w:rsid w:val="002B5B82"/>
    <w:rsid w:val="002B5E4E"/>
    <w:rsid w:val="002B6525"/>
    <w:rsid w:val="002B65C5"/>
    <w:rsid w:val="002B6684"/>
    <w:rsid w:val="002B6D04"/>
    <w:rsid w:val="002B7077"/>
    <w:rsid w:val="002B7B8A"/>
    <w:rsid w:val="002B7E07"/>
    <w:rsid w:val="002C0881"/>
    <w:rsid w:val="002C115D"/>
    <w:rsid w:val="002C1201"/>
    <w:rsid w:val="002C174B"/>
    <w:rsid w:val="002C17A3"/>
    <w:rsid w:val="002C19AC"/>
    <w:rsid w:val="002C1D43"/>
    <w:rsid w:val="002C23AD"/>
    <w:rsid w:val="002C27E3"/>
    <w:rsid w:val="002C30BD"/>
    <w:rsid w:val="002C34F3"/>
    <w:rsid w:val="002C3569"/>
    <w:rsid w:val="002C38BC"/>
    <w:rsid w:val="002C3AF2"/>
    <w:rsid w:val="002C3B47"/>
    <w:rsid w:val="002C3D39"/>
    <w:rsid w:val="002C415F"/>
    <w:rsid w:val="002C474D"/>
    <w:rsid w:val="002C4B41"/>
    <w:rsid w:val="002C57C7"/>
    <w:rsid w:val="002C5A77"/>
    <w:rsid w:val="002C651C"/>
    <w:rsid w:val="002C6A3A"/>
    <w:rsid w:val="002C6BCE"/>
    <w:rsid w:val="002C6C3F"/>
    <w:rsid w:val="002C6D43"/>
    <w:rsid w:val="002C6F46"/>
    <w:rsid w:val="002C7073"/>
    <w:rsid w:val="002C725D"/>
    <w:rsid w:val="002C7261"/>
    <w:rsid w:val="002C72FD"/>
    <w:rsid w:val="002C75CC"/>
    <w:rsid w:val="002C7835"/>
    <w:rsid w:val="002C78EF"/>
    <w:rsid w:val="002C7D1E"/>
    <w:rsid w:val="002C7E2A"/>
    <w:rsid w:val="002C7E43"/>
    <w:rsid w:val="002D08DD"/>
    <w:rsid w:val="002D09AA"/>
    <w:rsid w:val="002D0A05"/>
    <w:rsid w:val="002D0FE6"/>
    <w:rsid w:val="002D13DE"/>
    <w:rsid w:val="002D1C9D"/>
    <w:rsid w:val="002D2355"/>
    <w:rsid w:val="002D2372"/>
    <w:rsid w:val="002D2706"/>
    <w:rsid w:val="002D2A62"/>
    <w:rsid w:val="002D2F13"/>
    <w:rsid w:val="002D3171"/>
    <w:rsid w:val="002D3C11"/>
    <w:rsid w:val="002D3E14"/>
    <w:rsid w:val="002D40ED"/>
    <w:rsid w:val="002D448A"/>
    <w:rsid w:val="002D4997"/>
    <w:rsid w:val="002D4A96"/>
    <w:rsid w:val="002D4BB7"/>
    <w:rsid w:val="002D4DEE"/>
    <w:rsid w:val="002D4FF1"/>
    <w:rsid w:val="002D509B"/>
    <w:rsid w:val="002D51D0"/>
    <w:rsid w:val="002D58B3"/>
    <w:rsid w:val="002D5A34"/>
    <w:rsid w:val="002D603D"/>
    <w:rsid w:val="002D6835"/>
    <w:rsid w:val="002D6927"/>
    <w:rsid w:val="002D6937"/>
    <w:rsid w:val="002D6E5A"/>
    <w:rsid w:val="002D7122"/>
    <w:rsid w:val="002D72B4"/>
    <w:rsid w:val="002D73EC"/>
    <w:rsid w:val="002D7533"/>
    <w:rsid w:val="002D7597"/>
    <w:rsid w:val="002D7621"/>
    <w:rsid w:val="002D7FF6"/>
    <w:rsid w:val="002E0379"/>
    <w:rsid w:val="002E054A"/>
    <w:rsid w:val="002E1181"/>
    <w:rsid w:val="002E16F3"/>
    <w:rsid w:val="002E2217"/>
    <w:rsid w:val="002E2399"/>
    <w:rsid w:val="002E2432"/>
    <w:rsid w:val="002E28B4"/>
    <w:rsid w:val="002E2C85"/>
    <w:rsid w:val="002E3E78"/>
    <w:rsid w:val="002E3FD0"/>
    <w:rsid w:val="002E459E"/>
    <w:rsid w:val="002E4EEA"/>
    <w:rsid w:val="002E5787"/>
    <w:rsid w:val="002E62DB"/>
    <w:rsid w:val="002E633D"/>
    <w:rsid w:val="002E64E1"/>
    <w:rsid w:val="002E6858"/>
    <w:rsid w:val="002E69D3"/>
    <w:rsid w:val="002E6B63"/>
    <w:rsid w:val="002E6D59"/>
    <w:rsid w:val="002E7408"/>
    <w:rsid w:val="002E7597"/>
    <w:rsid w:val="002E7870"/>
    <w:rsid w:val="002E7C3C"/>
    <w:rsid w:val="002F0155"/>
    <w:rsid w:val="002F0216"/>
    <w:rsid w:val="002F0340"/>
    <w:rsid w:val="002F07A6"/>
    <w:rsid w:val="002F0F7B"/>
    <w:rsid w:val="002F0F93"/>
    <w:rsid w:val="002F1082"/>
    <w:rsid w:val="002F20D9"/>
    <w:rsid w:val="002F22A2"/>
    <w:rsid w:val="002F241F"/>
    <w:rsid w:val="002F27F7"/>
    <w:rsid w:val="002F31FB"/>
    <w:rsid w:val="002F3E49"/>
    <w:rsid w:val="002F4033"/>
    <w:rsid w:val="002F4180"/>
    <w:rsid w:val="002F427F"/>
    <w:rsid w:val="002F44E5"/>
    <w:rsid w:val="002F4960"/>
    <w:rsid w:val="002F4A08"/>
    <w:rsid w:val="002F4EE7"/>
    <w:rsid w:val="002F5490"/>
    <w:rsid w:val="002F55DD"/>
    <w:rsid w:val="002F5620"/>
    <w:rsid w:val="002F5759"/>
    <w:rsid w:val="002F595B"/>
    <w:rsid w:val="002F624D"/>
    <w:rsid w:val="002F7224"/>
    <w:rsid w:val="002F7973"/>
    <w:rsid w:val="002F7F80"/>
    <w:rsid w:val="00300131"/>
    <w:rsid w:val="003002CB"/>
    <w:rsid w:val="0030035E"/>
    <w:rsid w:val="003004AC"/>
    <w:rsid w:val="0030071C"/>
    <w:rsid w:val="00300997"/>
    <w:rsid w:val="00300C65"/>
    <w:rsid w:val="00300CB0"/>
    <w:rsid w:val="00301946"/>
    <w:rsid w:val="00301965"/>
    <w:rsid w:val="003026F3"/>
    <w:rsid w:val="00302B60"/>
    <w:rsid w:val="0030334E"/>
    <w:rsid w:val="00303490"/>
    <w:rsid w:val="00303B5F"/>
    <w:rsid w:val="00303C15"/>
    <w:rsid w:val="003044CC"/>
    <w:rsid w:val="0030487C"/>
    <w:rsid w:val="00305535"/>
    <w:rsid w:val="00305DDD"/>
    <w:rsid w:val="00305E39"/>
    <w:rsid w:val="003062BB"/>
    <w:rsid w:val="003064F1"/>
    <w:rsid w:val="003067C9"/>
    <w:rsid w:val="003070FC"/>
    <w:rsid w:val="003075D5"/>
    <w:rsid w:val="003076C7"/>
    <w:rsid w:val="00307747"/>
    <w:rsid w:val="0030782C"/>
    <w:rsid w:val="00307CA5"/>
    <w:rsid w:val="00307FF6"/>
    <w:rsid w:val="0031008F"/>
    <w:rsid w:val="003104D3"/>
    <w:rsid w:val="003109CE"/>
    <w:rsid w:val="00310C03"/>
    <w:rsid w:val="00310EC2"/>
    <w:rsid w:val="003114EB"/>
    <w:rsid w:val="00312039"/>
    <w:rsid w:val="0031290A"/>
    <w:rsid w:val="003129F9"/>
    <w:rsid w:val="0031318E"/>
    <w:rsid w:val="003131E5"/>
    <w:rsid w:val="00313256"/>
    <w:rsid w:val="003132E5"/>
    <w:rsid w:val="003135AF"/>
    <w:rsid w:val="0031468A"/>
    <w:rsid w:val="00314BAD"/>
    <w:rsid w:val="00314F0B"/>
    <w:rsid w:val="00315337"/>
    <w:rsid w:val="0031561E"/>
    <w:rsid w:val="00315A17"/>
    <w:rsid w:val="00315B8E"/>
    <w:rsid w:val="00315BA6"/>
    <w:rsid w:val="00315BFD"/>
    <w:rsid w:val="00315C35"/>
    <w:rsid w:val="003169F8"/>
    <w:rsid w:val="0031785B"/>
    <w:rsid w:val="003179EA"/>
    <w:rsid w:val="00317B32"/>
    <w:rsid w:val="00317C3E"/>
    <w:rsid w:val="0032003B"/>
    <w:rsid w:val="003202E7"/>
    <w:rsid w:val="00320BA8"/>
    <w:rsid w:val="00320DA8"/>
    <w:rsid w:val="00320F52"/>
    <w:rsid w:val="00321251"/>
    <w:rsid w:val="003219C1"/>
    <w:rsid w:val="00321DCC"/>
    <w:rsid w:val="0032253E"/>
    <w:rsid w:val="0032276E"/>
    <w:rsid w:val="00323D23"/>
    <w:rsid w:val="00324293"/>
    <w:rsid w:val="003247E5"/>
    <w:rsid w:val="00324866"/>
    <w:rsid w:val="00324921"/>
    <w:rsid w:val="00324A12"/>
    <w:rsid w:val="00324CFB"/>
    <w:rsid w:val="003250E0"/>
    <w:rsid w:val="003253CE"/>
    <w:rsid w:val="00325512"/>
    <w:rsid w:val="0032558A"/>
    <w:rsid w:val="0032586C"/>
    <w:rsid w:val="003258D2"/>
    <w:rsid w:val="00325C55"/>
    <w:rsid w:val="003262B8"/>
    <w:rsid w:val="0032635A"/>
    <w:rsid w:val="00326A4C"/>
    <w:rsid w:val="00326DBA"/>
    <w:rsid w:val="00326FE5"/>
    <w:rsid w:val="0032791E"/>
    <w:rsid w:val="00327A7D"/>
    <w:rsid w:val="00327AFF"/>
    <w:rsid w:val="00327CA3"/>
    <w:rsid w:val="00330400"/>
    <w:rsid w:val="0033052E"/>
    <w:rsid w:val="003307F2"/>
    <w:rsid w:val="00330AB5"/>
    <w:rsid w:val="00331155"/>
    <w:rsid w:val="00331247"/>
    <w:rsid w:val="0033139F"/>
    <w:rsid w:val="00331556"/>
    <w:rsid w:val="00331B11"/>
    <w:rsid w:val="00332024"/>
    <w:rsid w:val="003321DE"/>
    <w:rsid w:val="0033265E"/>
    <w:rsid w:val="003326B3"/>
    <w:rsid w:val="003326FF"/>
    <w:rsid w:val="00332CB1"/>
    <w:rsid w:val="00332D0B"/>
    <w:rsid w:val="003333DA"/>
    <w:rsid w:val="00333407"/>
    <w:rsid w:val="00333430"/>
    <w:rsid w:val="003336E7"/>
    <w:rsid w:val="00333DBF"/>
    <w:rsid w:val="00333FAD"/>
    <w:rsid w:val="00334260"/>
    <w:rsid w:val="003356D0"/>
    <w:rsid w:val="003359CF"/>
    <w:rsid w:val="00335A24"/>
    <w:rsid w:val="00335C0D"/>
    <w:rsid w:val="00335D02"/>
    <w:rsid w:val="00335F64"/>
    <w:rsid w:val="0033633A"/>
    <w:rsid w:val="003366DC"/>
    <w:rsid w:val="00336A39"/>
    <w:rsid w:val="00336CED"/>
    <w:rsid w:val="003370EC"/>
    <w:rsid w:val="00337331"/>
    <w:rsid w:val="00337E5E"/>
    <w:rsid w:val="003402CD"/>
    <w:rsid w:val="003403BC"/>
    <w:rsid w:val="00340449"/>
    <w:rsid w:val="00340D93"/>
    <w:rsid w:val="00340F7C"/>
    <w:rsid w:val="0034193C"/>
    <w:rsid w:val="00341A6A"/>
    <w:rsid w:val="00341E1B"/>
    <w:rsid w:val="00341F27"/>
    <w:rsid w:val="00342037"/>
    <w:rsid w:val="003424D0"/>
    <w:rsid w:val="00342548"/>
    <w:rsid w:val="00342834"/>
    <w:rsid w:val="00343B93"/>
    <w:rsid w:val="00343E36"/>
    <w:rsid w:val="00344664"/>
    <w:rsid w:val="00344922"/>
    <w:rsid w:val="00345400"/>
    <w:rsid w:val="00345597"/>
    <w:rsid w:val="00345742"/>
    <w:rsid w:val="00345BDA"/>
    <w:rsid w:val="00345C22"/>
    <w:rsid w:val="0034738E"/>
    <w:rsid w:val="00347393"/>
    <w:rsid w:val="003474BC"/>
    <w:rsid w:val="0034758D"/>
    <w:rsid w:val="00347C67"/>
    <w:rsid w:val="00347DB5"/>
    <w:rsid w:val="00350182"/>
    <w:rsid w:val="0035056F"/>
    <w:rsid w:val="00350823"/>
    <w:rsid w:val="00351164"/>
    <w:rsid w:val="003513B4"/>
    <w:rsid w:val="00351674"/>
    <w:rsid w:val="00351C5F"/>
    <w:rsid w:val="00351C80"/>
    <w:rsid w:val="00351D3B"/>
    <w:rsid w:val="0035215C"/>
    <w:rsid w:val="0035246F"/>
    <w:rsid w:val="0035257D"/>
    <w:rsid w:val="003529C2"/>
    <w:rsid w:val="00352BA6"/>
    <w:rsid w:val="00353075"/>
    <w:rsid w:val="003533B4"/>
    <w:rsid w:val="00353628"/>
    <w:rsid w:val="00353F93"/>
    <w:rsid w:val="00353FBE"/>
    <w:rsid w:val="003544BF"/>
    <w:rsid w:val="00354666"/>
    <w:rsid w:val="00354754"/>
    <w:rsid w:val="00354AB3"/>
    <w:rsid w:val="00354F62"/>
    <w:rsid w:val="003550EF"/>
    <w:rsid w:val="003552A5"/>
    <w:rsid w:val="003554FE"/>
    <w:rsid w:val="0035555C"/>
    <w:rsid w:val="0035575B"/>
    <w:rsid w:val="00355890"/>
    <w:rsid w:val="00355BAC"/>
    <w:rsid w:val="00355C66"/>
    <w:rsid w:val="0035665E"/>
    <w:rsid w:val="0035669E"/>
    <w:rsid w:val="003566B9"/>
    <w:rsid w:val="003568DC"/>
    <w:rsid w:val="00356909"/>
    <w:rsid w:val="00356E3F"/>
    <w:rsid w:val="0035716F"/>
    <w:rsid w:val="0035745E"/>
    <w:rsid w:val="0035792B"/>
    <w:rsid w:val="00357A16"/>
    <w:rsid w:val="00357CDA"/>
    <w:rsid w:val="003600A4"/>
    <w:rsid w:val="0036077E"/>
    <w:rsid w:val="00361079"/>
    <w:rsid w:val="00361AF0"/>
    <w:rsid w:val="00361D32"/>
    <w:rsid w:val="00362282"/>
    <w:rsid w:val="00362394"/>
    <w:rsid w:val="00362582"/>
    <w:rsid w:val="00362ADA"/>
    <w:rsid w:val="00362C15"/>
    <w:rsid w:val="00363954"/>
    <w:rsid w:val="00363DE1"/>
    <w:rsid w:val="00363F11"/>
    <w:rsid w:val="003640C6"/>
    <w:rsid w:val="0036453A"/>
    <w:rsid w:val="00364563"/>
    <w:rsid w:val="00364654"/>
    <w:rsid w:val="00364D55"/>
    <w:rsid w:val="00364E52"/>
    <w:rsid w:val="00365288"/>
    <w:rsid w:val="003653B6"/>
    <w:rsid w:val="00366025"/>
    <w:rsid w:val="0036695F"/>
    <w:rsid w:val="00366A6A"/>
    <w:rsid w:val="00366F51"/>
    <w:rsid w:val="003671F0"/>
    <w:rsid w:val="003679C3"/>
    <w:rsid w:val="00367EC9"/>
    <w:rsid w:val="00367FA3"/>
    <w:rsid w:val="00370045"/>
    <w:rsid w:val="00370196"/>
    <w:rsid w:val="00370528"/>
    <w:rsid w:val="00370AA8"/>
    <w:rsid w:val="00371CEF"/>
    <w:rsid w:val="00371E8E"/>
    <w:rsid w:val="00372120"/>
    <w:rsid w:val="003722CF"/>
    <w:rsid w:val="00372337"/>
    <w:rsid w:val="003724D1"/>
    <w:rsid w:val="003729CA"/>
    <w:rsid w:val="00373752"/>
    <w:rsid w:val="003737DD"/>
    <w:rsid w:val="00373891"/>
    <w:rsid w:val="00373924"/>
    <w:rsid w:val="00374076"/>
    <w:rsid w:val="003740F0"/>
    <w:rsid w:val="0037444D"/>
    <w:rsid w:val="00374477"/>
    <w:rsid w:val="00374885"/>
    <w:rsid w:val="003751AF"/>
    <w:rsid w:val="00375AF1"/>
    <w:rsid w:val="0037600F"/>
    <w:rsid w:val="00376831"/>
    <w:rsid w:val="003771D5"/>
    <w:rsid w:val="00377541"/>
    <w:rsid w:val="003800A6"/>
    <w:rsid w:val="00380379"/>
    <w:rsid w:val="003803FF"/>
    <w:rsid w:val="00380693"/>
    <w:rsid w:val="0038115E"/>
    <w:rsid w:val="003813C1"/>
    <w:rsid w:val="00381FB9"/>
    <w:rsid w:val="00382055"/>
    <w:rsid w:val="00382175"/>
    <w:rsid w:val="0038274D"/>
    <w:rsid w:val="00382832"/>
    <w:rsid w:val="003829F3"/>
    <w:rsid w:val="00382D66"/>
    <w:rsid w:val="00383357"/>
    <w:rsid w:val="0038344D"/>
    <w:rsid w:val="00383C99"/>
    <w:rsid w:val="00383D4F"/>
    <w:rsid w:val="00383DF4"/>
    <w:rsid w:val="0038455A"/>
    <w:rsid w:val="00384753"/>
    <w:rsid w:val="00384B63"/>
    <w:rsid w:val="003854F9"/>
    <w:rsid w:val="003855A8"/>
    <w:rsid w:val="00385602"/>
    <w:rsid w:val="00385CC3"/>
    <w:rsid w:val="00385E7D"/>
    <w:rsid w:val="0038634F"/>
    <w:rsid w:val="0038693E"/>
    <w:rsid w:val="00386AE7"/>
    <w:rsid w:val="00386B6F"/>
    <w:rsid w:val="003875CA"/>
    <w:rsid w:val="0038767F"/>
    <w:rsid w:val="00387A43"/>
    <w:rsid w:val="00387E0E"/>
    <w:rsid w:val="003901D6"/>
    <w:rsid w:val="00390A58"/>
    <w:rsid w:val="0039153E"/>
    <w:rsid w:val="003917D1"/>
    <w:rsid w:val="00391AFC"/>
    <w:rsid w:val="00391F9D"/>
    <w:rsid w:val="0039278F"/>
    <w:rsid w:val="00393638"/>
    <w:rsid w:val="00393712"/>
    <w:rsid w:val="00393C58"/>
    <w:rsid w:val="00393D8D"/>
    <w:rsid w:val="003944A0"/>
    <w:rsid w:val="00394551"/>
    <w:rsid w:val="003949D4"/>
    <w:rsid w:val="00395070"/>
    <w:rsid w:val="00395708"/>
    <w:rsid w:val="00395712"/>
    <w:rsid w:val="00395816"/>
    <w:rsid w:val="00395B8D"/>
    <w:rsid w:val="00395D31"/>
    <w:rsid w:val="003961B7"/>
    <w:rsid w:val="0039685B"/>
    <w:rsid w:val="003969D6"/>
    <w:rsid w:val="00396C56"/>
    <w:rsid w:val="00397346"/>
    <w:rsid w:val="00397DC9"/>
    <w:rsid w:val="003A068D"/>
    <w:rsid w:val="003A0D47"/>
    <w:rsid w:val="003A0FA9"/>
    <w:rsid w:val="003A15B2"/>
    <w:rsid w:val="003A1B25"/>
    <w:rsid w:val="003A1E12"/>
    <w:rsid w:val="003A204A"/>
    <w:rsid w:val="003A234C"/>
    <w:rsid w:val="003A24BE"/>
    <w:rsid w:val="003A361F"/>
    <w:rsid w:val="003A3A03"/>
    <w:rsid w:val="003A4064"/>
    <w:rsid w:val="003A4128"/>
    <w:rsid w:val="003A4517"/>
    <w:rsid w:val="003A4B93"/>
    <w:rsid w:val="003A4F13"/>
    <w:rsid w:val="003A509E"/>
    <w:rsid w:val="003A5144"/>
    <w:rsid w:val="003A52FA"/>
    <w:rsid w:val="003A53BB"/>
    <w:rsid w:val="003A54FA"/>
    <w:rsid w:val="003A66DB"/>
    <w:rsid w:val="003A67B1"/>
    <w:rsid w:val="003A688E"/>
    <w:rsid w:val="003A7512"/>
    <w:rsid w:val="003A78A8"/>
    <w:rsid w:val="003A7B5A"/>
    <w:rsid w:val="003B0309"/>
    <w:rsid w:val="003B0D9F"/>
    <w:rsid w:val="003B1322"/>
    <w:rsid w:val="003B2AB9"/>
    <w:rsid w:val="003B2DA8"/>
    <w:rsid w:val="003B2E37"/>
    <w:rsid w:val="003B2FF4"/>
    <w:rsid w:val="003B2FF9"/>
    <w:rsid w:val="003B3037"/>
    <w:rsid w:val="003B3621"/>
    <w:rsid w:val="003B3A6E"/>
    <w:rsid w:val="003B3FAF"/>
    <w:rsid w:val="003B42BD"/>
    <w:rsid w:val="003B4CAD"/>
    <w:rsid w:val="003B50F2"/>
    <w:rsid w:val="003B5112"/>
    <w:rsid w:val="003B52DC"/>
    <w:rsid w:val="003B539A"/>
    <w:rsid w:val="003B614A"/>
    <w:rsid w:val="003B6195"/>
    <w:rsid w:val="003B61AE"/>
    <w:rsid w:val="003B65A2"/>
    <w:rsid w:val="003B68C7"/>
    <w:rsid w:val="003B69E9"/>
    <w:rsid w:val="003B6D73"/>
    <w:rsid w:val="003B6F80"/>
    <w:rsid w:val="003B758C"/>
    <w:rsid w:val="003C01EB"/>
    <w:rsid w:val="003C02FB"/>
    <w:rsid w:val="003C047B"/>
    <w:rsid w:val="003C04B9"/>
    <w:rsid w:val="003C0773"/>
    <w:rsid w:val="003C0C35"/>
    <w:rsid w:val="003C0E06"/>
    <w:rsid w:val="003C0E35"/>
    <w:rsid w:val="003C0F88"/>
    <w:rsid w:val="003C141B"/>
    <w:rsid w:val="003C171D"/>
    <w:rsid w:val="003C1AFB"/>
    <w:rsid w:val="003C1D6C"/>
    <w:rsid w:val="003C2167"/>
    <w:rsid w:val="003C2864"/>
    <w:rsid w:val="003C2AD6"/>
    <w:rsid w:val="003C2B2E"/>
    <w:rsid w:val="003C2E90"/>
    <w:rsid w:val="003C3C86"/>
    <w:rsid w:val="003C3EA7"/>
    <w:rsid w:val="003C4202"/>
    <w:rsid w:val="003C4482"/>
    <w:rsid w:val="003C49DD"/>
    <w:rsid w:val="003C4E2C"/>
    <w:rsid w:val="003C4E9B"/>
    <w:rsid w:val="003C56FD"/>
    <w:rsid w:val="003C58F3"/>
    <w:rsid w:val="003C5D4E"/>
    <w:rsid w:val="003C5E39"/>
    <w:rsid w:val="003C61D8"/>
    <w:rsid w:val="003C623F"/>
    <w:rsid w:val="003C65B8"/>
    <w:rsid w:val="003C69C4"/>
    <w:rsid w:val="003C6B89"/>
    <w:rsid w:val="003C6C99"/>
    <w:rsid w:val="003C6D62"/>
    <w:rsid w:val="003C6E10"/>
    <w:rsid w:val="003C6E1B"/>
    <w:rsid w:val="003C74F2"/>
    <w:rsid w:val="003C751D"/>
    <w:rsid w:val="003C78E5"/>
    <w:rsid w:val="003C7F53"/>
    <w:rsid w:val="003D0593"/>
    <w:rsid w:val="003D1165"/>
    <w:rsid w:val="003D12FF"/>
    <w:rsid w:val="003D14BA"/>
    <w:rsid w:val="003D18DC"/>
    <w:rsid w:val="003D20E6"/>
    <w:rsid w:val="003D2110"/>
    <w:rsid w:val="003D2140"/>
    <w:rsid w:val="003D2D9B"/>
    <w:rsid w:val="003D35A7"/>
    <w:rsid w:val="003D372C"/>
    <w:rsid w:val="003D3A4E"/>
    <w:rsid w:val="003D3D3D"/>
    <w:rsid w:val="003D3D5B"/>
    <w:rsid w:val="003D40B9"/>
    <w:rsid w:val="003D4698"/>
    <w:rsid w:val="003D46F8"/>
    <w:rsid w:val="003D4A7D"/>
    <w:rsid w:val="003D4B4A"/>
    <w:rsid w:val="003D4F86"/>
    <w:rsid w:val="003D5718"/>
    <w:rsid w:val="003D5F69"/>
    <w:rsid w:val="003D66D4"/>
    <w:rsid w:val="003D6C9C"/>
    <w:rsid w:val="003D6CD7"/>
    <w:rsid w:val="003D6CD8"/>
    <w:rsid w:val="003D748F"/>
    <w:rsid w:val="003D76C2"/>
    <w:rsid w:val="003D77D7"/>
    <w:rsid w:val="003D79BC"/>
    <w:rsid w:val="003D7F55"/>
    <w:rsid w:val="003E00B1"/>
    <w:rsid w:val="003E0F63"/>
    <w:rsid w:val="003E10D4"/>
    <w:rsid w:val="003E1801"/>
    <w:rsid w:val="003E22E1"/>
    <w:rsid w:val="003E231F"/>
    <w:rsid w:val="003E237D"/>
    <w:rsid w:val="003E23B8"/>
    <w:rsid w:val="003E242C"/>
    <w:rsid w:val="003E2527"/>
    <w:rsid w:val="003E273A"/>
    <w:rsid w:val="003E31D9"/>
    <w:rsid w:val="003E35F2"/>
    <w:rsid w:val="003E36C7"/>
    <w:rsid w:val="003E438A"/>
    <w:rsid w:val="003E49B5"/>
    <w:rsid w:val="003E4D4E"/>
    <w:rsid w:val="003E528A"/>
    <w:rsid w:val="003E543C"/>
    <w:rsid w:val="003E552C"/>
    <w:rsid w:val="003E5636"/>
    <w:rsid w:val="003E5645"/>
    <w:rsid w:val="003E5D9A"/>
    <w:rsid w:val="003E5DAA"/>
    <w:rsid w:val="003E5EA9"/>
    <w:rsid w:val="003E630F"/>
    <w:rsid w:val="003E710B"/>
    <w:rsid w:val="003E7124"/>
    <w:rsid w:val="003E73AF"/>
    <w:rsid w:val="003E744E"/>
    <w:rsid w:val="003E77BA"/>
    <w:rsid w:val="003E7D1B"/>
    <w:rsid w:val="003F0362"/>
    <w:rsid w:val="003F0C99"/>
    <w:rsid w:val="003F0D45"/>
    <w:rsid w:val="003F0F37"/>
    <w:rsid w:val="003F18A1"/>
    <w:rsid w:val="003F1997"/>
    <w:rsid w:val="003F19DA"/>
    <w:rsid w:val="003F19FB"/>
    <w:rsid w:val="003F2464"/>
    <w:rsid w:val="003F26E9"/>
    <w:rsid w:val="003F29F1"/>
    <w:rsid w:val="003F2B2C"/>
    <w:rsid w:val="003F327B"/>
    <w:rsid w:val="003F378C"/>
    <w:rsid w:val="003F40E3"/>
    <w:rsid w:val="003F49FD"/>
    <w:rsid w:val="003F53C1"/>
    <w:rsid w:val="003F5681"/>
    <w:rsid w:val="003F5ED4"/>
    <w:rsid w:val="003F6510"/>
    <w:rsid w:val="003F6F23"/>
    <w:rsid w:val="003F7ED7"/>
    <w:rsid w:val="004001F6"/>
    <w:rsid w:val="00400528"/>
    <w:rsid w:val="00400A35"/>
    <w:rsid w:val="00400C59"/>
    <w:rsid w:val="004010ED"/>
    <w:rsid w:val="004016E1"/>
    <w:rsid w:val="00401EDF"/>
    <w:rsid w:val="00402630"/>
    <w:rsid w:val="00402A91"/>
    <w:rsid w:val="00402B27"/>
    <w:rsid w:val="00402E3C"/>
    <w:rsid w:val="00402E6D"/>
    <w:rsid w:val="00403148"/>
    <w:rsid w:val="0040324B"/>
    <w:rsid w:val="00403260"/>
    <w:rsid w:val="00403C17"/>
    <w:rsid w:val="0040421C"/>
    <w:rsid w:val="00404395"/>
    <w:rsid w:val="00405237"/>
    <w:rsid w:val="00405589"/>
    <w:rsid w:val="00405643"/>
    <w:rsid w:val="00405BB7"/>
    <w:rsid w:val="00405E16"/>
    <w:rsid w:val="00405E57"/>
    <w:rsid w:val="0040628A"/>
    <w:rsid w:val="00406962"/>
    <w:rsid w:val="00406E5D"/>
    <w:rsid w:val="0040790D"/>
    <w:rsid w:val="00407B80"/>
    <w:rsid w:val="00410A46"/>
    <w:rsid w:val="00410D69"/>
    <w:rsid w:val="0041116E"/>
    <w:rsid w:val="004117A8"/>
    <w:rsid w:val="00412151"/>
    <w:rsid w:val="00412761"/>
    <w:rsid w:val="004127D2"/>
    <w:rsid w:val="004128AB"/>
    <w:rsid w:val="00412B72"/>
    <w:rsid w:val="00412C21"/>
    <w:rsid w:val="00413223"/>
    <w:rsid w:val="00413E34"/>
    <w:rsid w:val="00413F7B"/>
    <w:rsid w:val="0041417A"/>
    <w:rsid w:val="0041471B"/>
    <w:rsid w:val="004148FE"/>
    <w:rsid w:val="004150D8"/>
    <w:rsid w:val="0041530A"/>
    <w:rsid w:val="004157AE"/>
    <w:rsid w:val="00415874"/>
    <w:rsid w:val="00415A4B"/>
    <w:rsid w:val="00415B37"/>
    <w:rsid w:val="00415DEF"/>
    <w:rsid w:val="00415E99"/>
    <w:rsid w:val="00416D0A"/>
    <w:rsid w:val="0041717D"/>
    <w:rsid w:val="00417421"/>
    <w:rsid w:val="0041754E"/>
    <w:rsid w:val="004176E7"/>
    <w:rsid w:val="00420019"/>
    <w:rsid w:val="00420128"/>
    <w:rsid w:val="004201A2"/>
    <w:rsid w:val="00420773"/>
    <w:rsid w:val="00420AF6"/>
    <w:rsid w:val="0042110B"/>
    <w:rsid w:val="004216F0"/>
    <w:rsid w:val="004216F1"/>
    <w:rsid w:val="00421885"/>
    <w:rsid w:val="00421D32"/>
    <w:rsid w:val="00421FDB"/>
    <w:rsid w:val="0042244B"/>
    <w:rsid w:val="00422FC6"/>
    <w:rsid w:val="004232A1"/>
    <w:rsid w:val="004233B5"/>
    <w:rsid w:val="004233D6"/>
    <w:rsid w:val="0042411B"/>
    <w:rsid w:val="004244E0"/>
    <w:rsid w:val="00424579"/>
    <w:rsid w:val="004248DB"/>
    <w:rsid w:val="004248E7"/>
    <w:rsid w:val="004249A7"/>
    <w:rsid w:val="004249FB"/>
    <w:rsid w:val="00425037"/>
    <w:rsid w:val="00425553"/>
    <w:rsid w:val="004256A4"/>
    <w:rsid w:val="004262AF"/>
    <w:rsid w:val="004264E3"/>
    <w:rsid w:val="004268CC"/>
    <w:rsid w:val="00426F80"/>
    <w:rsid w:val="00427000"/>
    <w:rsid w:val="0042750F"/>
    <w:rsid w:val="00427D21"/>
    <w:rsid w:val="0043008B"/>
    <w:rsid w:val="00430144"/>
    <w:rsid w:val="00430237"/>
    <w:rsid w:val="0043053C"/>
    <w:rsid w:val="00430970"/>
    <w:rsid w:val="00430DE7"/>
    <w:rsid w:val="00430EC7"/>
    <w:rsid w:val="0043106A"/>
    <w:rsid w:val="00431124"/>
    <w:rsid w:val="004313B7"/>
    <w:rsid w:val="004316EC"/>
    <w:rsid w:val="00431819"/>
    <w:rsid w:val="004321C6"/>
    <w:rsid w:val="00432411"/>
    <w:rsid w:val="004325D1"/>
    <w:rsid w:val="0043263F"/>
    <w:rsid w:val="00432DB1"/>
    <w:rsid w:val="00432E5F"/>
    <w:rsid w:val="00433147"/>
    <w:rsid w:val="00433265"/>
    <w:rsid w:val="00433363"/>
    <w:rsid w:val="00433688"/>
    <w:rsid w:val="00433B56"/>
    <w:rsid w:val="00433E99"/>
    <w:rsid w:val="004344FB"/>
    <w:rsid w:val="004346BF"/>
    <w:rsid w:val="004352F4"/>
    <w:rsid w:val="00435519"/>
    <w:rsid w:val="0043558D"/>
    <w:rsid w:val="00435A0B"/>
    <w:rsid w:val="00435D6D"/>
    <w:rsid w:val="004365BE"/>
    <w:rsid w:val="004366B1"/>
    <w:rsid w:val="004369B6"/>
    <w:rsid w:val="00436B45"/>
    <w:rsid w:val="00436F45"/>
    <w:rsid w:val="00437115"/>
    <w:rsid w:val="004371D2"/>
    <w:rsid w:val="00437557"/>
    <w:rsid w:val="00437770"/>
    <w:rsid w:val="004379F4"/>
    <w:rsid w:val="00437A23"/>
    <w:rsid w:val="00437F81"/>
    <w:rsid w:val="00440355"/>
    <w:rsid w:val="004405F6"/>
    <w:rsid w:val="004406D1"/>
    <w:rsid w:val="00440899"/>
    <w:rsid w:val="004409EE"/>
    <w:rsid w:val="00440B1B"/>
    <w:rsid w:val="00442236"/>
    <w:rsid w:val="004423D1"/>
    <w:rsid w:val="00442536"/>
    <w:rsid w:val="00442B14"/>
    <w:rsid w:val="00442B16"/>
    <w:rsid w:val="00442BE0"/>
    <w:rsid w:val="00442F23"/>
    <w:rsid w:val="0044307E"/>
    <w:rsid w:val="00443A65"/>
    <w:rsid w:val="00443A6E"/>
    <w:rsid w:val="004440B9"/>
    <w:rsid w:val="004442AD"/>
    <w:rsid w:val="004445C7"/>
    <w:rsid w:val="00444796"/>
    <w:rsid w:val="00444E35"/>
    <w:rsid w:val="00444E7B"/>
    <w:rsid w:val="004455A8"/>
    <w:rsid w:val="00445B86"/>
    <w:rsid w:val="00445C78"/>
    <w:rsid w:val="00445D96"/>
    <w:rsid w:val="004463BD"/>
    <w:rsid w:val="00446447"/>
    <w:rsid w:val="00446940"/>
    <w:rsid w:val="00446B57"/>
    <w:rsid w:val="0044705E"/>
    <w:rsid w:val="00447092"/>
    <w:rsid w:val="004477BF"/>
    <w:rsid w:val="00450485"/>
    <w:rsid w:val="00450709"/>
    <w:rsid w:val="004507E0"/>
    <w:rsid w:val="00450CFD"/>
    <w:rsid w:val="0045131F"/>
    <w:rsid w:val="0045180E"/>
    <w:rsid w:val="00451872"/>
    <w:rsid w:val="00452091"/>
    <w:rsid w:val="0045237D"/>
    <w:rsid w:val="00452D8D"/>
    <w:rsid w:val="00453039"/>
    <w:rsid w:val="00453510"/>
    <w:rsid w:val="00453604"/>
    <w:rsid w:val="004536BA"/>
    <w:rsid w:val="0045382E"/>
    <w:rsid w:val="00453958"/>
    <w:rsid w:val="00453BC2"/>
    <w:rsid w:val="00453E1F"/>
    <w:rsid w:val="004542C3"/>
    <w:rsid w:val="00454630"/>
    <w:rsid w:val="0045470C"/>
    <w:rsid w:val="00455240"/>
    <w:rsid w:val="004552E6"/>
    <w:rsid w:val="00455398"/>
    <w:rsid w:val="00455A73"/>
    <w:rsid w:val="00455B18"/>
    <w:rsid w:val="00455E57"/>
    <w:rsid w:val="00456094"/>
    <w:rsid w:val="00456491"/>
    <w:rsid w:val="00456A10"/>
    <w:rsid w:val="00456A6C"/>
    <w:rsid w:val="00456F78"/>
    <w:rsid w:val="0045709A"/>
    <w:rsid w:val="004573E2"/>
    <w:rsid w:val="0045764C"/>
    <w:rsid w:val="00457D7D"/>
    <w:rsid w:val="004606BD"/>
    <w:rsid w:val="00460887"/>
    <w:rsid w:val="00460C64"/>
    <w:rsid w:val="00460C9E"/>
    <w:rsid w:val="00460EFB"/>
    <w:rsid w:val="004611F9"/>
    <w:rsid w:val="00461576"/>
    <w:rsid w:val="0046182D"/>
    <w:rsid w:val="004618C1"/>
    <w:rsid w:val="00461BEC"/>
    <w:rsid w:val="00461DEA"/>
    <w:rsid w:val="00461E15"/>
    <w:rsid w:val="00461F31"/>
    <w:rsid w:val="00462684"/>
    <w:rsid w:val="00463210"/>
    <w:rsid w:val="00463452"/>
    <w:rsid w:val="00463A19"/>
    <w:rsid w:val="00463E2C"/>
    <w:rsid w:val="00463F3F"/>
    <w:rsid w:val="004641B2"/>
    <w:rsid w:val="00464465"/>
    <w:rsid w:val="004646E6"/>
    <w:rsid w:val="00464786"/>
    <w:rsid w:val="004649E6"/>
    <w:rsid w:val="00464C21"/>
    <w:rsid w:val="00464D3A"/>
    <w:rsid w:val="00464F2B"/>
    <w:rsid w:val="0046508E"/>
    <w:rsid w:val="004654B9"/>
    <w:rsid w:val="00465FA4"/>
    <w:rsid w:val="00466F80"/>
    <w:rsid w:val="004671A0"/>
    <w:rsid w:val="00467327"/>
    <w:rsid w:val="00467538"/>
    <w:rsid w:val="0046789F"/>
    <w:rsid w:val="00467953"/>
    <w:rsid w:val="00467BE0"/>
    <w:rsid w:val="004703B9"/>
    <w:rsid w:val="00470484"/>
    <w:rsid w:val="004706FA"/>
    <w:rsid w:val="004706FE"/>
    <w:rsid w:val="00470793"/>
    <w:rsid w:val="00470D8D"/>
    <w:rsid w:val="004710FF"/>
    <w:rsid w:val="00471379"/>
    <w:rsid w:val="00471534"/>
    <w:rsid w:val="004719A7"/>
    <w:rsid w:val="004720B7"/>
    <w:rsid w:val="00472157"/>
    <w:rsid w:val="004724B9"/>
    <w:rsid w:val="004726A2"/>
    <w:rsid w:val="004729CF"/>
    <w:rsid w:val="00472D95"/>
    <w:rsid w:val="004731CD"/>
    <w:rsid w:val="00473208"/>
    <w:rsid w:val="00473926"/>
    <w:rsid w:val="00473A5F"/>
    <w:rsid w:val="00474101"/>
    <w:rsid w:val="004741D1"/>
    <w:rsid w:val="00474432"/>
    <w:rsid w:val="00475238"/>
    <w:rsid w:val="00475435"/>
    <w:rsid w:val="00475C3A"/>
    <w:rsid w:val="00475E2E"/>
    <w:rsid w:val="00476835"/>
    <w:rsid w:val="004768FD"/>
    <w:rsid w:val="00476E85"/>
    <w:rsid w:val="00476ECC"/>
    <w:rsid w:val="00477272"/>
    <w:rsid w:val="00477737"/>
    <w:rsid w:val="00477810"/>
    <w:rsid w:val="00477ACD"/>
    <w:rsid w:val="004800CE"/>
    <w:rsid w:val="004801A4"/>
    <w:rsid w:val="00480579"/>
    <w:rsid w:val="00480E11"/>
    <w:rsid w:val="0048123F"/>
    <w:rsid w:val="00481D99"/>
    <w:rsid w:val="00481E12"/>
    <w:rsid w:val="00482458"/>
    <w:rsid w:val="00482570"/>
    <w:rsid w:val="00482D89"/>
    <w:rsid w:val="00482DBD"/>
    <w:rsid w:val="00482DC5"/>
    <w:rsid w:val="004832F1"/>
    <w:rsid w:val="004842A4"/>
    <w:rsid w:val="00484689"/>
    <w:rsid w:val="0048484C"/>
    <w:rsid w:val="0048499D"/>
    <w:rsid w:val="00484D2A"/>
    <w:rsid w:val="00484F90"/>
    <w:rsid w:val="00485015"/>
    <w:rsid w:val="00485060"/>
    <w:rsid w:val="00485730"/>
    <w:rsid w:val="0048596E"/>
    <w:rsid w:val="00485AE3"/>
    <w:rsid w:val="00485C75"/>
    <w:rsid w:val="004860AF"/>
    <w:rsid w:val="0048636E"/>
    <w:rsid w:val="004866B4"/>
    <w:rsid w:val="0048699B"/>
    <w:rsid w:val="004869B6"/>
    <w:rsid w:val="00486EEF"/>
    <w:rsid w:val="0048710A"/>
    <w:rsid w:val="00487399"/>
    <w:rsid w:val="00487BFB"/>
    <w:rsid w:val="0049083C"/>
    <w:rsid w:val="00490C6B"/>
    <w:rsid w:val="00490EC7"/>
    <w:rsid w:val="0049151A"/>
    <w:rsid w:val="00491C66"/>
    <w:rsid w:val="00491EF6"/>
    <w:rsid w:val="00492295"/>
    <w:rsid w:val="00492535"/>
    <w:rsid w:val="004926A8"/>
    <w:rsid w:val="00492CB6"/>
    <w:rsid w:val="00492DD3"/>
    <w:rsid w:val="004930DA"/>
    <w:rsid w:val="00493440"/>
    <w:rsid w:val="004935EE"/>
    <w:rsid w:val="00493975"/>
    <w:rsid w:val="00493A3A"/>
    <w:rsid w:val="004941B8"/>
    <w:rsid w:val="00494332"/>
    <w:rsid w:val="00494820"/>
    <w:rsid w:val="0049482D"/>
    <w:rsid w:val="0049493F"/>
    <w:rsid w:val="00494E6B"/>
    <w:rsid w:val="00495100"/>
    <w:rsid w:val="00495538"/>
    <w:rsid w:val="004956E0"/>
    <w:rsid w:val="00495CA9"/>
    <w:rsid w:val="00496A12"/>
    <w:rsid w:val="00496B19"/>
    <w:rsid w:val="00496E72"/>
    <w:rsid w:val="00496FFE"/>
    <w:rsid w:val="004973EA"/>
    <w:rsid w:val="004974A8"/>
    <w:rsid w:val="00497601"/>
    <w:rsid w:val="0049794E"/>
    <w:rsid w:val="004A024C"/>
    <w:rsid w:val="004A18B5"/>
    <w:rsid w:val="004A18E5"/>
    <w:rsid w:val="004A239A"/>
    <w:rsid w:val="004A24A8"/>
    <w:rsid w:val="004A2593"/>
    <w:rsid w:val="004A2A3C"/>
    <w:rsid w:val="004A3133"/>
    <w:rsid w:val="004A326D"/>
    <w:rsid w:val="004A328F"/>
    <w:rsid w:val="004A37A9"/>
    <w:rsid w:val="004A3828"/>
    <w:rsid w:val="004A404D"/>
    <w:rsid w:val="004A4316"/>
    <w:rsid w:val="004A45C4"/>
    <w:rsid w:val="004A4A11"/>
    <w:rsid w:val="004A4E0D"/>
    <w:rsid w:val="004A57AC"/>
    <w:rsid w:val="004A580C"/>
    <w:rsid w:val="004A5CEB"/>
    <w:rsid w:val="004A6339"/>
    <w:rsid w:val="004A6370"/>
    <w:rsid w:val="004A67A7"/>
    <w:rsid w:val="004A6EF5"/>
    <w:rsid w:val="004A7086"/>
    <w:rsid w:val="004A77AD"/>
    <w:rsid w:val="004A7C7F"/>
    <w:rsid w:val="004A7C82"/>
    <w:rsid w:val="004A7CBF"/>
    <w:rsid w:val="004B002F"/>
    <w:rsid w:val="004B08EC"/>
    <w:rsid w:val="004B0D12"/>
    <w:rsid w:val="004B0E5B"/>
    <w:rsid w:val="004B1011"/>
    <w:rsid w:val="004B1015"/>
    <w:rsid w:val="004B10BF"/>
    <w:rsid w:val="004B10CA"/>
    <w:rsid w:val="004B14A1"/>
    <w:rsid w:val="004B168E"/>
    <w:rsid w:val="004B16D5"/>
    <w:rsid w:val="004B215C"/>
    <w:rsid w:val="004B24FD"/>
    <w:rsid w:val="004B2663"/>
    <w:rsid w:val="004B2978"/>
    <w:rsid w:val="004B2AF6"/>
    <w:rsid w:val="004B30B9"/>
    <w:rsid w:val="004B3BFD"/>
    <w:rsid w:val="004B3FF6"/>
    <w:rsid w:val="004B4003"/>
    <w:rsid w:val="004B4111"/>
    <w:rsid w:val="004B43D1"/>
    <w:rsid w:val="004B58C7"/>
    <w:rsid w:val="004B6318"/>
    <w:rsid w:val="004B646F"/>
    <w:rsid w:val="004B66CE"/>
    <w:rsid w:val="004B6833"/>
    <w:rsid w:val="004B6A82"/>
    <w:rsid w:val="004B6B5B"/>
    <w:rsid w:val="004B6FB8"/>
    <w:rsid w:val="004B732B"/>
    <w:rsid w:val="004B759C"/>
    <w:rsid w:val="004B7869"/>
    <w:rsid w:val="004B7E9F"/>
    <w:rsid w:val="004C0270"/>
    <w:rsid w:val="004C04FD"/>
    <w:rsid w:val="004C0756"/>
    <w:rsid w:val="004C0955"/>
    <w:rsid w:val="004C0C84"/>
    <w:rsid w:val="004C0EEB"/>
    <w:rsid w:val="004C1042"/>
    <w:rsid w:val="004C16DD"/>
    <w:rsid w:val="004C1B09"/>
    <w:rsid w:val="004C1C43"/>
    <w:rsid w:val="004C1C70"/>
    <w:rsid w:val="004C1DB8"/>
    <w:rsid w:val="004C22C9"/>
    <w:rsid w:val="004C25AC"/>
    <w:rsid w:val="004C26AD"/>
    <w:rsid w:val="004C26D1"/>
    <w:rsid w:val="004C26E9"/>
    <w:rsid w:val="004C29AC"/>
    <w:rsid w:val="004C3388"/>
    <w:rsid w:val="004C35F3"/>
    <w:rsid w:val="004C3F40"/>
    <w:rsid w:val="004C41BC"/>
    <w:rsid w:val="004C43E9"/>
    <w:rsid w:val="004C472B"/>
    <w:rsid w:val="004C4B6E"/>
    <w:rsid w:val="004C4D0A"/>
    <w:rsid w:val="004C521E"/>
    <w:rsid w:val="004C54C6"/>
    <w:rsid w:val="004C57AD"/>
    <w:rsid w:val="004C6626"/>
    <w:rsid w:val="004C670D"/>
    <w:rsid w:val="004C6D18"/>
    <w:rsid w:val="004C7993"/>
    <w:rsid w:val="004C7BF0"/>
    <w:rsid w:val="004C7CDB"/>
    <w:rsid w:val="004C7F9B"/>
    <w:rsid w:val="004D020E"/>
    <w:rsid w:val="004D0E08"/>
    <w:rsid w:val="004D17E1"/>
    <w:rsid w:val="004D1D5F"/>
    <w:rsid w:val="004D2B84"/>
    <w:rsid w:val="004D31C2"/>
    <w:rsid w:val="004D3304"/>
    <w:rsid w:val="004D3A06"/>
    <w:rsid w:val="004D4701"/>
    <w:rsid w:val="004D4C08"/>
    <w:rsid w:val="004D5587"/>
    <w:rsid w:val="004D5759"/>
    <w:rsid w:val="004D6109"/>
    <w:rsid w:val="004D62F6"/>
    <w:rsid w:val="004D63C3"/>
    <w:rsid w:val="004D702F"/>
    <w:rsid w:val="004D70F9"/>
    <w:rsid w:val="004D732C"/>
    <w:rsid w:val="004D76C5"/>
    <w:rsid w:val="004D778B"/>
    <w:rsid w:val="004D7898"/>
    <w:rsid w:val="004D7B9F"/>
    <w:rsid w:val="004D7C94"/>
    <w:rsid w:val="004D7E66"/>
    <w:rsid w:val="004D7ED6"/>
    <w:rsid w:val="004D7F7C"/>
    <w:rsid w:val="004E0BA3"/>
    <w:rsid w:val="004E12C5"/>
    <w:rsid w:val="004E1C63"/>
    <w:rsid w:val="004E1F77"/>
    <w:rsid w:val="004E1FD8"/>
    <w:rsid w:val="004E2402"/>
    <w:rsid w:val="004E2CBC"/>
    <w:rsid w:val="004E3151"/>
    <w:rsid w:val="004E340E"/>
    <w:rsid w:val="004E3456"/>
    <w:rsid w:val="004E3638"/>
    <w:rsid w:val="004E3BAF"/>
    <w:rsid w:val="004E3EA0"/>
    <w:rsid w:val="004E3ECB"/>
    <w:rsid w:val="004E400E"/>
    <w:rsid w:val="004E4BEE"/>
    <w:rsid w:val="004E51E9"/>
    <w:rsid w:val="004E51F0"/>
    <w:rsid w:val="004E57F5"/>
    <w:rsid w:val="004E5968"/>
    <w:rsid w:val="004E5D60"/>
    <w:rsid w:val="004E5DCE"/>
    <w:rsid w:val="004E5DE7"/>
    <w:rsid w:val="004E60DA"/>
    <w:rsid w:val="004E6583"/>
    <w:rsid w:val="004E667A"/>
    <w:rsid w:val="004E6B21"/>
    <w:rsid w:val="004E6B76"/>
    <w:rsid w:val="004E6DE2"/>
    <w:rsid w:val="004E6F0E"/>
    <w:rsid w:val="004E707A"/>
    <w:rsid w:val="004E7105"/>
    <w:rsid w:val="004E7138"/>
    <w:rsid w:val="004E79C6"/>
    <w:rsid w:val="004E7F23"/>
    <w:rsid w:val="004F0D75"/>
    <w:rsid w:val="004F1030"/>
    <w:rsid w:val="004F15BF"/>
    <w:rsid w:val="004F1655"/>
    <w:rsid w:val="004F1B88"/>
    <w:rsid w:val="004F2351"/>
    <w:rsid w:val="004F240C"/>
    <w:rsid w:val="004F2606"/>
    <w:rsid w:val="004F2D63"/>
    <w:rsid w:val="004F342B"/>
    <w:rsid w:val="004F3B23"/>
    <w:rsid w:val="004F45D5"/>
    <w:rsid w:val="004F48E0"/>
    <w:rsid w:val="004F4A0E"/>
    <w:rsid w:val="004F4A91"/>
    <w:rsid w:val="004F4B47"/>
    <w:rsid w:val="004F5D77"/>
    <w:rsid w:val="004F5E12"/>
    <w:rsid w:val="004F5FDF"/>
    <w:rsid w:val="004F62CA"/>
    <w:rsid w:val="004F6338"/>
    <w:rsid w:val="004F68E7"/>
    <w:rsid w:val="004F6BC9"/>
    <w:rsid w:val="004F6CC2"/>
    <w:rsid w:val="004F6E66"/>
    <w:rsid w:val="004F6EDE"/>
    <w:rsid w:val="004F7F9C"/>
    <w:rsid w:val="0050017C"/>
    <w:rsid w:val="00500732"/>
    <w:rsid w:val="00500777"/>
    <w:rsid w:val="00500B81"/>
    <w:rsid w:val="0050112B"/>
    <w:rsid w:val="005018A9"/>
    <w:rsid w:val="00501B02"/>
    <w:rsid w:val="00501E95"/>
    <w:rsid w:val="005021F8"/>
    <w:rsid w:val="00503687"/>
    <w:rsid w:val="005039D5"/>
    <w:rsid w:val="00503BFE"/>
    <w:rsid w:val="00503E34"/>
    <w:rsid w:val="00503F24"/>
    <w:rsid w:val="00503FE6"/>
    <w:rsid w:val="0050406D"/>
    <w:rsid w:val="005042EA"/>
    <w:rsid w:val="00504571"/>
    <w:rsid w:val="00504633"/>
    <w:rsid w:val="00504F5F"/>
    <w:rsid w:val="0050542C"/>
    <w:rsid w:val="0050550F"/>
    <w:rsid w:val="005064C2"/>
    <w:rsid w:val="0050727B"/>
    <w:rsid w:val="00507326"/>
    <w:rsid w:val="00507375"/>
    <w:rsid w:val="00507D0B"/>
    <w:rsid w:val="00507DF4"/>
    <w:rsid w:val="00510209"/>
    <w:rsid w:val="00510316"/>
    <w:rsid w:val="00510389"/>
    <w:rsid w:val="00510DFA"/>
    <w:rsid w:val="00510F19"/>
    <w:rsid w:val="005111DF"/>
    <w:rsid w:val="00511367"/>
    <w:rsid w:val="005113DD"/>
    <w:rsid w:val="00511C08"/>
    <w:rsid w:val="00511D4C"/>
    <w:rsid w:val="00512775"/>
    <w:rsid w:val="00512790"/>
    <w:rsid w:val="005130F4"/>
    <w:rsid w:val="0051375F"/>
    <w:rsid w:val="005137EF"/>
    <w:rsid w:val="00513F9A"/>
    <w:rsid w:val="00514028"/>
    <w:rsid w:val="0051404B"/>
    <w:rsid w:val="005146F7"/>
    <w:rsid w:val="00514C1F"/>
    <w:rsid w:val="00515030"/>
    <w:rsid w:val="005152F5"/>
    <w:rsid w:val="0051542B"/>
    <w:rsid w:val="005154DC"/>
    <w:rsid w:val="00515CDA"/>
    <w:rsid w:val="00515EB0"/>
    <w:rsid w:val="005160BC"/>
    <w:rsid w:val="00516489"/>
    <w:rsid w:val="00516AF0"/>
    <w:rsid w:val="00516DFB"/>
    <w:rsid w:val="0051711B"/>
    <w:rsid w:val="00517155"/>
    <w:rsid w:val="00517280"/>
    <w:rsid w:val="005172E1"/>
    <w:rsid w:val="005176FF"/>
    <w:rsid w:val="00517AB2"/>
    <w:rsid w:val="00517F02"/>
    <w:rsid w:val="00517F8C"/>
    <w:rsid w:val="005203BE"/>
    <w:rsid w:val="0052058D"/>
    <w:rsid w:val="005207F0"/>
    <w:rsid w:val="0052090E"/>
    <w:rsid w:val="005209CA"/>
    <w:rsid w:val="0052195E"/>
    <w:rsid w:val="00521E1C"/>
    <w:rsid w:val="00521EAD"/>
    <w:rsid w:val="00521FED"/>
    <w:rsid w:val="00522CB3"/>
    <w:rsid w:val="00523672"/>
    <w:rsid w:val="00523FAD"/>
    <w:rsid w:val="00524CDA"/>
    <w:rsid w:val="00525AD8"/>
    <w:rsid w:val="00525B35"/>
    <w:rsid w:val="0052676E"/>
    <w:rsid w:val="005267A7"/>
    <w:rsid w:val="005268BD"/>
    <w:rsid w:val="005269B2"/>
    <w:rsid w:val="00526E20"/>
    <w:rsid w:val="0052703E"/>
    <w:rsid w:val="005277A2"/>
    <w:rsid w:val="00527F3C"/>
    <w:rsid w:val="00530593"/>
    <w:rsid w:val="00530956"/>
    <w:rsid w:val="00530A81"/>
    <w:rsid w:val="00530C76"/>
    <w:rsid w:val="005310D7"/>
    <w:rsid w:val="00531187"/>
    <w:rsid w:val="005312F4"/>
    <w:rsid w:val="00531380"/>
    <w:rsid w:val="00531659"/>
    <w:rsid w:val="00531CAC"/>
    <w:rsid w:val="0053208F"/>
    <w:rsid w:val="0053267E"/>
    <w:rsid w:val="00532A3E"/>
    <w:rsid w:val="00532C69"/>
    <w:rsid w:val="0053366A"/>
    <w:rsid w:val="00533998"/>
    <w:rsid w:val="0053417E"/>
    <w:rsid w:val="005341A2"/>
    <w:rsid w:val="005341C2"/>
    <w:rsid w:val="0053438A"/>
    <w:rsid w:val="005343F2"/>
    <w:rsid w:val="0053487A"/>
    <w:rsid w:val="00534BD8"/>
    <w:rsid w:val="00534C3B"/>
    <w:rsid w:val="00534EF3"/>
    <w:rsid w:val="00534F71"/>
    <w:rsid w:val="0053534F"/>
    <w:rsid w:val="005358F0"/>
    <w:rsid w:val="00535DBA"/>
    <w:rsid w:val="0053616A"/>
    <w:rsid w:val="00536521"/>
    <w:rsid w:val="005369EF"/>
    <w:rsid w:val="00536BA0"/>
    <w:rsid w:val="005371BA"/>
    <w:rsid w:val="005374CC"/>
    <w:rsid w:val="0053760D"/>
    <w:rsid w:val="00540BBE"/>
    <w:rsid w:val="005412C9"/>
    <w:rsid w:val="00541401"/>
    <w:rsid w:val="005418E4"/>
    <w:rsid w:val="00541A2A"/>
    <w:rsid w:val="00541BBA"/>
    <w:rsid w:val="00541FC7"/>
    <w:rsid w:val="005423ED"/>
    <w:rsid w:val="00542CDE"/>
    <w:rsid w:val="00542D9F"/>
    <w:rsid w:val="0054305D"/>
    <w:rsid w:val="005430F7"/>
    <w:rsid w:val="0054317E"/>
    <w:rsid w:val="005432E9"/>
    <w:rsid w:val="0054367F"/>
    <w:rsid w:val="005436BE"/>
    <w:rsid w:val="00543815"/>
    <w:rsid w:val="005438BC"/>
    <w:rsid w:val="00543BD0"/>
    <w:rsid w:val="00543DE1"/>
    <w:rsid w:val="00543EE9"/>
    <w:rsid w:val="00543FB1"/>
    <w:rsid w:val="005440B7"/>
    <w:rsid w:val="00544355"/>
    <w:rsid w:val="00544564"/>
    <w:rsid w:val="00544879"/>
    <w:rsid w:val="00544D3D"/>
    <w:rsid w:val="0054589A"/>
    <w:rsid w:val="005459A2"/>
    <w:rsid w:val="00545BF5"/>
    <w:rsid w:val="00545DD7"/>
    <w:rsid w:val="00545E7F"/>
    <w:rsid w:val="00545F3D"/>
    <w:rsid w:val="00545F7F"/>
    <w:rsid w:val="00546044"/>
    <w:rsid w:val="00546E12"/>
    <w:rsid w:val="00546F94"/>
    <w:rsid w:val="00547080"/>
    <w:rsid w:val="005472A7"/>
    <w:rsid w:val="0054737D"/>
    <w:rsid w:val="00547A0F"/>
    <w:rsid w:val="00547E70"/>
    <w:rsid w:val="00547F99"/>
    <w:rsid w:val="005507D1"/>
    <w:rsid w:val="00550A5F"/>
    <w:rsid w:val="00550CC1"/>
    <w:rsid w:val="00550FF6"/>
    <w:rsid w:val="00551393"/>
    <w:rsid w:val="00551899"/>
    <w:rsid w:val="00551969"/>
    <w:rsid w:val="00552207"/>
    <w:rsid w:val="00552370"/>
    <w:rsid w:val="005526F7"/>
    <w:rsid w:val="00552789"/>
    <w:rsid w:val="00552B7C"/>
    <w:rsid w:val="00552CCB"/>
    <w:rsid w:val="00552EF4"/>
    <w:rsid w:val="00552F4A"/>
    <w:rsid w:val="00553A2D"/>
    <w:rsid w:val="00553A3F"/>
    <w:rsid w:val="00553D38"/>
    <w:rsid w:val="005542F1"/>
    <w:rsid w:val="0055470D"/>
    <w:rsid w:val="00555941"/>
    <w:rsid w:val="00555DA8"/>
    <w:rsid w:val="00556176"/>
    <w:rsid w:val="005567B6"/>
    <w:rsid w:val="005567DF"/>
    <w:rsid w:val="00556843"/>
    <w:rsid w:val="00556A42"/>
    <w:rsid w:val="00556BC3"/>
    <w:rsid w:val="00556EA5"/>
    <w:rsid w:val="00557F38"/>
    <w:rsid w:val="0056013E"/>
    <w:rsid w:val="0056015B"/>
    <w:rsid w:val="00560753"/>
    <w:rsid w:val="00560764"/>
    <w:rsid w:val="00561C22"/>
    <w:rsid w:val="00561F58"/>
    <w:rsid w:val="005620C3"/>
    <w:rsid w:val="0056287D"/>
    <w:rsid w:val="00562AAA"/>
    <w:rsid w:val="00562B32"/>
    <w:rsid w:val="00562E1D"/>
    <w:rsid w:val="005630AD"/>
    <w:rsid w:val="0056329A"/>
    <w:rsid w:val="00563BDC"/>
    <w:rsid w:val="00563CBE"/>
    <w:rsid w:val="00563DCB"/>
    <w:rsid w:val="005640EA"/>
    <w:rsid w:val="00564843"/>
    <w:rsid w:val="00564C5C"/>
    <w:rsid w:val="00565134"/>
    <w:rsid w:val="00565842"/>
    <w:rsid w:val="0056590E"/>
    <w:rsid w:val="005659B1"/>
    <w:rsid w:val="005659E7"/>
    <w:rsid w:val="00566036"/>
    <w:rsid w:val="00566AD2"/>
    <w:rsid w:val="00566C22"/>
    <w:rsid w:val="00566F8C"/>
    <w:rsid w:val="005670AB"/>
    <w:rsid w:val="00567329"/>
    <w:rsid w:val="00567335"/>
    <w:rsid w:val="00567387"/>
    <w:rsid w:val="005677C2"/>
    <w:rsid w:val="00567CD5"/>
    <w:rsid w:val="00567EAB"/>
    <w:rsid w:val="00570464"/>
    <w:rsid w:val="0057048C"/>
    <w:rsid w:val="00570590"/>
    <w:rsid w:val="005706AF"/>
    <w:rsid w:val="005709B4"/>
    <w:rsid w:val="00570CFD"/>
    <w:rsid w:val="00571314"/>
    <w:rsid w:val="00571491"/>
    <w:rsid w:val="00571554"/>
    <w:rsid w:val="005719BD"/>
    <w:rsid w:val="00571EB5"/>
    <w:rsid w:val="005721C4"/>
    <w:rsid w:val="00572306"/>
    <w:rsid w:val="00572327"/>
    <w:rsid w:val="005726CD"/>
    <w:rsid w:val="00572BE1"/>
    <w:rsid w:val="005730BF"/>
    <w:rsid w:val="0057347B"/>
    <w:rsid w:val="00573531"/>
    <w:rsid w:val="005736C5"/>
    <w:rsid w:val="005740B3"/>
    <w:rsid w:val="00574716"/>
    <w:rsid w:val="00574722"/>
    <w:rsid w:val="00574A79"/>
    <w:rsid w:val="00574B9D"/>
    <w:rsid w:val="00574C25"/>
    <w:rsid w:val="00574CAB"/>
    <w:rsid w:val="00574CD5"/>
    <w:rsid w:val="005751B9"/>
    <w:rsid w:val="005754A8"/>
    <w:rsid w:val="005755F8"/>
    <w:rsid w:val="00575733"/>
    <w:rsid w:val="0057577D"/>
    <w:rsid w:val="005758A9"/>
    <w:rsid w:val="00575A99"/>
    <w:rsid w:val="00575F35"/>
    <w:rsid w:val="00576CEB"/>
    <w:rsid w:val="00576FA9"/>
    <w:rsid w:val="0057709A"/>
    <w:rsid w:val="00577106"/>
    <w:rsid w:val="0057722B"/>
    <w:rsid w:val="00577660"/>
    <w:rsid w:val="00577D4C"/>
    <w:rsid w:val="00577FC6"/>
    <w:rsid w:val="0058065A"/>
    <w:rsid w:val="00580712"/>
    <w:rsid w:val="0058093A"/>
    <w:rsid w:val="00581416"/>
    <w:rsid w:val="00581804"/>
    <w:rsid w:val="00581AA8"/>
    <w:rsid w:val="005820A1"/>
    <w:rsid w:val="005827F9"/>
    <w:rsid w:val="00582B08"/>
    <w:rsid w:val="00582BA9"/>
    <w:rsid w:val="00582C58"/>
    <w:rsid w:val="00582E04"/>
    <w:rsid w:val="005838F1"/>
    <w:rsid w:val="00583993"/>
    <w:rsid w:val="00583C58"/>
    <w:rsid w:val="00583D5A"/>
    <w:rsid w:val="00583ED9"/>
    <w:rsid w:val="00584F7E"/>
    <w:rsid w:val="0058515E"/>
    <w:rsid w:val="00585161"/>
    <w:rsid w:val="005857EE"/>
    <w:rsid w:val="00585DAD"/>
    <w:rsid w:val="00585EED"/>
    <w:rsid w:val="00585FDB"/>
    <w:rsid w:val="005863AB"/>
    <w:rsid w:val="00586823"/>
    <w:rsid w:val="005868A5"/>
    <w:rsid w:val="00586940"/>
    <w:rsid w:val="00586E4D"/>
    <w:rsid w:val="0058769B"/>
    <w:rsid w:val="00587BE6"/>
    <w:rsid w:val="0059003D"/>
    <w:rsid w:val="0059019B"/>
    <w:rsid w:val="00590200"/>
    <w:rsid w:val="00590276"/>
    <w:rsid w:val="00590C70"/>
    <w:rsid w:val="00591338"/>
    <w:rsid w:val="00591478"/>
    <w:rsid w:val="00591B0E"/>
    <w:rsid w:val="00591C08"/>
    <w:rsid w:val="005922E1"/>
    <w:rsid w:val="00592673"/>
    <w:rsid w:val="00592A1E"/>
    <w:rsid w:val="00592CB2"/>
    <w:rsid w:val="00592E13"/>
    <w:rsid w:val="0059326A"/>
    <w:rsid w:val="00593BE9"/>
    <w:rsid w:val="00593EF9"/>
    <w:rsid w:val="0059400E"/>
    <w:rsid w:val="00594293"/>
    <w:rsid w:val="00594780"/>
    <w:rsid w:val="00595414"/>
    <w:rsid w:val="005954B9"/>
    <w:rsid w:val="00595795"/>
    <w:rsid w:val="005959B6"/>
    <w:rsid w:val="00595BA7"/>
    <w:rsid w:val="00595F8F"/>
    <w:rsid w:val="00595F9A"/>
    <w:rsid w:val="00596439"/>
    <w:rsid w:val="005964D6"/>
    <w:rsid w:val="005964F8"/>
    <w:rsid w:val="00596B55"/>
    <w:rsid w:val="005975FA"/>
    <w:rsid w:val="00597746"/>
    <w:rsid w:val="00597F7D"/>
    <w:rsid w:val="005A04B0"/>
    <w:rsid w:val="005A09A9"/>
    <w:rsid w:val="005A0A8D"/>
    <w:rsid w:val="005A0D96"/>
    <w:rsid w:val="005A11B2"/>
    <w:rsid w:val="005A16E0"/>
    <w:rsid w:val="005A17E0"/>
    <w:rsid w:val="005A1895"/>
    <w:rsid w:val="005A18F3"/>
    <w:rsid w:val="005A1915"/>
    <w:rsid w:val="005A192D"/>
    <w:rsid w:val="005A1EF3"/>
    <w:rsid w:val="005A1F43"/>
    <w:rsid w:val="005A20F5"/>
    <w:rsid w:val="005A22F2"/>
    <w:rsid w:val="005A2E0D"/>
    <w:rsid w:val="005A33DA"/>
    <w:rsid w:val="005A3A42"/>
    <w:rsid w:val="005A40AA"/>
    <w:rsid w:val="005A489B"/>
    <w:rsid w:val="005A4CF3"/>
    <w:rsid w:val="005A521D"/>
    <w:rsid w:val="005A555B"/>
    <w:rsid w:val="005A58E4"/>
    <w:rsid w:val="005A5C6A"/>
    <w:rsid w:val="005A5DFA"/>
    <w:rsid w:val="005A65C7"/>
    <w:rsid w:val="005A6C80"/>
    <w:rsid w:val="005A739D"/>
    <w:rsid w:val="005A7461"/>
    <w:rsid w:val="005A7503"/>
    <w:rsid w:val="005A75C9"/>
    <w:rsid w:val="005A7F68"/>
    <w:rsid w:val="005B020D"/>
    <w:rsid w:val="005B0517"/>
    <w:rsid w:val="005B0B22"/>
    <w:rsid w:val="005B0DA4"/>
    <w:rsid w:val="005B1289"/>
    <w:rsid w:val="005B14BA"/>
    <w:rsid w:val="005B18E2"/>
    <w:rsid w:val="005B210C"/>
    <w:rsid w:val="005B26F5"/>
    <w:rsid w:val="005B2C50"/>
    <w:rsid w:val="005B3038"/>
    <w:rsid w:val="005B3078"/>
    <w:rsid w:val="005B30FD"/>
    <w:rsid w:val="005B32DE"/>
    <w:rsid w:val="005B34A6"/>
    <w:rsid w:val="005B34C8"/>
    <w:rsid w:val="005B37EE"/>
    <w:rsid w:val="005B51BA"/>
    <w:rsid w:val="005B5515"/>
    <w:rsid w:val="005B57F5"/>
    <w:rsid w:val="005B58CC"/>
    <w:rsid w:val="005B5B3B"/>
    <w:rsid w:val="005B601E"/>
    <w:rsid w:val="005B645F"/>
    <w:rsid w:val="005B6550"/>
    <w:rsid w:val="005B67EA"/>
    <w:rsid w:val="005B69C1"/>
    <w:rsid w:val="005B69EB"/>
    <w:rsid w:val="005B73A3"/>
    <w:rsid w:val="005B7480"/>
    <w:rsid w:val="005B78F8"/>
    <w:rsid w:val="005B7917"/>
    <w:rsid w:val="005B7BE4"/>
    <w:rsid w:val="005B7DAB"/>
    <w:rsid w:val="005B7EEA"/>
    <w:rsid w:val="005C0140"/>
    <w:rsid w:val="005C0336"/>
    <w:rsid w:val="005C03FC"/>
    <w:rsid w:val="005C074D"/>
    <w:rsid w:val="005C0A15"/>
    <w:rsid w:val="005C115B"/>
    <w:rsid w:val="005C1423"/>
    <w:rsid w:val="005C1E9D"/>
    <w:rsid w:val="005C20EA"/>
    <w:rsid w:val="005C2752"/>
    <w:rsid w:val="005C2CFB"/>
    <w:rsid w:val="005C2D43"/>
    <w:rsid w:val="005C2E36"/>
    <w:rsid w:val="005C2ECA"/>
    <w:rsid w:val="005C2FB6"/>
    <w:rsid w:val="005C3417"/>
    <w:rsid w:val="005C3CE7"/>
    <w:rsid w:val="005C3D54"/>
    <w:rsid w:val="005C3D89"/>
    <w:rsid w:val="005C3E38"/>
    <w:rsid w:val="005C4467"/>
    <w:rsid w:val="005C44E6"/>
    <w:rsid w:val="005C4541"/>
    <w:rsid w:val="005C4909"/>
    <w:rsid w:val="005C4CCD"/>
    <w:rsid w:val="005C5709"/>
    <w:rsid w:val="005C5BCB"/>
    <w:rsid w:val="005C5C21"/>
    <w:rsid w:val="005C60F9"/>
    <w:rsid w:val="005C6158"/>
    <w:rsid w:val="005C6331"/>
    <w:rsid w:val="005C6461"/>
    <w:rsid w:val="005C67EA"/>
    <w:rsid w:val="005C6F6D"/>
    <w:rsid w:val="005C71C9"/>
    <w:rsid w:val="005C7A62"/>
    <w:rsid w:val="005C7C89"/>
    <w:rsid w:val="005C7EE0"/>
    <w:rsid w:val="005D07F9"/>
    <w:rsid w:val="005D08AE"/>
    <w:rsid w:val="005D0B9C"/>
    <w:rsid w:val="005D0CE9"/>
    <w:rsid w:val="005D0DE5"/>
    <w:rsid w:val="005D0EE8"/>
    <w:rsid w:val="005D111E"/>
    <w:rsid w:val="005D111F"/>
    <w:rsid w:val="005D185A"/>
    <w:rsid w:val="005D20B7"/>
    <w:rsid w:val="005D2247"/>
    <w:rsid w:val="005D2362"/>
    <w:rsid w:val="005D2842"/>
    <w:rsid w:val="005D3FB1"/>
    <w:rsid w:val="005D40C8"/>
    <w:rsid w:val="005D413D"/>
    <w:rsid w:val="005D4261"/>
    <w:rsid w:val="005D44CE"/>
    <w:rsid w:val="005D45B2"/>
    <w:rsid w:val="005D473C"/>
    <w:rsid w:val="005D529E"/>
    <w:rsid w:val="005D5518"/>
    <w:rsid w:val="005D5624"/>
    <w:rsid w:val="005D5AE6"/>
    <w:rsid w:val="005D699B"/>
    <w:rsid w:val="005D6D8D"/>
    <w:rsid w:val="005D6ED3"/>
    <w:rsid w:val="005D77AB"/>
    <w:rsid w:val="005D7913"/>
    <w:rsid w:val="005E0563"/>
    <w:rsid w:val="005E0CC3"/>
    <w:rsid w:val="005E0CCC"/>
    <w:rsid w:val="005E0E4C"/>
    <w:rsid w:val="005E0E68"/>
    <w:rsid w:val="005E1221"/>
    <w:rsid w:val="005E1878"/>
    <w:rsid w:val="005E1D83"/>
    <w:rsid w:val="005E27E9"/>
    <w:rsid w:val="005E2BF9"/>
    <w:rsid w:val="005E2DA5"/>
    <w:rsid w:val="005E2FD9"/>
    <w:rsid w:val="005E32FE"/>
    <w:rsid w:val="005E3E1F"/>
    <w:rsid w:val="005E3F19"/>
    <w:rsid w:val="005E438F"/>
    <w:rsid w:val="005E45C1"/>
    <w:rsid w:val="005E45FB"/>
    <w:rsid w:val="005E47CA"/>
    <w:rsid w:val="005E4839"/>
    <w:rsid w:val="005E4D10"/>
    <w:rsid w:val="005E5036"/>
    <w:rsid w:val="005E5B2B"/>
    <w:rsid w:val="005E5B58"/>
    <w:rsid w:val="005E65E9"/>
    <w:rsid w:val="005E67E0"/>
    <w:rsid w:val="005E71A9"/>
    <w:rsid w:val="005E736F"/>
    <w:rsid w:val="005E7729"/>
    <w:rsid w:val="005E79D7"/>
    <w:rsid w:val="005E7BD4"/>
    <w:rsid w:val="005E7C27"/>
    <w:rsid w:val="005E7C4B"/>
    <w:rsid w:val="005E7FFA"/>
    <w:rsid w:val="005F0F3C"/>
    <w:rsid w:val="005F172D"/>
    <w:rsid w:val="005F252B"/>
    <w:rsid w:val="005F354B"/>
    <w:rsid w:val="005F358F"/>
    <w:rsid w:val="005F35CD"/>
    <w:rsid w:val="005F361E"/>
    <w:rsid w:val="005F3B83"/>
    <w:rsid w:val="005F3E7B"/>
    <w:rsid w:val="005F41CA"/>
    <w:rsid w:val="005F4796"/>
    <w:rsid w:val="005F4A33"/>
    <w:rsid w:val="005F5402"/>
    <w:rsid w:val="005F6428"/>
    <w:rsid w:val="005F67E5"/>
    <w:rsid w:val="005F6BE4"/>
    <w:rsid w:val="005F76A0"/>
    <w:rsid w:val="005F7B2E"/>
    <w:rsid w:val="005F7B70"/>
    <w:rsid w:val="0060045A"/>
    <w:rsid w:val="006008F1"/>
    <w:rsid w:val="00600A2B"/>
    <w:rsid w:val="00600C3F"/>
    <w:rsid w:val="00600CFB"/>
    <w:rsid w:val="00600F22"/>
    <w:rsid w:val="006017A0"/>
    <w:rsid w:val="00601D19"/>
    <w:rsid w:val="00602B2C"/>
    <w:rsid w:val="00602C00"/>
    <w:rsid w:val="00602D9E"/>
    <w:rsid w:val="00603A5B"/>
    <w:rsid w:val="00603AEC"/>
    <w:rsid w:val="00603BC8"/>
    <w:rsid w:val="00603CCE"/>
    <w:rsid w:val="006045D4"/>
    <w:rsid w:val="00604C23"/>
    <w:rsid w:val="00604CCD"/>
    <w:rsid w:val="00604DEF"/>
    <w:rsid w:val="006051C5"/>
    <w:rsid w:val="00605451"/>
    <w:rsid w:val="006057F6"/>
    <w:rsid w:val="00605F25"/>
    <w:rsid w:val="00606166"/>
    <w:rsid w:val="0060627D"/>
    <w:rsid w:val="006065D7"/>
    <w:rsid w:val="006067E1"/>
    <w:rsid w:val="00606D0D"/>
    <w:rsid w:val="00606DE3"/>
    <w:rsid w:val="006073B2"/>
    <w:rsid w:val="0060754B"/>
    <w:rsid w:val="0060771D"/>
    <w:rsid w:val="00607B56"/>
    <w:rsid w:val="00607E74"/>
    <w:rsid w:val="00610312"/>
    <w:rsid w:val="006106DE"/>
    <w:rsid w:val="00610735"/>
    <w:rsid w:val="00610C05"/>
    <w:rsid w:val="006110DA"/>
    <w:rsid w:val="006110F2"/>
    <w:rsid w:val="006111FE"/>
    <w:rsid w:val="006119B4"/>
    <w:rsid w:val="006119D4"/>
    <w:rsid w:val="00611D33"/>
    <w:rsid w:val="0061220A"/>
    <w:rsid w:val="0061225C"/>
    <w:rsid w:val="00612E34"/>
    <w:rsid w:val="00613787"/>
    <w:rsid w:val="006138E8"/>
    <w:rsid w:val="00614125"/>
    <w:rsid w:val="00614217"/>
    <w:rsid w:val="006143B4"/>
    <w:rsid w:val="006143C1"/>
    <w:rsid w:val="0061457C"/>
    <w:rsid w:val="0061471B"/>
    <w:rsid w:val="00614D8A"/>
    <w:rsid w:val="00614D9E"/>
    <w:rsid w:val="006159F0"/>
    <w:rsid w:val="00615C32"/>
    <w:rsid w:val="00615DBF"/>
    <w:rsid w:val="00615F80"/>
    <w:rsid w:val="006164D3"/>
    <w:rsid w:val="0061656A"/>
    <w:rsid w:val="0061681C"/>
    <w:rsid w:val="00616856"/>
    <w:rsid w:val="006168D9"/>
    <w:rsid w:val="00616C25"/>
    <w:rsid w:val="006173A8"/>
    <w:rsid w:val="00617A8E"/>
    <w:rsid w:val="00617ABE"/>
    <w:rsid w:val="00617E88"/>
    <w:rsid w:val="00620BD7"/>
    <w:rsid w:val="00620E19"/>
    <w:rsid w:val="00620E6D"/>
    <w:rsid w:val="00621586"/>
    <w:rsid w:val="006218AA"/>
    <w:rsid w:val="006220FD"/>
    <w:rsid w:val="0062255C"/>
    <w:rsid w:val="00622889"/>
    <w:rsid w:val="00623393"/>
    <w:rsid w:val="00623C03"/>
    <w:rsid w:val="00623FCA"/>
    <w:rsid w:val="00624354"/>
    <w:rsid w:val="00624AEF"/>
    <w:rsid w:val="00624F2B"/>
    <w:rsid w:val="00624F8E"/>
    <w:rsid w:val="00625370"/>
    <w:rsid w:val="006258E5"/>
    <w:rsid w:val="00625FF6"/>
    <w:rsid w:val="00626440"/>
    <w:rsid w:val="00626A7D"/>
    <w:rsid w:val="00626AE5"/>
    <w:rsid w:val="0062798C"/>
    <w:rsid w:val="00627C1C"/>
    <w:rsid w:val="00627D44"/>
    <w:rsid w:val="00630014"/>
    <w:rsid w:val="00630389"/>
    <w:rsid w:val="00630390"/>
    <w:rsid w:val="00630696"/>
    <w:rsid w:val="006308CE"/>
    <w:rsid w:val="00630957"/>
    <w:rsid w:val="00630BF7"/>
    <w:rsid w:val="00630FD5"/>
    <w:rsid w:val="006313D4"/>
    <w:rsid w:val="00631464"/>
    <w:rsid w:val="0063197D"/>
    <w:rsid w:val="0063256E"/>
    <w:rsid w:val="006325C5"/>
    <w:rsid w:val="00632809"/>
    <w:rsid w:val="00632A6C"/>
    <w:rsid w:val="006334F3"/>
    <w:rsid w:val="00633625"/>
    <w:rsid w:val="006337A7"/>
    <w:rsid w:val="006340CA"/>
    <w:rsid w:val="006342DC"/>
    <w:rsid w:val="006342F9"/>
    <w:rsid w:val="00634437"/>
    <w:rsid w:val="00634646"/>
    <w:rsid w:val="00634BB0"/>
    <w:rsid w:val="00634BB8"/>
    <w:rsid w:val="00634E1E"/>
    <w:rsid w:val="00634EE9"/>
    <w:rsid w:val="006351FA"/>
    <w:rsid w:val="00635CFA"/>
    <w:rsid w:val="0063613F"/>
    <w:rsid w:val="00636731"/>
    <w:rsid w:val="00636BB4"/>
    <w:rsid w:val="00637140"/>
    <w:rsid w:val="00637192"/>
    <w:rsid w:val="006371BC"/>
    <w:rsid w:val="006372F8"/>
    <w:rsid w:val="00637D56"/>
    <w:rsid w:val="006405D5"/>
    <w:rsid w:val="006405DD"/>
    <w:rsid w:val="00640E3A"/>
    <w:rsid w:val="006410C0"/>
    <w:rsid w:val="00641423"/>
    <w:rsid w:val="006415A5"/>
    <w:rsid w:val="00641DF5"/>
    <w:rsid w:val="0064295F"/>
    <w:rsid w:val="0064385E"/>
    <w:rsid w:val="006439CD"/>
    <w:rsid w:val="00643E24"/>
    <w:rsid w:val="006447B9"/>
    <w:rsid w:val="0064492B"/>
    <w:rsid w:val="00644EB8"/>
    <w:rsid w:val="00644F7F"/>
    <w:rsid w:val="006454E2"/>
    <w:rsid w:val="0064578E"/>
    <w:rsid w:val="006458C3"/>
    <w:rsid w:val="0064630B"/>
    <w:rsid w:val="006469CB"/>
    <w:rsid w:val="006469D5"/>
    <w:rsid w:val="00646D20"/>
    <w:rsid w:val="00647034"/>
    <w:rsid w:val="0064763F"/>
    <w:rsid w:val="006477D7"/>
    <w:rsid w:val="00647A43"/>
    <w:rsid w:val="00647FA9"/>
    <w:rsid w:val="00650461"/>
    <w:rsid w:val="0065076D"/>
    <w:rsid w:val="00650AC9"/>
    <w:rsid w:val="00650F53"/>
    <w:rsid w:val="00650F86"/>
    <w:rsid w:val="006510BE"/>
    <w:rsid w:val="006513F5"/>
    <w:rsid w:val="006518E3"/>
    <w:rsid w:val="00651CC6"/>
    <w:rsid w:val="00652396"/>
    <w:rsid w:val="00652956"/>
    <w:rsid w:val="00652C5B"/>
    <w:rsid w:val="00653076"/>
    <w:rsid w:val="006537A5"/>
    <w:rsid w:val="0065419A"/>
    <w:rsid w:val="00654319"/>
    <w:rsid w:val="0065438C"/>
    <w:rsid w:val="00654458"/>
    <w:rsid w:val="00654DD4"/>
    <w:rsid w:val="00654E9F"/>
    <w:rsid w:val="00655031"/>
    <w:rsid w:val="006557F7"/>
    <w:rsid w:val="0065584B"/>
    <w:rsid w:val="00655BBC"/>
    <w:rsid w:val="006560E0"/>
    <w:rsid w:val="0065617F"/>
    <w:rsid w:val="00656B21"/>
    <w:rsid w:val="00656FE2"/>
    <w:rsid w:val="006574CA"/>
    <w:rsid w:val="006579D5"/>
    <w:rsid w:val="00657F7F"/>
    <w:rsid w:val="006608A1"/>
    <w:rsid w:val="00660D9D"/>
    <w:rsid w:val="00660F05"/>
    <w:rsid w:val="00661634"/>
    <w:rsid w:val="006617CC"/>
    <w:rsid w:val="00661C0A"/>
    <w:rsid w:val="00662091"/>
    <w:rsid w:val="00662202"/>
    <w:rsid w:val="00662935"/>
    <w:rsid w:val="00662F9E"/>
    <w:rsid w:val="00663041"/>
    <w:rsid w:val="00663682"/>
    <w:rsid w:val="006638BF"/>
    <w:rsid w:val="00663B36"/>
    <w:rsid w:val="00664178"/>
    <w:rsid w:val="0066425F"/>
    <w:rsid w:val="0066428C"/>
    <w:rsid w:val="006646BB"/>
    <w:rsid w:val="00664A0C"/>
    <w:rsid w:val="00664B0A"/>
    <w:rsid w:val="00664B6D"/>
    <w:rsid w:val="00664E7F"/>
    <w:rsid w:val="0066508C"/>
    <w:rsid w:val="00665387"/>
    <w:rsid w:val="0066601F"/>
    <w:rsid w:val="00666268"/>
    <w:rsid w:val="0066631A"/>
    <w:rsid w:val="00666703"/>
    <w:rsid w:val="00666C48"/>
    <w:rsid w:val="00666DE9"/>
    <w:rsid w:val="0066765F"/>
    <w:rsid w:val="00667C9E"/>
    <w:rsid w:val="00667D58"/>
    <w:rsid w:val="00667EBE"/>
    <w:rsid w:val="0067003F"/>
    <w:rsid w:val="0067008A"/>
    <w:rsid w:val="006700F4"/>
    <w:rsid w:val="00670383"/>
    <w:rsid w:val="006706CD"/>
    <w:rsid w:val="00670A93"/>
    <w:rsid w:val="00670DD0"/>
    <w:rsid w:val="00670E5B"/>
    <w:rsid w:val="0067118E"/>
    <w:rsid w:val="0067120F"/>
    <w:rsid w:val="00671816"/>
    <w:rsid w:val="00671B02"/>
    <w:rsid w:val="00672694"/>
    <w:rsid w:val="00672D4C"/>
    <w:rsid w:val="00672EE8"/>
    <w:rsid w:val="00672FFD"/>
    <w:rsid w:val="006733F0"/>
    <w:rsid w:val="00673503"/>
    <w:rsid w:val="006737C2"/>
    <w:rsid w:val="006738E1"/>
    <w:rsid w:val="00674CBC"/>
    <w:rsid w:val="00674DA0"/>
    <w:rsid w:val="00675B30"/>
    <w:rsid w:val="00675BE5"/>
    <w:rsid w:val="0067634F"/>
    <w:rsid w:val="00676402"/>
    <w:rsid w:val="00676A18"/>
    <w:rsid w:val="00676E2B"/>
    <w:rsid w:val="0067711A"/>
    <w:rsid w:val="00677A59"/>
    <w:rsid w:val="00677D9A"/>
    <w:rsid w:val="00680927"/>
    <w:rsid w:val="00680960"/>
    <w:rsid w:val="00680DD2"/>
    <w:rsid w:val="006814A4"/>
    <w:rsid w:val="006819A4"/>
    <w:rsid w:val="00682127"/>
    <w:rsid w:val="0068250E"/>
    <w:rsid w:val="00682725"/>
    <w:rsid w:val="006829D6"/>
    <w:rsid w:val="00683511"/>
    <w:rsid w:val="00683862"/>
    <w:rsid w:val="0068398D"/>
    <w:rsid w:val="00683A83"/>
    <w:rsid w:val="0068409C"/>
    <w:rsid w:val="006844C4"/>
    <w:rsid w:val="006846D3"/>
    <w:rsid w:val="006857A7"/>
    <w:rsid w:val="00685A4A"/>
    <w:rsid w:val="00685B14"/>
    <w:rsid w:val="00685CCD"/>
    <w:rsid w:val="00685E1F"/>
    <w:rsid w:val="006861D6"/>
    <w:rsid w:val="006862B3"/>
    <w:rsid w:val="00686C60"/>
    <w:rsid w:val="00686C68"/>
    <w:rsid w:val="0068703F"/>
    <w:rsid w:val="00687431"/>
    <w:rsid w:val="00687595"/>
    <w:rsid w:val="00687D9C"/>
    <w:rsid w:val="00690674"/>
    <w:rsid w:val="006909EB"/>
    <w:rsid w:val="00690A35"/>
    <w:rsid w:val="00690DF3"/>
    <w:rsid w:val="006911F2"/>
    <w:rsid w:val="006917A8"/>
    <w:rsid w:val="00691BE9"/>
    <w:rsid w:val="006926E3"/>
    <w:rsid w:val="00693044"/>
    <w:rsid w:val="0069327F"/>
    <w:rsid w:val="006937FE"/>
    <w:rsid w:val="00693BB1"/>
    <w:rsid w:val="00693F26"/>
    <w:rsid w:val="00694352"/>
    <w:rsid w:val="0069495F"/>
    <w:rsid w:val="00694992"/>
    <w:rsid w:val="00694B9A"/>
    <w:rsid w:val="00694C16"/>
    <w:rsid w:val="00694FD9"/>
    <w:rsid w:val="00694FE7"/>
    <w:rsid w:val="0069504D"/>
    <w:rsid w:val="0069549D"/>
    <w:rsid w:val="006958A4"/>
    <w:rsid w:val="006958E0"/>
    <w:rsid w:val="00695CC1"/>
    <w:rsid w:val="00696003"/>
    <w:rsid w:val="0069667B"/>
    <w:rsid w:val="00696AAA"/>
    <w:rsid w:val="00696B1C"/>
    <w:rsid w:val="00696FEA"/>
    <w:rsid w:val="006978E3"/>
    <w:rsid w:val="006A0279"/>
    <w:rsid w:val="006A0928"/>
    <w:rsid w:val="006A0EDC"/>
    <w:rsid w:val="006A1088"/>
    <w:rsid w:val="006A17F1"/>
    <w:rsid w:val="006A1865"/>
    <w:rsid w:val="006A1BC9"/>
    <w:rsid w:val="006A1CE7"/>
    <w:rsid w:val="006A1D42"/>
    <w:rsid w:val="006A2171"/>
    <w:rsid w:val="006A25AD"/>
    <w:rsid w:val="006A2A56"/>
    <w:rsid w:val="006A2C65"/>
    <w:rsid w:val="006A2D06"/>
    <w:rsid w:val="006A2DD8"/>
    <w:rsid w:val="006A2ED0"/>
    <w:rsid w:val="006A323E"/>
    <w:rsid w:val="006A3AD9"/>
    <w:rsid w:val="006A413F"/>
    <w:rsid w:val="006A465A"/>
    <w:rsid w:val="006A47B1"/>
    <w:rsid w:val="006A4DDA"/>
    <w:rsid w:val="006A511C"/>
    <w:rsid w:val="006A529F"/>
    <w:rsid w:val="006A5672"/>
    <w:rsid w:val="006A570E"/>
    <w:rsid w:val="006A5715"/>
    <w:rsid w:val="006A6206"/>
    <w:rsid w:val="006A693E"/>
    <w:rsid w:val="006A7B09"/>
    <w:rsid w:val="006A7F11"/>
    <w:rsid w:val="006B0169"/>
    <w:rsid w:val="006B0B72"/>
    <w:rsid w:val="006B0E8F"/>
    <w:rsid w:val="006B1003"/>
    <w:rsid w:val="006B122B"/>
    <w:rsid w:val="006B1885"/>
    <w:rsid w:val="006B2931"/>
    <w:rsid w:val="006B2F86"/>
    <w:rsid w:val="006B302E"/>
    <w:rsid w:val="006B313D"/>
    <w:rsid w:val="006B33AB"/>
    <w:rsid w:val="006B372A"/>
    <w:rsid w:val="006B3D78"/>
    <w:rsid w:val="006B3E3C"/>
    <w:rsid w:val="006B3EC4"/>
    <w:rsid w:val="006B42CF"/>
    <w:rsid w:val="006B4583"/>
    <w:rsid w:val="006B45A4"/>
    <w:rsid w:val="006B4A11"/>
    <w:rsid w:val="006B5580"/>
    <w:rsid w:val="006B59BA"/>
    <w:rsid w:val="006B5ACE"/>
    <w:rsid w:val="006B5CB9"/>
    <w:rsid w:val="006B5D47"/>
    <w:rsid w:val="006B6645"/>
    <w:rsid w:val="006B6A3F"/>
    <w:rsid w:val="006B6A5E"/>
    <w:rsid w:val="006B6C64"/>
    <w:rsid w:val="006B7F5D"/>
    <w:rsid w:val="006C01CD"/>
    <w:rsid w:val="006C0902"/>
    <w:rsid w:val="006C1653"/>
    <w:rsid w:val="006C19FE"/>
    <w:rsid w:val="006C20D7"/>
    <w:rsid w:val="006C2373"/>
    <w:rsid w:val="006C2996"/>
    <w:rsid w:val="006C2EF1"/>
    <w:rsid w:val="006C31C1"/>
    <w:rsid w:val="006C32E5"/>
    <w:rsid w:val="006C373F"/>
    <w:rsid w:val="006C3D59"/>
    <w:rsid w:val="006C3E2C"/>
    <w:rsid w:val="006C4376"/>
    <w:rsid w:val="006C4463"/>
    <w:rsid w:val="006C46EB"/>
    <w:rsid w:val="006C46F2"/>
    <w:rsid w:val="006C489B"/>
    <w:rsid w:val="006C4E58"/>
    <w:rsid w:val="006C4E79"/>
    <w:rsid w:val="006C5087"/>
    <w:rsid w:val="006C538E"/>
    <w:rsid w:val="006C5AC8"/>
    <w:rsid w:val="006C5F19"/>
    <w:rsid w:val="006C5FF7"/>
    <w:rsid w:val="006C63E0"/>
    <w:rsid w:val="006C683A"/>
    <w:rsid w:val="006C68FA"/>
    <w:rsid w:val="006C6C47"/>
    <w:rsid w:val="006C6E68"/>
    <w:rsid w:val="006C723C"/>
    <w:rsid w:val="006C77A6"/>
    <w:rsid w:val="006C7BA6"/>
    <w:rsid w:val="006D06AD"/>
    <w:rsid w:val="006D0BFF"/>
    <w:rsid w:val="006D0CE3"/>
    <w:rsid w:val="006D10AF"/>
    <w:rsid w:val="006D1340"/>
    <w:rsid w:val="006D1508"/>
    <w:rsid w:val="006D17A0"/>
    <w:rsid w:val="006D1DB8"/>
    <w:rsid w:val="006D2E3B"/>
    <w:rsid w:val="006D3CF2"/>
    <w:rsid w:val="006D45CA"/>
    <w:rsid w:val="006D4978"/>
    <w:rsid w:val="006D4A3E"/>
    <w:rsid w:val="006D4C7F"/>
    <w:rsid w:val="006D5495"/>
    <w:rsid w:val="006D55BA"/>
    <w:rsid w:val="006D5824"/>
    <w:rsid w:val="006D602A"/>
    <w:rsid w:val="006D65C4"/>
    <w:rsid w:val="006D6C49"/>
    <w:rsid w:val="006D776F"/>
    <w:rsid w:val="006D790B"/>
    <w:rsid w:val="006D7B1E"/>
    <w:rsid w:val="006D7F33"/>
    <w:rsid w:val="006E006B"/>
    <w:rsid w:val="006E0759"/>
    <w:rsid w:val="006E07FD"/>
    <w:rsid w:val="006E0EA4"/>
    <w:rsid w:val="006E0F99"/>
    <w:rsid w:val="006E16D3"/>
    <w:rsid w:val="006E1732"/>
    <w:rsid w:val="006E1B2D"/>
    <w:rsid w:val="006E1C33"/>
    <w:rsid w:val="006E3208"/>
    <w:rsid w:val="006E34A0"/>
    <w:rsid w:val="006E387D"/>
    <w:rsid w:val="006E3C3D"/>
    <w:rsid w:val="006E4374"/>
    <w:rsid w:val="006E45C8"/>
    <w:rsid w:val="006E45FD"/>
    <w:rsid w:val="006E4B72"/>
    <w:rsid w:val="006E4C3A"/>
    <w:rsid w:val="006E4E66"/>
    <w:rsid w:val="006E5078"/>
    <w:rsid w:val="006E5DE6"/>
    <w:rsid w:val="006E6785"/>
    <w:rsid w:val="006E686D"/>
    <w:rsid w:val="006E6A17"/>
    <w:rsid w:val="006E7037"/>
    <w:rsid w:val="006E72F5"/>
    <w:rsid w:val="006E7481"/>
    <w:rsid w:val="006E759E"/>
    <w:rsid w:val="006E7A1F"/>
    <w:rsid w:val="006E7EB5"/>
    <w:rsid w:val="006F056A"/>
    <w:rsid w:val="006F06AA"/>
    <w:rsid w:val="006F06ED"/>
    <w:rsid w:val="006F1F9C"/>
    <w:rsid w:val="006F21F3"/>
    <w:rsid w:val="006F248C"/>
    <w:rsid w:val="006F29F0"/>
    <w:rsid w:val="006F3399"/>
    <w:rsid w:val="006F37C8"/>
    <w:rsid w:val="006F3951"/>
    <w:rsid w:val="006F3FDC"/>
    <w:rsid w:val="006F4185"/>
    <w:rsid w:val="006F4881"/>
    <w:rsid w:val="006F4968"/>
    <w:rsid w:val="006F4A00"/>
    <w:rsid w:val="006F4A28"/>
    <w:rsid w:val="006F4AAD"/>
    <w:rsid w:val="006F51E9"/>
    <w:rsid w:val="006F51F7"/>
    <w:rsid w:val="006F5263"/>
    <w:rsid w:val="006F52FF"/>
    <w:rsid w:val="006F534D"/>
    <w:rsid w:val="006F575E"/>
    <w:rsid w:val="006F57CF"/>
    <w:rsid w:val="006F629F"/>
    <w:rsid w:val="006F65A1"/>
    <w:rsid w:val="006F68D1"/>
    <w:rsid w:val="006F69C8"/>
    <w:rsid w:val="006F69DF"/>
    <w:rsid w:val="006F6C3E"/>
    <w:rsid w:val="006F6C8C"/>
    <w:rsid w:val="006F6CFC"/>
    <w:rsid w:val="006F6EE1"/>
    <w:rsid w:val="006F6F70"/>
    <w:rsid w:val="006F72D1"/>
    <w:rsid w:val="006F739C"/>
    <w:rsid w:val="006F7A89"/>
    <w:rsid w:val="006F7BD8"/>
    <w:rsid w:val="007002DE"/>
    <w:rsid w:val="00700929"/>
    <w:rsid w:val="0070099B"/>
    <w:rsid w:val="00700E75"/>
    <w:rsid w:val="00700FCD"/>
    <w:rsid w:val="00701099"/>
    <w:rsid w:val="0070154B"/>
    <w:rsid w:val="00701B49"/>
    <w:rsid w:val="00701EEB"/>
    <w:rsid w:val="007021D9"/>
    <w:rsid w:val="007024F2"/>
    <w:rsid w:val="007025AC"/>
    <w:rsid w:val="0070286B"/>
    <w:rsid w:val="00702984"/>
    <w:rsid w:val="00702E8F"/>
    <w:rsid w:val="00702E9A"/>
    <w:rsid w:val="007034A4"/>
    <w:rsid w:val="0070408B"/>
    <w:rsid w:val="00704100"/>
    <w:rsid w:val="00704802"/>
    <w:rsid w:val="00704EC8"/>
    <w:rsid w:val="00705430"/>
    <w:rsid w:val="00705680"/>
    <w:rsid w:val="00706768"/>
    <w:rsid w:val="00706856"/>
    <w:rsid w:val="0070794F"/>
    <w:rsid w:val="007101C4"/>
    <w:rsid w:val="007102AD"/>
    <w:rsid w:val="00710525"/>
    <w:rsid w:val="00710ED5"/>
    <w:rsid w:val="00711CAB"/>
    <w:rsid w:val="00711CDE"/>
    <w:rsid w:val="00711ED1"/>
    <w:rsid w:val="00711FBD"/>
    <w:rsid w:val="00712431"/>
    <w:rsid w:val="00712F52"/>
    <w:rsid w:val="007134B0"/>
    <w:rsid w:val="007136A3"/>
    <w:rsid w:val="007138C9"/>
    <w:rsid w:val="00713B26"/>
    <w:rsid w:val="00713E89"/>
    <w:rsid w:val="007142CA"/>
    <w:rsid w:val="0071472A"/>
    <w:rsid w:val="00714C44"/>
    <w:rsid w:val="00714C52"/>
    <w:rsid w:val="00714FB2"/>
    <w:rsid w:val="007150B3"/>
    <w:rsid w:val="00715D72"/>
    <w:rsid w:val="0071625D"/>
    <w:rsid w:val="0071644A"/>
    <w:rsid w:val="007164D2"/>
    <w:rsid w:val="007165D2"/>
    <w:rsid w:val="00716712"/>
    <w:rsid w:val="0071701B"/>
    <w:rsid w:val="0071705F"/>
    <w:rsid w:val="00717109"/>
    <w:rsid w:val="00717281"/>
    <w:rsid w:val="00717C1D"/>
    <w:rsid w:val="00717E27"/>
    <w:rsid w:val="00717FBC"/>
    <w:rsid w:val="007200C8"/>
    <w:rsid w:val="007204C9"/>
    <w:rsid w:val="00720802"/>
    <w:rsid w:val="00721264"/>
    <w:rsid w:val="007212D1"/>
    <w:rsid w:val="00721C56"/>
    <w:rsid w:val="00721E42"/>
    <w:rsid w:val="00722245"/>
    <w:rsid w:val="00722339"/>
    <w:rsid w:val="0072243F"/>
    <w:rsid w:val="00722598"/>
    <w:rsid w:val="0072267B"/>
    <w:rsid w:val="00722844"/>
    <w:rsid w:val="0072343D"/>
    <w:rsid w:val="007234EC"/>
    <w:rsid w:val="0072357D"/>
    <w:rsid w:val="00723637"/>
    <w:rsid w:val="00723874"/>
    <w:rsid w:val="00723A7D"/>
    <w:rsid w:val="00723C84"/>
    <w:rsid w:val="0072423A"/>
    <w:rsid w:val="007244B6"/>
    <w:rsid w:val="00725030"/>
    <w:rsid w:val="0072519A"/>
    <w:rsid w:val="00725883"/>
    <w:rsid w:val="00725AEE"/>
    <w:rsid w:val="00725EAE"/>
    <w:rsid w:val="00726010"/>
    <w:rsid w:val="00726B4B"/>
    <w:rsid w:val="00726C49"/>
    <w:rsid w:val="00726C61"/>
    <w:rsid w:val="00726FF2"/>
    <w:rsid w:val="007272A3"/>
    <w:rsid w:val="007278AC"/>
    <w:rsid w:val="00730429"/>
    <w:rsid w:val="00730566"/>
    <w:rsid w:val="00730E17"/>
    <w:rsid w:val="00731125"/>
    <w:rsid w:val="00731237"/>
    <w:rsid w:val="00731354"/>
    <w:rsid w:val="00731945"/>
    <w:rsid w:val="0073247B"/>
    <w:rsid w:val="00732515"/>
    <w:rsid w:val="00732DC1"/>
    <w:rsid w:val="0073329A"/>
    <w:rsid w:val="007333B5"/>
    <w:rsid w:val="007337CA"/>
    <w:rsid w:val="0073396F"/>
    <w:rsid w:val="00734323"/>
    <w:rsid w:val="00734783"/>
    <w:rsid w:val="0073494C"/>
    <w:rsid w:val="00734970"/>
    <w:rsid w:val="00734987"/>
    <w:rsid w:val="00734B87"/>
    <w:rsid w:val="00734CF6"/>
    <w:rsid w:val="007356CA"/>
    <w:rsid w:val="007357BC"/>
    <w:rsid w:val="00735F6F"/>
    <w:rsid w:val="00735FA6"/>
    <w:rsid w:val="007362E5"/>
    <w:rsid w:val="00736317"/>
    <w:rsid w:val="00736747"/>
    <w:rsid w:val="00737C4D"/>
    <w:rsid w:val="00737E0A"/>
    <w:rsid w:val="007401C5"/>
    <w:rsid w:val="007406D3"/>
    <w:rsid w:val="0074145A"/>
    <w:rsid w:val="00741483"/>
    <w:rsid w:val="00741725"/>
    <w:rsid w:val="00741ED0"/>
    <w:rsid w:val="00741F9A"/>
    <w:rsid w:val="007427A9"/>
    <w:rsid w:val="00742C87"/>
    <w:rsid w:val="00742DB5"/>
    <w:rsid w:val="00742DFF"/>
    <w:rsid w:val="0074327A"/>
    <w:rsid w:val="00743866"/>
    <w:rsid w:val="00743B6F"/>
    <w:rsid w:val="00743E33"/>
    <w:rsid w:val="00744045"/>
    <w:rsid w:val="00744113"/>
    <w:rsid w:val="0074416F"/>
    <w:rsid w:val="00744415"/>
    <w:rsid w:val="007444C4"/>
    <w:rsid w:val="00744A24"/>
    <w:rsid w:val="00745203"/>
    <w:rsid w:val="00745D0E"/>
    <w:rsid w:val="00746DEC"/>
    <w:rsid w:val="007470AC"/>
    <w:rsid w:val="007472C1"/>
    <w:rsid w:val="0074741D"/>
    <w:rsid w:val="0074768E"/>
    <w:rsid w:val="0074776F"/>
    <w:rsid w:val="00747771"/>
    <w:rsid w:val="00747DB5"/>
    <w:rsid w:val="00747EFB"/>
    <w:rsid w:val="00750390"/>
    <w:rsid w:val="007504B6"/>
    <w:rsid w:val="007505AD"/>
    <w:rsid w:val="00750620"/>
    <w:rsid w:val="00751040"/>
    <w:rsid w:val="007510C1"/>
    <w:rsid w:val="007512E3"/>
    <w:rsid w:val="00751762"/>
    <w:rsid w:val="007517CF"/>
    <w:rsid w:val="00751EBA"/>
    <w:rsid w:val="00752333"/>
    <w:rsid w:val="007526E5"/>
    <w:rsid w:val="00752EE1"/>
    <w:rsid w:val="007530FC"/>
    <w:rsid w:val="007539CC"/>
    <w:rsid w:val="00754032"/>
    <w:rsid w:val="00754381"/>
    <w:rsid w:val="007545C7"/>
    <w:rsid w:val="00754963"/>
    <w:rsid w:val="00754A35"/>
    <w:rsid w:val="00754A48"/>
    <w:rsid w:val="00754C40"/>
    <w:rsid w:val="00754DA9"/>
    <w:rsid w:val="00754E14"/>
    <w:rsid w:val="00754E8B"/>
    <w:rsid w:val="007557C1"/>
    <w:rsid w:val="00755C58"/>
    <w:rsid w:val="00755F60"/>
    <w:rsid w:val="00756699"/>
    <w:rsid w:val="00756820"/>
    <w:rsid w:val="00756C38"/>
    <w:rsid w:val="00757350"/>
    <w:rsid w:val="00757F18"/>
    <w:rsid w:val="007602D5"/>
    <w:rsid w:val="00760823"/>
    <w:rsid w:val="00760AE8"/>
    <w:rsid w:val="00760BAB"/>
    <w:rsid w:val="00760CFA"/>
    <w:rsid w:val="00760F21"/>
    <w:rsid w:val="00761565"/>
    <w:rsid w:val="0076169E"/>
    <w:rsid w:val="007616CA"/>
    <w:rsid w:val="0076188D"/>
    <w:rsid w:val="00761FAE"/>
    <w:rsid w:val="00762924"/>
    <w:rsid w:val="00762AD1"/>
    <w:rsid w:val="00763169"/>
    <w:rsid w:val="007635EF"/>
    <w:rsid w:val="00763631"/>
    <w:rsid w:val="0076381A"/>
    <w:rsid w:val="00763A95"/>
    <w:rsid w:val="007643CE"/>
    <w:rsid w:val="0076478A"/>
    <w:rsid w:val="00764913"/>
    <w:rsid w:val="00764949"/>
    <w:rsid w:val="00764A78"/>
    <w:rsid w:val="00764E52"/>
    <w:rsid w:val="00765627"/>
    <w:rsid w:val="007656AD"/>
    <w:rsid w:val="00765A01"/>
    <w:rsid w:val="00765EC8"/>
    <w:rsid w:val="0076608B"/>
    <w:rsid w:val="007661B3"/>
    <w:rsid w:val="007661C5"/>
    <w:rsid w:val="00766805"/>
    <w:rsid w:val="00766C0B"/>
    <w:rsid w:val="00766C38"/>
    <w:rsid w:val="00766CDC"/>
    <w:rsid w:val="00767824"/>
    <w:rsid w:val="00767ACE"/>
    <w:rsid w:val="00767AF6"/>
    <w:rsid w:val="00767AFD"/>
    <w:rsid w:val="00770BA7"/>
    <w:rsid w:val="00770D6E"/>
    <w:rsid w:val="00771446"/>
    <w:rsid w:val="00771590"/>
    <w:rsid w:val="0077160F"/>
    <w:rsid w:val="00771BBB"/>
    <w:rsid w:val="00771D14"/>
    <w:rsid w:val="00772244"/>
    <w:rsid w:val="00773402"/>
    <w:rsid w:val="00773931"/>
    <w:rsid w:val="00773AEE"/>
    <w:rsid w:val="007740E7"/>
    <w:rsid w:val="00774266"/>
    <w:rsid w:val="00774468"/>
    <w:rsid w:val="00774D14"/>
    <w:rsid w:val="00776181"/>
    <w:rsid w:val="0077628F"/>
    <w:rsid w:val="007768EC"/>
    <w:rsid w:val="00776DCF"/>
    <w:rsid w:val="00776EE9"/>
    <w:rsid w:val="00777098"/>
    <w:rsid w:val="007775D3"/>
    <w:rsid w:val="0077791E"/>
    <w:rsid w:val="00777BED"/>
    <w:rsid w:val="00777C01"/>
    <w:rsid w:val="00777DAD"/>
    <w:rsid w:val="007804F9"/>
    <w:rsid w:val="00780BF4"/>
    <w:rsid w:val="00780D3F"/>
    <w:rsid w:val="00780DC9"/>
    <w:rsid w:val="00781178"/>
    <w:rsid w:val="007815D1"/>
    <w:rsid w:val="00781686"/>
    <w:rsid w:val="00781951"/>
    <w:rsid w:val="00781982"/>
    <w:rsid w:val="00781AD9"/>
    <w:rsid w:val="00781F0C"/>
    <w:rsid w:val="00781F20"/>
    <w:rsid w:val="00781F9A"/>
    <w:rsid w:val="00782874"/>
    <w:rsid w:val="0078342C"/>
    <w:rsid w:val="007836A1"/>
    <w:rsid w:val="007848F3"/>
    <w:rsid w:val="00784A6A"/>
    <w:rsid w:val="00784AEC"/>
    <w:rsid w:val="00784F62"/>
    <w:rsid w:val="00785A35"/>
    <w:rsid w:val="00785B0E"/>
    <w:rsid w:val="00785B7B"/>
    <w:rsid w:val="00786425"/>
    <w:rsid w:val="007865A2"/>
    <w:rsid w:val="00786962"/>
    <w:rsid w:val="00786E37"/>
    <w:rsid w:val="00786E7A"/>
    <w:rsid w:val="007879CE"/>
    <w:rsid w:val="00787E9A"/>
    <w:rsid w:val="00790026"/>
    <w:rsid w:val="007900E0"/>
    <w:rsid w:val="00790697"/>
    <w:rsid w:val="00790794"/>
    <w:rsid w:val="0079094D"/>
    <w:rsid w:val="0079098A"/>
    <w:rsid w:val="00790C8C"/>
    <w:rsid w:val="0079101A"/>
    <w:rsid w:val="007913BD"/>
    <w:rsid w:val="007915CE"/>
    <w:rsid w:val="00791DAF"/>
    <w:rsid w:val="00791DCF"/>
    <w:rsid w:val="00792381"/>
    <w:rsid w:val="00792446"/>
    <w:rsid w:val="00792783"/>
    <w:rsid w:val="00792F8F"/>
    <w:rsid w:val="0079328C"/>
    <w:rsid w:val="007935BD"/>
    <w:rsid w:val="0079394D"/>
    <w:rsid w:val="0079395F"/>
    <w:rsid w:val="00794688"/>
    <w:rsid w:val="00794A1F"/>
    <w:rsid w:val="00794C67"/>
    <w:rsid w:val="00794E1D"/>
    <w:rsid w:val="00794EA5"/>
    <w:rsid w:val="007951E1"/>
    <w:rsid w:val="007956D8"/>
    <w:rsid w:val="00795DB8"/>
    <w:rsid w:val="00795EA3"/>
    <w:rsid w:val="00795F3D"/>
    <w:rsid w:val="00796210"/>
    <w:rsid w:val="00796403"/>
    <w:rsid w:val="00796815"/>
    <w:rsid w:val="00796E20"/>
    <w:rsid w:val="00796FA9"/>
    <w:rsid w:val="007971BB"/>
    <w:rsid w:val="0079738D"/>
    <w:rsid w:val="00797504"/>
    <w:rsid w:val="0079790C"/>
    <w:rsid w:val="00797A3B"/>
    <w:rsid w:val="007A0073"/>
    <w:rsid w:val="007A0550"/>
    <w:rsid w:val="007A0C53"/>
    <w:rsid w:val="007A0F37"/>
    <w:rsid w:val="007A1471"/>
    <w:rsid w:val="007A162A"/>
    <w:rsid w:val="007A17C8"/>
    <w:rsid w:val="007A263E"/>
    <w:rsid w:val="007A3300"/>
    <w:rsid w:val="007A3AB7"/>
    <w:rsid w:val="007A3DFF"/>
    <w:rsid w:val="007A3EF0"/>
    <w:rsid w:val="007A3F74"/>
    <w:rsid w:val="007A400F"/>
    <w:rsid w:val="007A4299"/>
    <w:rsid w:val="007A444F"/>
    <w:rsid w:val="007A4A75"/>
    <w:rsid w:val="007A4B71"/>
    <w:rsid w:val="007A50B9"/>
    <w:rsid w:val="007A5839"/>
    <w:rsid w:val="007A58BD"/>
    <w:rsid w:val="007A59DF"/>
    <w:rsid w:val="007A5F7B"/>
    <w:rsid w:val="007A65A3"/>
    <w:rsid w:val="007A72C4"/>
    <w:rsid w:val="007A7CBF"/>
    <w:rsid w:val="007A7D78"/>
    <w:rsid w:val="007B04F1"/>
    <w:rsid w:val="007B0807"/>
    <w:rsid w:val="007B10DC"/>
    <w:rsid w:val="007B18DC"/>
    <w:rsid w:val="007B19ED"/>
    <w:rsid w:val="007B1CD4"/>
    <w:rsid w:val="007B21A1"/>
    <w:rsid w:val="007B36C6"/>
    <w:rsid w:val="007B3C1D"/>
    <w:rsid w:val="007B42C7"/>
    <w:rsid w:val="007B44F9"/>
    <w:rsid w:val="007B4ECA"/>
    <w:rsid w:val="007B58F9"/>
    <w:rsid w:val="007B5B5F"/>
    <w:rsid w:val="007B5CD7"/>
    <w:rsid w:val="007B6013"/>
    <w:rsid w:val="007B6549"/>
    <w:rsid w:val="007B656C"/>
    <w:rsid w:val="007B671B"/>
    <w:rsid w:val="007B68F1"/>
    <w:rsid w:val="007B69D6"/>
    <w:rsid w:val="007B6C56"/>
    <w:rsid w:val="007B7333"/>
    <w:rsid w:val="007B7B69"/>
    <w:rsid w:val="007C0028"/>
    <w:rsid w:val="007C024A"/>
    <w:rsid w:val="007C0BAD"/>
    <w:rsid w:val="007C0CFF"/>
    <w:rsid w:val="007C0D67"/>
    <w:rsid w:val="007C10BB"/>
    <w:rsid w:val="007C1377"/>
    <w:rsid w:val="007C159B"/>
    <w:rsid w:val="007C2248"/>
    <w:rsid w:val="007C258F"/>
    <w:rsid w:val="007C263A"/>
    <w:rsid w:val="007C30B1"/>
    <w:rsid w:val="007C3352"/>
    <w:rsid w:val="007C3647"/>
    <w:rsid w:val="007C3663"/>
    <w:rsid w:val="007C3B38"/>
    <w:rsid w:val="007C3B89"/>
    <w:rsid w:val="007C3D91"/>
    <w:rsid w:val="007C484A"/>
    <w:rsid w:val="007C4935"/>
    <w:rsid w:val="007C4C28"/>
    <w:rsid w:val="007C4C45"/>
    <w:rsid w:val="007C500A"/>
    <w:rsid w:val="007C57F1"/>
    <w:rsid w:val="007C5B97"/>
    <w:rsid w:val="007C5FAC"/>
    <w:rsid w:val="007C6260"/>
    <w:rsid w:val="007C6827"/>
    <w:rsid w:val="007C7133"/>
    <w:rsid w:val="007C71E4"/>
    <w:rsid w:val="007C75F1"/>
    <w:rsid w:val="007C7EAB"/>
    <w:rsid w:val="007C7F2C"/>
    <w:rsid w:val="007D065C"/>
    <w:rsid w:val="007D08C9"/>
    <w:rsid w:val="007D0903"/>
    <w:rsid w:val="007D0AFF"/>
    <w:rsid w:val="007D0C6D"/>
    <w:rsid w:val="007D0DDF"/>
    <w:rsid w:val="007D1109"/>
    <w:rsid w:val="007D1317"/>
    <w:rsid w:val="007D144A"/>
    <w:rsid w:val="007D14D9"/>
    <w:rsid w:val="007D1F88"/>
    <w:rsid w:val="007D21CE"/>
    <w:rsid w:val="007D2654"/>
    <w:rsid w:val="007D273E"/>
    <w:rsid w:val="007D2A96"/>
    <w:rsid w:val="007D2B79"/>
    <w:rsid w:val="007D3293"/>
    <w:rsid w:val="007D32BD"/>
    <w:rsid w:val="007D35C3"/>
    <w:rsid w:val="007D36B8"/>
    <w:rsid w:val="007D3850"/>
    <w:rsid w:val="007D3E60"/>
    <w:rsid w:val="007D4123"/>
    <w:rsid w:val="007D42F9"/>
    <w:rsid w:val="007D4563"/>
    <w:rsid w:val="007D46E8"/>
    <w:rsid w:val="007D4DDC"/>
    <w:rsid w:val="007D4E56"/>
    <w:rsid w:val="007D520E"/>
    <w:rsid w:val="007D575C"/>
    <w:rsid w:val="007D585C"/>
    <w:rsid w:val="007D6142"/>
    <w:rsid w:val="007D61A6"/>
    <w:rsid w:val="007D6286"/>
    <w:rsid w:val="007D628A"/>
    <w:rsid w:val="007D66F0"/>
    <w:rsid w:val="007D68A9"/>
    <w:rsid w:val="007D7020"/>
    <w:rsid w:val="007D731D"/>
    <w:rsid w:val="007D7330"/>
    <w:rsid w:val="007D739B"/>
    <w:rsid w:val="007D73F5"/>
    <w:rsid w:val="007D7849"/>
    <w:rsid w:val="007D788D"/>
    <w:rsid w:val="007D7985"/>
    <w:rsid w:val="007E00AC"/>
    <w:rsid w:val="007E02BF"/>
    <w:rsid w:val="007E043A"/>
    <w:rsid w:val="007E0CAD"/>
    <w:rsid w:val="007E0F08"/>
    <w:rsid w:val="007E120A"/>
    <w:rsid w:val="007E1881"/>
    <w:rsid w:val="007E1AF0"/>
    <w:rsid w:val="007E2472"/>
    <w:rsid w:val="007E24A9"/>
    <w:rsid w:val="007E29DB"/>
    <w:rsid w:val="007E2AC4"/>
    <w:rsid w:val="007E2B62"/>
    <w:rsid w:val="007E2EE4"/>
    <w:rsid w:val="007E2F41"/>
    <w:rsid w:val="007E3F42"/>
    <w:rsid w:val="007E414A"/>
    <w:rsid w:val="007E452C"/>
    <w:rsid w:val="007E4C22"/>
    <w:rsid w:val="007E4DB9"/>
    <w:rsid w:val="007E4FA2"/>
    <w:rsid w:val="007E567F"/>
    <w:rsid w:val="007E6076"/>
    <w:rsid w:val="007E60E6"/>
    <w:rsid w:val="007E6430"/>
    <w:rsid w:val="007E6A78"/>
    <w:rsid w:val="007E6CE5"/>
    <w:rsid w:val="007E6FF4"/>
    <w:rsid w:val="007E7A5F"/>
    <w:rsid w:val="007E7C19"/>
    <w:rsid w:val="007F02FC"/>
    <w:rsid w:val="007F063E"/>
    <w:rsid w:val="007F0A7D"/>
    <w:rsid w:val="007F102B"/>
    <w:rsid w:val="007F1748"/>
    <w:rsid w:val="007F20BD"/>
    <w:rsid w:val="007F2165"/>
    <w:rsid w:val="007F2429"/>
    <w:rsid w:val="007F25D2"/>
    <w:rsid w:val="007F2674"/>
    <w:rsid w:val="007F27AB"/>
    <w:rsid w:val="007F2FA4"/>
    <w:rsid w:val="007F3314"/>
    <w:rsid w:val="007F4408"/>
    <w:rsid w:val="007F4BE4"/>
    <w:rsid w:val="007F4FC1"/>
    <w:rsid w:val="007F5173"/>
    <w:rsid w:val="007F5E6A"/>
    <w:rsid w:val="007F5FA6"/>
    <w:rsid w:val="007F67D2"/>
    <w:rsid w:val="007F6C3A"/>
    <w:rsid w:val="007F6FC1"/>
    <w:rsid w:val="007F6FF0"/>
    <w:rsid w:val="007F7EF6"/>
    <w:rsid w:val="008000D3"/>
    <w:rsid w:val="00800664"/>
    <w:rsid w:val="0080071C"/>
    <w:rsid w:val="00800775"/>
    <w:rsid w:val="00801170"/>
    <w:rsid w:val="008017DD"/>
    <w:rsid w:val="00801CA6"/>
    <w:rsid w:val="00801F1B"/>
    <w:rsid w:val="00802745"/>
    <w:rsid w:val="00803088"/>
    <w:rsid w:val="0080362C"/>
    <w:rsid w:val="00803882"/>
    <w:rsid w:val="00803B1A"/>
    <w:rsid w:val="0080426B"/>
    <w:rsid w:val="008043E1"/>
    <w:rsid w:val="00804568"/>
    <w:rsid w:val="00804D0B"/>
    <w:rsid w:val="00804D30"/>
    <w:rsid w:val="008051A7"/>
    <w:rsid w:val="00805641"/>
    <w:rsid w:val="00805659"/>
    <w:rsid w:val="00805730"/>
    <w:rsid w:val="00806035"/>
    <w:rsid w:val="008060E2"/>
    <w:rsid w:val="008069D6"/>
    <w:rsid w:val="00807241"/>
    <w:rsid w:val="008072A1"/>
    <w:rsid w:val="00807A87"/>
    <w:rsid w:val="00807D73"/>
    <w:rsid w:val="008105AD"/>
    <w:rsid w:val="00810A6C"/>
    <w:rsid w:val="008112D2"/>
    <w:rsid w:val="0081186B"/>
    <w:rsid w:val="00811ACA"/>
    <w:rsid w:val="00811C5D"/>
    <w:rsid w:val="00811F98"/>
    <w:rsid w:val="008121D5"/>
    <w:rsid w:val="00812295"/>
    <w:rsid w:val="00812355"/>
    <w:rsid w:val="00812633"/>
    <w:rsid w:val="00812738"/>
    <w:rsid w:val="00812FB3"/>
    <w:rsid w:val="00813A8A"/>
    <w:rsid w:val="00813E4D"/>
    <w:rsid w:val="008140FA"/>
    <w:rsid w:val="00814285"/>
    <w:rsid w:val="00814383"/>
    <w:rsid w:val="00814477"/>
    <w:rsid w:val="00814901"/>
    <w:rsid w:val="00814AEB"/>
    <w:rsid w:val="00815344"/>
    <w:rsid w:val="008155E7"/>
    <w:rsid w:val="008159E5"/>
    <w:rsid w:val="00815A9B"/>
    <w:rsid w:val="00815B9A"/>
    <w:rsid w:val="008164F2"/>
    <w:rsid w:val="008168E9"/>
    <w:rsid w:val="00816E74"/>
    <w:rsid w:val="0081728A"/>
    <w:rsid w:val="00817383"/>
    <w:rsid w:val="0081787C"/>
    <w:rsid w:val="00817F21"/>
    <w:rsid w:val="00820CAD"/>
    <w:rsid w:val="00820D16"/>
    <w:rsid w:val="0082154B"/>
    <w:rsid w:val="00821627"/>
    <w:rsid w:val="00821A00"/>
    <w:rsid w:val="00821D1E"/>
    <w:rsid w:val="00821F95"/>
    <w:rsid w:val="00821FFE"/>
    <w:rsid w:val="00822561"/>
    <w:rsid w:val="00822C63"/>
    <w:rsid w:val="0082305F"/>
    <w:rsid w:val="0082363C"/>
    <w:rsid w:val="00823AAA"/>
    <w:rsid w:val="00823DA8"/>
    <w:rsid w:val="00824727"/>
    <w:rsid w:val="00825D08"/>
    <w:rsid w:val="00826246"/>
    <w:rsid w:val="0082644A"/>
    <w:rsid w:val="00826631"/>
    <w:rsid w:val="0082666C"/>
    <w:rsid w:val="0082675B"/>
    <w:rsid w:val="0082702C"/>
    <w:rsid w:val="0082704F"/>
    <w:rsid w:val="00827234"/>
    <w:rsid w:val="0082737E"/>
    <w:rsid w:val="00827B0E"/>
    <w:rsid w:val="00827CE5"/>
    <w:rsid w:val="008301BB"/>
    <w:rsid w:val="00830545"/>
    <w:rsid w:val="00830A9C"/>
    <w:rsid w:val="00831201"/>
    <w:rsid w:val="00831273"/>
    <w:rsid w:val="00831C4F"/>
    <w:rsid w:val="008321F4"/>
    <w:rsid w:val="008327D5"/>
    <w:rsid w:val="00832B61"/>
    <w:rsid w:val="00832E3B"/>
    <w:rsid w:val="00832F01"/>
    <w:rsid w:val="00832F55"/>
    <w:rsid w:val="00833130"/>
    <w:rsid w:val="008331D8"/>
    <w:rsid w:val="008332DF"/>
    <w:rsid w:val="00833964"/>
    <w:rsid w:val="00833E57"/>
    <w:rsid w:val="00833E6A"/>
    <w:rsid w:val="00833EF3"/>
    <w:rsid w:val="00833F16"/>
    <w:rsid w:val="008345CF"/>
    <w:rsid w:val="008346BF"/>
    <w:rsid w:val="00834899"/>
    <w:rsid w:val="00834928"/>
    <w:rsid w:val="0083497D"/>
    <w:rsid w:val="00834E8B"/>
    <w:rsid w:val="0083538D"/>
    <w:rsid w:val="00835838"/>
    <w:rsid w:val="008359A7"/>
    <w:rsid w:val="008359F0"/>
    <w:rsid w:val="00835A2C"/>
    <w:rsid w:val="00835A86"/>
    <w:rsid w:val="008364DA"/>
    <w:rsid w:val="00836D46"/>
    <w:rsid w:val="008370F8"/>
    <w:rsid w:val="008372AA"/>
    <w:rsid w:val="008374DF"/>
    <w:rsid w:val="00837BEC"/>
    <w:rsid w:val="00840599"/>
    <w:rsid w:val="0084087E"/>
    <w:rsid w:val="00840BEC"/>
    <w:rsid w:val="00840E8F"/>
    <w:rsid w:val="00840EDC"/>
    <w:rsid w:val="00841880"/>
    <w:rsid w:val="00841D5C"/>
    <w:rsid w:val="00841F24"/>
    <w:rsid w:val="008428DC"/>
    <w:rsid w:val="00842A8F"/>
    <w:rsid w:val="00842E63"/>
    <w:rsid w:val="00843B10"/>
    <w:rsid w:val="0084407F"/>
    <w:rsid w:val="00844385"/>
    <w:rsid w:val="008446FB"/>
    <w:rsid w:val="0084492C"/>
    <w:rsid w:val="00844A55"/>
    <w:rsid w:val="00844A78"/>
    <w:rsid w:val="0084576B"/>
    <w:rsid w:val="0084591E"/>
    <w:rsid w:val="008463C2"/>
    <w:rsid w:val="00846C93"/>
    <w:rsid w:val="00846D99"/>
    <w:rsid w:val="00846F96"/>
    <w:rsid w:val="00846FBC"/>
    <w:rsid w:val="00847287"/>
    <w:rsid w:val="00847A28"/>
    <w:rsid w:val="008500DA"/>
    <w:rsid w:val="008508AE"/>
    <w:rsid w:val="00850A3D"/>
    <w:rsid w:val="00850BD7"/>
    <w:rsid w:val="00850EAB"/>
    <w:rsid w:val="0085104A"/>
    <w:rsid w:val="00851516"/>
    <w:rsid w:val="00851746"/>
    <w:rsid w:val="00851EE1"/>
    <w:rsid w:val="00852373"/>
    <w:rsid w:val="00852BCF"/>
    <w:rsid w:val="008535C4"/>
    <w:rsid w:val="0085386F"/>
    <w:rsid w:val="00853D48"/>
    <w:rsid w:val="00853EAE"/>
    <w:rsid w:val="00854097"/>
    <w:rsid w:val="00854412"/>
    <w:rsid w:val="00854534"/>
    <w:rsid w:val="0085456D"/>
    <w:rsid w:val="008549CD"/>
    <w:rsid w:val="00854B9D"/>
    <w:rsid w:val="00854BA6"/>
    <w:rsid w:val="00854E5A"/>
    <w:rsid w:val="00855309"/>
    <w:rsid w:val="00855522"/>
    <w:rsid w:val="00855B63"/>
    <w:rsid w:val="008564ED"/>
    <w:rsid w:val="00856628"/>
    <w:rsid w:val="00856645"/>
    <w:rsid w:val="0085675C"/>
    <w:rsid w:val="00856A77"/>
    <w:rsid w:val="00856C7A"/>
    <w:rsid w:val="00856D1D"/>
    <w:rsid w:val="00856F78"/>
    <w:rsid w:val="00857522"/>
    <w:rsid w:val="00857EE3"/>
    <w:rsid w:val="008602B9"/>
    <w:rsid w:val="008605B8"/>
    <w:rsid w:val="008607E4"/>
    <w:rsid w:val="00861284"/>
    <w:rsid w:val="00861735"/>
    <w:rsid w:val="00861DC4"/>
    <w:rsid w:val="00861FAF"/>
    <w:rsid w:val="0086203B"/>
    <w:rsid w:val="008622FD"/>
    <w:rsid w:val="0086239B"/>
    <w:rsid w:val="00862878"/>
    <w:rsid w:val="008628AF"/>
    <w:rsid w:val="00863113"/>
    <w:rsid w:val="00863298"/>
    <w:rsid w:val="0086374D"/>
    <w:rsid w:val="00864029"/>
    <w:rsid w:val="008640EE"/>
    <w:rsid w:val="00864214"/>
    <w:rsid w:val="00864260"/>
    <w:rsid w:val="00864733"/>
    <w:rsid w:val="008649A2"/>
    <w:rsid w:val="00864AA0"/>
    <w:rsid w:val="0086591D"/>
    <w:rsid w:val="008663FF"/>
    <w:rsid w:val="00866414"/>
    <w:rsid w:val="00866489"/>
    <w:rsid w:val="00866702"/>
    <w:rsid w:val="00866A18"/>
    <w:rsid w:val="00866F3A"/>
    <w:rsid w:val="008673DD"/>
    <w:rsid w:val="00867748"/>
    <w:rsid w:val="00867ACA"/>
    <w:rsid w:val="00871425"/>
    <w:rsid w:val="0087154D"/>
    <w:rsid w:val="00872A0F"/>
    <w:rsid w:val="00872B26"/>
    <w:rsid w:val="00872FBA"/>
    <w:rsid w:val="008739EF"/>
    <w:rsid w:val="0087403B"/>
    <w:rsid w:val="00874BEE"/>
    <w:rsid w:val="00875689"/>
    <w:rsid w:val="00875C8F"/>
    <w:rsid w:val="0087645F"/>
    <w:rsid w:val="008766CB"/>
    <w:rsid w:val="00876807"/>
    <w:rsid w:val="00876ADC"/>
    <w:rsid w:val="00876B63"/>
    <w:rsid w:val="00876E3C"/>
    <w:rsid w:val="00877029"/>
    <w:rsid w:val="00877565"/>
    <w:rsid w:val="00880550"/>
    <w:rsid w:val="008809EB"/>
    <w:rsid w:val="00880BA2"/>
    <w:rsid w:val="008812A3"/>
    <w:rsid w:val="00881AE9"/>
    <w:rsid w:val="00881D94"/>
    <w:rsid w:val="00882487"/>
    <w:rsid w:val="00882A96"/>
    <w:rsid w:val="00882B77"/>
    <w:rsid w:val="00882DB0"/>
    <w:rsid w:val="00883432"/>
    <w:rsid w:val="0088368F"/>
    <w:rsid w:val="00883A0A"/>
    <w:rsid w:val="008840E0"/>
    <w:rsid w:val="008843C3"/>
    <w:rsid w:val="008847BB"/>
    <w:rsid w:val="00884893"/>
    <w:rsid w:val="00885524"/>
    <w:rsid w:val="00885557"/>
    <w:rsid w:val="008858E6"/>
    <w:rsid w:val="00885976"/>
    <w:rsid w:val="00886032"/>
    <w:rsid w:val="00886138"/>
    <w:rsid w:val="0088618B"/>
    <w:rsid w:val="00886198"/>
    <w:rsid w:val="0088673E"/>
    <w:rsid w:val="00886BE9"/>
    <w:rsid w:val="008879CB"/>
    <w:rsid w:val="008906C3"/>
    <w:rsid w:val="00890B5D"/>
    <w:rsid w:val="00890CE1"/>
    <w:rsid w:val="00891237"/>
    <w:rsid w:val="00891320"/>
    <w:rsid w:val="00891402"/>
    <w:rsid w:val="00891848"/>
    <w:rsid w:val="00891B04"/>
    <w:rsid w:val="00892627"/>
    <w:rsid w:val="00892760"/>
    <w:rsid w:val="00892E73"/>
    <w:rsid w:val="00893345"/>
    <w:rsid w:val="0089357D"/>
    <w:rsid w:val="0089386A"/>
    <w:rsid w:val="00893982"/>
    <w:rsid w:val="008940C7"/>
    <w:rsid w:val="008944D4"/>
    <w:rsid w:val="00894637"/>
    <w:rsid w:val="00894978"/>
    <w:rsid w:val="00895225"/>
    <w:rsid w:val="00895237"/>
    <w:rsid w:val="00895794"/>
    <w:rsid w:val="008967AC"/>
    <w:rsid w:val="00896A61"/>
    <w:rsid w:val="008A029A"/>
    <w:rsid w:val="008A0D2E"/>
    <w:rsid w:val="008A1258"/>
    <w:rsid w:val="008A12D5"/>
    <w:rsid w:val="008A18A7"/>
    <w:rsid w:val="008A1944"/>
    <w:rsid w:val="008A1E06"/>
    <w:rsid w:val="008A27B7"/>
    <w:rsid w:val="008A28FC"/>
    <w:rsid w:val="008A2BA8"/>
    <w:rsid w:val="008A3245"/>
    <w:rsid w:val="008A339D"/>
    <w:rsid w:val="008A3404"/>
    <w:rsid w:val="008A3CBE"/>
    <w:rsid w:val="008A3CCA"/>
    <w:rsid w:val="008A3F61"/>
    <w:rsid w:val="008A4374"/>
    <w:rsid w:val="008A4918"/>
    <w:rsid w:val="008A4A00"/>
    <w:rsid w:val="008A4CE8"/>
    <w:rsid w:val="008A4E5A"/>
    <w:rsid w:val="008A5E30"/>
    <w:rsid w:val="008A60DB"/>
    <w:rsid w:val="008A61FD"/>
    <w:rsid w:val="008A620A"/>
    <w:rsid w:val="008A6ECB"/>
    <w:rsid w:val="008A731C"/>
    <w:rsid w:val="008A7682"/>
    <w:rsid w:val="008A76E3"/>
    <w:rsid w:val="008A7A59"/>
    <w:rsid w:val="008A7B38"/>
    <w:rsid w:val="008A7C4F"/>
    <w:rsid w:val="008B0627"/>
    <w:rsid w:val="008B0DAF"/>
    <w:rsid w:val="008B0E23"/>
    <w:rsid w:val="008B1539"/>
    <w:rsid w:val="008B1AF5"/>
    <w:rsid w:val="008B1C46"/>
    <w:rsid w:val="008B1FC8"/>
    <w:rsid w:val="008B2DFC"/>
    <w:rsid w:val="008B3000"/>
    <w:rsid w:val="008B3B4C"/>
    <w:rsid w:val="008B44A8"/>
    <w:rsid w:val="008B45CC"/>
    <w:rsid w:val="008B4C85"/>
    <w:rsid w:val="008B5233"/>
    <w:rsid w:val="008B54E9"/>
    <w:rsid w:val="008B5A7A"/>
    <w:rsid w:val="008B5AA2"/>
    <w:rsid w:val="008B5BCE"/>
    <w:rsid w:val="008B5FEC"/>
    <w:rsid w:val="008B6498"/>
    <w:rsid w:val="008B6A3F"/>
    <w:rsid w:val="008B6B4B"/>
    <w:rsid w:val="008B6F2C"/>
    <w:rsid w:val="008B70EA"/>
    <w:rsid w:val="008B7160"/>
    <w:rsid w:val="008B73B8"/>
    <w:rsid w:val="008B7CB0"/>
    <w:rsid w:val="008C02E8"/>
    <w:rsid w:val="008C05A8"/>
    <w:rsid w:val="008C0D42"/>
    <w:rsid w:val="008C10A6"/>
    <w:rsid w:val="008C140E"/>
    <w:rsid w:val="008C15E0"/>
    <w:rsid w:val="008C1764"/>
    <w:rsid w:val="008C180A"/>
    <w:rsid w:val="008C18A7"/>
    <w:rsid w:val="008C2652"/>
    <w:rsid w:val="008C2896"/>
    <w:rsid w:val="008C29CF"/>
    <w:rsid w:val="008C2F1B"/>
    <w:rsid w:val="008C34F3"/>
    <w:rsid w:val="008C353A"/>
    <w:rsid w:val="008C4248"/>
    <w:rsid w:val="008C42D6"/>
    <w:rsid w:val="008C43B7"/>
    <w:rsid w:val="008C569D"/>
    <w:rsid w:val="008C5769"/>
    <w:rsid w:val="008C608F"/>
    <w:rsid w:val="008C618C"/>
    <w:rsid w:val="008C62E3"/>
    <w:rsid w:val="008C69E5"/>
    <w:rsid w:val="008C74D3"/>
    <w:rsid w:val="008C7D99"/>
    <w:rsid w:val="008C7E14"/>
    <w:rsid w:val="008D00A7"/>
    <w:rsid w:val="008D0169"/>
    <w:rsid w:val="008D0614"/>
    <w:rsid w:val="008D170C"/>
    <w:rsid w:val="008D1FB2"/>
    <w:rsid w:val="008D207F"/>
    <w:rsid w:val="008D25E6"/>
    <w:rsid w:val="008D2709"/>
    <w:rsid w:val="008D27C6"/>
    <w:rsid w:val="008D286F"/>
    <w:rsid w:val="008D2DE3"/>
    <w:rsid w:val="008D2EE2"/>
    <w:rsid w:val="008D3324"/>
    <w:rsid w:val="008D645B"/>
    <w:rsid w:val="008D6482"/>
    <w:rsid w:val="008D6BC1"/>
    <w:rsid w:val="008D70B0"/>
    <w:rsid w:val="008D7302"/>
    <w:rsid w:val="008D7509"/>
    <w:rsid w:val="008D77B8"/>
    <w:rsid w:val="008D7F36"/>
    <w:rsid w:val="008E00C7"/>
    <w:rsid w:val="008E016D"/>
    <w:rsid w:val="008E0D1C"/>
    <w:rsid w:val="008E0D90"/>
    <w:rsid w:val="008E0DC0"/>
    <w:rsid w:val="008E10E1"/>
    <w:rsid w:val="008E110C"/>
    <w:rsid w:val="008E17A7"/>
    <w:rsid w:val="008E19A5"/>
    <w:rsid w:val="008E1EE9"/>
    <w:rsid w:val="008E1FAF"/>
    <w:rsid w:val="008E28AE"/>
    <w:rsid w:val="008E2B87"/>
    <w:rsid w:val="008E2CF5"/>
    <w:rsid w:val="008E339E"/>
    <w:rsid w:val="008E3474"/>
    <w:rsid w:val="008E36B8"/>
    <w:rsid w:val="008E37FE"/>
    <w:rsid w:val="008E3821"/>
    <w:rsid w:val="008E3A3D"/>
    <w:rsid w:val="008E40BC"/>
    <w:rsid w:val="008E41DC"/>
    <w:rsid w:val="008E4204"/>
    <w:rsid w:val="008E45D7"/>
    <w:rsid w:val="008E5A6F"/>
    <w:rsid w:val="008E632E"/>
    <w:rsid w:val="008E64FB"/>
    <w:rsid w:val="008E657F"/>
    <w:rsid w:val="008E6CC0"/>
    <w:rsid w:val="008E6F85"/>
    <w:rsid w:val="008E71E3"/>
    <w:rsid w:val="008E7399"/>
    <w:rsid w:val="008E7450"/>
    <w:rsid w:val="008E7688"/>
    <w:rsid w:val="008E7837"/>
    <w:rsid w:val="008E7A3A"/>
    <w:rsid w:val="008E7A82"/>
    <w:rsid w:val="008F05CA"/>
    <w:rsid w:val="008F0B1A"/>
    <w:rsid w:val="008F0CE8"/>
    <w:rsid w:val="008F0D02"/>
    <w:rsid w:val="008F0DAD"/>
    <w:rsid w:val="008F188E"/>
    <w:rsid w:val="008F1922"/>
    <w:rsid w:val="008F1936"/>
    <w:rsid w:val="008F194F"/>
    <w:rsid w:val="008F2094"/>
    <w:rsid w:val="008F2854"/>
    <w:rsid w:val="008F2C62"/>
    <w:rsid w:val="008F2F75"/>
    <w:rsid w:val="008F3077"/>
    <w:rsid w:val="008F3C36"/>
    <w:rsid w:val="008F4420"/>
    <w:rsid w:val="008F4511"/>
    <w:rsid w:val="008F46CF"/>
    <w:rsid w:val="008F4A64"/>
    <w:rsid w:val="008F4AB7"/>
    <w:rsid w:val="008F4C50"/>
    <w:rsid w:val="008F4C95"/>
    <w:rsid w:val="008F4E31"/>
    <w:rsid w:val="008F553D"/>
    <w:rsid w:val="008F56B5"/>
    <w:rsid w:val="008F5C96"/>
    <w:rsid w:val="008F5D5A"/>
    <w:rsid w:val="008F627E"/>
    <w:rsid w:val="008F69CB"/>
    <w:rsid w:val="008F7B33"/>
    <w:rsid w:val="008F7B90"/>
    <w:rsid w:val="008F7E52"/>
    <w:rsid w:val="008F7F7D"/>
    <w:rsid w:val="0090046A"/>
    <w:rsid w:val="009012BF"/>
    <w:rsid w:val="009012C1"/>
    <w:rsid w:val="00901A34"/>
    <w:rsid w:val="00901C79"/>
    <w:rsid w:val="00901F1E"/>
    <w:rsid w:val="00902988"/>
    <w:rsid w:val="00902DF0"/>
    <w:rsid w:val="00904297"/>
    <w:rsid w:val="0090467F"/>
    <w:rsid w:val="009049C0"/>
    <w:rsid w:val="00904D7E"/>
    <w:rsid w:val="009054C1"/>
    <w:rsid w:val="009060AB"/>
    <w:rsid w:val="00906123"/>
    <w:rsid w:val="00906235"/>
    <w:rsid w:val="00906276"/>
    <w:rsid w:val="00906458"/>
    <w:rsid w:val="00906856"/>
    <w:rsid w:val="009069DB"/>
    <w:rsid w:val="00906A3D"/>
    <w:rsid w:val="00906D3E"/>
    <w:rsid w:val="00906ED3"/>
    <w:rsid w:val="00906F59"/>
    <w:rsid w:val="0090746E"/>
    <w:rsid w:val="0090782E"/>
    <w:rsid w:val="00907A10"/>
    <w:rsid w:val="00907BA1"/>
    <w:rsid w:val="009105C3"/>
    <w:rsid w:val="0091143D"/>
    <w:rsid w:val="009115D5"/>
    <w:rsid w:val="00911671"/>
    <w:rsid w:val="00911D08"/>
    <w:rsid w:val="00911DD2"/>
    <w:rsid w:val="009120C2"/>
    <w:rsid w:val="0091217E"/>
    <w:rsid w:val="0091271B"/>
    <w:rsid w:val="0091353E"/>
    <w:rsid w:val="00913652"/>
    <w:rsid w:val="009138F6"/>
    <w:rsid w:val="00913AF4"/>
    <w:rsid w:val="00913C3D"/>
    <w:rsid w:val="00913F55"/>
    <w:rsid w:val="009144EC"/>
    <w:rsid w:val="00914639"/>
    <w:rsid w:val="00915177"/>
    <w:rsid w:val="00915242"/>
    <w:rsid w:val="00915255"/>
    <w:rsid w:val="009152B6"/>
    <w:rsid w:val="009153BF"/>
    <w:rsid w:val="00915477"/>
    <w:rsid w:val="00915890"/>
    <w:rsid w:val="00915AE0"/>
    <w:rsid w:val="00915E4B"/>
    <w:rsid w:val="00916228"/>
    <w:rsid w:val="00916356"/>
    <w:rsid w:val="00916BC8"/>
    <w:rsid w:val="00916BCC"/>
    <w:rsid w:val="009170A7"/>
    <w:rsid w:val="009170CA"/>
    <w:rsid w:val="00917117"/>
    <w:rsid w:val="009172EA"/>
    <w:rsid w:val="00917660"/>
    <w:rsid w:val="009176FC"/>
    <w:rsid w:val="00917A80"/>
    <w:rsid w:val="00917B0F"/>
    <w:rsid w:val="00917F44"/>
    <w:rsid w:val="00917F7C"/>
    <w:rsid w:val="00920043"/>
    <w:rsid w:val="00920117"/>
    <w:rsid w:val="0092021A"/>
    <w:rsid w:val="009202FF"/>
    <w:rsid w:val="009204FA"/>
    <w:rsid w:val="009207F2"/>
    <w:rsid w:val="00920ABC"/>
    <w:rsid w:val="00920B28"/>
    <w:rsid w:val="00920BCC"/>
    <w:rsid w:val="00920F94"/>
    <w:rsid w:val="0092129D"/>
    <w:rsid w:val="00921311"/>
    <w:rsid w:val="009216F7"/>
    <w:rsid w:val="00921727"/>
    <w:rsid w:val="00921B3D"/>
    <w:rsid w:val="00922666"/>
    <w:rsid w:val="00922A12"/>
    <w:rsid w:val="00922F4C"/>
    <w:rsid w:val="00922FCC"/>
    <w:rsid w:val="00922FD6"/>
    <w:rsid w:val="009234C6"/>
    <w:rsid w:val="00923EB9"/>
    <w:rsid w:val="00923F4A"/>
    <w:rsid w:val="00924180"/>
    <w:rsid w:val="009242E4"/>
    <w:rsid w:val="009243CF"/>
    <w:rsid w:val="00924C71"/>
    <w:rsid w:val="00925C33"/>
    <w:rsid w:val="00925C5C"/>
    <w:rsid w:val="00925D97"/>
    <w:rsid w:val="00926269"/>
    <w:rsid w:val="00926512"/>
    <w:rsid w:val="009269AB"/>
    <w:rsid w:val="009270AB"/>
    <w:rsid w:val="009271BE"/>
    <w:rsid w:val="009274A2"/>
    <w:rsid w:val="00927543"/>
    <w:rsid w:val="00927606"/>
    <w:rsid w:val="009278E3"/>
    <w:rsid w:val="00927A99"/>
    <w:rsid w:val="00927CC7"/>
    <w:rsid w:val="00930670"/>
    <w:rsid w:val="00930AEC"/>
    <w:rsid w:val="00931808"/>
    <w:rsid w:val="00931BF9"/>
    <w:rsid w:val="00931DCF"/>
    <w:rsid w:val="00931E75"/>
    <w:rsid w:val="00931F6F"/>
    <w:rsid w:val="009322AC"/>
    <w:rsid w:val="009327FB"/>
    <w:rsid w:val="009329BB"/>
    <w:rsid w:val="00932C2F"/>
    <w:rsid w:val="00932D1B"/>
    <w:rsid w:val="00932F20"/>
    <w:rsid w:val="009330DD"/>
    <w:rsid w:val="00933255"/>
    <w:rsid w:val="009334B0"/>
    <w:rsid w:val="009338A4"/>
    <w:rsid w:val="00933BBD"/>
    <w:rsid w:val="00933C86"/>
    <w:rsid w:val="00933DAD"/>
    <w:rsid w:val="00933E5B"/>
    <w:rsid w:val="00934BF4"/>
    <w:rsid w:val="00935034"/>
    <w:rsid w:val="0093547D"/>
    <w:rsid w:val="009368C5"/>
    <w:rsid w:val="00936B3A"/>
    <w:rsid w:val="00936C1E"/>
    <w:rsid w:val="00936C49"/>
    <w:rsid w:val="00936FED"/>
    <w:rsid w:val="00937892"/>
    <w:rsid w:val="00937985"/>
    <w:rsid w:val="00937E26"/>
    <w:rsid w:val="0094007F"/>
    <w:rsid w:val="009400B1"/>
    <w:rsid w:val="00940100"/>
    <w:rsid w:val="00940DE8"/>
    <w:rsid w:val="00940E65"/>
    <w:rsid w:val="009415F3"/>
    <w:rsid w:val="0094161C"/>
    <w:rsid w:val="0094185E"/>
    <w:rsid w:val="00941981"/>
    <w:rsid w:val="00941B0C"/>
    <w:rsid w:val="00941E94"/>
    <w:rsid w:val="009422D8"/>
    <w:rsid w:val="0094258C"/>
    <w:rsid w:val="009429D7"/>
    <w:rsid w:val="00943789"/>
    <w:rsid w:val="009438A5"/>
    <w:rsid w:val="00943FC5"/>
    <w:rsid w:val="009440F2"/>
    <w:rsid w:val="0094454B"/>
    <w:rsid w:val="00944A3A"/>
    <w:rsid w:val="00944FA6"/>
    <w:rsid w:val="0094521D"/>
    <w:rsid w:val="0094551F"/>
    <w:rsid w:val="009457AF"/>
    <w:rsid w:val="009457E0"/>
    <w:rsid w:val="00945BE4"/>
    <w:rsid w:val="00945F72"/>
    <w:rsid w:val="00946102"/>
    <w:rsid w:val="00946FC1"/>
    <w:rsid w:val="00950E60"/>
    <w:rsid w:val="009514FC"/>
    <w:rsid w:val="00951565"/>
    <w:rsid w:val="009516F1"/>
    <w:rsid w:val="00951790"/>
    <w:rsid w:val="0095179F"/>
    <w:rsid w:val="00951C1E"/>
    <w:rsid w:val="00952975"/>
    <w:rsid w:val="00952D8E"/>
    <w:rsid w:val="00952FFB"/>
    <w:rsid w:val="0095356C"/>
    <w:rsid w:val="00953583"/>
    <w:rsid w:val="00953D59"/>
    <w:rsid w:val="00954CF7"/>
    <w:rsid w:val="00955E4B"/>
    <w:rsid w:val="00955F0D"/>
    <w:rsid w:val="00955F68"/>
    <w:rsid w:val="009563C9"/>
    <w:rsid w:val="00956524"/>
    <w:rsid w:val="00956537"/>
    <w:rsid w:val="009566FF"/>
    <w:rsid w:val="00956E36"/>
    <w:rsid w:val="0095706A"/>
    <w:rsid w:val="0095719A"/>
    <w:rsid w:val="009571D1"/>
    <w:rsid w:val="009574B2"/>
    <w:rsid w:val="00957AAF"/>
    <w:rsid w:val="00957DA6"/>
    <w:rsid w:val="00957EB8"/>
    <w:rsid w:val="009609AA"/>
    <w:rsid w:val="00960D62"/>
    <w:rsid w:val="00960E1F"/>
    <w:rsid w:val="009611ED"/>
    <w:rsid w:val="0096128F"/>
    <w:rsid w:val="0096193C"/>
    <w:rsid w:val="009621B1"/>
    <w:rsid w:val="00963313"/>
    <w:rsid w:val="009638F8"/>
    <w:rsid w:val="00963C39"/>
    <w:rsid w:val="00964228"/>
    <w:rsid w:val="00964301"/>
    <w:rsid w:val="0096435C"/>
    <w:rsid w:val="00964BF9"/>
    <w:rsid w:val="00965124"/>
    <w:rsid w:val="009656A7"/>
    <w:rsid w:val="00965DEF"/>
    <w:rsid w:val="00965EE4"/>
    <w:rsid w:val="00965EFD"/>
    <w:rsid w:val="009667A2"/>
    <w:rsid w:val="0096694B"/>
    <w:rsid w:val="0096699B"/>
    <w:rsid w:val="009669A7"/>
    <w:rsid w:val="009675A7"/>
    <w:rsid w:val="00967635"/>
    <w:rsid w:val="00967A4B"/>
    <w:rsid w:val="00970175"/>
    <w:rsid w:val="00970AD9"/>
    <w:rsid w:val="009710D4"/>
    <w:rsid w:val="00971A73"/>
    <w:rsid w:val="00971EC2"/>
    <w:rsid w:val="009725B0"/>
    <w:rsid w:val="0097262C"/>
    <w:rsid w:val="00972999"/>
    <w:rsid w:val="00972F5F"/>
    <w:rsid w:val="009735D2"/>
    <w:rsid w:val="0097426E"/>
    <w:rsid w:val="00974732"/>
    <w:rsid w:val="009748A2"/>
    <w:rsid w:val="00974AD6"/>
    <w:rsid w:val="00975041"/>
    <w:rsid w:val="00975282"/>
    <w:rsid w:val="009768D8"/>
    <w:rsid w:val="00977080"/>
    <w:rsid w:val="0097771A"/>
    <w:rsid w:val="00977E3A"/>
    <w:rsid w:val="00977F88"/>
    <w:rsid w:val="009806D9"/>
    <w:rsid w:val="00980957"/>
    <w:rsid w:val="0098095F"/>
    <w:rsid w:val="009809FA"/>
    <w:rsid w:val="00980B2C"/>
    <w:rsid w:val="009822B5"/>
    <w:rsid w:val="009822D8"/>
    <w:rsid w:val="00982F5D"/>
    <w:rsid w:val="009831E1"/>
    <w:rsid w:val="0098357A"/>
    <w:rsid w:val="00983E4E"/>
    <w:rsid w:val="00983EDF"/>
    <w:rsid w:val="00984494"/>
    <w:rsid w:val="00984BEA"/>
    <w:rsid w:val="00985155"/>
    <w:rsid w:val="009852A9"/>
    <w:rsid w:val="0098554F"/>
    <w:rsid w:val="00985B4F"/>
    <w:rsid w:val="00985C00"/>
    <w:rsid w:val="00985C82"/>
    <w:rsid w:val="00985DC8"/>
    <w:rsid w:val="00985FD7"/>
    <w:rsid w:val="00986518"/>
    <w:rsid w:val="0098669D"/>
    <w:rsid w:val="00986778"/>
    <w:rsid w:val="00986812"/>
    <w:rsid w:val="00986BF5"/>
    <w:rsid w:val="00986EA7"/>
    <w:rsid w:val="00987462"/>
    <w:rsid w:val="009876B1"/>
    <w:rsid w:val="0098776D"/>
    <w:rsid w:val="00990262"/>
    <w:rsid w:val="00990F63"/>
    <w:rsid w:val="0099119E"/>
    <w:rsid w:val="009911DC"/>
    <w:rsid w:val="009914BF"/>
    <w:rsid w:val="00991BAD"/>
    <w:rsid w:val="00991C5E"/>
    <w:rsid w:val="00991EE0"/>
    <w:rsid w:val="00992C5F"/>
    <w:rsid w:val="009930E2"/>
    <w:rsid w:val="00993364"/>
    <w:rsid w:val="0099336D"/>
    <w:rsid w:val="009936B0"/>
    <w:rsid w:val="00993E83"/>
    <w:rsid w:val="00993F0F"/>
    <w:rsid w:val="00993FD4"/>
    <w:rsid w:val="009946F3"/>
    <w:rsid w:val="009948F3"/>
    <w:rsid w:val="00994C01"/>
    <w:rsid w:val="0099503C"/>
    <w:rsid w:val="009950EC"/>
    <w:rsid w:val="009958BD"/>
    <w:rsid w:val="00995E43"/>
    <w:rsid w:val="009965AD"/>
    <w:rsid w:val="00996836"/>
    <w:rsid w:val="00996C7A"/>
    <w:rsid w:val="00996C9D"/>
    <w:rsid w:val="00996EDE"/>
    <w:rsid w:val="00996FCF"/>
    <w:rsid w:val="009973C4"/>
    <w:rsid w:val="0099746F"/>
    <w:rsid w:val="00997B56"/>
    <w:rsid w:val="00997E7C"/>
    <w:rsid w:val="009A01B9"/>
    <w:rsid w:val="009A0479"/>
    <w:rsid w:val="009A0572"/>
    <w:rsid w:val="009A08A5"/>
    <w:rsid w:val="009A0A99"/>
    <w:rsid w:val="009A0FC1"/>
    <w:rsid w:val="009A1142"/>
    <w:rsid w:val="009A197E"/>
    <w:rsid w:val="009A1981"/>
    <w:rsid w:val="009A21FF"/>
    <w:rsid w:val="009A2234"/>
    <w:rsid w:val="009A2432"/>
    <w:rsid w:val="009A25E8"/>
    <w:rsid w:val="009A2D71"/>
    <w:rsid w:val="009A3406"/>
    <w:rsid w:val="009A34B7"/>
    <w:rsid w:val="009A39E4"/>
    <w:rsid w:val="009A3D45"/>
    <w:rsid w:val="009A4BB6"/>
    <w:rsid w:val="009A4E40"/>
    <w:rsid w:val="009A50C2"/>
    <w:rsid w:val="009A5FFF"/>
    <w:rsid w:val="009A6400"/>
    <w:rsid w:val="009A6698"/>
    <w:rsid w:val="009A6C14"/>
    <w:rsid w:val="009A7071"/>
    <w:rsid w:val="009A7254"/>
    <w:rsid w:val="009A737B"/>
    <w:rsid w:val="009A754D"/>
    <w:rsid w:val="009A7576"/>
    <w:rsid w:val="009A79E7"/>
    <w:rsid w:val="009A7AC3"/>
    <w:rsid w:val="009A7E51"/>
    <w:rsid w:val="009A7ED7"/>
    <w:rsid w:val="009B01DD"/>
    <w:rsid w:val="009B0342"/>
    <w:rsid w:val="009B0D96"/>
    <w:rsid w:val="009B113E"/>
    <w:rsid w:val="009B1579"/>
    <w:rsid w:val="009B16E3"/>
    <w:rsid w:val="009B17E9"/>
    <w:rsid w:val="009B1993"/>
    <w:rsid w:val="009B19D9"/>
    <w:rsid w:val="009B1CF5"/>
    <w:rsid w:val="009B234D"/>
    <w:rsid w:val="009B23C8"/>
    <w:rsid w:val="009B2548"/>
    <w:rsid w:val="009B25BD"/>
    <w:rsid w:val="009B2D65"/>
    <w:rsid w:val="009B2F8E"/>
    <w:rsid w:val="009B40B2"/>
    <w:rsid w:val="009B4596"/>
    <w:rsid w:val="009B49BD"/>
    <w:rsid w:val="009B5220"/>
    <w:rsid w:val="009B5C32"/>
    <w:rsid w:val="009B5DAD"/>
    <w:rsid w:val="009B625F"/>
    <w:rsid w:val="009B6982"/>
    <w:rsid w:val="009B6ED3"/>
    <w:rsid w:val="009B6F05"/>
    <w:rsid w:val="009B7076"/>
    <w:rsid w:val="009B7265"/>
    <w:rsid w:val="009C0477"/>
    <w:rsid w:val="009C0544"/>
    <w:rsid w:val="009C0B4E"/>
    <w:rsid w:val="009C0C12"/>
    <w:rsid w:val="009C0D47"/>
    <w:rsid w:val="009C1633"/>
    <w:rsid w:val="009C16E7"/>
    <w:rsid w:val="009C1EA0"/>
    <w:rsid w:val="009C1F52"/>
    <w:rsid w:val="009C215C"/>
    <w:rsid w:val="009C27C8"/>
    <w:rsid w:val="009C2CC3"/>
    <w:rsid w:val="009C3076"/>
    <w:rsid w:val="009C3648"/>
    <w:rsid w:val="009C3A25"/>
    <w:rsid w:val="009C3B27"/>
    <w:rsid w:val="009C3F03"/>
    <w:rsid w:val="009C419D"/>
    <w:rsid w:val="009C4675"/>
    <w:rsid w:val="009C54A0"/>
    <w:rsid w:val="009C55FF"/>
    <w:rsid w:val="009C563B"/>
    <w:rsid w:val="009C6613"/>
    <w:rsid w:val="009C6943"/>
    <w:rsid w:val="009C704B"/>
    <w:rsid w:val="009D0A04"/>
    <w:rsid w:val="009D0DC0"/>
    <w:rsid w:val="009D117D"/>
    <w:rsid w:val="009D15DA"/>
    <w:rsid w:val="009D17EA"/>
    <w:rsid w:val="009D1954"/>
    <w:rsid w:val="009D1A41"/>
    <w:rsid w:val="009D1AF7"/>
    <w:rsid w:val="009D1C7C"/>
    <w:rsid w:val="009D1CA1"/>
    <w:rsid w:val="009D23D9"/>
    <w:rsid w:val="009D26FE"/>
    <w:rsid w:val="009D27AB"/>
    <w:rsid w:val="009D2B41"/>
    <w:rsid w:val="009D43F1"/>
    <w:rsid w:val="009D488F"/>
    <w:rsid w:val="009D4CBF"/>
    <w:rsid w:val="009D4E88"/>
    <w:rsid w:val="009D5171"/>
    <w:rsid w:val="009D5588"/>
    <w:rsid w:val="009D5A1E"/>
    <w:rsid w:val="009D63BA"/>
    <w:rsid w:val="009D6916"/>
    <w:rsid w:val="009D6F4D"/>
    <w:rsid w:val="009D6F52"/>
    <w:rsid w:val="009E014C"/>
    <w:rsid w:val="009E03E7"/>
    <w:rsid w:val="009E0EF5"/>
    <w:rsid w:val="009E1647"/>
    <w:rsid w:val="009E189C"/>
    <w:rsid w:val="009E1A71"/>
    <w:rsid w:val="009E1E0B"/>
    <w:rsid w:val="009E1FCA"/>
    <w:rsid w:val="009E2051"/>
    <w:rsid w:val="009E2763"/>
    <w:rsid w:val="009E2764"/>
    <w:rsid w:val="009E2833"/>
    <w:rsid w:val="009E2BCB"/>
    <w:rsid w:val="009E3843"/>
    <w:rsid w:val="009E3CAC"/>
    <w:rsid w:val="009E3E4F"/>
    <w:rsid w:val="009E422C"/>
    <w:rsid w:val="009E4637"/>
    <w:rsid w:val="009E47C9"/>
    <w:rsid w:val="009E4AE9"/>
    <w:rsid w:val="009E5461"/>
    <w:rsid w:val="009E5A52"/>
    <w:rsid w:val="009E64EB"/>
    <w:rsid w:val="009E6777"/>
    <w:rsid w:val="009E6A29"/>
    <w:rsid w:val="009E6AA4"/>
    <w:rsid w:val="009E6C5B"/>
    <w:rsid w:val="009E6E2A"/>
    <w:rsid w:val="009E76E4"/>
    <w:rsid w:val="009E7ABB"/>
    <w:rsid w:val="009E7F76"/>
    <w:rsid w:val="009F068D"/>
    <w:rsid w:val="009F06A1"/>
    <w:rsid w:val="009F070A"/>
    <w:rsid w:val="009F0758"/>
    <w:rsid w:val="009F07EB"/>
    <w:rsid w:val="009F160A"/>
    <w:rsid w:val="009F1B2B"/>
    <w:rsid w:val="009F264C"/>
    <w:rsid w:val="009F2BA4"/>
    <w:rsid w:val="009F2C11"/>
    <w:rsid w:val="009F2D46"/>
    <w:rsid w:val="009F31A8"/>
    <w:rsid w:val="009F344E"/>
    <w:rsid w:val="009F364B"/>
    <w:rsid w:val="009F3BE8"/>
    <w:rsid w:val="009F3CAB"/>
    <w:rsid w:val="009F4491"/>
    <w:rsid w:val="009F4602"/>
    <w:rsid w:val="009F4648"/>
    <w:rsid w:val="009F4F03"/>
    <w:rsid w:val="009F4FCE"/>
    <w:rsid w:val="009F57AE"/>
    <w:rsid w:val="009F5D5A"/>
    <w:rsid w:val="009F5D95"/>
    <w:rsid w:val="009F607A"/>
    <w:rsid w:val="009F61B5"/>
    <w:rsid w:val="009F64DE"/>
    <w:rsid w:val="009F6551"/>
    <w:rsid w:val="009F6642"/>
    <w:rsid w:val="009F670F"/>
    <w:rsid w:val="009F706E"/>
    <w:rsid w:val="009F7B84"/>
    <w:rsid w:val="009F7D49"/>
    <w:rsid w:val="00A001B6"/>
    <w:rsid w:val="00A0073C"/>
    <w:rsid w:val="00A009EF"/>
    <w:rsid w:val="00A00DA0"/>
    <w:rsid w:val="00A00E1E"/>
    <w:rsid w:val="00A00F6D"/>
    <w:rsid w:val="00A011F5"/>
    <w:rsid w:val="00A01715"/>
    <w:rsid w:val="00A0187D"/>
    <w:rsid w:val="00A01C74"/>
    <w:rsid w:val="00A020F7"/>
    <w:rsid w:val="00A0224F"/>
    <w:rsid w:val="00A02306"/>
    <w:rsid w:val="00A02457"/>
    <w:rsid w:val="00A029E8"/>
    <w:rsid w:val="00A02AB0"/>
    <w:rsid w:val="00A02BF0"/>
    <w:rsid w:val="00A02D80"/>
    <w:rsid w:val="00A02F3B"/>
    <w:rsid w:val="00A0309C"/>
    <w:rsid w:val="00A030D8"/>
    <w:rsid w:val="00A0374F"/>
    <w:rsid w:val="00A0378E"/>
    <w:rsid w:val="00A03F42"/>
    <w:rsid w:val="00A041C6"/>
    <w:rsid w:val="00A04D6F"/>
    <w:rsid w:val="00A05179"/>
    <w:rsid w:val="00A054A1"/>
    <w:rsid w:val="00A05715"/>
    <w:rsid w:val="00A0572E"/>
    <w:rsid w:val="00A057EC"/>
    <w:rsid w:val="00A05CBF"/>
    <w:rsid w:val="00A05CCF"/>
    <w:rsid w:val="00A05DBB"/>
    <w:rsid w:val="00A05EA8"/>
    <w:rsid w:val="00A064E2"/>
    <w:rsid w:val="00A06DEC"/>
    <w:rsid w:val="00A06FF0"/>
    <w:rsid w:val="00A07C93"/>
    <w:rsid w:val="00A10051"/>
    <w:rsid w:val="00A10177"/>
    <w:rsid w:val="00A10314"/>
    <w:rsid w:val="00A10636"/>
    <w:rsid w:val="00A10739"/>
    <w:rsid w:val="00A10784"/>
    <w:rsid w:val="00A10B5F"/>
    <w:rsid w:val="00A117C5"/>
    <w:rsid w:val="00A118BD"/>
    <w:rsid w:val="00A11DB5"/>
    <w:rsid w:val="00A11F7B"/>
    <w:rsid w:val="00A11FC7"/>
    <w:rsid w:val="00A121D0"/>
    <w:rsid w:val="00A1277A"/>
    <w:rsid w:val="00A12EE8"/>
    <w:rsid w:val="00A133A6"/>
    <w:rsid w:val="00A1365D"/>
    <w:rsid w:val="00A13E13"/>
    <w:rsid w:val="00A14798"/>
    <w:rsid w:val="00A14C97"/>
    <w:rsid w:val="00A16122"/>
    <w:rsid w:val="00A1633C"/>
    <w:rsid w:val="00A16AA4"/>
    <w:rsid w:val="00A16C4E"/>
    <w:rsid w:val="00A16E1D"/>
    <w:rsid w:val="00A16E37"/>
    <w:rsid w:val="00A171A4"/>
    <w:rsid w:val="00A174F8"/>
    <w:rsid w:val="00A17508"/>
    <w:rsid w:val="00A17947"/>
    <w:rsid w:val="00A17DB2"/>
    <w:rsid w:val="00A20144"/>
    <w:rsid w:val="00A20DD5"/>
    <w:rsid w:val="00A20E5A"/>
    <w:rsid w:val="00A21431"/>
    <w:rsid w:val="00A21B4E"/>
    <w:rsid w:val="00A21D36"/>
    <w:rsid w:val="00A22DEE"/>
    <w:rsid w:val="00A22E99"/>
    <w:rsid w:val="00A23F87"/>
    <w:rsid w:val="00A240DD"/>
    <w:rsid w:val="00A2469E"/>
    <w:rsid w:val="00A249E2"/>
    <w:rsid w:val="00A24A9C"/>
    <w:rsid w:val="00A24B56"/>
    <w:rsid w:val="00A24EF5"/>
    <w:rsid w:val="00A25BCC"/>
    <w:rsid w:val="00A25D30"/>
    <w:rsid w:val="00A2650A"/>
    <w:rsid w:val="00A266C7"/>
    <w:rsid w:val="00A26A43"/>
    <w:rsid w:val="00A26A4B"/>
    <w:rsid w:val="00A27542"/>
    <w:rsid w:val="00A27814"/>
    <w:rsid w:val="00A278A3"/>
    <w:rsid w:val="00A27D37"/>
    <w:rsid w:val="00A300DA"/>
    <w:rsid w:val="00A3018F"/>
    <w:rsid w:val="00A308E9"/>
    <w:rsid w:val="00A310A1"/>
    <w:rsid w:val="00A311DA"/>
    <w:rsid w:val="00A31467"/>
    <w:rsid w:val="00A315C8"/>
    <w:rsid w:val="00A317ED"/>
    <w:rsid w:val="00A31F09"/>
    <w:rsid w:val="00A3260B"/>
    <w:rsid w:val="00A33305"/>
    <w:rsid w:val="00A333B5"/>
    <w:rsid w:val="00A33517"/>
    <w:rsid w:val="00A33739"/>
    <w:rsid w:val="00A33875"/>
    <w:rsid w:val="00A33F96"/>
    <w:rsid w:val="00A351A4"/>
    <w:rsid w:val="00A354BD"/>
    <w:rsid w:val="00A355A5"/>
    <w:rsid w:val="00A3631A"/>
    <w:rsid w:val="00A36803"/>
    <w:rsid w:val="00A36C78"/>
    <w:rsid w:val="00A36C89"/>
    <w:rsid w:val="00A36E23"/>
    <w:rsid w:val="00A36E9D"/>
    <w:rsid w:val="00A375E6"/>
    <w:rsid w:val="00A377B3"/>
    <w:rsid w:val="00A37A0F"/>
    <w:rsid w:val="00A37EA5"/>
    <w:rsid w:val="00A37F0A"/>
    <w:rsid w:val="00A401F4"/>
    <w:rsid w:val="00A402D2"/>
    <w:rsid w:val="00A403E2"/>
    <w:rsid w:val="00A4074A"/>
    <w:rsid w:val="00A40C58"/>
    <w:rsid w:val="00A40F46"/>
    <w:rsid w:val="00A40FD7"/>
    <w:rsid w:val="00A41313"/>
    <w:rsid w:val="00A41470"/>
    <w:rsid w:val="00A41903"/>
    <w:rsid w:val="00A42238"/>
    <w:rsid w:val="00A42D4A"/>
    <w:rsid w:val="00A4343B"/>
    <w:rsid w:val="00A44116"/>
    <w:rsid w:val="00A44962"/>
    <w:rsid w:val="00A45288"/>
    <w:rsid w:val="00A45C36"/>
    <w:rsid w:val="00A45EB3"/>
    <w:rsid w:val="00A4669E"/>
    <w:rsid w:val="00A46745"/>
    <w:rsid w:val="00A46F52"/>
    <w:rsid w:val="00A47017"/>
    <w:rsid w:val="00A471DB"/>
    <w:rsid w:val="00A47446"/>
    <w:rsid w:val="00A474FD"/>
    <w:rsid w:val="00A47732"/>
    <w:rsid w:val="00A477B8"/>
    <w:rsid w:val="00A47A5B"/>
    <w:rsid w:val="00A47ADD"/>
    <w:rsid w:val="00A47CC4"/>
    <w:rsid w:val="00A47EF4"/>
    <w:rsid w:val="00A503EB"/>
    <w:rsid w:val="00A50951"/>
    <w:rsid w:val="00A50BD6"/>
    <w:rsid w:val="00A50D83"/>
    <w:rsid w:val="00A51165"/>
    <w:rsid w:val="00A51188"/>
    <w:rsid w:val="00A511D8"/>
    <w:rsid w:val="00A51337"/>
    <w:rsid w:val="00A51554"/>
    <w:rsid w:val="00A51D77"/>
    <w:rsid w:val="00A52CD2"/>
    <w:rsid w:val="00A53212"/>
    <w:rsid w:val="00A53403"/>
    <w:rsid w:val="00A53974"/>
    <w:rsid w:val="00A5407B"/>
    <w:rsid w:val="00A544F8"/>
    <w:rsid w:val="00A54575"/>
    <w:rsid w:val="00A54730"/>
    <w:rsid w:val="00A54880"/>
    <w:rsid w:val="00A5497E"/>
    <w:rsid w:val="00A54A82"/>
    <w:rsid w:val="00A55F74"/>
    <w:rsid w:val="00A56889"/>
    <w:rsid w:val="00A56A78"/>
    <w:rsid w:val="00A56A88"/>
    <w:rsid w:val="00A572C3"/>
    <w:rsid w:val="00A5773F"/>
    <w:rsid w:val="00A57B63"/>
    <w:rsid w:val="00A57E69"/>
    <w:rsid w:val="00A57EF1"/>
    <w:rsid w:val="00A57FEA"/>
    <w:rsid w:val="00A6070B"/>
    <w:rsid w:val="00A6075C"/>
    <w:rsid w:val="00A6083D"/>
    <w:rsid w:val="00A6088E"/>
    <w:rsid w:val="00A609A4"/>
    <w:rsid w:val="00A60ABB"/>
    <w:rsid w:val="00A6123D"/>
    <w:rsid w:val="00A616C6"/>
    <w:rsid w:val="00A6239B"/>
    <w:rsid w:val="00A6250D"/>
    <w:rsid w:val="00A6331C"/>
    <w:rsid w:val="00A6364E"/>
    <w:rsid w:val="00A63782"/>
    <w:rsid w:val="00A63800"/>
    <w:rsid w:val="00A640FC"/>
    <w:rsid w:val="00A6425D"/>
    <w:rsid w:val="00A64439"/>
    <w:rsid w:val="00A64D16"/>
    <w:rsid w:val="00A651F7"/>
    <w:rsid w:val="00A65411"/>
    <w:rsid w:val="00A6587E"/>
    <w:rsid w:val="00A66C70"/>
    <w:rsid w:val="00A66DE4"/>
    <w:rsid w:val="00A6742E"/>
    <w:rsid w:val="00A67721"/>
    <w:rsid w:val="00A700DF"/>
    <w:rsid w:val="00A703B0"/>
    <w:rsid w:val="00A703CF"/>
    <w:rsid w:val="00A70AC9"/>
    <w:rsid w:val="00A70EBF"/>
    <w:rsid w:val="00A7119E"/>
    <w:rsid w:val="00A71214"/>
    <w:rsid w:val="00A7137A"/>
    <w:rsid w:val="00A71469"/>
    <w:rsid w:val="00A715B0"/>
    <w:rsid w:val="00A718C1"/>
    <w:rsid w:val="00A71B9D"/>
    <w:rsid w:val="00A728F7"/>
    <w:rsid w:val="00A72E46"/>
    <w:rsid w:val="00A72EEF"/>
    <w:rsid w:val="00A731E9"/>
    <w:rsid w:val="00A7332D"/>
    <w:rsid w:val="00A7349E"/>
    <w:rsid w:val="00A73B55"/>
    <w:rsid w:val="00A73EB9"/>
    <w:rsid w:val="00A7443D"/>
    <w:rsid w:val="00A74780"/>
    <w:rsid w:val="00A74815"/>
    <w:rsid w:val="00A74B0F"/>
    <w:rsid w:val="00A74E24"/>
    <w:rsid w:val="00A750F5"/>
    <w:rsid w:val="00A75118"/>
    <w:rsid w:val="00A75434"/>
    <w:rsid w:val="00A75907"/>
    <w:rsid w:val="00A75E0E"/>
    <w:rsid w:val="00A76357"/>
    <w:rsid w:val="00A76C38"/>
    <w:rsid w:val="00A77028"/>
    <w:rsid w:val="00A77D7E"/>
    <w:rsid w:val="00A77FFB"/>
    <w:rsid w:val="00A8058E"/>
    <w:rsid w:val="00A80AB1"/>
    <w:rsid w:val="00A80F2A"/>
    <w:rsid w:val="00A81146"/>
    <w:rsid w:val="00A814C0"/>
    <w:rsid w:val="00A81963"/>
    <w:rsid w:val="00A81CC1"/>
    <w:rsid w:val="00A81E74"/>
    <w:rsid w:val="00A82339"/>
    <w:rsid w:val="00A8253D"/>
    <w:rsid w:val="00A82B50"/>
    <w:rsid w:val="00A82C8A"/>
    <w:rsid w:val="00A82E94"/>
    <w:rsid w:val="00A83352"/>
    <w:rsid w:val="00A835DD"/>
    <w:rsid w:val="00A83A63"/>
    <w:rsid w:val="00A83B5B"/>
    <w:rsid w:val="00A84663"/>
    <w:rsid w:val="00A84A71"/>
    <w:rsid w:val="00A84B72"/>
    <w:rsid w:val="00A85AB5"/>
    <w:rsid w:val="00A862D8"/>
    <w:rsid w:val="00A8681B"/>
    <w:rsid w:val="00A869E1"/>
    <w:rsid w:val="00A86EDD"/>
    <w:rsid w:val="00A872A0"/>
    <w:rsid w:val="00A872A1"/>
    <w:rsid w:val="00A873E2"/>
    <w:rsid w:val="00A87459"/>
    <w:rsid w:val="00A874F6"/>
    <w:rsid w:val="00A87710"/>
    <w:rsid w:val="00A877A3"/>
    <w:rsid w:val="00A87C26"/>
    <w:rsid w:val="00A9081F"/>
    <w:rsid w:val="00A90D37"/>
    <w:rsid w:val="00A90E94"/>
    <w:rsid w:val="00A90F22"/>
    <w:rsid w:val="00A9101C"/>
    <w:rsid w:val="00A911C7"/>
    <w:rsid w:val="00A91237"/>
    <w:rsid w:val="00A9141E"/>
    <w:rsid w:val="00A916F2"/>
    <w:rsid w:val="00A920EE"/>
    <w:rsid w:val="00A92841"/>
    <w:rsid w:val="00A92891"/>
    <w:rsid w:val="00A92AB9"/>
    <w:rsid w:val="00A9309D"/>
    <w:rsid w:val="00A9327A"/>
    <w:rsid w:val="00A937C2"/>
    <w:rsid w:val="00A93C67"/>
    <w:rsid w:val="00A93CE0"/>
    <w:rsid w:val="00A93FD6"/>
    <w:rsid w:val="00A94090"/>
    <w:rsid w:val="00A94559"/>
    <w:rsid w:val="00A94777"/>
    <w:rsid w:val="00A94B82"/>
    <w:rsid w:val="00A958A7"/>
    <w:rsid w:val="00A9596D"/>
    <w:rsid w:val="00A9624C"/>
    <w:rsid w:val="00A9627C"/>
    <w:rsid w:val="00A96685"/>
    <w:rsid w:val="00A968A1"/>
    <w:rsid w:val="00A96CD8"/>
    <w:rsid w:val="00A96E17"/>
    <w:rsid w:val="00A96FA0"/>
    <w:rsid w:val="00A97039"/>
    <w:rsid w:val="00A97054"/>
    <w:rsid w:val="00A97210"/>
    <w:rsid w:val="00A972AF"/>
    <w:rsid w:val="00A9735C"/>
    <w:rsid w:val="00A976FD"/>
    <w:rsid w:val="00A9771F"/>
    <w:rsid w:val="00A97B3B"/>
    <w:rsid w:val="00A97C9A"/>
    <w:rsid w:val="00A97E1F"/>
    <w:rsid w:val="00A97EC2"/>
    <w:rsid w:val="00AA0315"/>
    <w:rsid w:val="00AA0DA7"/>
    <w:rsid w:val="00AA11D8"/>
    <w:rsid w:val="00AA1278"/>
    <w:rsid w:val="00AA1E5F"/>
    <w:rsid w:val="00AA1FB6"/>
    <w:rsid w:val="00AA2B11"/>
    <w:rsid w:val="00AA2B29"/>
    <w:rsid w:val="00AA2E9E"/>
    <w:rsid w:val="00AA303D"/>
    <w:rsid w:val="00AA35BF"/>
    <w:rsid w:val="00AA3705"/>
    <w:rsid w:val="00AA3765"/>
    <w:rsid w:val="00AA3CAE"/>
    <w:rsid w:val="00AA3CC4"/>
    <w:rsid w:val="00AA3DD1"/>
    <w:rsid w:val="00AA3F71"/>
    <w:rsid w:val="00AA4379"/>
    <w:rsid w:val="00AA4405"/>
    <w:rsid w:val="00AA44E3"/>
    <w:rsid w:val="00AA4859"/>
    <w:rsid w:val="00AA4A09"/>
    <w:rsid w:val="00AA4FE6"/>
    <w:rsid w:val="00AA4FE9"/>
    <w:rsid w:val="00AA503C"/>
    <w:rsid w:val="00AA5493"/>
    <w:rsid w:val="00AA54FF"/>
    <w:rsid w:val="00AA56B1"/>
    <w:rsid w:val="00AA59D2"/>
    <w:rsid w:val="00AA5D30"/>
    <w:rsid w:val="00AA600B"/>
    <w:rsid w:val="00AA60F0"/>
    <w:rsid w:val="00AA695F"/>
    <w:rsid w:val="00AA6EED"/>
    <w:rsid w:val="00AA70AE"/>
    <w:rsid w:val="00AA7131"/>
    <w:rsid w:val="00AA735E"/>
    <w:rsid w:val="00AA73EB"/>
    <w:rsid w:val="00AA7563"/>
    <w:rsid w:val="00AA7708"/>
    <w:rsid w:val="00AB0091"/>
    <w:rsid w:val="00AB01CC"/>
    <w:rsid w:val="00AB03FE"/>
    <w:rsid w:val="00AB0E15"/>
    <w:rsid w:val="00AB1510"/>
    <w:rsid w:val="00AB1884"/>
    <w:rsid w:val="00AB1906"/>
    <w:rsid w:val="00AB1A27"/>
    <w:rsid w:val="00AB1CC0"/>
    <w:rsid w:val="00AB1E09"/>
    <w:rsid w:val="00AB2637"/>
    <w:rsid w:val="00AB2C01"/>
    <w:rsid w:val="00AB2DCA"/>
    <w:rsid w:val="00AB2F56"/>
    <w:rsid w:val="00AB312E"/>
    <w:rsid w:val="00AB3B50"/>
    <w:rsid w:val="00AB3BC8"/>
    <w:rsid w:val="00AB3E79"/>
    <w:rsid w:val="00AB404B"/>
    <w:rsid w:val="00AB4484"/>
    <w:rsid w:val="00AB4690"/>
    <w:rsid w:val="00AB47A9"/>
    <w:rsid w:val="00AB483E"/>
    <w:rsid w:val="00AB4A28"/>
    <w:rsid w:val="00AB520F"/>
    <w:rsid w:val="00AB55A7"/>
    <w:rsid w:val="00AB57EA"/>
    <w:rsid w:val="00AB5B4D"/>
    <w:rsid w:val="00AB5D63"/>
    <w:rsid w:val="00AB63B1"/>
    <w:rsid w:val="00AB6474"/>
    <w:rsid w:val="00AB6481"/>
    <w:rsid w:val="00AB6674"/>
    <w:rsid w:val="00AB677E"/>
    <w:rsid w:val="00AB7183"/>
    <w:rsid w:val="00AB77F2"/>
    <w:rsid w:val="00AB7C10"/>
    <w:rsid w:val="00AB7CA8"/>
    <w:rsid w:val="00AC0056"/>
    <w:rsid w:val="00AC05DE"/>
    <w:rsid w:val="00AC0932"/>
    <w:rsid w:val="00AC0A19"/>
    <w:rsid w:val="00AC0A2C"/>
    <w:rsid w:val="00AC1681"/>
    <w:rsid w:val="00AC199D"/>
    <w:rsid w:val="00AC19B7"/>
    <w:rsid w:val="00AC1D34"/>
    <w:rsid w:val="00AC205B"/>
    <w:rsid w:val="00AC218D"/>
    <w:rsid w:val="00AC2278"/>
    <w:rsid w:val="00AC3020"/>
    <w:rsid w:val="00AC32FB"/>
    <w:rsid w:val="00AC356B"/>
    <w:rsid w:val="00AC358D"/>
    <w:rsid w:val="00AC3B6E"/>
    <w:rsid w:val="00AC4AA7"/>
    <w:rsid w:val="00AC4FA0"/>
    <w:rsid w:val="00AC5030"/>
    <w:rsid w:val="00AC51FC"/>
    <w:rsid w:val="00AC5489"/>
    <w:rsid w:val="00AC59B4"/>
    <w:rsid w:val="00AC5F7A"/>
    <w:rsid w:val="00AC66CE"/>
    <w:rsid w:val="00AC677E"/>
    <w:rsid w:val="00AC6A72"/>
    <w:rsid w:val="00AC6EAD"/>
    <w:rsid w:val="00AC6EAE"/>
    <w:rsid w:val="00AC7705"/>
    <w:rsid w:val="00AC7DC5"/>
    <w:rsid w:val="00AC7E91"/>
    <w:rsid w:val="00AC7F25"/>
    <w:rsid w:val="00AD004F"/>
    <w:rsid w:val="00AD1250"/>
    <w:rsid w:val="00AD1562"/>
    <w:rsid w:val="00AD165C"/>
    <w:rsid w:val="00AD17DA"/>
    <w:rsid w:val="00AD23B8"/>
    <w:rsid w:val="00AD294B"/>
    <w:rsid w:val="00AD2E66"/>
    <w:rsid w:val="00AD3238"/>
    <w:rsid w:val="00AD33D2"/>
    <w:rsid w:val="00AD3A93"/>
    <w:rsid w:val="00AD3AE1"/>
    <w:rsid w:val="00AD3D30"/>
    <w:rsid w:val="00AD4036"/>
    <w:rsid w:val="00AD43A9"/>
    <w:rsid w:val="00AD4516"/>
    <w:rsid w:val="00AD5127"/>
    <w:rsid w:val="00AD5B5D"/>
    <w:rsid w:val="00AD5BE4"/>
    <w:rsid w:val="00AD5F33"/>
    <w:rsid w:val="00AD62E4"/>
    <w:rsid w:val="00AD6655"/>
    <w:rsid w:val="00AD69BA"/>
    <w:rsid w:val="00AD6A56"/>
    <w:rsid w:val="00AD7C11"/>
    <w:rsid w:val="00AD7ED9"/>
    <w:rsid w:val="00AD7EF4"/>
    <w:rsid w:val="00AE08AF"/>
    <w:rsid w:val="00AE0A03"/>
    <w:rsid w:val="00AE0D92"/>
    <w:rsid w:val="00AE1448"/>
    <w:rsid w:val="00AE15D3"/>
    <w:rsid w:val="00AE1670"/>
    <w:rsid w:val="00AE181C"/>
    <w:rsid w:val="00AE1D4A"/>
    <w:rsid w:val="00AE1D6F"/>
    <w:rsid w:val="00AE1E57"/>
    <w:rsid w:val="00AE1ED6"/>
    <w:rsid w:val="00AE1FCB"/>
    <w:rsid w:val="00AE21AB"/>
    <w:rsid w:val="00AE23A7"/>
    <w:rsid w:val="00AE2478"/>
    <w:rsid w:val="00AE2582"/>
    <w:rsid w:val="00AE259F"/>
    <w:rsid w:val="00AE25F0"/>
    <w:rsid w:val="00AE2993"/>
    <w:rsid w:val="00AE2D8E"/>
    <w:rsid w:val="00AE2E21"/>
    <w:rsid w:val="00AE33BA"/>
    <w:rsid w:val="00AE355C"/>
    <w:rsid w:val="00AE39E9"/>
    <w:rsid w:val="00AE3AE2"/>
    <w:rsid w:val="00AE4198"/>
    <w:rsid w:val="00AE422B"/>
    <w:rsid w:val="00AE44E3"/>
    <w:rsid w:val="00AE4687"/>
    <w:rsid w:val="00AE477D"/>
    <w:rsid w:val="00AE4CC5"/>
    <w:rsid w:val="00AE4D91"/>
    <w:rsid w:val="00AE534B"/>
    <w:rsid w:val="00AE56F4"/>
    <w:rsid w:val="00AE5828"/>
    <w:rsid w:val="00AE63DB"/>
    <w:rsid w:val="00AE6D08"/>
    <w:rsid w:val="00AE6D58"/>
    <w:rsid w:val="00AE6DE5"/>
    <w:rsid w:val="00AE7106"/>
    <w:rsid w:val="00AE71A8"/>
    <w:rsid w:val="00AE7234"/>
    <w:rsid w:val="00AE752F"/>
    <w:rsid w:val="00AE76E3"/>
    <w:rsid w:val="00AE7DC0"/>
    <w:rsid w:val="00AF0676"/>
    <w:rsid w:val="00AF0F71"/>
    <w:rsid w:val="00AF17CC"/>
    <w:rsid w:val="00AF1A47"/>
    <w:rsid w:val="00AF1D6B"/>
    <w:rsid w:val="00AF1DF2"/>
    <w:rsid w:val="00AF223F"/>
    <w:rsid w:val="00AF25F0"/>
    <w:rsid w:val="00AF39A2"/>
    <w:rsid w:val="00AF3C79"/>
    <w:rsid w:val="00AF3FE6"/>
    <w:rsid w:val="00AF4A3D"/>
    <w:rsid w:val="00AF4C50"/>
    <w:rsid w:val="00AF4CAC"/>
    <w:rsid w:val="00AF4E28"/>
    <w:rsid w:val="00AF4E30"/>
    <w:rsid w:val="00AF5680"/>
    <w:rsid w:val="00AF5B09"/>
    <w:rsid w:val="00AF5B86"/>
    <w:rsid w:val="00AF5E25"/>
    <w:rsid w:val="00AF5E5F"/>
    <w:rsid w:val="00AF5FA2"/>
    <w:rsid w:val="00AF5FE1"/>
    <w:rsid w:val="00AF6964"/>
    <w:rsid w:val="00AF6C3A"/>
    <w:rsid w:val="00AF6E74"/>
    <w:rsid w:val="00AF6F5B"/>
    <w:rsid w:val="00AF7143"/>
    <w:rsid w:val="00AF73AF"/>
    <w:rsid w:val="00AF7B00"/>
    <w:rsid w:val="00AF7B15"/>
    <w:rsid w:val="00AF7E6A"/>
    <w:rsid w:val="00AF7EB3"/>
    <w:rsid w:val="00B003B7"/>
    <w:rsid w:val="00B005EA"/>
    <w:rsid w:val="00B006F8"/>
    <w:rsid w:val="00B00825"/>
    <w:rsid w:val="00B00A71"/>
    <w:rsid w:val="00B00F9D"/>
    <w:rsid w:val="00B01503"/>
    <w:rsid w:val="00B0152B"/>
    <w:rsid w:val="00B01536"/>
    <w:rsid w:val="00B01C3C"/>
    <w:rsid w:val="00B01EC7"/>
    <w:rsid w:val="00B02019"/>
    <w:rsid w:val="00B02550"/>
    <w:rsid w:val="00B02D37"/>
    <w:rsid w:val="00B03222"/>
    <w:rsid w:val="00B033FC"/>
    <w:rsid w:val="00B03838"/>
    <w:rsid w:val="00B03872"/>
    <w:rsid w:val="00B03EA5"/>
    <w:rsid w:val="00B042AC"/>
    <w:rsid w:val="00B046C4"/>
    <w:rsid w:val="00B04A4F"/>
    <w:rsid w:val="00B04B37"/>
    <w:rsid w:val="00B051A5"/>
    <w:rsid w:val="00B05464"/>
    <w:rsid w:val="00B057B5"/>
    <w:rsid w:val="00B05BF7"/>
    <w:rsid w:val="00B05C8E"/>
    <w:rsid w:val="00B05D6A"/>
    <w:rsid w:val="00B06056"/>
    <w:rsid w:val="00B06247"/>
    <w:rsid w:val="00B072F8"/>
    <w:rsid w:val="00B0751C"/>
    <w:rsid w:val="00B07EA1"/>
    <w:rsid w:val="00B1000A"/>
    <w:rsid w:val="00B10089"/>
    <w:rsid w:val="00B107A1"/>
    <w:rsid w:val="00B1163C"/>
    <w:rsid w:val="00B1177C"/>
    <w:rsid w:val="00B1177D"/>
    <w:rsid w:val="00B11C84"/>
    <w:rsid w:val="00B11FD4"/>
    <w:rsid w:val="00B127E7"/>
    <w:rsid w:val="00B13923"/>
    <w:rsid w:val="00B13AD7"/>
    <w:rsid w:val="00B13B74"/>
    <w:rsid w:val="00B13ED4"/>
    <w:rsid w:val="00B140A9"/>
    <w:rsid w:val="00B15AB7"/>
    <w:rsid w:val="00B15DF5"/>
    <w:rsid w:val="00B161FA"/>
    <w:rsid w:val="00B16776"/>
    <w:rsid w:val="00B1723D"/>
    <w:rsid w:val="00B172AF"/>
    <w:rsid w:val="00B176CF"/>
    <w:rsid w:val="00B1776D"/>
    <w:rsid w:val="00B17886"/>
    <w:rsid w:val="00B17CAB"/>
    <w:rsid w:val="00B20221"/>
    <w:rsid w:val="00B205C8"/>
    <w:rsid w:val="00B2086B"/>
    <w:rsid w:val="00B21608"/>
    <w:rsid w:val="00B21955"/>
    <w:rsid w:val="00B223E2"/>
    <w:rsid w:val="00B22B71"/>
    <w:rsid w:val="00B234EF"/>
    <w:rsid w:val="00B24220"/>
    <w:rsid w:val="00B24339"/>
    <w:rsid w:val="00B24393"/>
    <w:rsid w:val="00B24A91"/>
    <w:rsid w:val="00B24D1E"/>
    <w:rsid w:val="00B24D52"/>
    <w:rsid w:val="00B24F49"/>
    <w:rsid w:val="00B24F5C"/>
    <w:rsid w:val="00B25456"/>
    <w:rsid w:val="00B2555E"/>
    <w:rsid w:val="00B2575D"/>
    <w:rsid w:val="00B257FE"/>
    <w:rsid w:val="00B265D5"/>
    <w:rsid w:val="00B26698"/>
    <w:rsid w:val="00B27574"/>
    <w:rsid w:val="00B27C7A"/>
    <w:rsid w:val="00B30297"/>
    <w:rsid w:val="00B30795"/>
    <w:rsid w:val="00B3123D"/>
    <w:rsid w:val="00B316DB"/>
    <w:rsid w:val="00B31A33"/>
    <w:rsid w:val="00B31CB8"/>
    <w:rsid w:val="00B31D78"/>
    <w:rsid w:val="00B31D90"/>
    <w:rsid w:val="00B321C0"/>
    <w:rsid w:val="00B3299D"/>
    <w:rsid w:val="00B32CCC"/>
    <w:rsid w:val="00B32E84"/>
    <w:rsid w:val="00B32E8C"/>
    <w:rsid w:val="00B3339D"/>
    <w:rsid w:val="00B3386D"/>
    <w:rsid w:val="00B3468A"/>
    <w:rsid w:val="00B34908"/>
    <w:rsid w:val="00B34C38"/>
    <w:rsid w:val="00B34FD5"/>
    <w:rsid w:val="00B35362"/>
    <w:rsid w:val="00B355DE"/>
    <w:rsid w:val="00B35713"/>
    <w:rsid w:val="00B35875"/>
    <w:rsid w:val="00B36749"/>
    <w:rsid w:val="00B367F0"/>
    <w:rsid w:val="00B36D42"/>
    <w:rsid w:val="00B371AE"/>
    <w:rsid w:val="00B376FD"/>
    <w:rsid w:val="00B37EDD"/>
    <w:rsid w:val="00B40904"/>
    <w:rsid w:val="00B40DE3"/>
    <w:rsid w:val="00B412DD"/>
    <w:rsid w:val="00B4137D"/>
    <w:rsid w:val="00B41536"/>
    <w:rsid w:val="00B4158F"/>
    <w:rsid w:val="00B41E15"/>
    <w:rsid w:val="00B41E50"/>
    <w:rsid w:val="00B42035"/>
    <w:rsid w:val="00B42373"/>
    <w:rsid w:val="00B4248F"/>
    <w:rsid w:val="00B42498"/>
    <w:rsid w:val="00B42A11"/>
    <w:rsid w:val="00B42D63"/>
    <w:rsid w:val="00B439FB"/>
    <w:rsid w:val="00B43ACE"/>
    <w:rsid w:val="00B43E7B"/>
    <w:rsid w:val="00B44023"/>
    <w:rsid w:val="00B4409A"/>
    <w:rsid w:val="00B44313"/>
    <w:rsid w:val="00B44651"/>
    <w:rsid w:val="00B4471D"/>
    <w:rsid w:val="00B44D48"/>
    <w:rsid w:val="00B44D59"/>
    <w:rsid w:val="00B44FB6"/>
    <w:rsid w:val="00B458D5"/>
    <w:rsid w:val="00B45BBF"/>
    <w:rsid w:val="00B45CC2"/>
    <w:rsid w:val="00B45FE4"/>
    <w:rsid w:val="00B46131"/>
    <w:rsid w:val="00B46355"/>
    <w:rsid w:val="00B4658E"/>
    <w:rsid w:val="00B46768"/>
    <w:rsid w:val="00B46F74"/>
    <w:rsid w:val="00B4735E"/>
    <w:rsid w:val="00B47626"/>
    <w:rsid w:val="00B477A3"/>
    <w:rsid w:val="00B47E98"/>
    <w:rsid w:val="00B50708"/>
    <w:rsid w:val="00B50AB5"/>
    <w:rsid w:val="00B50ACB"/>
    <w:rsid w:val="00B51502"/>
    <w:rsid w:val="00B51520"/>
    <w:rsid w:val="00B51B7F"/>
    <w:rsid w:val="00B51DF0"/>
    <w:rsid w:val="00B51F0D"/>
    <w:rsid w:val="00B52032"/>
    <w:rsid w:val="00B52761"/>
    <w:rsid w:val="00B52A11"/>
    <w:rsid w:val="00B52D66"/>
    <w:rsid w:val="00B52E43"/>
    <w:rsid w:val="00B5317F"/>
    <w:rsid w:val="00B532A4"/>
    <w:rsid w:val="00B533C2"/>
    <w:rsid w:val="00B537A1"/>
    <w:rsid w:val="00B53E27"/>
    <w:rsid w:val="00B54069"/>
    <w:rsid w:val="00B549E9"/>
    <w:rsid w:val="00B54B80"/>
    <w:rsid w:val="00B5547D"/>
    <w:rsid w:val="00B55690"/>
    <w:rsid w:val="00B5579E"/>
    <w:rsid w:val="00B55A6C"/>
    <w:rsid w:val="00B55D48"/>
    <w:rsid w:val="00B56598"/>
    <w:rsid w:val="00B56AC8"/>
    <w:rsid w:val="00B56DFF"/>
    <w:rsid w:val="00B57262"/>
    <w:rsid w:val="00B57818"/>
    <w:rsid w:val="00B578E5"/>
    <w:rsid w:val="00B57B74"/>
    <w:rsid w:val="00B57C2B"/>
    <w:rsid w:val="00B606B2"/>
    <w:rsid w:val="00B61537"/>
    <w:rsid w:val="00B617F5"/>
    <w:rsid w:val="00B619FF"/>
    <w:rsid w:val="00B61BED"/>
    <w:rsid w:val="00B62252"/>
    <w:rsid w:val="00B6241E"/>
    <w:rsid w:val="00B62597"/>
    <w:rsid w:val="00B62BC7"/>
    <w:rsid w:val="00B631CB"/>
    <w:rsid w:val="00B631F8"/>
    <w:rsid w:val="00B6335A"/>
    <w:rsid w:val="00B63E20"/>
    <w:rsid w:val="00B64158"/>
    <w:rsid w:val="00B64413"/>
    <w:rsid w:val="00B647A4"/>
    <w:rsid w:val="00B64ACF"/>
    <w:rsid w:val="00B64B38"/>
    <w:rsid w:val="00B669A4"/>
    <w:rsid w:val="00B66A7E"/>
    <w:rsid w:val="00B66CB3"/>
    <w:rsid w:val="00B67303"/>
    <w:rsid w:val="00B67C16"/>
    <w:rsid w:val="00B705A3"/>
    <w:rsid w:val="00B70B69"/>
    <w:rsid w:val="00B70C00"/>
    <w:rsid w:val="00B70F9F"/>
    <w:rsid w:val="00B714C5"/>
    <w:rsid w:val="00B7167B"/>
    <w:rsid w:val="00B71A2C"/>
    <w:rsid w:val="00B71B18"/>
    <w:rsid w:val="00B71E35"/>
    <w:rsid w:val="00B720B2"/>
    <w:rsid w:val="00B72732"/>
    <w:rsid w:val="00B7306C"/>
    <w:rsid w:val="00B73254"/>
    <w:rsid w:val="00B734F4"/>
    <w:rsid w:val="00B737AC"/>
    <w:rsid w:val="00B739A2"/>
    <w:rsid w:val="00B739D7"/>
    <w:rsid w:val="00B745F6"/>
    <w:rsid w:val="00B749EA"/>
    <w:rsid w:val="00B74E42"/>
    <w:rsid w:val="00B75031"/>
    <w:rsid w:val="00B755EB"/>
    <w:rsid w:val="00B756BC"/>
    <w:rsid w:val="00B768A7"/>
    <w:rsid w:val="00B76976"/>
    <w:rsid w:val="00B769B0"/>
    <w:rsid w:val="00B77385"/>
    <w:rsid w:val="00B7747F"/>
    <w:rsid w:val="00B77830"/>
    <w:rsid w:val="00B77ABB"/>
    <w:rsid w:val="00B80168"/>
    <w:rsid w:val="00B807AD"/>
    <w:rsid w:val="00B8089B"/>
    <w:rsid w:val="00B80AF3"/>
    <w:rsid w:val="00B80BCB"/>
    <w:rsid w:val="00B80C3F"/>
    <w:rsid w:val="00B80D77"/>
    <w:rsid w:val="00B80DAD"/>
    <w:rsid w:val="00B813E5"/>
    <w:rsid w:val="00B816C7"/>
    <w:rsid w:val="00B817CB"/>
    <w:rsid w:val="00B817F0"/>
    <w:rsid w:val="00B81DE5"/>
    <w:rsid w:val="00B82241"/>
    <w:rsid w:val="00B82E7C"/>
    <w:rsid w:val="00B832C5"/>
    <w:rsid w:val="00B83333"/>
    <w:rsid w:val="00B83470"/>
    <w:rsid w:val="00B84E3B"/>
    <w:rsid w:val="00B85561"/>
    <w:rsid w:val="00B85914"/>
    <w:rsid w:val="00B85B4F"/>
    <w:rsid w:val="00B85BBA"/>
    <w:rsid w:val="00B86084"/>
    <w:rsid w:val="00B861FC"/>
    <w:rsid w:val="00B861FE"/>
    <w:rsid w:val="00B86376"/>
    <w:rsid w:val="00B86382"/>
    <w:rsid w:val="00B865D3"/>
    <w:rsid w:val="00B86B7F"/>
    <w:rsid w:val="00B87283"/>
    <w:rsid w:val="00B87443"/>
    <w:rsid w:val="00B879FC"/>
    <w:rsid w:val="00B87F49"/>
    <w:rsid w:val="00B90EBB"/>
    <w:rsid w:val="00B9116F"/>
    <w:rsid w:val="00B912B7"/>
    <w:rsid w:val="00B91D32"/>
    <w:rsid w:val="00B9222F"/>
    <w:rsid w:val="00B924E4"/>
    <w:rsid w:val="00B925A1"/>
    <w:rsid w:val="00B92EAD"/>
    <w:rsid w:val="00B935AE"/>
    <w:rsid w:val="00B938D1"/>
    <w:rsid w:val="00B93BA8"/>
    <w:rsid w:val="00B93CFC"/>
    <w:rsid w:val="00B94254"/>
    <w:rsid w:val="00B94472"/>
    <w:rsid w:val="00B944CC"/>
    <w:rsid w:val="00B945D7"/>
    <w:rsid w:val="00B94790"/>
    <w:rsid w:val="00B9486A"/>
    <w:rsid w:val="00B949FE"/>
    <w:rsid w:val="00B95539"/>
    <w:rsid w:val="00B96A9A"/>
    <w:rsid w:val="00B97011"/>
    <w:rsid w:val="00B971C7"/>
    <w:rsid w:val="00B97618"/>
    <w:rsid w:val="00B97665"/>
    <w:rsid w:val="00B979EF"/>
    <w:rsid w:val="00B97A43"/>
    <w:rsid w:val="00B97DD7"/>
    <w:rsid w:val="00B97E02"/>
    <w:rsid w:val="00BA019C"/>
    <w:rsid w:val="00BA01D1"/>
    <w:rsid w:val="00BA0C88"/>
    <w:rsid w:val="00BA0DC2"/>
    <w:rsid w:val="00BA1E5C"/>
    <w:rsid w:val="00BA2096"/>
    <w:rsid w:val="00BA235A"/>
    <w:rsid w:val="00BA2626"/>
    <w:rsid w:val="00BA26D4"/>
    <w:rsid w:val="00BA29F2"/>
    <w:rsid w:val="00BA2EDB"/>
    <w:rsid w:val="00BA2F3F"/>
    <w:rsid w:val="00BA3A8F"/>
    <w:rsid w:val="00BA3B1B"/>
    <w:rsid w:val="00BA4B24"/>
    <w:rsid w:val="00BA4C5F"/>
    <w:rsid w:val="00BA4DDF"/>
    <w:rsid w:val="00BA53C8"/>
    <w:rsid w:val="00BA56EF"/>
    <w:rsid w:val="00BA5A8C"/>
    <w:rsid w:val="00BA5CDC"/>
    <w:rsid w:val="00BA5E49"/>
    <w:rsid w:val="00BA684E"/>
    <w:rsid w:val="00BA6A63"/>
    <w:rsid w:val="00BA7BE2"/>
    <w:rsid w:val="00BA7EBE"/>
    <w:rsid w:val="00BA7F8B"/>
    <w:rsid w:val="00BB0051"/>
    <w:rsid w:val="00BB02E8"/>
    <w:rsid w:val="00BB046A"/>
    <w:rsid w:val="00BB0F4F"/>
    <w:rsid w:val="00BB11DB"/>
    <w:rsid w:val="00BB11F9"/>
    <w:rsid w:val="00BB123E"/>
    <w:rsid w:val="00BB1740"/>
    <w:rsid w:val="00BB1AFE"/>
    <w:rsid w:val="00BB1D05"/>
    <w:rsid w:val="00BB219B"/>
    <w:rsid w:val="00BB29C4"/>
    <w:rsid w:val="00BB2A45"/>
    <w:rsid w:val="00BB3C5D"/>
    <w:rsid w:val="00BB3D94"/>
    <w:rsid w:val="00BB4573"/>
    <w:rsid w:val="00BB47C7"/>
    <w:rsid w:val="00BB4E72"/>
    <w:rsid w:val="00BB553F"/>
    <w:rsid w:val="00BB56E3"/>
    <w:rsid w:val="00BB5C0C"/>
    <w:rsid w:val="00BB5D3E"/>
    <w:rsid w:val="00BB64DF"/>
    <w:rsid w:val="00BB6CA7"/>
    <w:rsid w:val="00BB6CF6"/>
    <w:rsid w:val="00BC0154"/>
    <w:rsid w:val="00BC054E"/>
    <w:rsid w:val="00BC10F2"/>
    <w:rsid w:val="00BC1605"/>
    <w:rsid w:val="00BC17A0"/>
    <w:rsid w:val="00BC2071"/>
    <w:rsid w:val="00BC2181"/>
    <w:rsid w:val="00BC28B9"/>
    <w:rsid w:val="00BC2A3D"/>
    <w:rsid w:val="00BC2DA1"/>
    <w:rsid w:val="00BC2FEA"/>
    <w:rsid w:val="00BC30F2"/>
    <w:rsid w:val="00BC31B6"/>
    <w:rsid w:val="00BC339A"/>
    <w:rsid w:val="00BC368A"/>
    <w:rsid w:val="00BC3A4B"/>
    <w:rsid w:val="00BC3EC1"/>
    <w:rsid w:val="00BC3ED6"/>
    <w:rsid w:val="00BC44C2"/>
    <w:rsid w:val="00BC453E"/>
    <w:rsid w:val="00BC499D"/>
    <w:rsid w:val="00BC5053"/>
    <w:rsid w:val="00BC510C"/>
    <w:rsid w:val="00BC51D7"/>
    <w:rsid w:val="00BC5725"/>
    <w:rsid w:val="00BC57C1"/>
    <w:rsid w:val="00BC5978"/>
    <w:rsid w:val="00BC6A2D"/>
    <w:rsid w:val="00BC734A"/>
    <w:rsid w:val="00BC7786"/>
    <w:rsid w:val="00BC7D5E"/>
    <w:rsid w:val="00BC7FB9"/>
    <w:rsid w:val="00BD00EB"/>
    <w:rsid w:val="00BD0891"/>
    <w:rsid w:val="00BD0D23"/>
    <w:rsid w:val="00BD11D2"/>
    <w:rsid w:val="00BD1B66"/>
    <w:rsid w:val="00BD1BBC"/>
    <w:rsid w:val="00BD1D7F"/>
    <w:rsid w:val="00BD2366"/>
    <w:rsid w:val="00BD24B7"/>
    <w:rsid w:val="00BD268A"/>
    <w:rsid w:val="00BD2B6A"/>
    <w:rsid w:val="00BD2C67"/>
    <w:rsid w:val="00BD38C8"/>
    <w:rsid w:val="00BD3987"/>
    <w:rsid w:val="00BD3D38"/>
    <w:rsid w:val="00BD3D50"/>
    <w:rsid w:val="00BD4110"/>
    <w:rsid w:val="00BD411F"/>
    <w:rsid w:val="00BD4530"/>
    <w:rsid w:val="00BD4602"/>
    <w:rsid w:val="00BD4643"/>
    <w:rsid w:val="00BD4890"/>
    <w:rsid w:val="00BD4A36"/>
    <w:rsid w:val="00BD4B26"/>
    <w:rsid w:val="00BD530B"/>
    <w:rsid w:val="00BD59FD"/>
    <w:rsid w:val="00BD5F7E"/>
    <w:rsid w:val="00BD6189"/>
    <w:rsid w:val="00BD6263"/>
    <w:rsid w:val="00BD6A28"/>
    <w:rsid w:val="00BD6DCC"/>
    <w:rsid w:val="00BD6E4B"/>
    <w:rsid w:val="00BD72FC"/>
    <w:rsid w:val="00BD7500"/>
    <w:rsid w:val="00BE0557"/>
    <w:rsid w:val="00BE0868"/>
    <w:rsid w:val="00BE09BF"/>
    <w:rsid w:val="00BE1166"/>
    <w:rsid w:val="00BE11A8"/>
    <w:rsid w:val="00BE1671"/>
    <w:rsid w:val="00BE1865"/>
    <w:rsid w:val="00BE23EC"/>
    <w:rsid w:val="00BE281E"/>
    <w:rsid w:val="00BE2D03"/>
    <w:rsid w:val="00BE2E5A"/>
    <w:rsid w:val="00BE30BA"/>
    <w:rsid w:val="00BE3195"/>
    <w:rsid w:val="00BE3392"/>
    <w:rsid w:val="00BE34B4"/>
    <w:rsid w:val="00BE371F"/>
    <w:rsid w:val="00BE3723"/>
    <w:rsid w:val="00BE3A60"/>
    <w:rsid w:val="00BE409F"/>
    <w:rsid w:val="00BE4FB6"/>
    <w:rsid w:val="00BE5455"/>
    <w:rsid w:val="00BE5513"/>
    <w:rsid w:val="00BE55C5"/>
    <w:rsid w:val="00BE575F"/>
    <w:rsid w:val="00BE6AE6"/>
    <w:rsid w:val="00BE6EDD"/>
    <w:rsid w:val="00BE7465"/>
    <w:rsid w:val="00BE7AA7"/>
    <w:rsid w:val="00BF00D9"/>
    <w:rsid w:val="00BF052E"/>
    <w:rsid w:val="00BF05CD"/>
    <w:rsid w:val="00BF0602"/>
    <w:rsid w:val="00BF062B"/>
    <w:rsid w:val="00BF0A2B"/>
    <w:rsid w:val="00BF0A7A"/>
    <w:rsid w:val="00BF10C8"/>
    <w:rsid w:val="00BF1712"/>
    <w:rsid w:val="00BF1CD4"/>
    <w:rsid w:val="00BF1D3F"/>
    <w:rsid w:val="00BF1D88"/>
    <w:rsid w:val="00BF1F7B"/>
    <w:rsid w:val="00BF27D3"/>
    <w:rsid w:val="00BF27F3"/>
    <w:rsid w:val="00BF2844"/>
    <w:rsid w:val="00BF2B76"/>
    <w:rsid w:val="00BF2BED"/>
    <w:rsid w:val="00BF2C6A"/>
    <w:rsid w:val="00BF2CA3"/>
    <w:rsid w:val="00BF318C"/>
    <w:rsid w:val="00BF33EA"/>
    <w:rsid w:val="00BF3A30"/>
    <w:rsid w:val="00BF3C86"/>
    <w:rsid w:val="00BF40EA"/>
    <w:rsid w:val="00BF40F6"/>
    <w:rsid w:val="00BF42D8"/>
    <w:rsid w:val="00BF43E6"/>
    <w:rsid w:val="00BF4490"/>
    <w:rsid w:val="00BF4813"/>
    <w:rsid w:val="00BF4DBB"/>
    <w:rsid w:val="00BF597B"/>
    <w:rsid w:val="00BF5A12"/>
    <w:rsid w:val="00BF5D80"/>
    <w:rsid w:val="00BF5E02"/>
    <w:rsid w:val="00BF65E9"/>
    <w:rsid w:val="00BF7039"/>
    <w:rsid w:val="00C001F8"/>
    <w:rsid w:val="00C00AF8"/>
    <w:rsid w:val="00C00B9A"/>
    <w:rsid w:val="00C00CB4"/>
    <w:rsid w:val="00C00E72"/>
    <w:rsid w:val="00C02C4C"/>
    <w:rsid w:val="00C0340E"/>
    <w:rsid w:val="00C03593"/>
    <w:rsid w:val="00C036ED"/>
    <w:rsid w:val="00C03E6C"/>
    <w:rsid w:val="00C04048"/>
    <w:rsid w:val="00C041B7"/>
    <w:rsid w:val="00C04728"/>
    <w:rsid w:val="00C04B21"/>
    <w:rsid w:val="00C05684"/>
    <w:rsid w:val="00C05830"/>
    <w:rsid w:val="00C05BF6"/>
    <w:rsid w:val="00C05DCC"/>
    <w:rsid w:val="00C0610F"/>
    <w:rsid w:val="00C06415"/>
    <w:rsid w:val="00C06BCA"/>
    <w:rsid w:val="00C06C97"/>
    <w:rsid w:val="00C06E63"/>
    <w:rsid w:val="00C06F06"/>
    <w:rsid w:val="00C079C0"/>
    <w:rsid w:val="00C07F9E"/>
    <w:rsid w:val="00C101DF"/>
    <w:rsid w:val="00C1050C"/>
    <w:rsid w:val="00C1060F"/>
    <w:rsid w:val="00C1089B"/>
    <w:rsid w:val="00C10ACD"/>
    <w:rsid w:val="00C11323"/>
    <w:rsid w:val="00C11A0B"/>
    <w:rsid w:val="00C11C15"/>
    <w:rsid w:val="00C12BAF"/>
    <w:rsid w:val="00C12CE0"/>
    <w:rsid w:val="00C132F3"/>
    <w:rsid w:val="00C1343D"/>
    <w:rsid w:val="00C134E8"/>
    <w:rsid w:val="00C13DEB"/>
    <w:rsid w:val="00C13F27"/>
    <w:rsid w:val="00C13FF1"/>
    <w:rsid w:val="00C14575"/>
    <w:rsid w:val="00C14753"/>
    <w:rsid w:val="00C14B28"/>
    <w:rsid w:val="00C14B6A"/>
    <w:rsid w:val="00C14C1F"/>
    <w:rsid w:val="00C14CD6"/>
    <w:rsid w:val="00C14FB2"/>
    <w:rsid w:val="00C15021"/>
    <w:rsid w:val="00C150A1"/>
    <w:rsid w:val="00C15ABE"/>
    <w:rsid w:val="00C15BE2"/>
    <w:rsid w:val="00C16AFA"/>
    <w:rsid w:val="00C17E0A"/>
    <w:rsid w:val="00C2030D"/>
    <w:rsid w:val="00C2097D"/>
    <w:rsid w:val="00C20A4E"/>
    <w:rsid w:val="00C20D22"/>
    <w:rsid w:val="00C20D91"/>
    <w:rsid w:val="00C20F4A"/>
    <w:rsid w:val="00C21693"/>
    <w:rsid w:val="00C21A69"/>
    <w:rsid w:val="00C21F8E"/>
    <w:rsid w:val="00C22067"/>
    <w:rsid w:val="00C22168"/>
    <w:rsid w:val="00C22FF7"/>
    <w:rsid w:val="00C23199"/>
    <w:rsid w:val="00C233D9"/>
    <w:rsid w:val="00C23671"/>
    <w:rsid w:val="00C245B9"/>
    <w:rsid w:val="00C253CF"/>
    <w:rsid w:val="00C255FC"/>
    <w:rsid w:val="00C2582D"/>
    <w:rsid w:val="00C25B10"/>
    <w:rsid w:val="00C25DC5"/>
    <w:rsid w:val="00C25E82"/>
    <w:rsid w:val="00C26124"/>
    <w:rsid w:val="00C262C6"/>
    <w:rsid w:val="00C26D09"/>
    <w:rsid w:val="00C2765E"/>
    <w:rsid w:val="00C276D1"/>
    <w:rsid w:val="00C27FD2"/>
    <w:rsid w:val="00C30125"/>
    <w:rsid w:val="00C30254"/>
    <w:rsid w:val="00C303D1"/>
    <w:rsid w:val="00C30EAD"/>
    <w:rsid w:val="00C30F28"/>
    <w:rsid w:val="00C311BF"/>
    <w:rsid w:val="00C31C8D"/>
    <w:rsid w:val="00C32339"/>
    <w:rsid w:val="00C32372"/>
    <w:rsid w:val="00C327EF"/>
    <w:rsid w:val="00C32879"/>
    <w:rsid w:val="00C3292B"/>
    <w:rsid w:val="00C32C7F"/>
    <w:rsid w:val="00C3330D"/>
    <w:rsid w:val="00C339D4"/>
    <w:rsid w:val="00C3414B"/>
    <w:rsid w:val="00C3439F"/>
    <w:rsid w:val="00C34609"/>
    <w:rsid w:val="00C34909"/>
    <w:rsid w:val="00C34A38"/>
    <w:rsid w:val="00C34B35"/>
    <w:rsid w:val="00C35289"/>
    <w:rsid w:val="00C35AD0"/>
    <w:rsid w:val="00C35D8B"/>
    <w:rsid w:val="00C36CB7"/>
    <w:rsid w:val="00C36E0F"/>
    <w:rsid w:val="00C372DD"/>
    <w:rsid w:val="00C37621"/>
    <w:rsid w:val="00C377E4"/>
    <w:rsid w:val="00C37840"/>
    <w:rsid w:val="00C37D5B"/>
    <w:rsid w:val="00C37F08"/>
    <w:rsid w:val="00C40581"/>
    <w:rsid w:val="00C4081C"/>
    <w:rsid w:val="00C40919"/>
    <w:rsid w:val="00C40B64"/>
    <w:rsid w:val="00C4148C"/>
    <w:rsid w:val="00C41F3C"/>
    <w:rsid w:val="00C42325"/>
    <w:rsid w:val="00C4291A"/>
    <w:rsid w:val="00C4291D"/>
    <w:rsid w:val="00C42ABE"/>
    <w:rsid w:val="00C42C7C"/>
    <w:rsid w:val="00C42D10"/>
    <w:rsid w:val="00C4301A"/>
    <w:rsid w:val="00C43089"/>
    <w:rsid w:val="00C43467"/>
    <w:rsid w:val="00C438B3"/>
    <w:rsid w:val="00C43FAF"/>
    <w:rsid w:val="00C4417A"/>
    <w:rsid w:val="00C4445C"/>
    <w:rsid w:val="00C444D1"/>
    <w:rsid w:val="00C44732"/>
    <w:rsid w:val="00C44BCD"/>
    <w:rsid w:val="00C455D3"/>
    <w:rsid w:val="00C4586C"/>
    <w:rsid w:val="00C45ACB"/>
    <w:rsid w:val="00C45BBA"/>
    <w:rsid w:val="00C46F7D"/>
    <w:rsid w:val="00C47984"/>
    <w:rsid w:val="00C47B65"/>
    <w:rsid w:val="00C500CA"/>
    <w:rsid w:val="00C5082B"/>
    <w:rsid w:val="00C50A24"/>
    <w:rsid w:val="00C51216"/>
    <w:rsid w:val="00C51292"/>
    <w:rsid w:val="00C51A85"/>
    <w:rsid w:val="00C51E7C"/>
    <w:rsid w:val="00C5207A"/>
    <w:rsid w:val="00C5218A"/>
    <w:rsid w:val="00C526A9"/>
    <w:rsid w:val="00C5278D"/>
    <w:rsid w:val="00C529A7"/>
    <w:rsid w:val="00C52D6B"/>
    <w:rsid w:val="00C5327A"/>
    <w:rsid w:val="00C53292"/>
    <w:rsid w:val="00C54B92"/>
    <w:rsid w:val="00C54D03"/>
    <w:rsid w:val="00C54E68"/>
    <w:rsid w:val="00C54EF4"/>
    <w:rsid w:val="00C55781"/>
    <w:rsid w:val="00C5595F"/>
    <w:rsid w:val="00C55DE2"/>
    <w:rsid w:val="00C56812"/>
    <w:rsid w:val="00C57139"/>
    <w:rsid w:val="00C5716D"/>
    <w:rsid w:val="00C57475"/>
    <w:rsid w:val="00C57E74"/>
    <w:rsid w:val="00C60158"/>
    <w:rsid w:val="00C6023A"/>
    <w:rsid w:val="00C60542"/>
    <w:rsid w:val="00C608C3"/>
    <w:rsid w:val="00C609EE"/>
    <w:rsid w:val="00C60AB0"/>
    <w:rsid w:val="00C6114B"/>
    <w:rsid w:val="00C614B4"/>
    <w:rsid w:val="00C618D2"/>
    <w:rsid w:val="00C61BA3"/>
    <w:rsid w:val="00C628AF"/>
    <w:rsid w:val="00C6302A"/>
    <w:rsid w:val="00C63A49"/>
    <w:rsid w:val="00C640BB"/>
    <w:rsid w:val="00C64761"/>
    <w:rsid w:val="00C64A33"/>
    <w:rsid w:val="00C64F8D"/>
    <w:rsid w:val="00C654CC"/>
    <w:rsid w:val="00C6558E"/>
    <w:rsid w:val="00C65622"/>
    <w:rsid w:val="00C65AAB"/>
    <w:rsid w:val="00C65C38"/>
    <w:rsid w:val="00C65DB9"/>
    <w:rsid w:val="00C65E50"/>
    <w:rsid w:val="00C65F26"/>
    <w:rsid w:val="00C66243"/>
    <w:rsid w:val="00C665AF"/>
    <w:rsid w:val="00C668C3"/>
    <w:rsid w:val="00C66A1F"/>
    <w:rsid w:val="00C66A44"/>
    <w:rsid w:val="00C66F1D"/>
    <w:rsid w:val="00C67309"/>
    <w:rsid w:val="00C674D7"/>
    <w:rsid w:val="00C676BA"/>
    <w:rsid w:val="00C70212"/>
    <w:rsid w:val="00C70576"/>
    <w:rsid w:val="00C7085B"/>
    <w:rsid w:val="00C709B4"/>
    <w:rsid w:val="00C70ADB"/>
    <w:rsid w:val="00C70AEB"/>
    <w:rsid w:val="00C70C10"/>
    <w:rsid w:val="00C71506"/>
    <w:rsid w:val="00C716BF"/>
    <w:rsid w:val="00C716E0"/>
    <w:rsid w:val="00C71745"/>
    <w:rsid w:val="00C718C4"/>
    <w:rsid w:val="00C71C33"/>
    <w:rsid w:val="00C71D28"/>
    <w:rsid w:val="00C722F1"/>
    <w:rsid w:val="00C723D2"/>
    <w:rsid w:val="00C72879"/>
    <w:rsid w:val="00C72EA6"/>
    <w:rsid w:val="00C731C6"/>
    <w:rsid w:val="00C7358E"/>
    <w:rsid w:val="00C743B5"/>
    <w:rsid w:val="00C75CCD"/>
    <w:rsid w:val="00C75D28"/>
    <w:rsid w:val="00C75E9E"/>
    <w:rsid w:val="00C75F7F"/>
    <w:rsid w:val="00C76315"/>
    <w:rsid w:val="00C76822"/>
    <w:rsid w:val="00C768C6"/>
    <w:rsid w:val="00C7729B"/>
    <w:rsid w:val="00C774D1"/>
    <w:rsid w:val="00C77A34"/>
    <w:rsid w:val="00C80871"/>
    <w:rsid w:val="00C808D1"/>
    <w:rsid w:val="00C8092F"/>
    <w:rsid w:val="00C80B0A"/>
    <w:rsid w:val="00C80FA4"/>
    <w:rsid w:val="00C81C8A"/>
    <w:rsid w:val="00C82DB3"/>
    <w:rsid w:val="00C83754"/>
    <w:rsid w:val="00C83B12"/>
    <w:rsid w:val="00C8456D"/>
    <w:rsid w:val="00C846FA"/>
    <w:rsid w:val="00C84C10"/>
    <w:rsid w:val="00C8500E"/>
    <w:rsid w:val="00C854F2"/>
    <w:rsid w:val="00C85653"/>
    <w:rsid w:val="00C858F5"/>
    <w:rsid w:val="00C85B41"/>
    <w:rsid w:val="00C8665F"/>
    <w:rsid w:val="00C872BC"/>
    <w:rsid w:val="00C8792F"/>
    <w:rsid w:val="00C87EA9"/>
    <w:rsid w:val="00C9014F"/>
    <w:rsid w:val="00C903C3"/>
    <w:rsid w:val="00C91AE2"/>
    <w:rsid w:val="00C91D40"/>
    <w:rsid w:val="00C91F27"/>
    <w:rsid w:val="00C922E7"/>
    <w:rsid w:val="00C9245D"/>
    <w:rsid w:val="00C92609"/>
    <w:rsid w:val="00C92A9D"/>
    <w:rsid w:val="00C92ACA"/>
    <w:rsid w:val="00C92F9A"/>
    <w:rsid w:val="00C933B3"/>
    <w:rsid w:val="00C9389B"/>
    <w:rsid w:val="00C93A62"/>
    <w:rsid w:val="00C93B7D"/>
    <w:rsid w:val="00C95664"/>
    <w:rsid w:val="00C95842"/>
    <w:rsid w:val="00C958F1"/>
    <w:rsid w:val="00C95CAE"/>
    <w:rsid w:val="00C95CD0"/>
    <w:rsid w:val="00C95E1E"/>
    <w:rsid w:val="00C95F96"/>
    <w:rsid w:val="00C96166"/>
    <w:rsid w:val="00C96413"/>
    <w:rsid w:val="00C96612"/>
    <w:rsid w:val="00C969C3"/>
    <w:rsid w:val="00C96A00"/>
    <w:rsid w:val="00C96ABC"/>
    <w:rsid w:val="00C97813"/>
    <w:rsid w:val="00C97AFD"/>
    <w:rsid w:val="00C97BB5"/>
    <w:rsid w:val="00C97EF6"/>
    <w:rsid w:val="00CA05E2"/>
    <w:rsid w:val="00CA06C5"/>
    <w:rsid w:val="00CA0DBC"/>
    <w:rsid w:val="00CA1B6E"/>
    <w:rsid w:val="00CA1F71"/>
    <w:rsid w:val="00CA21FF"/>
    <w:rsid w:val="00CA2294"/>
    <w:rsid w:val="00CA28FB"/>
    <w:rsid w:val="00CA2A50"/>
    <w:rsid w:val="00CA2EDE"/>
    <w:rsid w:val="00CA3247"/>
    <w:rsid w:val="00CA3348"/>
    <w:rsid w:val="00CA33A8"/>
    <w:rsid w:val="00CA35D6"/>
    <w:rsid w:val="00CA3AB6"/>
    <w:rsid w:val="00CA3B37"/>
    <w:rsid w:val="00CA41C1"/>
    <w:rsid w:val="00CA4B3B"/>
    <w:rsid w:val="00CA4F4F"/>
    <w:rsid w:val="00CA5581"/>
    <w:rsid w:val="00CA55E9"/>
    <w:rsid w:val="00CA5AEE"/>
    <w:rsid w:val="00CA5B50"/>
    <w:rsid w:val="00CA5DDF"/>
    <w:rsid w:val="00CA5E01"/>
    <w:rsid w:val="00CA61C2"/>
    <w:rsid w:val="00CA6730"/>
    <w:rsid w:val="00CA6AFB"/>
    <w:rsid w:val="00CA6EEF"/>
    <w:rsid w:val="00CA6FBD"/>
    <w:rsid w:val="00CA737D"/>
    <w:rsid w:val="00CA740B"/>
    <w:rsid w:val="00CA7447"/>
    <w:rsid w:val="00CA7C0B"/>
    <w:rsid w:val="00CA7DF0"/>
    <w:rsid w:val="00CA7DFA"/>
    <w:rsid w:val="00CB00A3"/>
    <w:rsid w:val="00CB06EE"/>
    <w:rsid w:val="00CB10CF"/>
    <w:rsid w:val="00CB1481"/>
    <w:rsid w:val="00CB14C3"/>
    <w:rsid w:val="00CB15A9"/>
    <w:rsid w:val="00CB175D"/>
    <w:rsid w:val="00CB1A8D"/>
    <w:rsid w:val="00CB1DB4"/>
    <w:rsid w:val="00CB20D6"/>
    <w:rsid w:val="00CB2AFB"/>
    <w:rsid w:val="00CB2B7D"/>
    <w:rsid w:val="00CB2E43"/>
    <w:rsid w:val="00CB2F9E"/>
    <w:rsid w:val="00CB3396"/>
    <w:rsid w:val="00CB3DB1"/>
    <w:rsid w:val="00CB3DBF"/>
    <w:rsid w:val="00CB3FD3"/>
    <w:rsid w:val="00CB3FF1"/>
    <w:rsid w:val="00CB4364"/>
    <w:rsid w:val="00CB4A6C"/>
    <w:rsid w:val="00CB6014"/>
    <w:rsid w:val="00CB6277"/>
    <w:rsid w:val="00CB6C46"/>
    <w:rsid w:val="00CB6EFE"/>
    <w:rsid w:val="00CB7178"/>
    <w:rsid w:val="00CB745F"/>
    <w:rsid w:val="00CB7496"/>
    <w:rsid w:val="00CB74BD"/>
    <w:rsid w:val="00CB7715"/>
    <w:rsid w:val="00CB7C36"/>
    <w:rsid w:val="00CB7CE8"/>
    <w:rsid w:val="00CB7E06"/>
    <w:rsid w:val="00CC02EF"/>
    <w:rsid w:val="00CC0C76"/>
    <w:rsid w:val="00CC0E0E"/>
    <w:rsid w:val="00CC1047"/>
    <w:rsid w:val="00CC12DD"/>
    <w:rsid w:val="00CC16D7"/>
    <w:rsid w:val="00CC1803"/>
    <w:rsid w:val="00CC2139"/>
    <w:rsid w:val="00CC2BC7"/>
    <w:rsid w:val="00CC2D54"/>
    <w:rsid w:val="00CC30D7"/>
    <w:rsid w:val="00CC3177"/>
    <w:rsid w:val="00CC367D"/>
    <w:rsid w:val="00CC374F"/>
    <w:rsid w:val="00CC3B22"/>
    <w:rsid w:val="00CC43D7"/>
    <w:rsid w:val="00CC4459"/>
    <w:rsid w:val="00CC4461"/>
    <w:rsid w:val="00CC45CC"/>
    <w:rsid w:val="00CC45F1"/>
    <w:rsid w:val="00CC48DB"/>
    <w:rsid w:val="00CC52DF"/>
    <w:rsid w:val="00CC5F7B"/>
    <w:rsid w:val="00CC6CA2"/>
    <w:rsid w:val="00CC755A"/>
    <w:rsid w:val="00CC79EF"/>
    <w:rsid w:val="00CC7D37"/>
    <w:rsid w:val="00CD04E7"/>
    <w:rsid w:val="00CD088C"/>
    <w:rsid w:val="00CD1EAF"/>
    <w:rsid w:val="00CD20DA"/>
    <w:rsid w:val="00CD20FC"/>
    <w:rsid w:val="00CD2107"/>
    <w:rsid w:val="00CD22E6"/>
    <w:rsid w:val="00CD2375"/>
    <w:rsid w:val="00CD24AA"/>
    <w:rsid w:val="00CD27E2"/>
    <w:rsid w:val="00CD2D25"/>
    <w:rsid w:val="00CD367E"/>
    <w:rsid w:val="00CD38BB"/>
    <w:rsid w:val="00CD393E"/>
    <w:rsid w:val="00CD3D3E"/>
    <w:rsid w:val="00CD431D"/>
    <w:rsid w:val="00CD44D3"/>
    <w:rsid w:val="00CD4C40"/>
    <w:rsid w:val="00CD4EA1"/>
    <w:rsid w:val="00CD5008"/>
    <w:rsid w:val="00CD55C1"/>
    <w:rsid w:val="00CD5C6C"/>
    <w:rsid w:val="00CD5FF0"/>
    <w:rsid w:val="00CD65A8"/>
    <w:rsid w:val="00CD6AC1"/>
    <w:rsid w:val="00CD6EEB"/>
    <w:rsid w:val="00CD71DA"/>
    <w:rsid w:val="00CD71F7"/>
    <w:rsid w:val="00CD73A5"/>
    <w:rsid w:val="00CD73BE"/>
    <w:rsid w:val="00CD73D3"/>
    <w:rsid w:val="00CD769D"/>
    <w:rsid w:val="00CE0163"/>
    <w:rsid w:val="00CE0405"/>
    <w:rsid w:val="00CE04E5"/>
    <w:rsid w:val="00CE0587"/>
    <w:rsid w:val="00CE0F12"/>
    <w:rsid w:val="00CE1999"/>
    <w:rsid w:val="00CE1D01"/>
    <w:rsid w:val="00CE1D2E"/>
    <w:rsid w:val="00CE1F03"/>
    <w:rsid w:val="00CE1F56"/>
    <w:rsid w:val="00CE22BE"/>
    <w:rsid w:val="00CE27E6"/>
    <w:rsid w:val="00CE2CEC"/>
    <w:rsid w:val="00CE2DC0"/>
    <w:rsid w:val="00CE3083"/>
    <w:rsid w:val="00CE31B1"/>
    <w:rsid w:val="00CE34A8"/>
    <w:rsid w:val="00CE3A98"/>
    <w:rsid w:val="00CE400F"/>
    <w:rsid w:val="00CE40F9"/>
    <w:rsid w:val="00CE48AD"/>
    <w:rsid w:val="00CE49E4"/>
    <w:rsid w:val="00CE4BB3"/>
    <w:rsid w:val="00CE4CE6"/>
    <w:rsid w:val="00CE51D9"/>
    <w:rsid w:val="00CE53D3"/>
    <w:rsid w:val="00CE5976"/>
    <w:rsid w:val="00CE5AC5"/>
    <w:rsid w:val="00CE5B05"/>
    <w:rsid w:val="00CE5CF1"/>
    <w:rsid w:val="00CE5EA8"/>
    <w:rsid w:val="00CE5ECB"/>
    <w:rsid w:val="00CE5EE2"/>
    <w:rsid w:val="00CE645E"/>
    <w:rsid w:val="00CE79B8"/>
    <w:rsid w:val="00CE7CB8"/>
    <w:rsid w:val="00CE7E47"/>
    <w:rsid w:val="00CF08BE"/>
    <w:rsid w:val="00CF08F6"/>
    <w:rsid w:val="00CF0D0A"/>
    <w:rsid w:val="00CF11E1"/>
    <w:rsid w:val="00CF128D"/>
    <w:rsid w:val="00CF1493"/>
    <w:rsid w:val="00CF1843"/>
    <w:rsid w:val="00CF1D87"/>
    <w:rsid w:val="00CF20B5"/>
    <w:rsid w:val="00CF220D"/>
    <w:rsid w:val="00CF241F"/>
    <w:rsid w:val="00CF2754"/>
    <w:rsid w:val="00CF282B"/>
    <w:rsid w:val="00CF2845"/>
    <w:rsid w:val="00CF287F"/>
    <w:rsid w:val="00CF2F64"/>
    <w:rsid w:val="00CF3185"/>
    <w:rsid w:val="00CF39AE"/>
    <w:rsid w:val="00CF3D98"/>
    <w:rsid w:val="00CF4203"/>
    <w:rsid w:val="00CF4E04"/>
    <w:rsid w:val="00CF4F31"/>
    <w:rsid w:val="00CF5790"/>
    <w:rsid w:val="00CF57F3"/>
    <w:rsid w:val="00CF5A1B"/>
    <w:rsid w:val="00CF5ACF"/>
    <w:rsid w:val="00CF5CE2"/>
    <w:rsid w:val="00CF64CF"/>
    <w:rsid w:val="00CF664C"/>
    <w:rsid w:val="00CF6897"/>
    <w:rsid w:val="00CF6EB3"/>
    <w:rsid w:val="00CF7256"/>
    <w:rsid w:val="00CF7900"/>
    <w:rsid w:val="00CF7AAC"/>
    <w:rsid w:val="00D001A3"/>
    <w:rsid w:val="00D006CE"/>
    <w:rsid w:val="00D0082E"/>
    <w:rsid w:val="00D01216"/>
    <w:rsid w:val="00D01CAB"/>
    <w:rsid w:val="00D02296"/>
    <w:rsid w:val="00D02D30"/>
    <w:rsid w:val="00D030D5"/>
    <w:rsid w:val="00D031E7"/>
    <w:rsid w:val="00D0344E"/>
    <w:rsid w:val="00D03704"/>
    <w:rsid w:val="00D0375E"/>
    <w:rsid w:val="00D03A75"/>
    <w:rsid w:val="00D041C0"/>
    <w:rsid w:val="00D04F8E"/>
    <w:rsid w:val="00D05026"/>
    <w:rsid w:val="00D0520F"/>
    <w:rsid w:val="00D054E5"/>
    <w:rsid w:val="00D05659"/>
    <w:rsid w:val="00D05928"/>
    <w:rsid w:val="00D061C2"/>
    <w:rsid w:val="00D06440"/>
    <w:rsid w:val="00D06957"/>
    <w:rsid w:val="00D06C3A"/>
    <w:rsid w:val="00D0730E"/>
    <w:rsid w:val="00D075D8"/>
    <w:rsid w:val="00D07B8A"/>
    <w:rsid w:val="00D07F03"/>
    <w:rsid w:val="00D07F5F"/>
    <w:rsid w:val="00D10591"/>
    <w:rsid w:val="00D106C1"/>
    <w:rsid w:val="00D1076D"/>
    <w:rsid w:val="00D10778"/>
    <w:rsid w:val="00D1099F"/>
    <w:rsid w:val="00D10D26"/>
    <w:rsid w:val="00D11461"/>
    <w:rsid w:val="00D114D9"/>
    <w:rsid w:val="00D11786"/>
    <w:rsid w:val="00D11832"/>
    <w:rsid w:val="00D11840"/>
    <w:rsid w:val="00D1205D"/>
    <w:rsid w:val="00D13717"/>
    <w:rsid w:val="00D137BF"/>
    <w:rsid w:val="00D138D0"/>
    <w:rsid w:val="00D13E6E"/>
    <w:rsid w:val="00D14133"/>
    <w:rsid w:val="00D142A1"/>
    <w:rsid w:val="00D14361"/>
    <w:rsid w:val="00D14411"/>
    <w:rsid w:val="00D1442A"/>
    <w:rsid w:val="00D14B57"/>
    <w:rsid w:val="00D14DD6"/>
    <w:rsid w:val="00D14DDA"/>
    <w:rsid w:val="00D155B6"/>
    <w:rsid w:val="00D15655"/>
    <w:rsid w:val="00D1575C"/>
    <w:rsid w:val="00D15E4D"/>
    <w:rsid w:val="00D15F37"/>
    <w:rsid w:val="00D165FB"/>
    <w:rsid w:val="00D16776"/>
    <w:rsid w:val="00D1682B"/>
    <w:rsid w:val="00D16958"/>
    <w:rsid w:val="00D16C86"/>
    <w:rsid w:val="00D16CB0"/>
    <w:rsid w:val="00D16CDD"/>
    <w:rsid w:val="00D16E43"/>
    <w:rsid w:val="00D17132"/>
    <w:rsid w:val="00D175FD"/>
    <w:rsid w:val="00D176F7"/>
    <w:rsid w:val="00D179F2"/>
    <w:rsid w:val="00D17D93"/>
    <w:rsid w:val="00D17F67"/>
    <w:rsid w:val="00D20536"/>
    <w:rsid w:val="00D20AF3"/>
    <w:rsid w:val="00D20B34"/>
    <w:rsid w:val="00D20BBA"/>
    <w:rsid w:val="00D20F79"/>
    <w:rsid w:val="00D21354"/>
    <w:rsid w:val="00D21624"/>
    <w:rsid w:val="00D218BC"/>
    <w:rsid w:val="00D21EF4"/>
    <w:rsid w:val="00D221B9"/>
    <w:rsid w:val="00D22D3A"/>
    <w:rsid w:val="00D22E32"/>
    <w:rsid w:val="00D230AE"/>
    <w:rsid w:val="00D233E4"/>
    <w:rsid w:val="00D23594"/>
    <w:rsid w:val="00D23676"/>
    <w:rsid w:val="00D237AB"/>
    <w:rsid w:val="00D23BB1"/>
    <w:rsid w:val="00D24023"/>
    <w:rsid w:val="00D242B2"/>
    <w:rsid w:val="00D24686"/>
    <w:rsid w:val="00D246EE"/>
    <w:rsid w:val="00D2497A"/>
    <w:rsid w:val="00D255E6"/>
    <w:rsid w:val="00D25F1E"/>
    <w:rsid w:val="00D26727"/>
    <w:rsid w:val="00D26785"/>
    <w:rsid w:val="00D277D5"/>
    <w:rsid w:val="00D278F8"/>
    <w:rsid w:val="00D27963"/>
    <w:rsid w:val="00D27A91"/>
    <w:rsid w:val="00D27DC5"/>
    <w:rsid w:val="00D27E5E"/>
    <w:rsid w:val="00D30177"/>
    <w:rsid w:val="00D3027F"/>
    <w:rsid w:val="00D30668"/>
    <w:rsid w:val="00D30904"/>
    <w:rsid w:val="00D30D54"/>
    <w:rsid w:val="00D31190"/>
    <w:rsid w:val="00D31B1A"/>
    <w:rsid w:val="00D31D35"/>
    <w:rsid w:val="00D31EB6"/>
    <w:rsid w:val="00D326AA"/>
    <w:rsid w:val="00D329B9"/>
    <w:rsid w:val="00D32B62"/>
    <w:rsid w:val="00D32FA2"/>
    <w:rsid w:val="00D330DA"/>
    <w:rsid w:val="00D33156"/>
    <w:rsid w:val="00D33239"/>
    <w:rsid w:val="00D33992"/>
    <w:rsid w:val="00D3399F"/>
    <w:rsid w:val="00D33A76"/>
    <w:rsid w:val="00D33DF7"/>
    <w:rsid w:val="00D342C7"/>
    <w:rsid w:val="00D34596"/>
    <w:rsid w:val="00D34A07"/>
    <w:rsid w:val="00D35237"/>
    <w:rsid w:val="00D35332"/>
    <w:rsid w:val="00D36A13"/>
    <w:rsid w:val="00D36DFD"/>
    <w:rsid w:val="00D36FE2"/>
    <w:rsid w:val="00D376A3"/>
    <w:rsid w:val="00D37978"/>
    <w:rsid w:val="00D40830"/>
    <w:rsid w:val="00D4093A"/>
    <w:rsid w:val="00D40A38"/>
    <w:rsid w:val="00D40DB3"/>
    <w:rsid w:val="00D41099"/>
    <w:rsid w:val="00D411FC"/>
    <w:rsid w:val="00D413C0"/>
    <w:rsid w:val="00D4226E"/>
    <w:rsid w:val="00D422B7"/>
    <w:rsid w:val="00D4237F"/>
    <w:rsid w:val="00D42660"/>
    <w:rsid w:val="00D42A6B"/>
    <w:rsid w:val="00D42F71"/>
    <w:rsid w:val="00D43140"/>
    <w:rsid w:val="00D432DD"/>
    <w:rsid w:val="00D43569"/>
    <w:rsid w:val="00D435EC"/>
    <w:rsid w:val="00D43A46"/>
    <w:rsid w:val="00D43A54"/>
    <w:rsid w:val="00D43F7D"/>
    <w:rsid w:val="00D4437E"/>
    <w:rsid w:val="00D446CC"/>
    <w:rsid w:val="00D44831"/>
    <w:rsid w:val="00D454D3"/>
    <w:rsid w:val="00D455CE"/>
    <w:rsid w:val="00D4560F"/>
    <w:rsid w:val="00D457B1"/>
    <w:rsid w:val="00D459E0"/>
    <w:rsid w:val="00D45D94"/>
    <w:rsid w:val="00D45F12"/>
    <w:rsid w:val="00D46390"/>
    <w:rsid w:val="00D46417"/>
    <w:rsid w:val="00D46626"/>
    <w:rsid w:val="00D468FD"/>
    <w:rsid w:val="00D46A4B"/>
    <w:rsid w:val="00D46ADB"/>
    <w:rsid w:val="00D46B8B"/>
    <w:rsid w:val="00D47245"/>
    <w:rsid w:val="00D47DF0"/>
    <w:rsid w:val="00D47E46"/>
    <w:rsid w:val="00D5036E"/>
    <w:rsid w:val="00D504BF"/>
    <w:rsid w:val="00D50650"/>
    <w:rsid w:val="00D50D19"/>
    <w:rsid w:val="00D51016"/>
    <w:rsid w:val="00D51053"/>
    <w:rsid w:val="00D5218F"/>
    <w:rsid w:val="00D525E0"/>
    <w:rsid w:val="00D526AD"/>
    <w:rsid w:val="00D52926"/>
    <w:rsid w:val="00D52BDB"/>
    <w:rsid w:val="00D52D90"/>
    <w:rsid w:val="00D53311"/>
    <w:rsid w:val="00D53330"/>
    <w:rsid w:val="00D53480"/>
    <w:rsid w:val="00D535A4"/>
    <w:rsid w:val="00D53A9C"/>
    <w:rsid w:val="00D53F3A"/>
    <w:rsid w:val="00D54169"/>
    <w:rsid w:val="00D54598"/>
    <w:rsid w:val="00D5515A"/>
    <w:rsid w:val="00D553DB"/>
    <w:rsid w:val="00D55E5A"/>
    <w:rsid w:val="00D56343"/>
    <w:rsid w:val="00D56E14"/>
    <w:rsid w:val="00D575D7"/>
    <w:rsid w:val="00D57B4E"/>
    <w:rsid w:val="00D6071A"/>
    <w:rsid w:val="00D6084A"/>
    <w:rsid w:val="00D60A82"/>
    <w:rsid w:val="00D60BFF"/>
    <w:rsid w:val="00D615B9"/>
    <w:rsid w:val="00D61743"/>
    <w:rsid w:val="00D6174A"/>
    <w:rsid w:val="00D61F53"/>
    <w:rsid w:val="00D62040"/>
    <w:rsid w:val="00D6248A"/>
    <w:rsid w:val="00D62671"/>
    <w:rsid w:val="00D62FC1"/>
    <w:rsid w:val="00D6302E"/>
    <w:rsid w:val="00D63869"/>
    <w:rsid w:val="00D63E30"/>
    <w:rsid w:val="00D65581"/>
    <w:rsid w:val="00D656D2"/>
    <w:rsid w:val="00D65E42"/>
    <w:rsid w:val="00D65F83"/>
    <w:rsid w:val="00D662A4"/>
    <w:rsid w:val="00D66BBA"/>
    <w:rsid w:val="00D66DE6"/>
    <w:rsid w:val="00D66F2C"/>
    <w:rsid w:val="00D6754F"/>
    <w:rsid w:val="00D67A6B"/>
    <w:rsid w:val="00D67D64"/>
    <w:rsid w:val="00D7029F"/>
    <w:rsid w:val="00D70CA3"/>
    <w:rsid w:val="00D71035"/>
    <w:rsid w:val="00D7202C"/>
    <w:rsid w:val="00D72B0A"/>
    <w:rsid w:val="00D73B20"/>
    <w:rsid w:val="00D73E7D"/>
    <w:rsid w:val="00D73F7A"/>
    <w:rsid w:val="00D7418C"/>
    <w:rsid w:val="00D743AA"/>
    <w:rsid w:val="00D744F0"/>
    <w:rsid w:val="00D74CB1"/>
    <w:rsid w:val="00D74F64"/>
    <w:rsid w:val="00D7522B"/>
    <w:rsid w:val="00D755DB"/>
    <w:rsid w:val="00D7574E"/>
    <w:rsid w:val="00D75835"/>
    <w:rsid w:val="00D76035"/>
    <w:rsid w:val="00D762EA"/>
    <w:rsid w:val="00D76460"/>
    <w:rsid w:val="00D76565"/>
    <w:rsid w:val="00D7679C"/>
    <w:rsid w:val="00D76DEB"/>
    <w:rsid w:val="00D77CF2"/>
    <w:rsid w:val="00D80538"/>
    <w:rsid w:val="00D80844"/>
    <w:rsid w:val="00D809D2"/>
    <w:rsid w:val="00D80BBE"/>
    <w:rsid w:val="00D81231"/>
    <w:rsid w:val="00D8140D"/>
    <w:rsid w:val="00D81E24"/>
    <w:rsid w:val="00D820F7"/>
    <w:rsid w:val="00D82383"/>
    <w:rsid w:val="00D82577"/>
    <w:rsid w:val="00D82BE1"/>
    <w:rsid w:val="00D82E37"/>
    <w:rsid w:val="00D82F8B"/>
    <w:rsid w:val="00D83238"/>
    <w:rsid w:val="00D8331C"/>
    <w:rsid w:val="00D83597"/>
    <w:rsid w:val="00D8364E"/>
    <w:rsid w:val="00D83872"/>
    <w:rsid w:val="00D839C5"/>
    <w:rsid w:val="00D83A15"/>
    <w:rsid w:val="00D83D88"/>
    <w:rsid w:val="00D83DEC"/>
    <w:rsid w:val="00D84140"/>
    <w:rsid w:val="00D844F1"/>
    <w:rsid w:val="00D84ADD"/>
    <w:rsid w:val="00D852B8"/>
    <w:rsid w:val="00D85392"/>
    <w:rsid w:val="00D859A5"/>
    <w:rsid w:val="00D85B05"/>
    <w:rsid w:val="00D86089"/>
    <w:rsid w:val="00D86125"/>
    <w:rsid w:val="00D86998"/>
    <w:rsid w:val="00D87064"/>
    <w:rsid w:val="00D87711"/>
    <w:rsid w:val="00D877CD"/>
    <w:rsid w:val="00D87F08"/>
    <w:rsid w:val="00D90192"/>
    <w:rsid w:val="00D90501"/>
    <w:rsid w:val="00D90F27"/>
    <w:rsid w:val="00D90FDD"/>
    <w:rsid w:val="00D911BC"/>
    <w:rsid w:val="00D914D8"/>
    <w:rsid w:val="00D9160A"/>
    <w:rsid w:val="00D91FDD"/>
    <w:rsid w:val="00D922DC"/>
    <w:rsid w:val="00D92F4E"/>
    <w:rsid w:val="00D930A6"/>
    <w:rsid w:val="00D93173"/>
    <w:rsid w:val="00D93782"/>
    <w:rsid w:val="00D93E9C"/>
    <w:rsid w:val="00D93F01"/>
    <w:rsid w:val="00D94109"/>
    <w:rsid w:val="00D944F0"/>
    <w:rsid w:val="00D947D7"/>
    <w:rsid w:val="00D947E1"/>
    <w:rsid w:val="00D94A3B"/>
    <w:rsid w:val="00D94B71"/>
    <w:rsid w:val="00D94C27"/>
    <w:rsid w:val="00D95358"/>
    <w:rsid w:val="00D95D2B"/>
    <w:rsid w:val="00D96036"/>
    <w:rsid w:val="00D960AF"/>
    <w:rsid w:val="00D9682A"/>
    <w:rsid w:val="00D96E5F"/>
    <w:rsid w:val="00D96F0E"/>
    <w:rsid w:val="00D973E1"/>
    <w:rsid w:val="00DA0229"/>
    <w:rsid w:val="00DA02FE"/>
    <w:rsid w:val="00DA0945"/>
    <w:rsid w:val="00DA0B8C"/>
    <w:rsid w:val="00DA0BFF"/>
    <w:rsid w:val="00DA0E43"/>
    <w:rsid w:val="00DA1A31"/>
    <w:rsid w:val="00DA2458"/>
    <w:rsid w:val="00DA25D0"/>
    <w:rsid w:val="00DA2714"/>
    <w:rsid w:val="00DA2B45"/>
    <w:rsid w:val="00DA2E46"/>
    <w:rsid w:val="00DA36B4"/>
    <w:rsid w:val="00DA3F7D"/>
    <w:rsid w:val="00DA460C"/>
    <w:rsid w:val="00DA4690"/>
    <w:rsid w:val="00DA4714"/>
    <w:rsid w:val="00DA4EBF"/>
    <w:rsid w:val="00DA5494"/>
    <w:rsid w:val="00DA5660"/>
    <w:rsid w:val="00DA59CE"/>
    <w:rsid w:val="00DA602B"/>
    <w:rsid w:val="00DA6678"/>
    <w:rsid w:val="00DA6A17"/>
    <w:rsid w:val="00DA6A99"/>
    <w:rsid w:val="00DA72D6"/>
    <w:rsid w:val="00DA7737"/>
    <w:rsid w:val="00DA791F"/>
    <w:rsid w:val="00DA7BF7"/>
    <w:rsid w:val="00DA7F58"/>
    <w:rsid w:val="00DB0393"/>
    <w:rsid w:val="00DB054B"/>
    <w:rsid w:val="00DB0C27"/>
    <w:rsid w:val="00DB0D97"/>
    <w:rsid w:val="00DB1289"/>
    <w:rsid w:val="00DB13D4"/>
    <w:rsid w:val="00DB1445"/>
    <w:rsid w:val="00DB18E0"/>
    <w:rsid w:val="00DB194B"/>
    <w:rsid w:val="00DB1E7E"/>
    <w:rsid w:val="00DB1EF6"/>
    <w:rsid w:val="00DB20DC"/>
    <w:rsid w:val="00DB2168"/>
    <w:rsid w:val="00DB26E8"/>
    <w:rsid w:val="00DB2BFE"/>
    <w:rsid w:val="00DB2E41"/>
    <w:rsid w:val="00DB31E7"/>
    <w:rsid w:val="00DB3BA2"/>
    <w:rsid w:val="00DB431C"/>
    <w:rsid w:val="00DB43E2"/>
    <w:rsid w:val="00DB45BC"/>
    <w:rsid w:val="00DB4C24"/>
    <w:rsid w:val="00DB4D2A"/>
    <w:rsid w:val="00DB4DED"/>
    <w:rsid w:val="00DB4EC6"/>
    <w:rsid w:val="00DB5185"/>
    <w:rsid w:val="00DB5816"/>
    <w:rsid w:val="00DB60DF"/>
    <w:rsid w:val="00DB651C"/>
    <w:rsid w:val="00DB65C2"/>
    <w:rsid w:val="00DB663F"/>
    <w:rsid w:val="00DB693C"/>
    <w:rsid w:val="00DB6C9C"/>
    <w:rsid w:val="00DB6F6A"/>
    <w:rsid w:val="00DB7300"/>
    <w:rsid w:val="00DB75BD"/>
    <w:rsid w:val="00DB7AC3"/>
    <w:rsid w:val="00DB7AF0"/>
    <w:rsid w:val="00DB7CB9"/>
    <w:rsid w:val="00DC0912"/>
    <w:rsid w:val="00DC095B"/>
    <w:rsid w:val="00DC0C26"/>
    <w:rsid w:val="00DC0F42"/>
    <w:rsid w:val="00DC1281"/>
    <w:rsid w:val="00DC16B7"/>
    <w:rsid w:val="00DC1A6C"/>
    <w:rsid w:val="00DC1E13"/>
    <w:rsid w:val="00DC2035"/>
    <w:rsid w:val="00DC2325"/>
    <w:rsid w:val="00DC246B"/>
    <w:rsid w:val="00DC2520"/>
    <w:rsid w:val="00DC26DA"/>
    <w:rsid w:val="00DC2A17"/>
    <w:rsid w:val="00DC2CB0"/>
    <w:rsid w:val="00DC314F"/>
    <w:rsid w:val="00DC34F3"/>
    <w:rsid w:val="00DC3623"/>
    <w:rsid w:val="00DC3C64"/>
    <w:rsid w:val="00DC4329"/>
    <w:rsid w:val="00DC4B60"/>
    <w:rsid w:val="00DC4F8F"/>
    <w:rsid w:val="00DC6218"/>
    <w:rsid w:val="00DC6313"/>
    <w:rsid w:val="00DC6470"/>
    <w:rsid w:val="00DC67C9"/>
    <w:rsid w:val="00DC688C"/>
    <w:rsid w:val="00DC68CF"/>
    <w:rsid w:val="00DC6C3D"/>
    <w:rsid w:val="00DC70C9"/>
    <w:rsid w:val="00DC71D8"/>
    <w:rsid w:val="00DC7947"/>
    <w:rsid w:val="00DD0046"/>
    <w:rsid w:val="00DD00D7"/>
    <w:rsid w:val="00DD0168"/>
    <w:rsid w:val="00DD0506"/>
    <w:rsid w:val="00DD053D"/>
    <w:rsid w:val="00DD0948"/>
    <w:rsid w:val="00DD0A88"/>
    <w:rsid w:val="00DD165E"/>
    <w:rsid w:val="00DD16F9"/>
    <w:rsid w:val="00DD1798"/>
    <w:rsid w:val="00DD1968"/>
    <w:rsid w:val="00DD219D"/>
    <w:rsid w:val="00DD24D5"/>
    <w:rsid w:val="00DD2744"/>
    <w:rsid w:val="00DD2AC0"/>
    <w:rsid w:val="00DD2C28"/>
    <w:rsid w:val="00DD2FA8"/>
    <w:rsid w:val="00DD3CBB"/>
    <w:rsid w:val="00DD3D34"/>
    <w:rsid w:val="00DD3EE4"/>
    <w:rsid w:val="00DD4162"/>
    <w:rsid w:val="00DD4482"/>
    <w:rsid w:val="00DD465E"/>
    <w:rsid w:val="00DD47E4"/>
    <w:rsid w:val="00DD4A05"/>
    <w:rsid w:val="00DD4DF2"/>
    <w:rsid w:val="00DD5165"/>
    <w:rsid w:val="00DD5802"/>
    <w:rsid w:val="00DD5BED"/>
    <w:rsid w:val="00DD5D9A"/>
    <w:rsid w:val="00DD608D"/>
    <w:rsid w:val="00DD60D3"/>
    <w:rsid w:val="00DD61E3"/>
    <w:rsid w:val="00DD627E"/>
    <w:rsid w:val="00DD6E71"/>
    <w:rsid w:val="00DD770F"/>
    <w:rsid w:val="00DE0650"/>
    <w:rsid w:val="00DE10E1"/>
    <w:rsid w:val="00DE1699"/>
    <w:rsid w:val="00DE1830"/>
    <w:rsid w:val="00DE1DEB"/>
    <w:rsid w:val="00DE1EE7"/>
    <w:rsid w:val="00DE3031"/>
    <w:rsid w:val="00DE31F3"/>
    <w:rsid w:val="00DE3213"/>
    <w:rsid w:val="00DE3444"/>
    <w:rsid w:val="00DE3753"/>
    <w:rsid w:val="00DE38D6"/>
    <w:rsid w:val="00DE3B75"/>
    <w:rsid w:val="00DE3CF9"/>
    <w:rsid w:val="00DE3FD7"/>
    <w:rsid w:val="00DE4660"/>
    <w:rsid w:val="00DE5594"/>
    <w:rsid w:val="00DE5792"/>
    <w:rsid w:val="00DE5F29"/>
    <w:rsid w:val="00DE64B3"/>
    <w:rsid w:val="00DE6B5F"/>
    <w:rsid w:val="00DE7D83"/>
    <w:rsid w:val="00DF00CD"/>
    <w:rsid w:val="00DF0287"/>
    <w:rsid w:val="00DF0AA7"/>
    <w:rsid w:val="00DF0B53"/>
    <w:rsid w:val="00DF0F72"/>
    <w:rsid w:val="00DF13D1"/>
    <w:rsid w:val="00DF1DDC"/>
    <w:rsid w:val="00DF1FDD"/>
    <w:rsid w:val="00DF218F"/>
    <w:rsid w:val="00DF26A4"/>
    <w:rsid w:val="00DF3911"/>
    <w:rsid w:val="00DF3C42"/>
    <w:rsid w:val="00DF43E7"/>
    <w:rsid w:val="00DF48F4"/>
    <w:rsid w:val="00DF4C10"/>
    <w:rsid w:val="00DF50B5"/>
    <w:rsid w:val="00DF5438"/>
    <w:rsid w:val="00DF5747"/>
    <w:rsid w:val="00DF5AE6"/>
    <w:rsid w:val="00DF630A"/>
    <w:rsid w:val="00DF6537"/>
    <w:rsid w:val="00DF6616"/>
    <w:rsid w:val="00DF6E48"/>
    <w:rsid w:val="00DF7704"/>
    <w:rsid w:val="00DF78AA"/>
    <w:rsid w:val="00DF7959"/>
    <w:rsid w:val="00DF7EDE"/>
    <w:rsid w:val="00E00541"/>
    <w:rsid w:val="00E0059D"/>
    <w:rsid w:val="00E006FC"/>
    <w:rsid w:val="00E00718"/>
    <w:rsid w:val="00E00ADD"/>
    <w:rsid w:val="00E00D1E"/>
    <w:rsid w:val="00E00EAE"/>
    <w:rsid w:val="00E011CE"/>
    <w:rsid w:val="00E01392"/>
    <w:rsid w:val="00E016E3"/>
    <w:rsid w:val="00E01CF7"/>
    <w:rsid w:val="00E02C77"/>
    <w:rsid w:val="00E03493"/>
    <w:rsid w:val="00E03788"/>
    <w:rsid w:val="00E03EC5"/>
    <w:rsid w:val="00E04065"/>
    <w:rsid w:val="00E04542"/>
    <w:rsid w:val="00E046F7"/>
    <w:rsid w:val="00E0491A"/>
    <w:rsid w:val="00E04D5D"/>
    <w:rsid w:val="00E059CB"/>
    <w:rsid w:val="00E05C0C"/>
    <w:rsid w:val="00E06022"/>
    <w:rsid w:val="00E061FC"/>
    <w:rsid w:val="00E06B4C"/>
    <w:rsid w:val="00E06B9F"/>
    <w:rsid w:val="00E06E5C"/>
    <w:rsid w:val="00E073BC"/>
    <w:rsid w:val="00E0774E"/>
    <w:rsid w:val="00E07866"/>
    <w:rsid w:val="00E07A66"/>
    <w:rsid w:val="00E07CD4"/>
    <w:rsid w:val="00E1004F"/>
    <w:rsid w:val="00E10125"/>
    <w:rsid w:val="00E101EA"/>
    <w:rsid w:val="00E102E7"/>
    <w:rsid w:val="00E10315"/>
    <w:rsid w:val="00E10543"/>
    <w:rsid w:val="00E107C8"/>
    <w:rsid w:val="00E10843"/>
    <w:rsid w:val="00E1124A"/>
    <w:rsid w:val="00E11252"/>
    <w:rsid w:val="00E11548"/>
    <w:rsid w:val="00E11551"/>
    <w:rsid w:val="00E11D41"/>
    <w:rsid w:val="00E1216B"/>
    <w:rsid w:val="00E128EC"/>
    <w:rsid w:val="00E12DB7"/>
    <w:rsid w:val="00E134D3"/>
    <w:rsid w:val="00E134F1"/>
    <w:rsid w:val="00E13566"/>
    <w:rsid w:val="00E135E3"/>
    <w:rsid w:val="00E13674"/>
    <w:rsid w:val="00E13DBD"/>
    <w:rsid w:val="00E1402E"/>
    <w:rsid w:val="00E145A0"/>
    <w:rsid w:val="00E14735"/>
    <w:rsid w:val="00E147AF"/>
    <w:rsid w:val="00E147FF"/>
    <w:rsid w:val="00E152BD"/>
    <w:rsid w:val="00E15520"/>
    <w:rsid w:val="00E155A9"/>
    <w:rsid w:val="00E15C53"/>
    <w:rsid w:val="00E15E56"/>
    <w:rsid w:val="00E15EE1"/>
    <w:rsid w:val="00E16551"/>
    <w:rsid w:val="00E1689B"/>
    <w:rsid w:val="00E16914"/>
    <w:rsid w:val="00E17B60"/>
    <w:rsid w:val="00E2018B"/>
    <w:rsid w:val="00E203C0"/>
    <w:rsid w:val="00E20B5E"/>
    <w:rsid w:val="00E20BF1"/>
    <w:rsid w:val="00E210D0"/>
    <w:rsid w:val="00E21317"/>
    <w:rsid w:val="00E218C0"/>
    <w:rsid w:val="00E21CC7"/>
    <w:rsid w:val="00E22167"/>
    <w:rsid w:val="00E222DD"/>
    <w:rsid w:val="00E227FB"/>
    <w:rsid w:val="00E2281F"/>
    <w:rsid w:val="00E22A6C"/>
    <w:rsid w:val="00E22D0B"/>
    <w:rsid w:val="00E234C1"/>
    <w:rsid w:val="00E23988"/>
    <w:rsid w:val="00E23D7F"/>
    <w:rsid w:val="00E241C9"/>
    <w:rsid w:val="00E2490F"/>
    <w:rsid w:val="00E25204"/>
    <w:rsid w:val="00E255C5"/>
    <w:rsid w:val="00E256B4"/>
    <w:rsid w:val="00E25A0B"/>
    <w:rsid w:val="00E25A47"/>
    <w:rsid w:val="00E2678B"/>
    <w:rsid w:val="00E2682D"/>
    <w:rsid w:val="00E268F1"/>
    <w:rsid w:val="00E26B2D"/>
    <w:rsid w:val="00E26EBE"/>
    <w:rsid w:val="00E27559"/>
    <w:rsid w:val="00E275CC"/>
    <w:rsid w:val="00E27723"/>
    <w:rsid w:val="00E27ACC"/>
    <w:rsid w:val="00E3092F"/>
    <w:rsid w:val="00E30A4C"/>
    <w:rsid w:val="00E31162"/>
    <w:rsid w:val="00E31703"/>
    <w:rsid w:val="00E31AC9"/>
    <w:rsid w:val="00E31BA8"/>
    <w:rsid w:val="00E31FC7"/>
    <w:rsid w:val="00E324F0"/>
    <w:rsid w:val="00E3253E"/>
    <w:rsid w:val="00E32552"/>
    <w:rsid w:val="00E328F3"/>
    <w:rsid w:val="00E32984"/>
    <w:rsid w:val="00E329CC"/>
    <w:rsid w:val="00E32D9B"/>
    <w:rsid w:val="00E32FE1"/>
    <w:rsid w:val="00E33317"/>
    <w:rsid w:val="00E33498"/>
    <w:rsid w:val="00E335FF"/>
    <w:rsid w:val="00E33ABA"/>
    <w:rsid w:val="00E33B39"/>
    <w:rsid w:val="00E33DFB"/>
    <w:rsid w:val="00E342AC"/>
    <w:rsid w:val="00E348D1"/>
    <w:rsid w:val="00E34D65"/>
    <w:rsid w:val="00E3511E"/>
    <w:rsid w:val="00E35229"/>
    <w:rsid w:val="00E35360"/>
    <w:rsid w:val="00E35705"/>
    <w:rsid w:val="00E35AF4"/>
    <w:rsid w:val="00E35C08"/>
    <w:rsid w:val="00E35F90"/>
    <w:rsid w:val="00E365AD"/>
    <w:rsid w:val="00E36749"/>
    <w:rsid w:val="00E37045"/>
    <w:rsid w:val="00E3713C"/>
    <w:rsid w:val="00E3717F"/>
    <w:rsid w:val="00E371DD"/>
    <w:rsid w:val="00E378B3"/>
    <w:rsid w:val="00E37DE4"/>
    <w:rsid w:val="00E4006B"/>
    <w:rsid w:val="00E40783"/>
    <w:rsid w:val="00E40A09"/>
    <w:rsid w:val="00E40A68"/>
    <w:rsid w:val="00E40B8B"/>
    <w:rsid w:val="00E40D51"/>
    <w:rsid w:val="00E40E21"/>
    <w:rsid w:val="00E4109F"/>
    <w:rsid w:val="00E41967"/>
    <w:rsid w:val="00E41C28"/>
    <w:rsid w:val="00E41E6E"/>
    <w:rsid w:val="00E4289E"/>
    <w:rsid w:val="00E42CC9"/>
    <w:rsid w:val="00E42D7A"/>
    <w:rsid w:val="00E42E74"/>
    <w:rsid w:val="00E4304E"/>
    <w:rsid w:val="00E4313E"/>
    <w:rsid w:val="00E43547"/>
    <w:rsid w:val="00E43A2B"/>
    <w:rsid w:val="00E44327"/>
    <w:rsid w:val="00E443C5"/>
    <w:rsid w:val="00E44706"/>
    <w:rsid w:val="00E44964"/>
    <w:rsid w:val="00E44C0F"/>
    <w:rsid w:val="00E45727"/>
    <w:rsid w:val="00E459D2"/>
    <w:rsid w:val="00E46013"/>
    <w:rsid w:val="00E460A6"/>
    <w:rsid w:val="00E460BD"/>
    <w:rsid w:val="00E46283"/>
    <w:rsid w:val="00E46359"/>
    <w:rsid w:val="00E465FC"/>
    <w:rsid w:val="00E4680D"/>
    <w:rsid w:val="00E46BC6"/>
    <w:rsid w:val="00E46D2A"/>
    <w:rsid w:val="00E46EDE"/>
    <w:rsid w:val="00E46F45"/>
    <w:rsid w:val="00E47D2F"/>
    <w:rsid w:val="00E50340"/>
    <w:rsid w:val="00E504D5"/>
    <w:rsid w:val="00E511F7"/>
    <w:rsid w:val="00E51439"/>
    <w:rsid w:val="00E51694"/>
    <w:rsid w:val="00E528B0"/>
    <w:rsid w:val="00E5296B"/>
    <w:rsid w:val="00E52F3F"/>
    <w:rsid w:val="00E530BA"/>
    <w:rsid w:val="00E53655"/>
    <w:rsid w:val="00E53B29"/>
    <w:rsid w:val="00E53B36"/>
    <w:rsid w:val="00E53F75"/>
    <w:rsid w:val="00E5423C"/>
    <w:rsid w:val="00E544B1"/>
    <w:rsid w:val="00E548E0"/>
    <w:rsid w:val="00E54A06"/>
    <w:rsid w:val="00E54D1B"/>
    <w:rsid w:val="00E555E7"/>
    <w:rsid w:val="00E55BA9"/>
    <w:rsid w:val="00E560B3"/>
    <w:rsid w:val="00E56433"/>
    <w:rsid w:val="00E56647"/>
    <w:rsid w:val="00E56707"/>
    <w:rsid w:val="00E57612"/>
    <w:rsid w:val="00E57FA3"/>
    <w:rsid w:val="00E6011E"/>
    <w:rsid w:val="00E60188"/>
    <w:rsid w:val="00E60E01"/>
    <w:rsid w:val="00E6106D"/>
    <w:rsid w:val="00E61161"/>
    <w:rsid w:val="00E611C2"/>
    <w:rsid w:val="00E615DE"/>
    <w:rsid w:val="00E61C56"/>
    <w:rsid w:val="00E620E6"/>
    <w:rsid w:val="00E624D5"/>
    <w:rsid w:val="00E632EE"/>
    <w:rsid w:val="00E635A1"/>
    <w:rsid w:val="00E63618"/>
    <w:rsid w:val="00E6366E"/>
    <w:rsid w:val="00E63712"/>
    <w:rsid w:val="00E63912"/>
    <w:rsid w:val="00E639E6"/>
    <w:rsid w:val="00E63DB0"/>
    <w:rsid w:val="00E645CD"/>
    <w:rsid w:val="00E64E95"/>
    <w:rsid w:val="00E64EB2"/>
    <w:rsid w:val="00E6505F"/>
    <w:rsid w:val="00E650A8"/>
    <w:rsid w:val="00E6511D"/>
    <w:rsid w:val="00E656FA"/>
    <w:rsid w:val="00E65DD5"/>
    <w:rsid w:val="00E65EE6"/>
    <w:rsid w:val="00E660EC"/>
    <w:rsid w:val="00E6626F"/>
    <w:rsid w:val="00E666A8"/>
    <w:rsid w:val="00E666C1"/>
    <w:rsid w:val="00E666CB"/>
    <w:rsid w:val="00E669B3"/>
    <w:rsid w:val="00E66A93"/>
    <w:rsid w:val="00E66BD7"/>
    <w:rsid w:val="00E66D25"/>
    <w:rsid w:val="00E66D59"/>
    <w:rsid w:val="00E66E8D"/>
    <w:rsid w:val="00E67522"/>
    <w:rsid w:val="00E67837"/>
    <w:rsid w:val="00E679C5"/>
    <w:rsid w:val="00E67C0B"/>
    <w:rsid w:val="00E67C11"/>
    <w:rsid w:val="00E67EAF"/>
    <w:rsid w:val="00E7087F"/>
    <w:rsid w:val="00E71467"/>
    <w:rsid w:val="00E71521"/>
    <w:rsid w:val="00E71DBE"/>
    <w:rsid w:val="00E721D2"/>
    <w:rsid w:val="00E722F6"/>
    <w:rsid w:val="00E73252"/>
    <w:rsid w:val="00E7363D"/>
    <w:rsid w:val="00E73979"/>
    <w:rsid w:val="00E73ADD"/>
    <w:rsid w:val="00E73CD5"/>
    <w:rsid w:val="00E74362"/>
    <w:rsid w:val="00E746C0"/>
    <w:rsid w:val="00E7480D"/>
    <w:rsid w:val="00E74B0F"/>
    <w:rsid w:val="00E74D33"/>
    <w:rsid w:val="00E74D5E"/>
    <w:rsid w:val="00E75265"/>
    <w:rsid w:val="00E754A6"/>
    <w:rsid w:val="00E754DF"/>
    <w:rsid w:val="00E7590A"/>
    <w:rsid w:val="00E759A3"/>
    <w:rsid w:val="00E75A94"/>
    <w:rsid w:val="00E75C8C"/>
    <w:rsid w:val="00E76427"/>
    <w:rsid w:val="00E765F6"/>
    <w:rsid w:val="00E76AA7"/>
    <w:rsid w:val="00E7705C"/>
    <w:rsid w:val="00E77334"/>
    <w:rsid w:val="00E773FC"/>
    <w:rsid w:val="00E774CD"/>
    <w:rsid w:val="00E77805"/>
    <w:rsid w:val="00E77A12"/>
    <w:rsid w:val="00E77C76"/>
    <w:rsid w:val="00E77D0A"/>
    <w:rsid w:val="00E77F96"/>
    <w:rsid w:val="00E8013F"/>
    <w:rsid w:val="00E8021F"/>
    <w:rsid w:val="00E80689"/>
    <w:rsid w:val="00E8111F"/>
    <w:rsid w:val="00E811B4"/>
    <w:rsid w:val="00E824C9"/>
    <w:rsid w:val="00E825E3"/>
    <w:rsid w:val="00E8264E"/>
    <w:rsid w:val="00E827C3"/>
    <w:rsid w:val="00E82ADE"/>
    <w:rsid w:val="00E83650"/>
    <w:rsid w:val="00E8382C"/>
    <w:rsid w:val="00E83915"/>
    <w:rsid w:val="00E83A40"/>
    <w:rsid w:val="00E83AC2"/>
    <w:rsid w:val="00E83E44"/>
    <w:rsid w:val="00E84021"/>
    <w:rsid w:val="00E84190"/>
    <w:rsid w:val="00E84748"/>
    <w:rsid w:val="00E84E1C"/>
    <w:rsid w:val="00E84E61"/>
    <w:rsid w:val="00E86002"/>
    <w:rsid w:val="00E86056"/>
    <w:rsid w:val="00E860DA"/>
    <w:rsid w:val="00E862F2"/>
    <w:rsid w:val="00E86B7D"/>
    <w:rsid w:val="00E86D59"/>
    <w:rsid w:val="00E86DA1"/>
    <w:rsid w:val="00E86DF2"/>
    <w:rsid w:val="00E86F2F"/>
    <w:rsid w:val="00E870D5"/>
    <w:rsid w:val="00E9014F"/>
    <w:rsid w:val="00E903DE"/>
    <w:rsid w:val="00E905FB"/>
    <w:rsid w:val="00E9066B"/>
    <w:rsid w:val="00E907A5"/>
    <w:rsid w:val="00E909D6"/>
    <w:rsid w:val="00E922FC"/>
    <w:rsid w:val="00E9249F"/>
    <w:rsid w:val="00E926DC"/>
    <w:rsid w:val="00E92B6D"/>
    <w:rsid w:val="00E93C12"/>
    <w:rsid w:val="00E94208"/>
    <w:rsid w:val="00E944CA"/>
    <w:rsid w:val="00E947B2"/>
    <w:rsid w:val="00E95504"/>
    <w:rsid w:val="00E957F3"/>
    <w:rsid w:val="00E95826"/>
    <w:rsid w:val="00E95D17"/>
    <w:rsid w:val="00E96B83"/>
    <w:rsid w:val="00E96CF8"/>
    <w:rsid w:val="00E96F59"/>
    <w:rsid w:val="00E97EB6"/>
    <w:rsid w:val="00EA0023"/>
    <w:rsid w:val="00EA02A4"/>
    <w:rsid w:val="00EA085E"/>
    <w:rsid w:val="00EA1002"/>
    <w:rsid w:val="00EA1494"/>
    <w:rsid w:val="00EA1FDC"/>
    <w:rsid w:val="00EA2118"/>
    <w:rsid w:val="00EA25B5"/>
    <w:rsid w:val="00EA2747"/>
    <w:rsid w:val="00EA2BE1"/>
    <w:rsid w:val="00EA2D7E"/>
    <w:rsid w:val="00EA3041"/>
    <w:rsid w:val="00EA3E3C"/>
    <w:rsid w:val="00EA4744"/>
    <w:rsid w:val="00EA4E30"/>
    <w:rsid w:val="00EA4E39"/>
    <w:rsid w:val="00EA4F0C"/>
    <w:rsid w:val="00EA4F53"/>
    <w:rsid w:val="00EA5240"/>
    <w:rsid w:val="00EA52C4"/>
    <w:rsid w:val="00EA59DE"/>
    <w:rsid w:val="00EA5A65"/>
    <w:rsid w:val="00EA5BE5"/>
    <w:rsid w:val="00EA6083"/>
    <w:rsid w:val="00EA6379"/>
    <w:rsid w:val="00EA63D4"/>
    <w:rsid w:val="00EA67C8"/>
    <w:rsid w:val="00EA6801"/>
    <w:rsid w:val="00EA6802"/>
    <w:rsid w:val="00EA745B"/>
    <w:rsid w:val="00EA7CA0"/>
    <w:rsid w:val="00EA7DAA"/>
    <w:rsid w:val="00EB0010"/>
    <w:rsid w:val="00EB024E"/>
    <w:rsid w:val="00EB0517"/>
    <w:rsid w:val="00EB0921"/>
    <w:rsid w:val="00EB1001"/>
    <w:rsid w:val="00EB1470"/>
    <w:rsid w:val="00EB1C4F"/>
    <w:rsid w:val="00EB1C73"/>
    <w:rsid w:val="00EB1E63"/>
    <w:rsid w:val="00EB21E4"/>
    <w:rsid w:val="00EB22F9"/>
    <w:rsid w:val="00EB29AE"/>
    <w:rsid w:val="00EB29F2"/>
    <w:rsid w:val="00EB2A23"/>
    <w:rsid w:val="00EB2BCF"/>
    <w:rsid w:val="00EB2DFA"/>
    <w:rsid w:val="00EB2E58"/>
    <w:rsid w:val="00EB34DB"/>
    <w:rsid w:val="00EB35E2"/>
    <w:rsid w:val="00EB35E5"/>
    <w:rsid w:val="00EB38FD"/>
    <w:rsid w:val="00EB3BCE"/>
    <w:rsid w:val="00EB433F"/>
    <w:rsid w:val="00EB4494"/>
    <w:rsid w:val="00EB45B0"/>
    <w:rsid w:val="00EB464F"/>
    <w:rsid w:val="00EB4DC2"/>
    <w:rsid w:val="00EB5552"/>
    <w:rsid w:val="00EB56CA"/>
    <w:rsid w:val="00EB59A4"/>
    <w:rsid w:val="00EB5A55"/>
    <w:rsid w:val="00EB5A57"/>
    <w:rsid w:val="00EB5E92"/>
    <w:rsid w:val="00EB610F"/>
    <w:rsid w:val="00EB61E3"/>
    <w:rsid w:val="00EB632E"/>
    <w:rsid w:val="00EB63F1"/>
    <w:rsid w:val="00EB6B08"/>
    <w:rsid w:val="00EB6E14"/>
    <w:rsid w:val="00EB768D"/>
    <w:rsid w:val="00EB7DE5"/>
    <w:rsid w:val="00EC06CA"/>
    <w:rsid w:val="00EC09E4"/>
    <w:rsid w:val="00EC0A36"/>
    <w:rsid w:val="00EC10C9"/>
    <w:rsid w:val="00EC16D8"/>
    <w:rsid w:val="00EC1970"/>
    <w:rsid w:val="00EC2158"/>
    <w:rsid w:val="00EC24B9"/>
    <w:rsid w:val="00EC26E4"/>
    <w:rsid w:val="00EC26EC"/>
    <w:rsid w:val="00EC284F"/>
    <w:rsid w:val="00EC2BCD"/>
    <w:rsid w:val="00EC2CA2"/>
    <w:rsid w:val="00EC3148"/>
    <w:rsid w:val="00EC31C0"/>
    <w:rsid w:val="00EC34D7"/>
    <w:rsid w:val="00EC3D73"/>
    <w:rsid w:val="00EC4527"/>
    <w:rsid w:val="00EC479D"/>
    <w:rsid w:val="00EC47F4"/>
    <w:rsid w:val="00EC4865"/>
    <w:rsid w:val="00EC49DC"/>
    <w:rsid w:val="00EC4A08"/>
    <w:rsid w:val="00EC4BE8"/>
    <w:rsid w:val="00EC4F3C"/>
    <w:rsid w:val="00EC55E4"/>
    <w:rsid w:val="00EC5860"/>
    <w:rsid w:val="00EC5F36"/>
    <w:rsid w:val="00EC65AB"/>
    <w:rsid w:val="00EC6AAA"/>
    <w:rsid w:val="00EC6D3D"/>
    <w:rsid w:val="00EC7289"/>
    <w:rsid w:val="00EC7396"/>
    <w:rsid w:val="00EC76A6"/>
    <w:rsid w:val="00EC77DB"/>
    <w:rsid w:val="00EC7FF5"/>
    <w:rsid w:val="00ED0143"/>
    <w:rsid w:val="00ED084B"/>
    <w:rsid w:val="00ED123A"/>
    <w:rsid w:val="00ED194B"/>
    <w:rsid w:val="00ED198D"/>
    <w:rsid w:val="00ED1AAF"/>
    <w:rsid w:val="00ED1CCD"/>
    <w:rsid w:val="00ED30AF"/>
    <w:rsid w:val="00ED33B8"/>
    <w:rsid w:val="00ED39E4"/>
    <w:rsid w:val="00ED3A7F"/>
    <w:rsid w:val="00ED3CDC"/>
    <w:rsid w:val="00ED3D04"/>
    <w:rsid w:val="00ED44BE"/>
    <w:rsid w:val="00ED4859"/>
    <w:rsid w:val="00ED4884"/>
    <w:rsid w:val="00ED4A5E"/>
    <w:rsid w:val="00ED50B0"/>
    <w:rsid w:val="00ED50D9"/>
    <w:rsid w:val="00ED51DB"/>
    <w:rsid w:val="00ED5265"/>
    <w:rsid w:val="00ED5293"/>
    <w:rsid w:val="00ED5894"/>
    <w:rsid w:val="00ED6115"/>
    <w:rsid w:val="00ED6207"/>
    <w:rsid w:val="00ED6427"/>
    <w:rsid w:val="00ED677A"/>
    <w:rsid w:val="00ED69E0"/>
    <w:rsid w:val="00ED6B39"/>
    <w:rsid w:val="00ED712A"/>
    <w:rsid w:val="00ED7324"/>
    <w:rsid w:val="00ED79F0"/>
    <w:rsid w:val="00ED7A67"/>
    <w:rsid w:val="00ED7CAD"/>
    <w:rsid w:val="00EE0219"/>
    <w:rsid w:val="00EE046C"/>
    <w:rsid w:val="00EE0D7B"/>
    <w:rsid w:val="00EE0EC7"/>
    <w:rsid w:val="00EE137C"/>
    <w:rsid w:val="00EE1C63"/>
    <w:rsid w:val="00EE2175"/>
    <w:rsid w:val="00EE223D"/>
    <w:rsid w:val="00EE251A"/>
    <w:rsid w:val="00EE2752"/>
    <w:rsid w:val="00EE2B1A"/>
    <w:rsid w:val="00EE35FD"/>
    <w:rsid w:val="00EE3640"/>
    <w:rsid w:val="00EE3B0B"/>
    <w:rsid w:val="00EE440D"/>
    <w:rsid w:val="00EE47C5"/>
    <w:rsid w:val="00EE63F5"/>
    <w:rsid w:val="00EE663C"/>
    <w:rsid w:val="00EE6651"/>
    <w:rsid w:val="00EE6717"/>
    <w:rsid w:val="00EE6BBF"/>
    <w:rsid w:val="00EE6C9C"/>
    <w:rsid w:val="00EE7267"/>
    <w:rsid w:val="00EE7449"/>
    <w:rsid w:val="00EE7685"/>
    <w:rsid w:val="00EE7F68"/>
    <w:rsid w:val="00EF01BC"/>
    <w:rsid w:val="00EF0399"/>
    <w:rsid w:val="00EF068D"/>
    <w:rsid w:val="00EF0B08"/>
    <w:rsid w:val="00EF0ED1"/>
    <w:rsid w:val="00EF0FD9"/>
    <w:rsid w:val="00EF12FD"/>
    <w:rsid w:val="00EF1439"/>
    <w:rsid w:val="00EF1613"/>
    <w:rsid w:val="00EF2280"/>
    <w:rsid w:val="00EF24B2"/>
    <w:rsid w:val="00EF292A"/>
    <w:rsid w:val="00EF2D46"/>
    <w:rsid w:val="00EF3531"/>
    <w:rsid w:val="00EF355A"/>
    <w:rsid w:val="00EF3872"/>
    <w:rsid w:val="00EF3A00"/>
    <w:rsid w:val="00EF3D08"/>
    <w:rsid w:val="00EF3E77"/>
    <w:rsid w:val="00EF3EA3"/>
    <w:rsid w:val="00EF43D7"/>
    <w:rsid w:val="00EF4408"/>
    <w:rsid w:val="00EF4A90"/>
    <w:rsid w:val="00EF4BA6"/>
    <w:rsid w:val="00EF4EC5"/>
    <w:rsid w:val="00EF5019"/>
    <w:rsid w:val="00EF5D28"/>
    <w:rsid w:val="00EF64A6"/>
    <w:rsid w:val="00EF6898"/>
    <w:rsid w:val="00EF6A5D"/>
    <w:rsid w:val="00EF6F19"/>
    <w:rsid w:val="00EF718F"/>
    <w:rsid w:val="00EF7333"/>
    <w:rsid w:val="00EF7B40"/>
    <w:rsid w:val="00F00090"/>
    <w:rsid w:val="00F001B0"/>
    <w:rsid w:val="00F00B9A"/>
    <w:rsid w:val="00F00DF3"/>
    <w:rsid w:val="00F00E2F"/>
    <w:rsid w:val="00F011B9"/>
    <w:rsid w:val="00F0157F"/>
    <w:rsid w:val="00F0174D"/>
    <w:rsid w:val="00F0179E"/>
    <w:rsid w:val="00F01B29"/>
    <w:rsid w:val="00F0205F"/>
    <w:rsid w:val="00F02196"/>
    <w:rsid w:val="00F024EA"/>
    <w:rsid w:val="00F02613"/>
    <w:rsid w:val="00F02625"/>
    <w:rsid w:val="00F027A1"/>
    <w:rsid w:val="00F02AFE"/>
    <w:rsid w:val="00F02F7B"/>
    <w:rsid w:val="00F03003"/>
    <w:rsid w:val="00F03260"/>
    <w:rsid w:val="00F033E0"/>
    <w:rsid w:val="00F03726"/>
    <w:rsid w:val="00F0387A"/>
    <w:rsid w:val="00F038B3"/>
    <w:rsid w:val="00F03E92"/>
    <w:rsid w:val="00F03F96"/>
    <w:rsid w:val="00F04E8C"/>
    <w:rsid w:val="00F04E93"/>
    <w:rsid w:val="00F05191"/>
    <w:rsid w:val="00F051EE"/>
    <w:rsid w:val="00F0545B"/>
    <w:rsid w:val="00F058A0"/>
    <w:rsid w:val="00F05C46"/>
    <w:rsid w:val="00F05E18"/>
    <w:rsid w:val="00F05EC6"/>
    <w:rsid w:val="00F06121"/>
    <w:rsid w:val="00F0684A"/>
    <w:rsid w:val="00F06AF2"/>
    <w:rsid w:val="00F06FD6"/>
    <w:rsid w:val="00F07074"/>
    <w:rsid w:val="00F0724A"/>
    <w:rsid w:val="00F1042C"/>
    <w:rsid w:val="00F104A1"/>
    <w:rsid w:val="00F11369"/>
    <w:rsid w:val="00F11D36"/>
    <w:rsid w:val="00F11E22"/>
    <w:rsid w:val="00F120A5"/>
    <w:rsid w:val="00F122A7"/>
    <w:rsid w:val="00F12342"/>
    <w:rsid w:val="00F12B75"/>
    <w:rsid w:val="00F12DCF"/>
    <w:rsid w:val="00F13072"/>
    <w:rsid w:val="00F13305"/>
    <w:rsid w:val="00F13385"/>
    <w:rsid w:val="00F13470"/>
    <w:rsid w:val="00F135B1"/>
    <w:rsid w:val="00F135DF"/>
    <w:rsid w:val="00F1385E"/>
    <w:rsid w:val="00F13953"/>
    <w:rsid w:val="00F148AE"/>
    <w:rsid w:val="00F14AFE"/>
    <w:rsid w:val="00F14DEA"/>
    <w:rsid w:val="00F14F89"/>
    <w:rsid w:val="00F15225"/>
    <w:rsid w:val="00F1541D"/>
    <w:rsid w:val="00F15E20"/>
    <w:rsid w:val="00F166A7"/>
    <w:rsid w:val="00F16748"/>
    <w:rsid w:val="00F16A23"/>
    <w:rsid w:val="00F16B8B"/>
    <w:rsid w:val="00F16D5C"/>
    <w:rsid w:val="00F17209"/>
    <w:rsid w:val="00F17265"/>
    <w:rsid w:val="00F1745A"/>
    <w:rsid w:val="00F17520"/>
    <w:rsid w:val="00F1768D"/>
    <w:rsid w:val="00F177E5"/>
    <w:rsid w:val="00F17B54"/>
    <w:rsid w:val="00F17CB4"/>
    <w:rsid w:val="00F20219"/>
    <w:rsid w:val="00F2044B"/>
    <w:rsid w:val="00F2086E"/>
    <w:rsid w:val="00F20BBA"/>
    <w:rsid w:val="00F20CD0"/>
    <w:rsid w:val="00F20D53"/>
    <w:rsid w:val="00F2114F"/>
    <w:rsid w:val="00F212B2"/>
    <w:rsid w:val="00F21462"/>
    <w:rsid w:val="00F217DB"/>
    <w:rsid w:val="00F21B9C"/>
    <w:rsid w:val="00F2244B"/>
    <w:rsid w:val="00F226C2"/>
    <w:rsid w:val="00F22939"/>
    <w:rsid w:val="00F22B2A"/>
    <w:rsid w:val="00F234C8"/>
    <w:rsid w:val="00F2370A"/>
    <w:rsid w:val="00F24426"/>
    <w:rsid w:val="00F24451"/>
    <w:rsid w:val="00F244A2"/>
    <w:rsid w:val="00F244ED"/>
    <w:rsid w:val="00F2451C"/>
    <w:rsid w:val="00F247B1"/>
    <w:rsid w:val="00F2503F"/>
    <w:rsid w:val="00F2576E"/>
    <w:rsid w:val="00F25BF3"/>
    <w:rsid w:val="00F25D3E"/>
    <w:rsid w:val="00F26268"/>
    <w:rsid w:val="00F26543"/>
    <w:rsid w:val="00F26BDE"/>
    <w:rsid w:val="00F26C26"/>
    <w:rsid w:val="00F26DB3"/>
    <w:rsid w:val="00F26EF0"/>
    <w:rsid w:val="00F27085"/>
    <w:rsid w:val="00F270B3"/>
    <w:rsid w:val="00F27190"/>
    <w:rsid w:val="00F2720B"/>
    <w:rsid w:val="00F27388"/>
    <w:rsid w:val="00F279F1"/>
    <w:rsid w:val="00F27C6C"/>
    <w:rsid w:val="00F27E53"/>
    <w:rsid w:val="00F300BE"/>
    <w:rsid w:val="00F3035A"/>
    <w:rsid w:val="00F30F1B"/>
    <w:rsid w:val="00F30F87"/>
    <w:rsid w:val="00F310BD"/>
    <w:rsid w:val="00F3141B"/>
    <w:rsid w:val="00F31451"/>
    <w:rsid w:val="00F314B2"/>
    <w:rsid w:val="00F316B9"/>
    <w:rsid w:val="00F31C4B"/>
    <w:rsid w:val="00F31F47"/>
    <w:rsid w:val="00F3203E"/>
    <w:rsid w:val="00F3230B"/>
    <w:rsid w:val="00F3248D"/>
    <w:rsid w:val="00F32A45"/>
    <w:rsid w:val="00F32D93"/>
    <w:rsid w:val="00F3303B"/>
    <w:rsid w:val="00F33426"/>
    <w:rsid w:val="00F335A0"/>
    <w:rsid w:val="00F33827"/>
    <w:rsid w:val="00F33F53"/>
    <w:rsid w:val="00F340F8"/>
    <w:rsid w:val="00F34B38"/>
    <w:rsid w:val="00F34CCC"/>
    <w:rsid w:val="00F353A9"/>
    <w:rsid w:val="00F35BAC"/>
    <w:rsid w:val="00F363CC"/>
    <w:rsid w:val="00F363E2"/>
    <w:rsid w:val="00F3655E"/>
    <w:rsid w:val="00F3657B"/>
    <w:rsid w:val="00F36846"/>
    <w:rsid w:val="00F36CA0"/>
    <w:rsid w:val="00F36EB3"/>
    <w:rsid w:val="00F37226"/>
    <w:rsid w:val="00F372CC"/>
    <w:rsid w:val="00F372E6"/>
    <w:rsid w:val="00F3752E"/>
    <w:rsid w:val="00F37988"/>
    <w:rsid w:val="00F400C8"/>
    <w:rsid w:val="00F403E1"/>
    <w:rsid w:val="00F409FC"/>
    <w:rsid w:val="00F4102E"/>
    <w:rsid w:val="00F41540"/>
    <w:rsid w:val="00F41C37"/>
    <w:rsid w:val="00F4234F"/>
    <w:rsid w:val="00F428C8"/>
    <w:rsid w:val="00F42AE9"/>
    <w:rsid w:val="00F436B7"/>
    <w:rsid w:val="00F4456A"/>
    <w:rsid w:val="00F445DD"/>
    <w:rsid w:val="00F4503E"/>
    <w:rsid w:val="00F45391"/>
    <w:rsid w:val="00F459B7"/>
    <w:rsid w:val="00F459BA"/>
    <w:rsid w:val="00F45B29"/>
    <w:rsid w:val="00F45F5E"/>
    <w:rsid w:val="00F4603A"/>
    <w:rsid w:val="00F46A9D"/>
    <w:rsid w:val="00F46FEF"/>
    <w:rsid w:val="00F47B1D"/>
    <w:rsid w:val="00F5082A"/>
    <w:rsid w:val="00F50EF0"/>
    <w:rsid w:val="00F50F3F"/>
    <w:rsid w:val="00F5156C"/>
    <w:rsid w:val="00F51A91"/>
    <w:rsid w:val="00F51D8D"/>
    <w:rsid w:val="00F52729"/>
    <w:rsid w:val="00F5284A"/>
    <w:rsid w:val="00F52CC4"/>
    <w:rsid w:val="00F52E1A"/>
    <w:rsid w:val="00F53037"/>
    <w:rsid w:val="00F53490"/>
    <w:rsid w:val="00F53674"/>
    <w:rsid w:val="00F53A6C"/>
    <w:rsid w:val="00F53BDC"/>
    <w:rsid w:val="00F53EA2"/>
    <w:rsid w:val="00F54193"/>
    <w:rsid w:val="00F546B8"/>
    <w:rsid w:val="00F54D9E"/>
    <w:rsid w:val="00F54E09"/>
    <w:rsid w:val="00F55316"/>
    <w:rsid w:val="00F55725"/>
    <w:rsid w:val="00F5578E"/>
    <w:rsid w:val="00F5666F"/>
    <w:rsid w:val="00F567EA"/>
    <w:rsid w:val="00F569D3"/>
    <w:rsid w:val="00F56C6E"/>
    <w:rsid w:val="00F57056"/>
    <w:rsid w:val="00F57381"/>
    <w:rsid w:val="00F57BB2"/>
    <w:rsid w:val="00F60162"/>
    <w:rsid w:val="00F601F7"/>
    <w:rsid w:val="00F602E1"/>
    <w:rsid w:val="00F603A9"/>
    <w:rsid w:val="00F60595"/>
    <w:rsid w:val="00F609D8"/>
    <w:rsid w:val="00F60BC6"/>
    <w:rsid w:val="00F60DFC"/>
    <w:rsid w:val="00F6114A"/>
    <w:rsid w:val="00F612B4"/>
    <w:rsid w:val="00F6189C"/>
    <w:rsid w:val="00F61938"/>
    <w:rsid w:val="00F61CB8"/>
    <w:rsid w:val="00F6213D"/>
    <w:rsid w:val="00F623B4"/>
    <w:rsid w:val="00F6310B"/>
    <w:rsid w:val="00F63186"/>
    <w:rsid w:val="00F6341D"/>
    <w:rsid w:val="00F63680"/>
    <w:rsid w:val="00F6399A"/>
    <w:rsid w:val="00F63E2E"/>
    <w:rsid w:val="00F63F59"/>
    <w:rsid w:val="00F6416B"/>
    <w:rsid w:val="00F641AA"/>
    <w:rsid w:val="00F65265"/>
    <w:rsid w:val="00F65346"/>
    <w:rsid w:val="00F6575C"/>
    <w:rsid w:val="00F65D9A"/>
    <w:rsid w:val="00F6603D"/>
    <w:rsid w:val="00F6653B"/>
    <w:rsid w:val="00F66839"/>
    <w:rsid w:val="00F670C8"/>
    <w:rsid w:val="00F67518"/>
    <w:rsid w:val="00F67625"/>
    <w:rsid w:val="00F677F3"/>
    <w:rsid w:val="00F67A22"/>
    <w:rsid w:val="00F703EF"/>
    <w:rsid w:val="00F70DE5"/>
    <w:rsid w:val="00F70FB3"/>
    <w:rsid w:val="00F70FB5"/>
    <w:rsid w:val="00F71D1A"/>
    <w:rsid w:val="00F71EA3"/>
    <w:rsid w:val="00F71FE0"/>
    <w:rsid w:val="00F72218"/>
    <w:rsid w:val="00F72F06"/>
    <w:rsid w:val="00F731DB"/>
    <w:rsid w:val="00F73BBA"/>
    <w:rsid w:val="00F73E9F"/>
    <w:rsid w:val="00F741A1"/>
    <w:rsid w:val="00F746BE"/>
    <w:rsid w:val="00F74EE3"/>
    <w:rsid w:val="00F7521A"/>
    <w:rsid w:val="00F755DB"/>
    <w:rsid w:val="00F75E3F"/>
    <w:rsid w:val="00F75EA2"/>
    <w:rsid w:val="00F763BE"/>
    <w:rsid w:val="00F764D5"/>
    <w:rsid w:val="00F76554"/>
    <w:rsid w:val="00F765CC"/>
    <w:rsid w:val="00F76F8D"/>
    <w:rsid w:val="00F772A1"/>
    <w:rsid w:val="00F77303"/>
    <w:rsid w:val="00F774FD"/>
    <w:rsid w:val="00F77C06"/>
    <w:rsid w:val="00F77C8E"/>
    <w:rsid w:val="00F77D15"/>
    <w:rsid w:val="00F802E6"/>
    <w:rsid w:val="00F80903"/>
    <w:rsid w:val="00F809C6"/>
    <w:rsid w:val="00F80C73"/>
    <w:rsid w:val="00F80C86"/>
    <w:rsid w:val="00F80D76"/>
    <w:rsid w:val="00F816E4"/>
    <w:rsid w:val="00F8193F"/>
    <w:rsid w:val="00F81CF8"/>
    <w:rsid w:val="00F81DB5"/>
    <w:rsid w:val="00F81E3F"/>
    <w:rsid w:val="00F82434"/>
    <w:rsid w:val="00F8258E"/>
    <w:rsid w:val="00F82FE3"/>
    <w:rsid w:val="00F83021"/>
    <w:rsid w:val="00F83061"/>
    <w:rsid w:val="00F83746"/>
    <w:rsid w:val="00F83B59"/>
    <w:rsid w:val="00F83C52"/>
    <w:rsid w:val="00F83C60"/>
    <w:rsid w:val="00F84194"/>
    <w:rsid w:val="00F841B2"/>
    <w:rsid w:val="00F8424B"/>
    <w:rsid w:val="00F842C6"/>
    <w:rsid w:val="00F84483"/>
    <w:rsid w:val="00F844D7"/>
    <w:rsid w:val="00F84921"/>
    <w:rsid w:val="00F849F4"/>
    <w:rsid w:val="00F84D9F"/>
    <w:rsid w:val="00F854D2"/>
    <w:rsid w:val="00F85972"/>
    <w:rsid w:val="00F85DA3"/>
    <w:rsid w:val="00F86490"/>
    <w:rsid w:val="00F868B3"/>
    <w:rsid w:val="00F8690F"/>
    <w:rsid w:val="00F8739B"/>
    <w:rsid w:val="00F87625"/>
    <w:rsid w:val="00F87767"/>
    <w:rsid w:val="00F87AB9"/>
    <w:rsid w:val="00F87C0D"/>
    <w:rsid w:val="00F87F94"/>
    <w:rsid w:val="00F90391"/>
    <w:rsid w:val="00F90469"/>
    <w:rsid w:val="00F9062E"/>
    <w:rsid w:val="00F90792"/>
    <w:rsid w:val="00F9093B"/>
    <w:rsid w:val="00F91175"/>
    <w:rsid w:val="00F9166B"/>
    <w:rsid w:val="00F91DC6"/>
    <w:rsid w:val="00F92144"/>
    <w:rsid w:val="00F922F1"/>
    <w:rsid w:val="00F9245E"/>
    <w:rsid w:val="00F928FF"/>
    <w:rsid w:val="00F92A87"/>
    <w:rsid w:val="00F92F92"/>
    <w:rsid w:val="00F92FB1"/>
    <w:rsid w:val="00F933AB"/>
    <w:rsid w:val="00F93487"/>
    <w:rsid w:val="00F9388E"/>
    <w:rsid w:val="00F93B13"/>
    <w:rsid w:val="00F93C40"/>
    <w:rsid w:val="00F94944"/>
    <w:rsid w:val="00F95451"/>
    <w:rsid w:val="00F9566B"/>
    <w:rsid w:val="00F959BF"/>
    <w:rsid w:val="00F95A4D"/>
    <w:rsid w:val="00F9629B"/>
    <w:rsid w:val="00F964A8"/>
    <w:rsid w:val="00F96569"/>
    <w:rsid w:val="00F96AF2"/>
    <w:rsid w:val="00F96B0B"/>
    <w:rsid w:val="00F9706A"/>
    <w:rsid w:val="00F97A94"/>
    <w:rsid w:val="00F97AC8"/>
    <w:rsid w:val="00F97CA0"/>
    <w:rsid w:val="00FA115A"/>
    <w:rsid w:val="00FA1540"/>
    <w:rsid w:val="00FA19D7"/>
    <w:rsid w:val="00FA1E1C"/>
    <w:rsid w:val="00FA1F12"/>
    <w:rsid w:val="00FA2285"/>
    <w:rsid w:val="00FA23BA"/>
    <w:rsid w:val="00FA2661"/>
    <w:rsid w:val="00FA2850"/>
    <w:rsid w:val="00FA2BDC"/>
    <w:rsid w:val="00FA2CA6"/>
    <w:rsid w:val="00FA31FD"/>
    <w:rsid w:val="00FA3208"/>
    <w:rsid w:val="00FA33EA"/>
    <w:rsid w:val="00FA340C"/>
    <w:rsid w:val="00FA4938"/>
    <w:rsid w:val="00FA4E61"/>
    <w:rsid w:val="00FA55DA"/>
    <w:rsid w:val="00FA574B"/>
    <w:rsid w:val="00FA5B09"/>
    <w:rsid w:val="00FA5FFB"/>
    <w:rsid w:val="00FA6836"/>
    <w:rsid w:val="00FA6A72"/>
    <w:rsid w:val="00FA6B20"/>
    <w:rsid w:val="00FA718F"/>
    <w:rsid w:val="00FA751C"/>
    <w:rsid w:val="00FA7565"/>
    <w:rsid w:val="00FA75BA"/>
    <w:rsid w:val="00FA7979"/>
    <w:rsid w:val="00FA7D4C"/>
    <w:rsid w:val="00FA7E31"/>
    <w:rsid w:val="00FA7EF4"/>
    <w:rsid w:val="00FA7F81"/>
    <w:rsid w:val="00FB0731"/>
    <w:rsid w:val="00FB0A73"/>
    <w:rsid w:val="00FB0AD1"/>
    <w:rsid w:val="00FB0C68"/>
    <w:rsid w:val="00FB17F1"/>
    <w:rsid w:val="00FB19CB"/>
    <w:rsid w:val="00FB1C60"/>
    <w:rsid w:val="00FB1CED"/>
    <w:rsid w:val="00FB2688"/>
    <w:rsid w:val="00FB2BA5"/>
    <w:rsid w:val="00FB3129"/>
    <w:rsid w:val="00FB3911"/>
    <w:rsid w:val="00FB3F39"/>
    <w:rsid w:val="00FB42D1"/>
    <w:rsid w:val="00FB43E0"/>
    <w:rsid w:val="00FB4A11"/>
    <w:rsid w:val="00FB4DDA"/>
    <w:rsid w:val="00FB50C9"/>
    <w:rsid w:val="00FB5901"/>
    <w:rsid w:val="00FB63B2"/>
    <w:rsid w:val="00FB66DC"/>
    <w:rsid w:val="00FB66F5"/>
    <w:rsid w:val="00FB7302"/>
    <w:rsid w:val="00FB7374"/>
    <w:rsid w:val="00FB73E7"/>
    <w:rsid w:val="00FB7A93"/>
    <w:rsid w:val="00FB7C7B"/>
    <w:rsid w:val="00FB7FB9"/>
    <w:rsid w:val="00FC042C"/>
    <w:rsid w:val="00FC0467"/>
    <w:rsid w:val="00FC063E"/>
    <w:rsid w:val="00FC0B6B"/>
    <w:rsid w:val="00FC0CE7"/>
    <w:rsid w:val="00FC1B22"/>
    <w:rsid w:val="00FC25B1"/>
    <w:rsid w:val="00FC2B4C"/>
    <w:rsid w:val="00FC2F1F"/>
    <w:rsid w:val="00FC30E8"/>
    <w:rsid w:val="00FC3A0E"/>
    <w:rsid w:val="00FC3B46"/>
    <w:rsid w:val="00FC3E86"/>
    <w:rsid w:val="00FC3FDC"/>
    <w:rsid w:val="00FC40B9"/>
    <w:rsid w:val="00FC4288"/>
    <w:rsid w:val="00FC4292"/>
    <w:rsid w:val="00FC4523"/>
    <w:rsid w:val="00FC473E"/>
    <w:rsid w:val="00FC514F"/>
    <w:rsid w:val="00FC580E"/>
    <w:rsid w:val="00FC592F"/>
    <w:rsid w:val="00FC5F8F"/>
    <w:rsid w:val="00FC66F6"/>
    <w:rsid w:val="00FC68B6"/>
    <w:rsid w:val="00FC6916"/>
    <w:rsid w:val="00FC70BA"/>
    <w:rsid w:val="00FC72C4"/>
    <w:rsid w:val="00FC7DB8"/>
    <w:rsid w:val="00FD0A1A"/>
    <w:rsid w:val="00FD1050"/>
    <w:rsid w:val="00FD125E"/>
    <w:rsid w:val="00FD168F"/>
    <w:rsid w:val="00FD19ED"/>
    <w:rsid w:val="00FD1B7F"/>
    <w:rsid w:val="00FD261C"/>
    <w:rsid w:val="00FD28DD"/>
    <w:rsid w:val="00FD2E7F"/>
    <w:rsid w:val="00FD352A"/>
    <w:rsid w:val="00FD3DD7"/>
    <w:rsid w:val="00FD3E11"/>
    <w:rsid w:val="00FD46BC"/>
    <w:rsid w:val="00FD517C"/>
    <w:rsid w:val="00FD522C"/>
    <w:rsid w:val="00FD54B9"/>
    <w:rsid w:val="00FD568B"/>
    <w:rsid w:val="00FD5BD0"/>
    <w:rsid w:val="00FD5BFD"/>
    <w:rsid w:val="00FD5D4F"/>
    <w:rsid w:val="00FD5EF4"/>
    <w:rsid w:val="00FD6576"/>
    <w:rsid w:val="00FD6588"/>
    <w:rsid w:val="00FD6781"/>
    <w:rsid w:val="00FD6EA5"/>
    <w:rsid w:val="00FD6F54"/>
    <w:rsid w:val="00FD7204"/>
    <w:rsid w:val="00FD7454"/>
    <w:rsid w:val="00FD772A"/>
    <w:rsid w:val="00FD7956"/>
    <w:rsid w:val="00FD7978"/>
    <w:rsid w:val="00FD79AD"/>
    <w:rsid w:val="00FD7CE4"/>
    <w:rsid w:val="00FE0637"/>
    <w:rsid w:val="00FE0EF6"/>
    <w:rsid w:val="00FE0F6A"/>
    <w:rsid w:val="00FE12D9"/>
    <w:rsid w:val="00FE1741"/>
    <w:rsid w:val="00FE17A4"/>
    <w:rsid w:val="00FE18C1"/>
    <w:rsid w:val="00FE1AA9"/>
    <w:rsid w:val="00FE20AC"/>
    <w:rsid w:val="00FE2215"/>
    <w:rsid w:val="00FE2347"/>
    <w:rsid w:val="00FE2402"/>
    <w:rsid w:val="00FE2DFA"/>
    <w:rsid w:val="00FE36AC"/>
    <w:rsid w:val="00FE36C1"/>
    <w:rsid w:val="00FE3F97"/>
    <w:rsid w:val="00FE3FCF"/>
    <w:rsid w:val="00FE40F0"/>
    <w:rsid w:val="00FE4208"/>
    <w:rsid w:val="00FE47D0"/>
    <w:rsid w:val="00FE4F58"/>
    <w:rsid w:val="00FE5B2C"/>
    <w:rsid w:val="00FE6348"/>
    <w:rsid w:val="00FE6D48"/>
    <w:rsid w:val="00FE6FA7"/>
    <w:rsid w:val="00FE6FDB"/>
    <w:rsid w:val="00FE752B"/>
    <w:rsid w:val="00FE7633"/>
    <w:rsid w:val="00FE7A08"/>
    <w:rsid w:val="00FF071D"/>
    <w:rsid w:val="00FF091E"/>
    <w:rsid w:val="00FF0A66"/>
    <w:rsid w:val="00FF0B1A"/>
    <w:rsid w:val="00FF0B78"/>
    <w:rsid w:val="00FF0BEA"/>
    <w:rsid w:val="00FF0CB2"/>
    <w:rsid w:val="00FF1462"/>
    <w:rsid w:val="00FF1939"/>
    <w:rsid w:val="00FF247F"/>
    <w:rsid w:val="00FF2568"/>
    <w:rsid w:val="00FF2605"/>
    <w:rsid w:val="00FF2A0A"/>
    <w:rsid w:val="00FF2C22"/>
    <w:rsid w:val="00FF2C8E"/>
    <w:rsid w:val="00FF2E91"/>
    <w:rsid w:val="00FF301D"/>
    <w:rsid w:val="00FF4423"/>
    <w:rsid w:val="00FF4DE3"/>
    <w:rsid w:val="00FF5052"/>
    <w:rsid w:val="00FF516D"/>
    <w:rsid w:val="00FF5394"/>
    <w:rsid w:val="00FF5FB8"/>
    <w:rsid w:val="00FF619E"/>
    <w:rsid w:val="00FF6454"/>
    <w:rsid w:val="00FF68EA"/>
    <w:rsid w:val="00FF69F5"/>
    <w:rsid w:val="00FF6CE7"/>
    <w:rsid w:val="00FF75AB"/>
    <w:rsid w:val="00FF7886"/>
    <w:rsid w:val="00FF7A65"/>
    <w:rsid w:val="00FF7AB4"/>
    <w:rsid w:val="00FF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B1C069"/>
  <w15:chartTrackingRefBased/>
  <w15:docId w15:val="{0F1EA696-E733-443C-AE45-F19B1BDF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EC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CharCharCharChar">
    <w:name w:val="Char Char Char Char Char Char Char Char Char Char Char Char Char Char Char Char Char Char Char"/>
    <w:basedOn w:val="Normal"/>
    <w:rsid w:val="00624354"/>
    <w:pPr>
      <w:tabs>
        <w:tab w:val="left" w:pos="567"/>
      </w:tabs>
      <w:spacing w:before="120" w:after="160" w:line="240" w:lineRule="exact"/>
      <w:ind w:left="1584" w:hanging="504"/>
    </w:pPr>
    <w:rPr>
      <w:rFonts w:ascii="Arial" w:hAnsi="Arial"/>
      <w:b/>
      <w:bCs/>
      <w:color w:val="000000"/>
    </w:rPr>
  </w:style>
  <w:style w:type="paragraph" w:customStyle="1" w:styleId="StyleesegmentpAuto1">
    <w:name w:val="Style esegment_p + Auto1"/>
    <w:basedOn w:val="Normal"/>
    <w:rsid w:val="00624354"/>
    <w:pPr>
      <w:spacing w:after="80"/>
      <w:ind w:firstLine="238"/>
      <w:jc w:val="both"/>
    </w:pPr>
    <w:rPr>
      <w:sz w:val="22"/>
      <w:lang w:val="sr-Latn-CS" w:eastAsia="sr-Latn-CS"/>
    </w:rPr>
  </w:style>
  <w:style w:type="paragraph" w:customStyle="1" w:styleId="1tekst">
    <w:name w:val="1tekst"/>
    <w:basedOn w:val="Normal"/>
    <w:rsid w:val="00F9062E"/>
    <w:pPr>
      <w:ind w:left="375" w:right="375" w:firstLine="240"/>
      <w:jc w:val="both"/>
    </w:pPr>
    <w:rPr>
      <w:rFonts w:ascii="Arial" w:hAnsi="Arial" w:cs="Arial"/>
      <w:sz w:val="20"/>
      <w:szCs w:val="20"/>
      <w:lang w:val="sr-Latn-CS" w:eastAsia="sr-Latn-CS"/>
    </w:rPr>
  </w:style>
  <w:style w:type="paragraph" w:customStyle="1" w:styleId="esegmenth4">
    <w:name w:val="esegment_h4"/>
    <w:basedOn w:val="Normal"/>
    <w:rsid w:val="00E378B3"/>
    <w:pPr>
      <w:spacing w:after="210"/>
      <w:jc w:val="center"/>
    </w:pPr>
    <w:rPr>
      <w:b/>
      <w:bCs/>
      <w:color w:val="313131"/>
      <w:lang w:val="sr-Latn-CS" w:eastAsia="sr-Latn-CS"/>
    </w:rPr>
  </w:style>
  <w:style w:type="paragraph" w:customStyle="1" w:styleId="CharCharCharCharCharChar">
    <w:name w:val="Char Char Char Char Char Char"/>
    <w:basedOn w:val="Normal"/>
    <w:rsid w:val="00EA1002"/>
    <w:pPr>
      <w:tabs>
        <w:tab w:val="left" w:pos="567"/>
      </w:tabs>
      <w:spacing w:before="120" w:after="160" w:line="240" w:lineRule="exact"/>
      <w:ind w:left="1584" w:hanging="504"/>
    </w:pPr>
    <w:rPr>
      <w:rFonts w:ascii="Arial" w:hAnsi="Arial"/>
      <w:b/>
      <w:bCs/>
      <w:color w:val="000000"/>
    </w:rPr>
  </w:style>
  <w:style w:type="paragraph" w:customStyle="1" w:styleId="CharCharCharChar">
    <w:name w:val="Char Char Char Char"/>
    <w:basedOn w:val="Normal"/>
    <w:rsid w:val="00181062"/>
    <w:pPr>
      <w:tabs>
        <w:tab w:val="left" w:pos="567"/>
      </w:tabs>
      <w:spacing w:before="120" w:after="160" w:line="240" w:lineRule="exact"/>
      <w:ind w:left="1584" w:hanging="504"/>
    </w:pPr>
    <w:rPr>
      <w:rFonts w:ascii="Arial" w:hAnsi="Arial"/>
      <w:b/>
      <w:bCs/>
      <w:color w:val="000000"/>
    </w:rPr>
  </w:style>
  <w:style w:type="paragraph" w:customStyle="1" w:styleId="CharCharCharCharCharCharCharCharCharCharCharCharChar">
    <w:name w:val="Char Char Char Char Char Char Char Char Char Char Char Char Char"/>
    <w:basedOn w:val="Normal"/>
    <w:rsid w:val="00851516"/>
    <w:pPr>
      <w:tabs>
        <w:tab w:val="left" w:pos="567"/>
      </w:tabs>
      <w:spacing w:before="120" w:after="160" w:line="240" w:lineRule="exact"/>
      <w:ind w:left="1584" w:hanging="504"/>
    </w:pPr>
    <w:rPr>
      <w:rFonts w:ascii="Arial" w:hAnsi="Arial"/>
      <w:b/>
      <w:bCs/>
      <w:color w:val="000000"/>
    </w:rPr>
  </w:style>
  <w:style w:type="paragraph" w:customStyle="1" w:styleId="Char1">
    <w:name w:val="Char1"/>
    <w:basedOn w:val="Normal"/>
    <w:rsid w:val="00922FD6"/>
    <w:pPr>
      <w:tabs>
        <w:tab w:val="left" w:pos="567"/>
      </w:tabs>
      <w:spacing w:before="120" w:after="160" w:line="240" w:lineRule="exact"/>
      <w:ind w:left="1584" w:hanging="504"/>
    </w:pPr>
    <w:rPr>
      <w:rFonts w:ascii="Arial" w:hAnsi="Arial"/>
      <w:b/>
      <w:bCs/>
      <w:color w:val="000080"/>
      <w:sz w:val="20"/>
      <w:szCs w:val="20"/>
    </w:rPr>
  </w:style>
  <w:style w:type="paragraph" w:styleId="BodyText">
    <w:name w:val="Body Text"/>
    <w:basedOn w:val="Normal"/>
    <w:link w:val="BodyTextChar"/>
    <w:rsid w:val="00275B14"/>
    <w:pPr>
      <w:jc w:val="center"/>
    </w:pPr>
    <w:rPr>
      <w:lang w:val="sr-Cyrl-CS" w:eastAsia="x-none"/>
    </w:rPr>
  </w:style>
  <w:style w:type="paragraph" w:customStyle="1" w:styleId="CharCharCharChar0">
    <w:name w:val="Char Char Char Char"/>
    <w:basedOn w:val="Normal"/>
    <w:rsid w:val="00421885"/>
    <w:pPr>
      <w:tabs>
        <w:tab w:val="left" w:pos="567"/>
      </w:tabs>
      <w:spacing w:before="120" w:after="160" w:line="240" w:lineRule="exact"/>
      <w:ind w:left="1584" w:hanging="504"/>
    </w:pPr>
    <w:rPr>
      <w:rFonts w:ascii="Arial" w:hAnsi="Arial"/>
      <w:b/>
      <w:bCs/>
      <w:color w:val="000000"/>
    </w:rPr>
  </w:style>
  <w:style w:type="paragraph" w:styleId="BalloonText">
    <w:name w:val="Balloon Text"/>
    <w:basedOn w:val="Normal"/>
    <w:link w:val="BalloonTextChar"/>
    <w:rsid w:val="00C76315"/>
    <w:rPr>
      <w:rFonts w:ascii="Tahoma" w:hAnsi="Tahoma"/>
      <w:sz w:val="16"/>
      <w:szCs w:val="16"/>
      <w:lang w:val="x-none" w:eastAsia="x-none"/>
    </w:rPr>
  </w:style>
  <w:style w:type="character" w:customStyle="1" w:styleId="BalloonTextChar">
    <w:name w:val="Balloon Text Char"/>
    <w:link w:val="BalloonText"/>
    <w:rsid w:val="00C76315"/>
    <w:rPr>
      <w:rFonts w:ascii="Tahoma" w:hAnsi="Tahoma" w:cs="Tahoma"/>
      <w:sz w:val="16"/>
      <w:szCs w:val="16"/>
    </w:rPr>
  </w:style>
  <w:style w:type="character" w:customStyle="1" w:styleId="rvts3">
    <w:name w:val="rvts3"/>
    <w:rsid w:val="00C30F28"/>
    <w:rPr>
      <w:b w:val="0"/>
      <w:bCs w:val="0"/>
      <w:color w:val="000000"/>
      <w:sz w:val="20"/>
      <w:szCs w:val="20"/>
    </w:rPr>
  </w:style>
  <w:style w:type="paragraph" w:customStyle="1" w:styleId="rvps6">
    <w:name w:val="rvps6"/>
    <w:basedOn w:val="Normal"/>
    <w:rsid w:val="000D0FD3"/>
    <w:pPr>
      <w:ind w:left="376" w:hanging="250"/>
    </w:pPr>
  </w:style>
  <w:style w:type="paragraph" w:customStyle="1" w:styleId="rvps1">
    <w:name w:val="rvps1"/>
    <w:basedOn w:val="Normal"/>
    <w:rsid w:val="007E414A"/>
  </w:style>
  <w:style w:type="paragraph" w:styleId="NormalWeb">
    <w:name w:val="Normal (Web)"/>
    <w:basedOn w:val="Normal"/>
    <w:uiPriority w:val="99"/>
    <w:unhideWhenUsed/>
    <w:rsid w:val="00AB1E09"/>
    <w:pPr>
      <w:jc w:val="center"/>
    </w:pPr>
  </w:style>
  <w:style w:type="character" w:customStyle="1" w:styleId="rvts2">
    <w:name w:val="rvts2"/>
    <w:rsid w:val="00AB1E09"/>
    <w:rPr>
      <w:i/>
      <w:iCs/>
      <w:color w:val="000000"/>
      <w:sz w:val="20"/>
      <w:szCs w:val="20"/>
    </w:rPr>
  </w:style>
  <w:style w:type="paragraph" w:customStyle="1" w:styleId="Default">
    <w:name w:val="Default"/>
    <w:rsid w:val="00DE3FD7"/>
    <w:pPr>
      <w:autoSpaceDE w:val="0"/>
      <w:autoSpaceDN w:val="0"/>
      <w:adjustRightInd w:val="0"/>
    </w:pPr>
    <w:rPr>
      <w:rFonts w:eastAsia="MS Mincho"/>
      <w:color w:val="000000"/>
      <w:sz w:val="24"/>
      <w:szCs w:val="24"/>
      <w:lang w:eastAsia="ja-JP"/>
    </w:rPr>
  </w:style>
  <w:style w:type="paragraph" w:customStyle="1" w:styleId="Normal1">
    <w:name w:val="Normal1"/>
    <w:basedOn w:val="Default"/>
    <w:next w:val="Default"/>
    <w:rsid w:val="00DE3FD7"/>
    <w:pPr>
      <w:spacing w:before="100" w:after="100"/>
    </w:pPr>
    <w:rPr>
      <w:color w:val="auto"/>
    </w:rPr>
  </w:style>
  <w:style w:type="character" w:styleId="CommentReference">
    <w:name w:val="annotation reference"/>
    <w:uiPriority w:val="99"/>
    <w:semiHidden/>
    <w:unhideWhenUsed/>
    <w:rsid w:val="00337E5E"/>
    <w:rPr>
      <w:sz w:val="16"/>
      <w:szCs w:val="16"/>
    </w:rPr>
  </w:style>
  <w:style w:type="paragraph" w:styleId="CommentText">
    <w:name w:val="annotation text"/>
    <w:basedOn w:val="Normal"/>
    <w:link w:val="CommentTextChar"/>
    <w:uiPriority w:val="99"/>
    <w:unhideWhenUsed/>
    <w:rsid w:val="00337E5E"/>
    <w:rPr>
      <w:sz w:val="20"/>
      <w:szCs w:val="20"/>
    </w:rPr>
  </w:style>
  <w:style w:type="character" w:customStyle="1" w:styleId="CommentTextChar">
    <w:name w:val="Comment Text Char"/>
    <w:basedOn w:val="DefaultParagraphFont"/>
    <w:link w:val="CommentText"/>
    <w:uiPriority w:val="99"/>
    <w:rsid w:val="00337E5E"/>
  </w:style>
  <w:style w:type="paragraph" w:styleId="CommentSubject">
    <w:name w:val="annotation subject"/>
    <w:basedOn w:val="CommentText"/>
    <w:next w:val="CommentText"/>
    <w:link w:val="CommentSubjectChar"/>
    <w:uiPriority w:val="99"/>
    <w:semiHidden/>
    <w:unhideWhenUsed/>
    <w:rsid w:val="00337E5E"/>
    <w:rPr>
      <w:b/>
      <w:bCs/>
      <w:lang w:val="x-none" w:eastAsia="x-none"/>
    </w:rPr>
  </w:style>
  <w:style w:type="character" w:customStyle="1" w:styleId="CommentSubjectChar">
    <w:name w:val="Comment Subject Char"/>
    <w:link w:val="CommentSubject"/>
    <w:uiPriority w:val="99"/>
    <w:semiHidden/>
    <w:rsid w:val="00337E5E"/>
    <w:rPr>
      <w:b/>
      <w:bCs/>
    </w:rPr>
  </w:style>
  <w:style w:type="character" w:customStyle="1" w:styleId="BodyTextChar">
    <w:name w:val="Body Text Char"/>
    <w:link w:val="BodyText"/>
    <w:rsid w:val="00B5317F"/>
    <w:rPr>
      <w:sz w:val="24"/>
      <w:szCs w:val="24"/>
      <w:lang w:val="sr-Cyrl-CS"/>
    </w:rPr>
  </w:style>
  <w:style w:type="paragraph" w:customStyle="1" w:styleId="6naslov">
    <w:name w:val="6naslov"/>
    <w:basedOn w:val="Normal"/>
    <w:uiPriority w:val="99"/>
    <w:rsid w:val="00AF223F"/>
    <w:pPr>
      <w:spacing w:before="60" w:after="30"/>
      <w:ind w:left="225" w:right="225"/>
      <w:jc w:val="center"/>
    </w:pPr>
    <w:rPr>
      <w:rFonts w:ascii="Arial" w:hAnsi="Arial" w:cs="Arial"/>
      <w:b/>
      <w:bCs/>
      <w:sz w:val="27"/>
      <w:szCs w:val="27"/>
      <w:lang w:val="sr-Latn-CS" w:eastAsia="sr-Latn-CS"/>
    </w:rPr>
  </w:style>
  <w:style w:type="paragraph" w:styleId="DocumentMap">
    <w:name w:val="Document Map"/>
    <w:basedOn w:val="Normal"/>
    <w:semiHidden/>
    <w:rsid w:val="00CE79B8"/>
    <w:pPr>
      <w:shd w:val="clear" w:color="auto" w:fill="000080"/>
    </w:pPr>
    <w:rPr>
      <w:rFonts w:ascii="Tahoma" w:hAnsi="Tahoma" w:cs="Tahoma"/>
      <w:sz w:val="20"/>
      <w:szCs w:val="20"/>
    </w:rPr>
  </w:style>
  <w:style w:type="paragraph" w:styleId="Footer">
    <w:name w:val="footer"/>
    <w:basedOn w:val="Normal"/>
    <w:rsid w:val="00CE79B8"/>
    <w:pPr>
      <w:tabs>
        <w:tab w:val="center" w:pos="4320"/>
        <w:tab w:val="right" w:pos="8640"/>
      </w:tabs>
    </w:pPr>
  </w:style>
  <w:style w:type="character" w:styleId="PageNumber">
    <w:name w:val="page number"/>
    <w:basedOn w:val="DefaultParagraphFont"/>
    <w:rsid w:val="00CE79B8"/>
  </w:style>
  <w:style w:type="character" w:customStyle="1" w:styleId="tw4winMark">
    <w:name w:val="tw4winMark"/>
    <w:uiPriority w:val="99"/>
    <w:rsid w:val="004A3828"/>
    <w:rPr>
      <w:rFonts w:ascii="Courier New" w:hAnsi="Courier New"/>
      <w:vanish/>
      <w:color w:val="800080"/>
      <w:sz w:val="24"/>
      <w:vertAlign w:val="subscript"/>
    </w:rPr>
  </w:style>
  <w:style w:type="paragraph" w:styleId="Header">
    <w:name w:val="header"/>
    <w:basedOn w:val="Normal"/>
    <w:link w:val="HeaderChar"/>
    <w:uiPriority w:val="99"/>
    <w:unhideWhenUsed/>
    <w:rsid w:val="00FF6454"/>
    <w:pPr>
      <w:tabs>
        <w:tab w:val="center" w:pos="4680"/>
        <w:tab w:val="right" w:pos="9360"/>
      </w:tabs>
    </w:pPr>
    <w:rPr>
      <w:rFonts w:ascii="Calibri" w:eastAsia="Calibri" w:hAnsi="Calibri"/>
      <w:sz w:val="22"/>
      <w:szCs w:val="22"/>
      <w:lang w:val="x-none" w:eastAsia="x-none"/>
    </w:rPr>
  </w:style>
  <w:style w:type="character" w:customStyle="1" w:styleId="HeaderChar">
    <w:name w:val="Header Char"/>
    <w:link w:val="Header"/>
    <w:uiPriority w:val="99"/>
    <w:rsid w:val="00FF6454"/>
    <w:rPr>
      <w:rFonts w:ascii="Calibri" w:eastAsia="Calibri" w:hAnsi="Calibri"/>
      <w:sz w:val="22"/>
      <w:szCs w:val="22"/>
    </w:rPr>
  </w:style>
  <w:style w:type="paragraph" w:styleId="ListParagraph">
    <w:name w:val="List Paragraph"/>
    <w:basedOn w:val="Normal"/>
    <w:uiPriority w:val="34"/>
    <w:qFormat/>
    <w:rsid w:val="00A56A88"/>
    <w:pPr>
      <w:spacing w:after="160" w:line="259" w:lineRule="auto"/>
      <w:ind w:left="720"/>
      <w:contextualSpacing/>
    </w:pPr>
    <w:rPr>
      <w:rFonts w:ascii="Calibri" w:eastAsia="Calibri" w:hAnsi="Calibri"/>
      <w:sz w:val="22"/>
      <w:szCs w:val="22"/>
    </w:rPr>
  </w:style>
  <w:style w:type="paragraph" w:customStyle="1" w:styleId="norm">
    <w:name w:val="norm"/>
    <w:basedOn w:val="Normal"/>
    <w:rsid w:val="0017562D"/>
    <w:pPr>
      <w:spacing w:before="100" w:beforeAutospacing="1" w:after="100" w:afterAutospacing="1"/>
    </w:pPr>
    <w:rPr>
      <w:lang w:val="en-GB" w:eastAsia="en-GB"/>
    </w:rPr>
  </w:style>
  <w:style w:type="paragraph" w:customStyle="1" w:styleId="sti-art">
    <w:name w:val="sti-art"/>
    <w:basedOn w:val="Normal"/>
    <w:rsid w:val="00F400C8"/>
    <w:pPr>
      <w:spacing w:before="100" w:beforeAutospacing="1" w:after="100" w:afterAutospacing="1"/>
    </w:pPr>
    <w:rPr>
      <w:lang w:val="en-GB" w:eastAsia="en-GB"/>
    </w:rPr>
  </w:style>
  <w:style w:type="paragraph" w:styleId="Revision">
    <w:name w:val="Revision"/>
    <w:hidden/>
    <w:uiPriority w:val="99"/>
    <w:semiHidden/>
    <w:rsid w:val="00F400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17237">
      <w:bodyDiv w:val="1"/>
      <w:marLeft w:val="0"/>
      <w:marRight w:val="0"/>
      <w:marTop w:val="0"/>
      <w:marBottom w:val="0"/>
      <w:divBdr>
        <w:top w:val="none" w:sz="0" w:space="0" w:color="auto"/>
        <w:left w:val="none" w:sz="0" w:space="0" w:color="auto"/>
        <w:bottom w:val="none" w:sz="0" w:space="0" w:color="auto"/>
        <w:right w:val="none" w:sz="0" w:space="0" w:color="auto"/>
      </w:divBdr>
    </w:div>
    <w:div w:id="130367637">
      <w:bodyDiv w:val="1"/>
      <w:marLeft w:val="0"/>
      <w:marRight w:val="0"/>
      <w:marTop w:val="0"/>
      <w:marBottom w:val="0"/>
      <w:divBdr>
        <w:top w:val="none" w:sz="0" w:space="0" w:color="auto"/>
        <w:left w:val="none" w:sz="0" w:space="0" w:color="auto"/>
        <w:bottom w:val="none" w:sz="0" w:space="0" w:color="auto"/>
        <w:right w:val="none" w:sz="0" w:space="0" w:color="auto"/>
      </w:divBdr>
    </w:div>
    <w:div w:id="152265212">
      <w:bodyDiv w:val="1"/>
      <w:marLeft w:val="0"/>
      <w:marRight w:val="0"/>
      <w:marTop w:val="0"/>
      <w:marBottom w:val="0"/>
      <w:divBdr>
        <w:top w:val="none" w:sz="0" w:space="0" w:color="auto"/>
        <w:left w:val="none" w:sz="0" w:space="0" w:color="auto"/>
        <w:bottom w:val="none" w:sz="0" w:space="0" w:color="auto"/>
        <w:right w:val="none" w:sz="0" w:space="0" w:color="auto"/>
      </w:divBdr>
    </w:div>
    <w:div w:id="242304503">
      <w:bodyDiv w:val="1"/>
      <w:marLeft w:val="0"/>
      <w:marRight w:val="0"/>
      <w:marTop w:val="0"/>
      <w:marBottom w:val="0"/>
      <w:divBdr>
        <w:top w:val="none" w:sz="0" w:space="0" w:color="auto"/>
        <w:left w:val="none" w:sz="0" w:space="0" w:color="auto"/>
        <w:bottom w:val="none" w:sz="0" w:space="0" w:color="auto"/>
        <w:right w:val="none" w:sz="0" w:space="0" w:color="auto"/>
      </w:divBdr>
    </w:div>
    <w:div w:id="428821023">
      <w:bodyDiv w:val="1"/>
      <w:marLeft w:val="0"/>
      <w:marRight w:val="0"/>
      <w:marTop w:val="0"/>
      <w:marBottom w:val="0"/>
      <w:divBdr>
        <w:top w:val="none" w:sz="0" w:space="0" w:color="auto"/>
        <w:left w:val="none" w:sz="0" w:space="0" w:color="auto"/>
        <w:bottom w:val="none" w:sz="0" w:space="0" w:color="auto"/>
        <w:right w:val="none" w:sz="0" w:space="0" w:color="auto"/>
      </w:divBdr>
    </w:div>
    <w:div w:id="444276629">
      <w:bodyDiv w:val="1"/>
      <w:marLeft w:val="0"/>
      <w:marRight w:val="0"/>
      <w:marTop w:val="0"/>
      <w:marBottom w:val="0"/>
      <w:divBdr>
        <w:top w:val="none" w:sz="0" w:space="0" w:color="auto"/>
        <w:left w:val="none" w:sz="0" w:space="0" w:color="auto"/>
        <w:bottom w:val="none" w:sz="0" w:space="0" w:color="auto"/>
        <w:right w:val="none" w:sz="0" w:space="0" w:color="auto"/>
      </w:divBdr>
    </w:div>
    <w:div w:id="613484357">
      <w:bodyDiv w:val="1"/>
      <w:marLeft w:val="0"/>
      <w:marRight w:val="0"/>
      <w:marTop w:val="0"/>
      <w:marBottom w:val="0"/>
      <w:divBdr>
        <w:top w:val="none" w:sz="0" w:space="0" w:color="auto"/>
        <w:left w:val="none" w:sz="0" w:space="0" w:color="auto"/>
        <w:bottom w:val="none" w:sz="0" w:space="0" w:color="auto"/>
        <w:right w:val="none" w:sz="0" w:space="0" w:color="auto"/>
      </w:divBdr>
      <w:divsChild>
        <w:div w:id="757749964">
          <w:marLeft w:val="-6261"/>
          <w:marRight w:val="0"/>
          <w:marTop w:val="0"/>
          <w:marBottom w:val="0"/>
          <w:divBdr>
            <w:top w:val="single" w:sz="4" w:space="0" w:color="DDDDDD"/>
            <w:left w:val="single" w:sz="4" w:space="0" w:color="DDDDDD"/>
            <w:bottom w:val="single" w:sz="4" w:space="0" w:color="DDDDDD"/>
            <w:right w:val="single" w:sz="4" w:space="0" w:color="DDDDDD"/>
          </w:divBdr>
          <w:divsChild>
            <w:div w:id="425924294">
              <w:marLeft w:val="0"/>
              <w:marRight w:val="0"/>
              <w:marTop w:val="0"/>
              <w:marBottom w:val="0"/>
              <w:divBdr>
                <w:top w:val="none" w:sz="0" w:space="0" w:color="auto"/>
                <w:left w:val="none" w:sz="0" w:space="0" w:color="auto"/>
                <w:bottom w:val="none" w:sz="0" w:space="0" w:color="auto"/>
                <w:right w:val="none" w:sz="0" w:space="0" w:color="auto"/>
              </w:divBdr>
              <w:divsChild>
                <w:div w:id="36078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200803">
      <w:bodyDiv w:val="1"/>
      <w:marLeft w:val="0"/>
      <w:marRight w:val="0"/>
      <w:marTop w:val="0"/>
      <w:marBottom w:val="0"/>
      <w:divBdr>
        <w:top w:val="none" w:sz="0" w:space="0" w:color="auto"/>
        <w:left w:val="none" w:sz="0" w:space="0" w:color="auto"/>
        <w:bottom w:val="none" w:sz="0" w:space="0" w:color="auto"/>
        <w:right w:val="none" w:sz="0" w:space="0" w:color="auto"/>
      </w:divBdr>
    </w:div>
    <w:div w:id="761216581">
      <w:bodyDiv w:val="1"/>
      <w:marLeft w:val="0"/>
      <w:marRight w:val="0"/>
      <w:marTop w:val="0"/>
      <w:marBottom w:val="0"/>
      <w:divBdr>
        <w:top w:val="none" w:sz="0" w:space="0" w:color="auto"/>
        <w:left w:val="none" w:sz="0" w:space="0" w:color="auto"/>
        <w:bottom w:val="none" w:sz="0" w:space="0" w:color="auto"/>
        <w:right w:val="none" w:sz="0" w:space="0" w:color="auto"/>
      </w:divBdr>
    </w:div>
    <w:div w:id="988676307">
      <w:bodyDiv w:val="1"/>
      <w:marLeft w:val="0"/>
      <w:marRight w:val="0"/>
      <w:marTop w:val="0"/>
      <w:marBottom w:val="0"/>
      <w:divBdr>
        <w:top w:val="none" w:sz="0" w:space="0" w:color="auto"/>
        <w:left w:val="none" w:sz="0" w:space="0" w:color="auto"/>
        <w:bottom w:val="none" w:sz="0" w:space="0" w:color="auto"/>
        <w:right w:val="none" w:sz="0" w:space="0" w:color="auto"/>
      </w:divBdr>
    </w:div>
    <w:div w:id="1065491450">
      <w:bodyDiv w:val="1"/>
      <w:marLeft w:val="0"/>
      <w:marRight w:val="0"/>
      <w:marTop w:val="0"/>
      <w:marBottom w:val="0"/>
      <w:divBdr>
        <w:top w:val="none" w:sz="0" w:space="0" w:color="auto"/>
        <w:left w:val="none" w:sz="0" w:space="0" w:color="auto"/>
        <w:bottom w:val="none" w:sz="0" w:space="0" w:color="auto"/>
        <w:right w:val="none" w:sz="0" w:space="0" w:color="auto"/>
      </w:divBdr>
    </w:div>
    <w:div w:id="1329166612">
      <w:bodyDiv w:val="1"/>
      <w:marLeft w:val="0"/>
      <w:marRight w:val="0"/>
      <w:marTop w:val="0"/>
      <w:marBottom w:val="0"/>
      <w:divBdr>
        <w:top w:val="none" w:sz="0" w:space="0" w:color="auto"/>
        <w:left w:val="none" w:sz="0" w:space="0" w:color="auto"/>
        <w:bottom w:val="none" w:sz="0" w:space="0" w:color="auto"/>
        <w:right w:val="none" w:sz="0" w:space="0" w:color="auto"/>
      </w:divBdr>
    </w:div>
    <w:div w:id="1552769021">
      <w:bodyDiv w:val="1"/>
      <w:marLeft w:val="0"/>
      <w:marRight w:val="0"/>
      <w:marTop w:val="0"/>
      <w:marBottom w:val="0"/>
      <w:divBdr>
        <w:top w:val="none" w:sz="0" w:space="0" w:color="auto"/>
        <w:left w:val="none" w:sz="0" w:space="0" w:color="auto"/>
        <w:bottom w:val="none" w:sz="0" w:space="0" w:color="auto"/>
        <w:right w:val="none" w:sz="0" w:space="0" w:color="auto"/>
      </w:divBdr>
    </w:div>
    <w:div w:id="1595898302">
      <w:bodyDiv w:val="1"/>
      <w:marLeft w:val="0"/>
      <w:marRight w:val="0"/>
      <w:marTop w:val="0"/>
      <w:marBottom w:val="0"/>
      <w:divBdr>
        <w:top w:val="none" w:sz="0" w:space="0" w:color="auto"/>
        <w:left w:val="none" w:sz="0" w:space="0" w:color="auto"/>
        <w:bottom w:val="none" w:sz="0" w:space="0" w:color="auto"/>
        <w:right w:val="none" w:sz="0" w:space="0" w:color="auto"/>
      </w:divBdr>
      <w:divsChild>
        <w:div w:id="179051332">
          <w:marLeft w:val="600"/>
          <w:marRight w:val="0"/>
          <w:marTop w:val="0"/>
          <w:marBottom w:val="0"/>
          <w:divBdr>
            <w:top w:val="none" w:sz="0" w:space="0" w:color="auto"/>
            <w:left w:val="none" w:sz="0" w:space="0" w:color="auto"/>
            <w:bottom w:val="none" w:sz="0" w:space="0" w:color="auto"/>
            <w:right w:val="none" w:sz="0" w:space="0" w:color="auto"/>
          </w:divBdr>
        </w:div>
        <w:div w:id="465926655">
          <w:marLeft w:val="600"/>
          <w:marRight w:val="0"/>
          <w:marTop w:val="0"/>
          <w:marBottom w:val="0"/>
          <w:divBdr>
            <w:top w:val="none" w:sz="0" w:space="0" w:color="auto"/>
            <w:left w:val="none" w:sz="0" w:space="0" w:color="auto"/>
            <w:bottom w:val="none" w:sz="0" w:space="0" w:color="auto"/>
            <w:right w:val="none" w:sz="0" w:space="0" w:color="auto"/>
          </w:divBdr>
        </w:div>
        <w:div w:id="1950812391">
          <w:marLeft w:val="600"/>
          <w:marRight w:val="0"/>
          <w:marTop w:val="0"/>
          <w:marBottom w:val="0"/>
          <w:divBdr>
            <w:top w:val="none" w:sz="0" w:space="0" w:color="auto"/>
            <w:left w:val="none" w:sz="0" w:space="0" w:color="auto"/>
            <w:bottom w:val="none" w:sz="0" w:space="0" w:color="auto"/>
            <w:right w:val="none" w:sz="0" w:space="0" w:color="auto"/>
          </w:divBdr>
        </w:div>
      </w:divsChild>
    </w:div>
    <w:div w:id="1673531195">
      <w:bodyDiv w:val="1"/>
      <w:marLeft w:val="0"/>
      <w:marRight w:val="0"/>
      <w:marTop w:val="0"/>
      <w:marBottom w:val="0"/>
      <w:divBdr>
        <w:top w:val="none" w:sz="0" w:space="0" w:color="auto"/>
        <w:left w:val="none" w:sz="0" w:space="0" w:color="auto"/>
        <w:bottom w:val="none" w:sz="0" w:space="0" w:color="auto"/>
        <w:right w:val="none" w:sz="0" w:space="0" w:color="auto"/>
      </w:divBdr>
    </w:div>
    <w:div w:id="1705404620">
      <w:bodyDiv w:val="1"/>
      <w:marLeft w:val="0"/>
      <w:marRight w:val="0"/>
      <w:marTop w:val="0"/>
      <w:marBottom w:val="0"/>
      <w:divBdr>
        <w:top w:val="none" w:sz="0" w:space="0" w:color="auto"/>
        <w:left w:val="none" w:sz="0" w:space="0" w:color="auto"/>
        <w:bottom w:val="none" w:sz="0" w:space="0" w:color="auto"/>
        <w:right w:val="none" w:sz="0" w:space="0" w:color="auto"/>
      </w:divBdr>
    </w:div>
    <w:div w:id="183765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23f8b7f5-b310-4ae5-8f98-dc4b6763a0a7" origin="userSelected">
  <element uid="43280eea-4859-4d25-9442-b3d9c876a1f2"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311A9-E1EF-4DFE-A6BB-5C9F293F96A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AB23FC0-3E68-4E08-87A7-4994EA75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59</Pages>
  <Words>22039</Words>
  <Characters>125625</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НАЦРТ</vt:lpstr>
    </vt:vector>
  </TitlesOfParts>
  <Company>Hewlett-Packard Company</Company>
  <LinksUpToDate>false</LinksUpToDate>
  <CharactersWithSpaces>147370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dc:title>
  <dc:subject/>
  <dc:creator>Vojkan Zdravkovic</dc:creator>
  <cp:keywords/>
  <dc:description/>
  <cp:lastModifiedBy>Snezana Marinovic</cp:lastModifiedBy>
  <cp:revision>24</cp:revision>
  <cp:lastPrinted>2019-09-16T16:21:00Z</cp:lastPrinted>
  <dcterms:created xsi:type="dcterms:W3CDTF">2019-09-16T07:32:00Z</dcterms:created>
  <dcterms:modified xsi:type="dcterms:W3CDTF">2019-09-16T16:23:00Z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58812e80-6ff6-4685-bea6-51cb984b2f3e</vt:lpwstr>
  </property>
  <property fmtid="{D5CDD505-2E9C-101B-9397-08002B2CF9AE}" pid="3" name="bjSaver">
    <vt:lpwstr>a6e23J4zUMENXA5a+Ur/tvWT7tA/4ord</vt:lpwstr>
  </property>
  <property fmtid="{D5CDD505-2E9C-101B-9397-08002B2CF9AE}" pid="4" name="bjDocumentLabelXML">
    <vt:lpwstr>&lt;?xml version="1.0" encoding="us-ascii"?&gt;&lt;sisl xmlns:xsi="http://www.w3.org/2001/XMLSchema-instance" xmlns:xsd="http://www.w3.org/2001/XMLSchema" sislVersion="0" policy="23f8b7f5-b310-4ae5-8f98-dc4b6763a0a7" origin="userSelected" xmlns="http://www.boldonj</vt:lpwstr>
  </property>
  <property fmtid="{D5CDD505-2E9C-101B-9397-08002B2CF9AE}" pid="5" name="bjDocumentLabelXML-0">
    <vt:lpwstr>ames.com/2008/01/sie/internal/label"&gt;&lt;element uid="43280eea-4859-4d25-9442-b3d9c876a1f2" value="" /&gt;&lt;/sisl&gt;</vt:lpwstr>
  </property>
  <property fmtid="{D5CDD505-2E9C-101B-9397-08002B2CF9AE}" pid="6" name="bjDocumentSecurityLabel">
    <vt:lpwstr>Javno</vt:lpwstr>
  </property>
</Properties>
</file>