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F57" w:rsidRDefault="007C5F57" w:rsidP="007C5F57">
      <w:pPr>
        <w:pStyle w:val="NoSpacing"/>
        <w:tabs>
          <w:tab w:val="left" w:pos="900"/>
          <w:tab w:val="left" w:pos="10320"/>
        </w:tabs>
        <w:jc w:val="both"/>
        <w:rPr>
          <w:rFonts w:ascii="Times New Roman" w:hAnsi="Times New Roman"/>
          <w:b/>
          <w:sz w:val="23"/>
          <w:szCs w:val="23"/>
        </w:rPr>
      </w:pPr>
      <w:bookmarkStart w:id="0" w:name="_GoBack"/>
      <w:bookmarkEnd w:id="0"/>
      <w:r>
        <w:rPr>
          <w:rFonts w:ascii="Times New Roman" w:hAnsi="Times New Roman"/>
          <w:b/>
          <w:sz w:val="23"/>
          <w:szCs w:val="23"/>
        </w:rPr>
        <w:t xml:space="preserve">               </w:t>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r>
    </w:p>
    <w:p w:rsidR="007C5F57" w:rsidRDefault="007C5F57" w:rsidP="007C5F57">
      <w:pPr>
        <w:pStyle w:val="NoSpacing"/>
        <w:tabs>
          <w:tab w:val="left" w:pos="900"/>
        </w:tabs>
        <w:jc w:val="both"/>
        <w:rPr>
          <w:rFonts w:ascii="Times New Roman" w:hAnsi="Times New Roman"/>
          <w:b/>
          <w:sz w:val="23"/>
          <w:szCs w:val="23"/>
        </w:rPr>
      </w:pPr>
    </w:p>
    <w:p w:rsidR="007C5F57" w:rsidRDefault="007C5F57" w:rsidP="007C5F57">
      <w:pPr>
        <w:pStyle w:val="NoSpacing"/>
        <w:tabs>
          <w:tab w:val="left" w:pos="900"/>
        </w:tabs>
        <w:jc w:val="both"/>
        <w:rPr>
          <w:rFonts w:ascii="Times New Roman" w:hAnsi="Times New Roman"/>
          <w:b/>
          <w:sz w:val="23"/>
          <w:szCs w:val="23"/>
        </w:rPr>
      </w:pPr>
    </w:p>
    <w:p w:rsidR="00D70AC4" w:rsidRDefault="00D70AC4" w:rsidP="007C5F57">
      <w:pPr>
        <w:pStyle w:val="NoSpacing"/>
        <w:tabs>
          <w:tab w:val="left" w:pos="900"/>
        </w:tabs>
        <w:jc w:val="both"/>
        <w:rPr>
          <w:rFonts w:ascii="Times New Roman" w:hAnsi="Times New Roman"/>
          <w:b/>
          <w:sz w:val="23"/>
          <w:szCs w:val="23"/>
        </w:rPr>
      </w:pPr>
    </w:p>
    <w:p w:rsidR="007C5F57" w:rsidRDefault="007C5F57" w:rsidP="007C5F57">
      <w:pPr>
        <w:pStyle w:val="NoSpacing"/>
        <w:tabs>
          <w:tab w:val="left" w:pos="900"/>
        </w:tabs>
        <w:jc w:val="both"/>
        <w:rPr>
          <w:rFonts w:ascii="Times New Roman" w:hAnsi="Times New Roman"/>
          <w:b/>
          <w:sz w:val="23"/>
          <w:szCs w:val="23"/>
        </w:rPr>
      </w:pPr>
    </w:p>
    <w:p w:rsidR="007C5F57" w:rsidRDefault="007C5F57" w:rsidP="00D70AC4">
      <w:pPr>
        <w:pStyle w:val="NoSpacing"/>
        <w:tabs>
          <w:tab w:val="left" w:pos="1134"/>
        </w:tabs>
        <w:jc w:val="both"/>
        <w:rPr>
          <w:rFonts w:ascii="Times New Roman" w:hAnsi="Times New Roman"/>
          <w:sz w:val="24"/>
          <w:szCs w:val="24"/>
        </w:rPr>
      </w:pPr>
      <w:r>
        <w:rPr>
          <w:rFonts w:ascii="Times New Roman" w:hAnsi="Times New Roman"/>
          <w:szCs w:val="24"/>
        </w:rPr>
        <w:tab/>
        <w:t>На основу члана 38. став 1. Закона о планском систему Републике Србије („Службени гласник РС”, број 30/18),</w:t>
      </w:r>
    </w:p>
    <w:p w:rsidR="007C5F57" w:rsidRDefault="007C5F57" w:rsidP="007C5F57">
      <w:pPr>
        <w:pStyle w:val="NoSpacing"/>
        <w:tabs>
          <w:tab w:val="left" w:pos="900"/>
        </w:tabs>
        <w:jc w:val="both"/>
        <w:rPr>
          <w:rFonts w:ascii="Times New Roman" w:hAnsi="Times New Roman"/>
          <w:szCs w:val="24"/>
        </w:rPr>
      </w:pPr>
    </w:p>
    <w:p w:rsidR="007C5F57" w:rsidRPr="00321F5E" w:rsidRDefault="00321F5E" w:rsidP="00D70AC4">
      <w:pPr>
        <w:pStyle w:val="NoSpacing"/>
        <w:tabs>
          <w:tab w:val="left" w:pos="1134"/>
        </w:tabs>
        <w:rPr>
          <w:rFonts w:ascii="Times New Roman" w:hAnsi="Times New Roman"/>
          <w:szCs w:val="24"/>
          <w:lang w:val="sr-Cyrl-RS"/>
        </w:rPr>
      </w:pPr>
      <w:r>
        <w:rPr>
          <w:rFonts w:ascii="Times New Roman" w:hAnsi="Times New Roman"/>
          <w:szCs w:val="24"/>
        </w:rPr>
        <w:tab/>
        <w:t xml:space="preserve">Влада </w:t>
      </w:r>
      <w:r>
        <w:rPr>
          <w:rFonts w:ascii="Times New Roman" w:hAnsi="Times New Roman"/>
          <w:szCs w:val="24"/>
          <w:lang w:val="sr-Cyrl-RS"/>
        </w:rPr>
        <w:t>усваја</w:t>
      </w:r>
    </w:p>
    <w:p w:rsidR="007C5F57" w:rsidRDefault="007C5F57" w:rsidP="007C5F57">
      <w:pPr>
        <w:pStyle w:val="NoSpacing"/>
        <w:tabs>
          <w:tab w:val="left" w:pos="900"/>
        </w:tabs>
        <w:rPr>
          <w:rFonts w:ascii="Times New Roman" w:hAnsi="Times New Roman"/>
          <w:szCs w:val="24"/>
        </w:rPr>
      </w:pPr>
    </w:p>
    <w:p w:rsidR="007C5F57" w:rsidRDefault="007C5F57" w:rsidP="007C5F57">
      <w:pPr>
        <w:jc w:val="center"/>
        <w:rPr>
          <w:rFonts w:ascii="Times New Roman" w:hAnsi="Times New Roman"/>
        </w:rPr>
      </w:pPr>
      <w:r w:rsidRPr="009B6989">
        <w:rPr>
          <w:rFonts w:ascii="Times New Roman" w:hAnsi="Times New Roman"/>
        </w:rPr>
        <w:t>АКЦИОНИ ПЛАН</w:t>
      </w:r>
    </w:p>
    <w:p w:rsidR="00961024" w:rsidRDefault="007C5F57" w:rsidP="007C5F57">
      <w:pPr>
        <w:jc w:val="center"/>
        <w:rPr>
          <w:rFonts w:ascii="Times New Roman" w:hAnsi="Times New Roman"/>
        </w:rPr>
      </w:pPr>
      <w:r w:rsidRPr="009B6989">
        <w:rPr>
          <w:rFonts w:ascii="Times New Roman" w:hAnsi="Times New Roman"/>
        </w:rPr>
        <w:t>ЗА СПРОВОЂЕЊЕ СТРАТЕГИЈЕ ПРЕВЕНЦИЈЕ И СУЗБИЈАЊА ТРГОВИНЕ ЉУДИМА, ПОСЕБНО ЖЕНАМА И ДЕЦОМ И ЗАШТИТЕ ЖРТАВА ЗА 2019. И 2020. ГОДИНУ</w:t>
      </w:r>
    </w:p>
    <w:p w:rsidR="007C5F57" w:rsidRDefault="007C5F57">
      <w:pPr>
        <w:rPr>
          <w:rFonts w:ascii="Times New Roman" w:hAnsi="Times New Roman"/>
        </w:rPr>
      </w:pPr>
    </w:p>
    <w:p w:rsidR="007C5F57" w:rsidRPr="00F36F02" w:rsidRDefault="007C5F57">
      <w:pPr>
        <w:rPr>
          <w:color w:val="FF0000"/>
        </w:rPr>
      </w:pP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2880"/>
        <w:gridCol w:w="1620"/>
        <w:gridCol w:w="2340"/>
        <w:gridCol w:w="1879"/>
        <w:gridCol w:w="2250"/>
        <w:gridCol w:w="3005"/>
      </w:tblGrid>
      <w:tr w:rsidR="00574FA5" w:rsidRPr="009B6989" w:rsidTr="005E0982">
        <w:trPr>
          <w:trHeight w:val="765"/>
          <w:jc w:val="center"/>
        </w:trPr>
        <w:tc>
          <w:tcPr>
            <w:tcW w:w="15319" w:type="dxa"/>
            <w:gridSpan w:val="7"/>
            <w:shd w:val="clear" w:color="auto" w:fill="D5DCE4"/>
            <w:hideMark/>
          </w:tcPr>
          <w:p w:rsidR="00574FA5" w:rsidRPr="009B6989" w:rsidRDefault="00574FA5" w:rsidP="00B60F10">
            <w:pPr>
              <w:pStyle w:val="Heading1"/>
              <w:rPr>
                <w:rFonts w:ascii="Times New Roman" w:hAnsi="Times New Roman" w:cs="Times New Roman"/>
                <w:sz w:val="22"/>
                <w:szCs w:val="22"/>
              </w:rPr>
            </w:pPr>
            <w:r w:rsidRPr="009B6989">
              <w:rPr>
                <w:rFonts w:ascii="Times New Roman" w:hAnsi="Times New Roman" w:cs="Times New Roman"/>
                <w:sz w:val="22"/>
                <w:szCs w:val="22"/>
              </w:rPr>
              <w:t>АКЦИОНИ ПЛАН ЗА СПРОВОЂЕЊЕ СТРАТЕГИЈЕ ПРЕВЕНЦИЈЕ И СУЗБИЈАЊА ТРГОВИНЕ ЉУДИМА, ПОСЕБНО ЖЕНАМА И ДЕЦОМ И ЗАШТИТЕ ЖРТАВА ЗА 2019. И 2020. ГОДИНУ</w:t>
            </w:r>
          </w:p>
        </w:tc>
      </w:tr>
      <w:tr w:rsidR="00574FA5" w:rsidRPr="009B6989" w:rsidTr="00C66E17">
        <w:trPr>
          <w:trHeight w:val="600"/>
          <w:jc w:val="center"/>
        </w:trPr>
        <w:tc>
          <w:tcPr>
            <w:tcW w:w="1345" w:type="dxa"/>
            <w:vMerge w:val="restart"/>
            <w:shd w:val="clear" w:color="auto" w:fill="D5DCE4"/>
            <w:noWrap/>
            <w:vAlign w:val="center"/>
            <w:hideMark/>
          </w:tcPr>
          <w:p w:rsidR="00574FA5" w:rsidRPr="009B6989" w:rsidRDefault="00574FA5" w:rsidP="00574FA5">
            <w:pPr>
              <w:spacing w:after="0" w:line="240" w:lineRule="auto"/>
              <w:rPr>
                <w:rFonts w:ascii="Times New Roman" w:hAnsi="Times New Roman"/>
                <w:b/>
                <w:bCs/>
              </w:rPr>
            </w:pPr>
            <w:r w:rsidRPr="009B6989">
              <w:rPr>
                <w:rFonts w:ascii="Times New Roman" w:hAnsi="Times New Roman"/>
                <w:b/>
                <w:bCs/>
              </w:rPr>
              <w:t>ОПШТИ ЦИЉ</w:t>
            </w:r>
          </w:p>
        </w:tc>
        <w:tc>
          <w:tcPr>
            <w:tcW w:w="4500" w:type="dxa"/>
            <w:gridSpan w:val="2"/>
            <w:vMerge w:val="restart"/>
            <w:shd w:val="clear" w:color="auto" w:fill="D5DCE4"/>
            <w:hideMark/>
          </w:tcPr>
          <w:p w:rsidR="00574FA5" w:rsidRPr="009B6989" w:rsidRDefault="00574FA5" w:rsidP="00C66E17">
            <w:pPr>
              <w:spacing w:after="0" w:line="240" w:lineRule="auto"/>
              <w:rPr>
                <w:rFonts w:ascii="Times New Roman" w:hAnsi="Times New Roman"/>
                <w:b/>
                <w:bCs/>
                <w:color w:val="000000"/>
              </w:rPr>
            </w:pPr>
            <w:r w:rsidRPr="009B6989">
              <w:rPr>
                <w:rFonts w:ascii="Times New Roman" w:hAnsi="Times New Roman"/>
                <w:b/>
                <w:bCs/>
                <w:color w:val="000000"/>
              </w:rPr>
              <w:t>Обезбеђен континуирани свеобухватан одговор друштва на трговину људима, у складу са динамиком нових изазова, ризика и претњи, кроз унапређен систем превенције, помоћи и заштите жртава и сузбијања трговине људима, посебно женама и дец</w:t>
            </w:r>
            <w:r w:rsidR="00237D19" w:rsidRPr="009B6989">
              <w:rPr>
                <w:rFonts w:ascii="Times New Roman" w:hAnsi="Times New Roman"/>
                <w:b/>
                <w:bCs/>
                <w:color w:val="000000"/>
              </w:rPr>
              <w:t xml:space="preserve">ом функционалним повезивањем и </w:t>
            </w:r>
            <w:r w:rsidRPr="009B6989">
              <w:rPr>
                <w:rFonts w:ascii="Times New Roman" w:hAnsi="Times New Roman"/>
                <w:b/>
                <w:bCs/>
                <w:color w:val="000000"/>
              </w:rPr>
              <w:t>институционалном изградњом капацитета свих партнера</w:t>
            </w:r>
          </w:p>
        </w:tc>
        <w:tc>
          <w:tcPr>
            <w:tcW w:w="9474" w:type="dxa"/>
            <w:gridSpan w:val="4"/>
            <w:shd w:val="clear" w:color="auto" w:fill="D5DCE4"/>
            <w:noWrap/>
            <w:hideMark/>
          </w:tcPr>
          <w:p w:rsidR="00574FA5" w:rsidRPr="009B6989" w:rsidRDefault="00574FA5" w:rsidP="00574FA5">
            <w:pPr>
              <w:spacing w:after="0" w:line="240" w:lineRule="auto"/>
              <w:rPr>
                <w:rFonts w:ascii="Times New Roman" w:hAnsi="Times New Roman"/>
                <w:color w:val="000000"/>
              </w:rPr>
            </w:pPr>
            <w:r w:rsidRPr="009B6989">
              <w:rPr>
                <w:rFonts w:ascii="Times New Roman" w:hAnsi="Times New Roman"/>
                <w:b/>
                <w:color w:val="000000"/>
              </w:rPr>
              <w:t>показатељ ефекта</w:t>
            </w:r>
            <w:r w:rsidRPr="009B6989">
              <w:rPr>
                <w:rFonts w:ascii="Times New Roman" w:hAnsi="Times New Roman"/>
                <w:color w:val="000000"/>
              </w:rPr>
              <w:t>: испуњени минимални стандарди поштовања и заштите људских права као одговор на трогвину људима</w:t>
            </w:r>
          </w:p>
        </w:tc>
      </w:tr>
      <w:tr w:rsidR="00574FA5" w:rsidRPr="009B6989" w:rsidTr="00C66E17">
        <w:trPr>
          <w:trHeight w:val="1918"/>
          <w:jc w:val="center"/>
        </w:trPr>
        <w:tc>
          <w:tcPr>
            <w:tcW w:w="1345" w:type="dxa"/>
            <w:vMerge/>
            <w:shd w:val="clear" w:color="auto" w:fill="D5DCE4"/>
            <w:hideMark/>
          </w:tcPr>
          <w:p w:rsidR="00574FA5" w:rsidRPr="009B6989" w:rsidRDefault="00574FA5" w:rsidP="00574FA5">
            <w:pPr>
              <w:spacing w:after="0" w:line="240" w:lineRule="auto"/>
              <w:rPr>
                <w:rFonts w:ascii="Times New Roman" w:hAnsi="Times New Roman"/>
                <w:b/>
                <w:bCs/>
              </w:rPr>
            </w:pPr>
          </w:p>
        </w:tc>
        <w:tc>
          <w:tcPr>
            <w:tcW w:w="4500" w:type="dxa"/>
            <w:gridSpan w:val="2"/>
            <w:vMerge/>
            <w:shd w:val="clear" w:color="auto" w:fill="D5DCE4"/>
            <w:hideMark/>
          </w:tcPr>
          <w:p w:rsidR="00574FA5" w:rsidRPr="009B6989" w:rsidRDefault="00574FA5" w:rsidP="00574FA5">
            <w:pPr>
              <w:spacing w:after="0" w:line="240" w:lineRule="auto"/>
              <w:rPr>
                <w:rFonts w:ascii="Times New Roman" w:hAnsi="Times New Roman"/>
                <w:b/>
                <w:bCs/>
                <w:color w:val="000000"/>
              </w:rPr>
            </w:pPr>
          </w:p>
        </w:tc>
        <w:tc>
          <w:tcPr>
            <w:tcW w:w="2340" w:type="dxa"/>
            <w:shd w:val="clear" w:color="auto" w:fill="D5DCE4"/>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w:t>
            </w:r>
          </w:p>
          <w:p w:rsidR="00574FA5"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(2019)</w:t>
            </w:r>
          </w:p>
          <w:p w:rsidR="00C66E17" w:rsidRPr="009B6989" w:rsidRDefault="00C66E17" w:rsidP="00574FA5">
            <w:pPr>
              <w:spacing w:after="0" w:line="240" w:lineRule="auto"/>
              <w:jc w:val="center"/>
              <w:rPr>
                <w:rFonts w:ascii="Times New Roman" w:hAnsi="Times New Roman"/>
                <w:b/>
                <w:color w:val="000000"/>
              </w:rPr>
            </w:pPr>
          </w:p>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color w:val="000000"/>
              </w:rPr>
              <w:t>Према подацима из Извештаја о напретку ЕУ, ГРЕТА, ТИП за 2018.</w:t>
            </w:r>
          </w:p>
        </w:tc>
        <w:tc>
          <w:tcPr>
            <w:tcW w:w="1879" w:type="dxa"/>
            <w:shd w:val="clear" w:color="auto" w:fill="D5DCE4"/>
            <w:hideMark/>
          </w:tcPr>
          <w:p w:rsidR="00574FA5"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C66E17" w:rsidRPr="009B6989" w:rsidRDefault="00C66E17" w:rsidP="00574FA5">
            <w:pPr>
              <w:spacing w:after="0" w:line="240" w:lineRule="auto"/>
              <w:jc w:val="center"/>
              <w:rPr>
                <w:rFonts w:ascii="Times New Roman" w:hAnsi="Times New Roman"/>
                <w:b/>
                <w:color w:val="000000"/>
              </w:rPr>
            </w:pPr>
          </w:p>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color w:val="000000"/>
              </w:rPr>
              <w:t>Према подацима из Извештаја о напретку ЕУ, ГРЕТА, ТИП за 2019.</w:t>
            </w:r>
          </w:p>
        </w:tc>
        <w:tc>
          <w:tcPr>
            <w:tcW w:w="2250" w:type="dxa"/>
            <w:shd w:val="clear" w:color="auto" w:fill="D5DCE4"/>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574FA5" w:rsidRDefault="00574FA5" w:rsidP="00574FA5">
            <w:pPr>
              <w:spacing w:after="0" w:line="240" w:lineRule="auto"/>
              <w:jc w:val="center"/>
              <w:rPr>
                <w:rFonts w:ascii="Times New Roman" w:hAnsi="Times New Roman"/>
                <w:color w:val="000000"/>
              </w:rPr>
            </w:pPr>
          </w:p>
          <w:p w:rsidR="00C66E17" w:rsidRPr="009B6989" w:rsidRDefault="00C66E17" w:rsidP="00574FA5">
            <w:pPr>
              <w:spacing w:after="0" w:line="240" w:lineRule="auto"/>
              <w:jc w:val="center"/>
              <w:rPr>
                <w:rFonts w:ascii="Times New Roman" w:hAnsi="Times New Roman"/>
                <w:color w:val="000000"/>
              </w:rPr>
            </w:pPr>
          </w:p>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color w:val="000000"/>
              </w:rPr>
              <w:t>Извештај о напретку ЕУ, ГРЕТА, ТИП</w:t>
            </w:r>
          </w:p>
        </w:tc>
        <w:tc>
          <w:tcPr>
            <w:tcW w:w="3005" w:type="dxa"/>
            <w:shd w:val="clear" w:color="auto" w:fill="D5DCE4"/>
            <w:hideMark/>
          </w:tcPr>
          <w:p w:rsidR="00574FA5" w:rsidRPr="009B6989" w:rsidRDefault="00574FA5" w:rsidP="00574FA5">
            <w:pPr>
              <w:spacing w:after="0" w:line="240" w:lineRule="auto"/>
              <w:rPr>
                <w:rFonts w:ascii="Times New Roman" w:hAnsi="Times New Roman"/>
              </w:rPr>
            </w:pPr>
          </w:p>
        </w:tc>
      </w:tr>
      <w:tr w:rsidR="00574FA5" w:rsidRPr="009B6989" w:rsidTr="00C66E17">
        <w:trPr>
          <w:trHeight w:val="600"/>
          <w:jc w:val="center"/>
        </w:trPr>
        <w:tc>
          <w:tcPr>
            <w:tcW w:w="1345" w:type="dxa"/>
            <w:vMerge w:val="restart"/>
            <w:shd w:val="clear" w:color="auto" w:fill="F7CAAC"/>
            <w:noWrap/>
            <w:hideMark/>
          </w:tcPr>
          <w:p w:rsidR="00574FA5" w:rsidRPr="009B6989" w:rsidRDefault="00574FA5" w:rsidP="00574FA5">
            <w:pPr>
              <w:spacing w:after="0" w:line="240" w:lineRule="auto"/>
              <w:rPr>
                <w:rFonts w:ascii="Times New Roman" w:hAnsi="Times New Roman"/>
                <w:b/>
                <w:bCs/>
              </w:rPr>
            </w:pPr>
            <w:r w:rsidRPr="009B6989">
              <w:rPr>
                <w:rFonts w:ascii="Times New Roman" w:hAnsi="Times New Roman"/>
                <w:b/>
                <w:bCs/>
              </w:rPr>
              <w:t>1. ПОСЕБАН ЦИЉ</w:t>
            </w:r>
          </w:p>
        </w:tc>
        <w:tc>
          <w:tcPr>
            <w:tcW w:w="4500" w:type="dxa"/>
            <w:gridSpan w:val="2"/>
            <w:vMerge w:val="restart"/>
            <w:shd w:val="clear" w:color="auto" w:fill="F7CAAC"/>
            <w:hideMark/>
          </w:tcPr>
          <w:p w:rsidR="00574FA5" w:rsidRPr="009B6989" w:rsidRDefault="00574FA5" w:rsidP="00574FA5">
            <w:pPr>
              <w:spacing w:after="0" w:line="240" w:lineRule="auto"/>
              <w:rPr>
                <w:rFonts w:ascii="Times New Roman" w:hAnsi="Times New Roman"/>
                <w:b/>
                <w:bCs/>
              </w:rPr>
            </w:pPr>
            <w:r w:rsidRPr="009B6989">
              <w:rPr>
                <w:rFonts w:ascii="Times New Roman" w:hAnsi="Times New Roman"/>
                <w:b/>
                <w:bCs/>
              </w:rPr>
              <w:t>Системски ојачано партнерство у одговору на трговину људима на локалном, националном и међународном нивоу</w:t>
            </w:r>
          </w:p>
        </w:tc>
        <w:tc>
          <w:tcPr>
            <w:tcW w:w="9474" w:type="dxa"/>
            <w:gridSpan w:val="4"/>
            <w:shd w:val="clear" w:color="auto" w:fill="F7CAAC"/>
            <w:noWrap/>
            <w:hideMark/>
          </w:tcPr>
          <w:p w:rsidR="00574FA5" w:rsidRPr="009B6989" w:rsidRDefault="00574FA5" w:rsidP="00574FA5">
            <w:pPr>
              <w:spacing w:after="0" w:line="240" w:lineRule="auto"/>
              <w:rPr>
                <w:rFonts w:ascii="Times New Roman" w:hAnsi="Times New Roman"/>
                <w:b/>
              </w:rPr>
            </w:pPr>
            <w:r w:rsidRPr="009B6989">
              <w:rPr>
                <w:rFonts w:ascii="Times New Roman" w:hAnsi="Times New Roman"/>
                <w:b/>
              </w:rPr>
              <w:t>показатељ исхода</w:t>
            </w:r>
          </w:p>
          <w:p w:rsidR="00574FA5" w:rsidRPr="009B6989" w:rsidRDefault="00574FA5" w:rsidP="00574FA5">
            <w:pPr>
              <w:spacing w:after="0" w:line="240" w:lineRule="auto"/>
              <w:rPr>
                <w:rFonts w:ascii="Times New Roman" w:hAnsi="Times New Roman"/>
              </w:rPr>
            </w:pPr>
            <w:r w:rsidRPr="009B6989">
              <w:rPr>
                <w:rFonts w:ascii="Times New Roman" w:hAnsi="Times New Roman"/>
              </w:rPr>
              <w:t xml:space="preserve">Бржа размена информација партнера на свим нивоима </w:t>
            </w:r>
          </w:p>
        </w:tc>
      </w:tr>
      <w:tr w:rsidR="00574FA5" w:rsidRPr="009B6989" w:rsidTr="00C66E17">
        <w:trPr>
          <w:trHeight w:val="766"/>
          <w:jc w:val="center"/>
        </w:trPr>
        <w:tc>
          <w:tcPr>
            <w:tcW w:w="1345" w:type="dxa"/>
            <w:vMerge/>
            <w:shd w:val="clear" w:color="auto" w:fill="auto"/>
            <w:hideMark/>
          </w:tcPr>
          <w:p w:rsidR="00574FA5" w:rsidRPr="009B6989" w:rsidRDefault="00574FA5" w:rsidP="00574FA5">
            <w:pPr>
              <w:spacing w:after="0" w:line="240" w:lineRule="auto"/>
              <w:rPr>
                <w:rFonts w:ascii="Times New Roman" w:hAnsi="Times New Roman"/>
                <w:b/>
                <w:bCs/>
              </w:rPr>
            </w:pPr>
          </w:p>
        </w:tc>
        <w:tc>
          <w:tcPr>
            <w:tcW w:w="4500" w:type="dxa"/>
            <w:gridSpan w:val="2"/>
            <w:vMerge/>
            <w:shd w:val="clear" w:color="auto" w:fill="auto"/>
            <w:hideMark/>
          </w:tcPr>
          <w:p w:rsidR="00574FA5" w:rsidRPr="009B6989" w:rsidRDefault="00574FA5" w:rsidP="00574FA5">
            <w:pPr>
              <w:spacing w:after="0" w:line="240" w:lineRule="auto"/>
              <w:rPr>
                <w:rFonts w:ascii="Times New Roman" w:hAnsi="Times New Roman"/>
                <w:b/>
                <w:bCs/>
              </w:rPr>
            </w:pPr>
          </w:p>
        </w:tc>
        <w:tc>
          <w:tcPr>
            <w:tcW w:w="2340" w:type="dxa"/>
            <w:shd w:val="clear" w:color="auto" w:fill="F7CAAC"/>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w:t>
            </w:r>
          </w:p>
          <w:p w:rsidR="00574FA5"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(2019)</w:t>
            </w:r>
          </w:p>
          <w:p w:rsidR="00C66E17" w:rsidRPr="009B6989" w:rsidRDefault="00C66E17" w:rsidP="00574FA5">
            <w:pPr>
              <w:spacing w:after="0" w:line="240" w:lineRule="auto"/>
              <w:jc w:val="center"/>
              <w:rPr>
                <w:rFonts w:ascii="Times New Roman" w:hAnsi="Times New Roman"/>
                <w:b/>
                <w:color w:val="000000"/>
              </w:rPr>
            </w:pPr>
          </w:p>
          <w:p w:rsidR="00574FA5" w:rsidRPr="009B6989" w:rsidRDefault="00574FA5" w:rsidP="00574FA5">
            <w:pPr>
              <w:spacing w:after="0" w:line="240" w:lineRule="auto"/>
              <w:jc w:val="center"/>
              <w:rPr>
                <w:rFonts w:ascii="Times New Roman" w:hAnsi="Times New Roman"/>
                <w:color w:val="000000"/>
              </w:rPr>
            </w:pPr>
            <w:r w:rsidRPr="009B6989">
              <w:rPr>
                <w:rFonts w:ascii="Times New Roman" w:hAnsi="Times New Roman"/>
                <w:color w:val="000000"/>
              </w:rPr>
              <w:t>Стандардне оперативне процедуре из 2009. године</w:t>
            </w:r>
          </w:p>
        </w:tc>
        <w:tc>
          <w:tcPr>
            <w:tcW w:w="1879" w:type="dxa"/>
            <w:shd w:val="clear" w:color="auto" w:fill="F7CAAC"/>
            <w:hideMark/>
          </w:tcPr>
          <w:p w:rsidR="00574FA5"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C66E17" w:rsidRPr="009B6989" w:rsidRDefault="00C66E17" w:rsidP="00574FA5">
            <w:pPr>
              <w:spacing w:after="0" w:line="240" w:lineRule="auto"/>
              <w:jc w:val="center"/>
              <w:rPr>
                <w:rFonts w:ascii="Times New Roman" w:hAnsi="Times New Roman"/>
                <w:b/>
                <w:color w:val="000000"/>
              </w:rPr>
            </w:pPr>
          </w:p>
          <w:p w:rsidR="00574FA5" w:rsidRDefault="00237D19" w:rsidP="00574FA5">
            <w:pPr>
              <w:spacing w:after="0" w:line="240" w:lineRule="auto"/>
              <w:jc w:val="center"/>
              <w:rPr>
                <w:rFonts w:ascii="Times New Roman" w:hAnsi="Times New Roman"/>
                <w:color w:val="000000"/>
              </w:rPr>
            </w:pPr>
            <w:r w:rsidRPr="009B6989">
              <w:rPr>
                <w:rFonts w:ascii="Times New Roman" w:hAnsi="Times New Roman"/>
                <w:color w:val="000000"/>
              </w:rPr>
              <w:t xml:space="preserve">Примењују се </w:t>
            </w:r>
            <w:r w:rsidR="00574FA5" w:rsidRPr="009B6989">
              <w:rPr>
                <w:rFonts w:ascii="Times New Roman" w:hAnsi="Times New Roman"/>
                <w:color w:val="000000"/>
              </w:rPr>
              <w:t xml:space="preserve">нове Стандардне оперативне процедуре </w:t>
            </w:r>
          </w:p>
          <w:p w:rsidR="0018163E" w:rsidRPr="009B6989" w:rsidRDefault="0018163E" w:rsidP="00574FA5">
            <w:pPr>
              <w:spacing w:after="0" w:line="240" w:lineRule="auto"/>
              <w:jc w:val="center"/>
              <w:rPr>
                <w:rFonts w:ascii="Times New Roman" w:hAnsi="Times New Roman"/>
                <w:color w:val="000000"/>
              </w:rPr>
            </w:pPr>
          </w:p>
        </w:tc>
        <w:tc>
          <w:tcPr>
            <w:tcW w:w="2250" w:type="dxa"/>
            <w:shd w:val="clear" w:color="auto" w:fill="F7CAAC"/>
            <w:hideMark/>
          </w:tcPr>
          <w:p w:rsidR="00574FA5"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C66E17" w:rsidRDefault="00C66E17" w:rsidP="00574FA5">
            <w:pPr>
              <w:spacing w:after="0" w:line="240" w:lineRule="auto"/>
              <w:jc w:val="center"/>
              <w:rPr>
                <w:rFonts w:ascii="Times New Roman" w:hAnsi="Times New Roman"/>
                <w:b/>
                <w:color w:val="000000"/>
              </w:rPr>
            </w:pPr>
          </w:p>
          <w:p w:rsidR="00C66E17" w:rsidRPr="009B6989" w:rsidRDefault="00C66E17" w:rsidP="00574FA5">
            <w:pPr>
              <w:spacing w:after="0" w:line="240" w:lineRule="auto"/>
              <w:jc w:val="center"/>
              <w:rPr>
                <w:rFonts w:ascii="Times New Roman" w:hAnsi="Times New Roman"/>
                <w:b/>
                <w:color w:val="000000"/>
              </w:rPr>
            </w:pPr>
          </w:p>
          <w:p w:rsidR="00574FA5" w:rsidRPr="009B6989" w:rsidRDefault="00574FA5" w:rsidP="00574FA5">
            <w:pPr>
              <w:spacing w:after="0" w:line="240" w:lineRule="auto"/>
              <w:jc w:val="center"/>
              <w:rPr>
                <w:rFonts w:ascii="Times New Roman" w:hAnsi="Times New Roman"/>
                <w:color w:val="000000"/>
              </w:rPr>
            </w:pPr>
            <w:r w:rsidRPr="009B6989">
              <w:rPr>
                <w:rFonts w:ascii="Times New Roman" w:hAnsi="Times New Roman"/>
                <w:color w:val="000000"/>
              </w:rPr>
              <w:t>Извештај о евалуацији примене</w:t>
            </w:r>
          </w:p>
        </w:tc>
        <w:tc>
          <w:tcPr>
            <w:tcW w:w="3005" w:type="dxa"/>
            <w:shd w:val="clear" w:color="auto" w:fill="F7CAAC"/>
            <w:hideMark/>
          </w:tcPr>
          <w:p w:rsidR="00574FA5" w:rsidRPr="009B6989" w:rsidRDefault="00574FA5" w:rsidP="00574FA5">
            <w:pPr>
              <w:spacing w:after="0" w:line="240" w:lineRule="auto"/>
              <w:rPr>
                <w:rFonts w:ascii="Times New Roman" w:hAnsi="Times New Roman"/>
                <w:b/>
                <w:bCs/>
              </w:rPr>
            </w:pPr>
          </w:p>
        </w:tc>
      </w:tr>
      <w:tr w:rsidR="00574FA5" w:rsidRPr="009B6989" w:rsidTr="00C66E17">
        <w:trPr>
          <w:trHeight w:val="809"/>
          <w:jc w:val="center"/>
        </w:trPr>
        <w:tc>
          <w:tcPr>
            <w:tcW w:w="1345" w:type="dxa"/>
            <w:vMerge w:val="restart"/>
            <w:shd w:val="clear" w:color="auto" w:fill="C5E0B3"/>
            <w:noWrap/>
            <w:vAlign w:val="center"/>
            <w:hideMark/>
          </w:tcPr>
          <w:p w:rsidR="00574FA5" w:rsidRPr="009B6989" w:rsidRDefault="00574FA5" w:rsidP="00574FA5">
            <w:pPr>
              <w:spacing w:after="0" w:line="240" w:lineRule="auto"/>
              <w:rPr>
                <w:rFonts w:ascii="Times New Roman" w:hAnsi="Times New Roman"/>
                <w:b/>
                <w:bCs/>
              </w:rPr>
            </w:pPr>
            <w:r w:rsidRPr="009B6989">
              <w:rPr>
                <w:rFonts w:ascii="Times New Roman" w:hAnsi="Times New Roman"/>
                <w:b/>
                <w:bCs/>
              </w:rPr>
              <w:lastRenderedPageBreak/>
              <w:t>МЕРА 1.1</w:t>
            </w:r>
          </w:p>
        </w:tc>
        <w:tc>
          <w:tcPr>
            <w:tcW w:w="4500" w:type="dxa"/>
            <w:gridSpan w:val="2"/>
            <w:shd w:val="clear" w:color="auto" w:fill="C5E0B3"/>
            <w:hideMark/>
          </w:tcPr>
          <w:p w:rsidR="00574FA5" w:rsidRPr="009B6989" w:rsidRDefault="00574FA5" w:rsidP="00574FA5">
            <w:pPr>
              <w:spacing w:after="0" w:line="240" w:lineRule="auto"/>
              <w:rPr>
                <w:rFonts w:ascii="Times New Roman" w:hAnsi="Times New Roman"/>
                <w:b/>
                <w:bCs/>
              </w:rPr>
            </w:pPr>
            <w:r w:rsidRPr="009B6989">
              <w:rPr>
                <w:rFonts w:ascii="Times New Roman" w:hAnsi="Times New Roman"/>
                <w:b/>
                <w:bCs/>
              </w:rPr>
              <w:t>Унапређење партнерства на локалном нивоу</w:t>
            </w:r>
          </w:p>
        </w:tc>
        <w:tc>
          <w:tcPr>
            <w:tcW w:w="9474" w:type="dxa"/>
            <w:gridSpan w:val="4"/>
            <w:shd w:val="clear" w:color="auto" w:fill="C5E0B3"/>
            <w:hideMark/>
          </w:tcPr>
          <w:p w:rsidR="00574FA5" w:rsidRPr="009B6989" w:rsidRDefault="00574FA5" w:rsidP="00574FA5">
            <w:pPr>
              <w:spacing w:after="0" w:line="240" w:lineRule="auto"/>
              <w:rPr>
                <w:rFonts w:ascii="Times New Roman" w:hAnsi="Times New Roman"/>
                <w:b/>
                <w:bCs/>
                <w:color w:val="000000"/>
              </w:rPr>
            </w:pPr>
            <w:r w:rsidRPr="009B6989">
              <w:rPr>
                <w:rFonts w:ascii="Times New Roman" w:hAnsi="Times New Roman"/>
                <w:b/>
                <w:bCs/>
                <w:color w:val="000000"/>
              </w:rPr>
              <w:t>показатељ резултата</w:t>
            </w:r>
          </w:p>
          <w:p w:rsidR="00574FA5" w:rsidRPr="009B6989" w:rsidRDefault="00574FA5" w:rsidP="00574FA5">
            <w:pPr>
              <w:spacing w:after="0" w:line="240" w:lineRule="auto"/>
              <w:rPr>
                <w:rFonts w:ascii="Times New Roman" w:hAnsi="Times New Roman"/>
                <w:b/>
                <w:bCs/>
                <w:color w:val="000000"/>
              </w:rPr>
            </w:pPr>
            <w:r w:rsidRPr="009B6989">
              <w:rPr>
                <w:rFonts w:ascii="Times New Roman" w:hAnsi="Times New Roman"/>
                <w:bCs/>
                <w:color w:val="000000"/>
              </w:rPr>
              <w:t>Планови локалних самоуправа садрже активности и опредељена средства за борбу против трговине људима</w:t>
            </w:r>
          </w:p>
        </w:tc>
      </w:tr>
      <w:tr w:rsidR="00574FA5" w:rsidRPr="009B6989" w:rsidTr="00C66E17">
        <w:trPr>
          <w:trHeight w:val="653"/>
          <w:jc w:val="center"/>
        </w:trPr>
        <w:tc>
          <w:tcPr>
            <w:tcW w:w="1345" w:type="dxa"/>
            <w:vMerge/>
            <w:shd w:val="clear" w:color="auto" w:fill="C5E0B3"/>
            <w:noWrap/>
            <w:hideMark/>
          </w:tcPr>
          <w:p w:rsidR="00574FA5" w:rsidRPr="009B6989" w:rsidRDefault="00574FA5" w:rsidP="00574FA5">
            <w:pPr>
              <w:spacing w:after="0" w:line="240" w:lineRule="auto"/>
              <w:rPr>
                <w:rFonts w:ascii="Times New Roman" w:hAnsi="Times New Roman"/>
              </w:rPr>
            </w:pPr>
          </w:p>
        </w:tc>
        <w:tc>
          <w:tcPr>
            <w:tcW w:w="2880" w:type="dxa"/>
            <w:vMerge w:val="restart"/>
            <w:shd w:val="clear" w:color="auto" w:fill="C5E0B3"/>
            <w:noWrap/>
            <w:hideMark/>
          </w:tcPr>
          <w:p w:rsidR="00C66E17" w:rsidRDefault="00397AC7" w:rsidP="00C66E17">
            <w:pPr>
              <w:spacing w:after="0" w:line="240" w:lineRule="auto"/>
              <w:jc w:val="center"/>
              <w:rPr>
                <w:rFonts w:ascii="Times New Roman" w:hAnsi="Times New Roman"/>
                <w:b/>
              </w:rPr>
            </w:pPr>
            <w:r>
              <w:rPr>
                <w:rFonts w:ascii="Times New Roman" w:hAnsi="Times New Roman"/>
                <w:b/>
              </w:rPr>
              <w:t>потребна средства</w:t>
            </w:r>
          </w:p>
          <w:p w:rsidR="00574FA5" w:rsidRPr="009B6989" w:rsidRDefault="00574FA5" w:rsidP="00C66E17">
            <w:pPr>
              <w:spacing w:after="0" w:line="240" w:lineRule="auto"/>
              <w:rPr>
                <w:rFonts w:ascii="Times New Roman" w:hAnsi="Times New Roman"/>
                <w:b/>
              </w:rPr>
            </w:pPr>
            <w:r w:rsidRPr="00397AC7">
              <w:rPr>
                <w:rFonts w:ascii="Times New Roman" w:hAnsi="Times New Roman"/>
              </w:rPr>
              <w:t xml:space="preserve">(збир средстава </w:t>
            </w:r>
            <w:r w:rsidR="00C66E17">
              <w:rPr>
                <w:rFonts w:ascii="Times New Roman" w:hAnsi="Times New Roman"/>
              </w:rPr>
              <w:t>а</w:t>
            </w:r>
            <w:r w:rsidRPr="00397AC7">
              <w:rPr>
                <w:rFonts w:ascii="Times New Roman" w:hAnsi="Times New Roman"/>
              </w:rPr>
              <w:t>ктивности)</w:t>
            </w:r>
          </w:p>
        </w:tc>
        <w:tc>
          <w:tcPr>
            <w:tcW w:w="1620" w:type="dxa"/>
            <w:vMerge w:val="restart"/>
            <w:shd w:val="clear" w:color="auto" w:fill="C5E0B3"/>
            <w:hideMark/>
          </w:tcPr>
          <w:p w:rsidR="00574FA5" w:rsidRPr="009B6989" w:rsidRDefault="00574FA5" w:rsidP="00574FA5">
            <w:pPr>
              <w:spacing w:after="0" w:line="240" w:lineRule="auto"/>
              <w:jc w:val="center"/>
              <w:rPr>
                <w:rFonts w:ascii="Times New Roman" w:hAnsi="Times New Roman"/>
                <w:b/>
                <w:color w:val="5B9BD5"/>
              </w:rPr>
            </w:pPr>
            <w:r w:rsidRPr="00481A85">
              <w:rPr>
                <w:rFonts w:ascii="Times New Roman" w:hAnsi="Times New Roman"/>
                <w:b/>
                <w:color w:val="000000" w:themeColor="text1"/>
              </w:rPr>
              <w:t>извор финансирања</w:t>
            </w:r>
          </w:p>
        </w:tc>
        <w:tc>
          <w:tcPr>
            <w:tcW w:w="2340" w:type="dxa"/>
            <w:shd w:val="clear" w:color="auto" w:fill="C5E0B3"/>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 (2019)</w:t>
            </w:r>
          </w:p>
        </w:tc>
        <w:tc>
          <w:tcPr>
            <w:tcW w:w="1879" w:type="dxa"/>
            <w:shd w:val="clear" w:color="auto" w:fill="C5E0B3"/>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tc>
        <w:tc>
          <w:tcPr>
            <w:tcW w:w="2250" w:type="dxa"/>
            <w:shd w:val="clear" w:color="auto" w:fill="C5E0B3"/>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tc>
        <w:tc>
          <w:tcPr>
            <w:tcW w:w="3005" w:type="dxa"/>
            <w:vMerge w:val="restart"/>
            <w:shd w:val="clear" w:color="auto" w:fill="C5E0B3"/>
            <w:hideMark/>
          </w:tcPr>
          <w:p w:rsidR="00574FA5" w:rsidRPr="009B6989" w:rsidRDefault="00574FA5" w:rsidP="00574FA5">
            <w:pPr>
              <w:spacing w:after="0" w:line="240" w:lineRule="auto"/>
              <w:rPr>
                <w:rFonts w:ascii="Times New Roman" w:hAnsi="Times New Roman"/>
                <w:b/>
                <w:color w:val="000000"/>
              </w:rPr>
            </w:pPr>
          </w:p>
        </w:tc>
      </w:tr>
      <w:tr w:rsidR="00574FA5" w:rsidRPr="009B6989" w:rsidTr="00C66E17">
        <w:trPr>
          <w:trHeight w:val="1286"/>
          <w:jc w:val="center"/>
        </w:trPr>
        <w:tc>
          <w:tcPr>
            <w:tcW w:w="1345" w:type="dxa"/>
            <w:vMerge/>
            <w:shd w:val="clear" w:color="auto" w:fill="C5E0B3"/>
            <w:noWrap/>
            <w:hideMark/>
          </w:tcPr>
          <w:p w:rsidR="00574FA5" w:rsidRPr="009B6989" w:rsidRDefault="00574FA5" w:rsidP="00574FA5">
            <w:pPr>
              <w:spacing w:after="0" w:line="240" w:lineRule="auto"/>
              <w:rPr>
                <w:rFonts w:ascii="Times New Roman" w:hAnsi="Times New Roman"/>
              </w:rPr>
            </w:pPr>
          </w:p>
        </w:tc>
        <w:tc>
          <w:tcPr>
            <w:tcW w:w="2880" w:type="dxa"/>
            <w:vMerge/>
            <w:shd w:val="clear" w:color="auto" w:fill="C5E0B3"/>
            <w:noWrap/>
            <w:hideMark/>
          </w:tcPr>
          <w:p w:rsidR="00574FA5" w:rsidRPr="009B6989" w:rsidRDefault="00574FA5" w:rsidP="00574FA5">
            <w:pPr>
              <w:spacing w:after="0" w:line="240" w:lineRule="auto"/>
              <w:jc w:val="center"/>
              <w:rPr>
                <w:rFonts w:ascii="Times New Roman" w:hAnsi="Times New Roman"/>
              </w:rPr>
            </w:pPr>
          </w:p>
        </w:tc>
        <w:tc>
          <w:tcPr>
            <w:tcW w:w="1620" w:type="dxa"/>
            <w:vMerge/>
            <w:shd w:val="clear" w:color="auto" w:fill="C5E0B3"/>
            <w:hideMark/>
          </w:tcPr>
          <w:p w:rsidR="00574FA5" w:rsidRPr="009B6989" w:rsidRDefault="00574FA5" w:rsidP="00574FA5">
            <w:pPr>
              <w:spacing w:after="0" w:line="240" w:lineRule="auto"/>
              <w:jc w:val="center"/>
              <w:rPr>
                <w:rFonts w:ascii="Times New Roman" w:hAnsi="Times New Roman"/>
              </w:rPr>
            </w:pPr>
          </w:p>
        </w:tc>
        <w:tc>
          <w:tcPr>
            <w:tcW w:w="2340" w:type="dxa"/>
            <w:shd w:val="clear" w:color="auto" w:fill="C5E0B3"/>
            <w:hideMark/>
          </w:tcPr>
          <w:p w:rsidR="00574FA5" w:rsidRPr="009B6989" w:rsidRDefault="00574FA5" w:rsidP="00574FA5">
            <w:pPr>
              <w:spacing w:after="0" w:line="240" w:lineRule="auto"/>
              <w:rPr>
                <w:rFonts w:ascii="Times New Roman" w:hAnsi="Times New Roman"/>
                <w:color w:val="000000"/>
              </w:rPr>
            </w:pPr>
            <w:r w:rsidRPr="009B6989">
              <w:rPr>
                <w:rFonts w:ascii="Times New Roman" w:hAnsi="Times New Roman"/>
                <w:color w:val="000000"/>
              </w:rPr>
              <w:t>2 локална тима са дефинисаним планом рада и буџетом</w:t>
            </w:r>
          </w:p>
        </w:tc>
        <w:tc>
          <w:tcPr>
            <w:tcW w:w="1879" w:type="dxa"/>
            <w:shd w:val="clear" w:color="auto" w:fill="C5E0B3"/>
            <w:hideMark/>
          </w:tcPr>
          <w:p w:rsidR="00574FA5" w:rsidRPr="009B6989" w:rsidRDefault="00574FA5" w:rsidP="00574FA5">
            <w:pPr>
              <w:spacing w:after="0" w:line="240" w:lineRule="auto"/>
              <w:rPr>
                <w:rFonts w:ascii="Times New Roman" w:hAnsi="Times New Roman"/>
                <w:color w:val="000000"/>
              </w:rPr>
            </w:pPr>
            <w:r w:rsidRPr="009B6989">
              <w:rPr>
                <w:rFonts w:ascii="Times New Roman" w:hAnsi="Times New Roman"/>
                <w:color w:val="000000"/>
              </w:rPr>
              <w:t>17 локалних тимова са дефинисаним планом рада и буџетом</w:t>
            </w:r>
          </w:p>
        </w:tc>
        <w:tc>
          <w:tcPr>
            <w:tcW w:w="2250" w:type="dxa"/>
            <w:shd w:val="clear" w:color="auto" w:fill="C5E0B3"/>
            <w:hideMark/>
          </w:tcPr>
          <w:p w:rsidR="00574FA5" w:rsidRPr="009B6989" w:rsidRDefault="00574FA5" w:rsidP="00237D19">
            <w:pPr>
              <w:spacing w:after="0" w:line="240" w:lineRule="auto"/>
              <w:rPr>
                <w:rFonts w:ascii="Times New Roman" w:hAnsi="Times New Roman"/>
                <w:color w:val="000000"/>
              </w:rPr>
            </w:pPr>
            <w:r w:rsidRPr="009B6989">
              <w:rPr>
                <w:rFonts w:ascii="Times New Roman" w:hAnsi="Times New Roman"/>
                <w:color w:val="000000"/>
              </w:rPr>
              <w:t>План рада и буџет локалних самоуправа</w:t>
            </w:r>
          </w:p>
        </w:tc>
        <w:tc>
          <w:tcPr>
            <w:tcW w:w="3005" w:type="dxa"/>
            <w:vMerge/>
            <w:shd w:val="clear" w:color="auto" w:fill="C5E0B3"/>
            <w:hideMark/>
          </w:tcPr>
          <w:p w:rsidR="00574FA5" w:rsidRPr="009B6989" w:rsidRDefault="00574FA5" w:rsidP="00574FA5">
            <w:pPr>
              <w:spacing w:after="0" w:line="240" w:lineRule="auto"/>
              <w:rPr>
                <w:rFonts w:ascii="Times New Roman" w:hAnsi="Times New Roman"/>
                <w:b/>
                <w:color w:val="FF0000"/>
              </w:rPr>
            </w:pPr>
          </w:p>
        </w:tc>
      </w:tr>
      <w:tr w:rsidR="00574FA5" w:rsidRPr="009B6989" w:rsidTr="00C66E17">
        <w:trPr>
          <w:trHeight w:val="720"/>
          <w:jc w:val="center"/>
        </w:trPr>
        <w:tc>
          <w:tcPr>
            <w:tcW w:w="4225" w:type="dxa"/>
            <w:gridSpan w:val="2"/>
            <w:shd w:val="clear" w:color="auto" w:fill="C5E0B3"/>
            <w:noWrap/>
            <w:hideMark/>
          </w:tcPr>
          <w:p w:rsidR="00574FA5" w:rsidRPr="009B6989" w:rsidRDefault="00574FA5" w:rsidP="00574FA5">
            <w:pPr>
              <w:spacing w:after="0" w:line="240" w:lineRule="auto"/>
              <w:jc w:val="center"/>
              <w:rPr>
                <w:rFonts w:ascii="Times New Roman" w:hAnsi="Times New Roman"/>
              </w:rPr>
            </w:pPr>
            <w:r w:rsidRPr="009B6989">
              <w:rPr>
                <w:rFonts w:ascii="Times New Roman" w:hAnsi="Times New Roman"/>
              </w:rPr>
              <w:t>Активност</w:t>
            </w:r>
          </w:p>
        </w:tc>
        <w:tc>
          <w:tcPr>
            <w:tcW w:w="1620" w:type="dxa"/>
            <w:shd w:val="clear" w:color="auto" w:fill="C5E0B3"/>
            <w:hideMark/>
          </w:tcPr>
          <w:p w:rsidR="00574FA5" w:rsidRPr="009B6989" w:rsidRDefault="00574FA5" w:rsidP="00574FA5">
            <w:pPr>
              <w:spacing w:after="0" w:line="240" w:lineRule="auto"/>
              <w:jc w:val="center"/>
              <w:rPr>
                <w:rFonts w:ascii="Times New Roman" w:hAnsi="Times New Roman"/>
              </w:rPr>
            </w:pPr>
            <w:r w:rsidRPr="009B6989">
              <w:rPr>
                <w:rFonts w:ascii="Times New Roman" w:hAnsi="Times New Roman"/>
              </w:rPr>
              <w:t>рок реализације</w:t>
            </w:r>
          </w:p>
        </w:tc>
        <w:tc>
          <w:tcPr>
            <w:tcW w:w="2340" w:type="dxa"/>
            <w:shd w:val="clear" w:color="auto" w:fill="C5E0B3"/>
            <w:hideMark/>
          </w:tcPr>
          <w:p w:rsidR="00574FA5" w:rsidRPr="009B6989" w:rsidRDefault="00574FA5" w:rsidP="00574FA5">
            <w:pPr>
              <w:spacing w:after="0" w:line="240" w:lineRule="auto"/>
              <w:jc w:val="center"/>
              <w:rPr>
                <w:rFonts w:ascii="Times New Roman" w:hAnsi="Times New Roman"/>
              </w:rPr>
            </w:pPr>
            <w:r w:rsidRPr="009B6989">
              <w:rPr>
                <w:rFonts w:ascii="Times New Roman" w:hAnsi="Times New Roman"/>
              </w:rPr>
              <w:t>потребна средства</w:t>
            </w:r>
          </w:p>
        </w:tc>
        <w:tc>
          <w:tcPr>
            <w:tcW w:w="1879" w:type="dxa"/>
            <w:shd w:val="clear" w:color="auto" w:fill="C5E0B3"/>
            <w:hideMark/>
          </w:tcPr>
          <w:p w:rsidR="00574FA5" w:rsidRPr="009B6989" w:rsidRDefault="00574FA5" w:rsidP="00574FA5">
            <w:pPr>
              <w:spacing w:after="0" w:line="240" w:lineRule="auto"/>
              <w:jc w:val="center"/>
              <w:rPr>
                <w:rFonts w:ascii="Times New Roman" w:hAnsi="Times New Roman"/>
              </w:rPr>
            </w:pPr>
            <w:r w:rsidRPr="009B6989">
              <w:rPr>
                <w:rFonts w:ascii="Times New Roman" w:hAnsi="Times New Roman"/>
              </w:rPr>
              <w:t>извор финансирања</w:t>
            </w:r>
          </w:p>
        </w:tc>
        <w:tc>
          <w:tcPr>
            <w:tcW w:w="2250" w:type="dxa"/>
            <w:shd w:val="clear" w:color="auto" w:fill="C5E0B3"/>
            <w:hideMark/>
          </w:tcPr>
          <w:p w:rsidR="00574FA5" w:rsidRPr="009B6989" w:rsidRDefault="00574FA5" w:rsidP="00574FA5">
            <w:pPr>
              <w:spacing w:after="0" w:line="240" w:lineRule="auto"/>
              <w:jc w:val="center"/>
              <w:rPr>
                <w:rFonts w:ascii="Times New Roman" w:hAnsi="Times New Roman"/>
              </w:rPr>
            </w:pPr>
            <w:r w:rsidRPr="009B6989">
              <w:rPr>
                <w:rFonts w:ascii="Times New Roman" w:hAnsi="Times New Roman"/>
              </w:rPr>
              <w:t>носиоци активности</w:t>
            </w:r>
          </w:p>
        </w:tc>
        <w:tc>
          <w:tcPr>
            <w:tcW w:w="3005" w:type="dxa"/>
            <w:shd w:val="clear" w:color="auto" w:fill="C5E0B3"/>
            <w:hideMark/>
          </w:tcPr>
          <w:p w:rsidR="00574FA5" w:rsidRPr="009B6989" w:rsidRDefault="00574FA5" w:rsidP="00574FA5">
            <w:pPr>
              <w:spacing w:after="0" w:line="240" w:lineRule="auto"/>
              <w:rPr>
                <w:rFonts w:ascii="Times New Roman" w:hAnsi="Times New Roman"/>
                <w:bCs/>
              </w:rPr>
            </w:pPr>
            <w:r w:rsidRPr="009B6989">
              <w:rPr>
                <w:rFonts w:ascii="Times New Roman" w:hAnsi="Times New Roman"/>
                <w:bCs/>
              </w:rPr>
              <w:t>показатељи активности</w:t>
            </w:r>
          </w:p>
        </w:tc>
      </w:tr>
      <w:tr w:rsidR="00574FA5" w:rsidRPr="009B6989" w:rsidTr="00C66E17">
        <w:trPr>
          <w:trHeight w:val="1430"/>
          <w:jc w:val="center"/>
        </w:trPr>
        <w:tc>
          <w:tcPr>
            <w:tcW w:w="1345" w:type="dxa"/>
            <w:shd w:val="clear" w:color="auto" w:fill="auto"/>
            <w:noWrap/>
            <w:hideMark/>
          </w:tcPr>
          <w:p w:rsidR="00574FA5" w:rsidRPr="009B6989" w:rsidRDefault="00574FA5" w:rsidP="00574FA5">
            <w:pPr>
              <w:spacing w:after="0" w:line="240" w:lineRule="auto"/>
              <w:rPr>
                <w:rFonts w:ascii="Times New Roman" w:hAnsi="Times New Roman"/>
              </w:rPr>
            </w:pPr>
            <w:r w:rsidRPr="009B6989">
              <w:rPr>
                <w:rFonts w:ascii="Times New Roman" w:hAnsi="Times New Roman"/>
              </w:rPr>
              <w:t>1.1.1.</w:t>
            </w:r>
          </w:p>
        </w:tc>
        <w:tc>
          <w:tcPr>
            <w:tcW w:w="2880" w:type="dxa"/>
            <w:shd w:val="clear" w:color="auto" w:fill="auto"/>
            <w:hideMark/>
          </w:tcPr>
          <w:p w:rsidR="00574FA5" w:rsidRPr="009B6989" w:rsidRDefault="00574FA5" w:rsidP="00574FA5">
            <w:pPr>
              <w:spacing w:after="0" w:line="240" w:lineRule="auto"/>
              <w:rPr>
                <w:rFonts w:ascii="Times New Roman" w:hAnsi="Times New Roman"/>
              </w:rPr>
            </w:pPr>
            <w:r w:rsidRPr="009B6989">
              <w:rPr>
                <w:rFonts w:ascii="Times New Roman" w:hAnsi="Times New Roman"/>
              </w:rPr>
              <w:t>Пружити стручну и техничку подршку и пратити рад формираних Локалних тимова за борбу против трговине људима и примену препорука Савета за борбу против трговине људима за унапређење рада</w:t>
            </w:r>
          </w:p>
        </w:tc>
        <w:tc>
          <w:tcPr>
            <w:tcW w:w="1620" w:type="dxa"/>
            <w:shd w:val="clear" w:color="auto" w:fill="auto"/>
            <w:hideMark/>
          </w:tcPr>
          <w:p w:rsidR="00574FA5" w:rsidRPr="00AD2BDD" w:rsidRDefault="00B963E0" w:rsidP="00574FA5">
            <w:pPr>
              <w:spacing w:after="0" w:line="240" w:lineRule="auto"/>
              <w:rPr>
                <w:rFonts w:ascii="Times New Roman" w:hAnsi="Times New Roman"/>
              </w:rPr>
            </w:pPr>
            <w:r w:rsidRPr="009B6989">
              <w:rPr>
                <w:rFonts w:ascii="Times New Roman" w:hAnsi="Times New Roman"/>
              </w:rPr>
              <w:t>2019-</w:t>
            </w:r>
            <w:r w:rsidR="00574FA5" w:rsidRPr="009B6989">
              <w:rPr>
                <w:rFonts w:ascii="Times New Roman" w:hAnsi="Times New Roman"/>
              </w:rPr>
              <w:t>2020</w:t>
            </w:r>
            <w:r w:rsidR="00AD2BDD">
              <w:rPr>
                <w:rFonts w:ascii="Times New Roman" w:hAnsi="Times New Roman"/>
              </w:rPr>
              <w:t>. година</w:t>
            </w:r>
          </w:p>
        </w:tc>
        <w:tc>
          <w:tcPr>
            <w:tcW w:w="2340" w:type="dxa"/>
            <w:shd w:val="clear" w:color="auto" w:fill="auto"/>
            <w:hideMark/>
          </w:tcPr>
          <w:p w:rsidR="00805183" w:rsidRPr="004028E6" w:rsidRDefault="00805183" w:rsidP="00805183">
            <w:pPr>
              <w:spacing w:after="0" w:line="240" w:lineRule="auto"/>
              <w:rPr>
                <w:rFonts w:ascii="Times New Roman" w:hAnsi="Times New Roman"/>
              </w:rPr>
            </w:pPr>
            <w:r w:rsidRPr="004028E6">
              <w:rPr>
                <w:rFonts w:ascii="Times New Roman" w:hAnsi="Times New Roman"/>
              </w:rPr>
              <w:t>Пројекат</w:t>
            </w:r>
            <w:r w:rsidR="00481A85">
              <w:rPr>
                <w:rFonts w:ascii="Times New Roman" w:hAnsi="Times New Roman"/>
              </w:rPr>
              <w:t xml:space="preserve"> спроводи „Међународни комитет спаса</w:t>
            </w:r>
            <w:r w:rsidR="00481A85" w:rsidRPr="00A27F50">
              <w:rPr>
                <w:rFonts w:ascii="Times New Roman" w:hAnsi="Times New Roman"/>
              </w:rPr>
              <w:t>”</w:t>
            </w:r>
            <w:r w:rsidR="00481A85">
              <w:rPr>
                <w:rFonts w:ascii="Times New Roman" w:hAnsi="Times New Roman"/>
              </w:rPr>
              <w:t xml:space="preserve">- </w:t>
            </w:r>
            <w:r w:rsidRPr="004028E6">
              <w:rPr>
                <w:rFonts w:ascii="Times New Roman" w:hAnsi="Times New Roman"/>
              </w:rPr>
              <w:t xml:space="preserve">ИРЦ и </w:t>
            </w:r>
            <w:r w:rsidR="00481A85">
              <w:rPr>
                <w:rFonts w:ascii="Times New Roman" w:hAnsi="Times New Roman"/>
              </w:rPr>
              <w:t xml:space="preserve">Удружење </w:t>
            </w:r>
            <w:r w:rsidRPr="004028E6">
              <w:rPr>
                <w:rFonts w:ascii="Times New Roman" w:hAnsi="Times New Roman"/>
              </w:rPr>
              <w:t>Атина „Од опасности до сигурности:Унапређење заштите жртава трговине људима у Србији</w:t>
            </w:r>
            <w:r w:rsidR="0016045C" w:rsidRPr="00A27F50">
              <w:rPr>
                <w:rFonts w:ascii="Times New Roman" w:hAnsi="Times New Roman"/>
              </w:rPr>
              <w:t>”</w:t>
            </w:r>
            <w:r w:rsidRPr="004028E6">
              <w:rPr>
                <w:rFonts w:ascii="Times New Roman" w:hAnsi="Times New Roman"/>
              </w:rPr>
              <w:t xml:space="preserve"> уз финансијску подршку Стејт Департмента</w:t>
            </w:r>
          </w:p>
          <w:p w:rsidR="00805183" w:rsidRPr="004028E6" w:rsidRDefault="00805183" w:rsidP="00805183">
            <w:pPr>
              <w:spacing w:after="0" w:line="240" w:lineRule="auto"/>
              <w:rPr>
                <w:rFonts w:ascii="Times New Roman" w:hAnsi="Times New Roman"/>
              </w:rPr>
            </w:pPr>
            <w:r w:rsidRPr="004028E6">
              <w:rPr>
                <w:rFonts w:ascii="Times New Roman" w:hAnsi="Times New Roman"/>
              </w:rPr>
              <w:t>500.000РСД</w:t>
            </w:r>
          </w:p>
          <w:p w:rsidR="00805183" w:rsidRPr="00F32FF3" w:rsidRDefault="00805183" w:rsidP="00805183">
            <w:pPr>
              <w:spacing w:after="0" w:line="240" w:lineRule="auto"/>
              <w:rPr>
                <w:rFonts w:ascii="Times New Roman" w:hAnsi="Times New Roman"/>
              </w:rPr>
            </w:pPr>
            <w:r w:rsidRPr="004028E6">
              <w:rPr>
                <w:rFonts w:ascii="Times New Roman" w:hAnsi="Times New Roman"/>
              </w:rPr>
              <w:t>2</w:t>
            </w:r>
            <w:r w:rsidR="004028E6" w:rsidRPr="004028E6">
              <w:rPr>
                <w:rFonts w:ascii="Times New Roman" w:hAnsi="Times New Roman"/>
              </w:rPr>
              <w:t>.6</w:t>
            </w:r>
            <w:r w:rsidRPr="004028E6">
              <w:rPr>
                <w:rFonts w:ascii="Times New Roman" w:hAnsi="Times New Roman"/>
              </w:rPr>
              <w:t>00</w:t>
            </w:r>
            <w:r w:rsidR="004028E6" w:rsidRPr="004028E6">
              <w:rPr>
                <w:rFonts w:ascii="Times New Roman" w:hAnsi="Times New Roman"/>
              </w:rPr>
              <w:t>.</w:t>
            </w:r>
            <w:r w:rsidRPr="004028E6">
              <w:rPr>
                <w:rFonts w:ascii="Times New Roman" w:hAnsi="Times New Roman"/>
              </w:rPr>
              <w:t>000.00 РСД</w:t>
            </w:r>
          </w:p>
          <w:p w:rsidR="0016045C" w:rsidRDefault="0016045C" w:rsidP="00574FA5">
            <w:pPr>
              <w:spacing w:after="0" w:line="240" w:lineRule="auto"/>
              <w:rPr>
                <w:rFonts w:ascii="Times New Roman" w:hAnsi="Times New Roman"/>
                <w:color w:val="000000" w:themeColor="text1"/>
              </w:rPr>
            </w:pPr>
          </w:p>
          <w:p w:rsidR="00A10CD6" w:rsidRPr="00510F52" w:rsidRDefault="00510F52" w:rsidP="00574FA5">
            <w:pPr>
              <w:spacing w:after="0" w:line="240" w:lineRule="auto"/>
              <w:rPr>
                <w:rFonts w:ascii="Times New Roman" w:hAnsi="Times New Roman"/>
              </w:rPr>
            </w:pPr>
            <w:r>
              <w:rPr>
                <w:rFonts w:ascii="Times New Roman" w:hAnsi="Times New Roman"/>
                <w:color w:val="000000" w:themeColor="text1"/>
              </w:rPr>
              <w:t>П</w:t>
            </w:r>
            <w:r w:rsidR="0016045C" w:rsidRPr="00805183">
              <w:rPr>
                <w:rFonts w:ascii="Times New Roman" w:hAnsi="Times New Roman"/>
                <w:color w:val="000000" w:themeColor="text1"/>
              </w:rPr>
              <w:t>ројекат</w:t>
            </w:r>
            <w:r w:rsidR="00512817">
              <w:rPr>
                <w:rFonts w:ascii="Times New Roman" w:hAnsi="Times New Roman"/>
                <w:color w:val="000000" w:themeColor="text1"/>
              </w:rPr>
              <w:t>Ш</w:t>
            </w:r>
            <w:r>
              <w:rPr>
                <w:rFonts w:ascii="Times New Roman" w:hAnsi="Times New Roman"/>
                <w:color w:val="000000" w:themeColor="text1"/>
              </w:rPr>
              <w:t>вајцарск</w:t>
            </w:r>
            <w:r w:rsidR="00512817">
              <w:rPr>
                <w:rFonts w:ascii="Times New Roman" w:hAnsi="Times New Roman"/>
                <w:color w:val="000000" w:themeColor="text1"/>
              </w:rPr>
              <w:t xml:space="preserve">ог државног </w:t>
            </w:r>
            <w:r>
              <w:rPr>
                <w:rFonts w:ascii="Times New Roman" w:hAnsi="Times New Roman"/>
                <w:color w:val="000000" w:themeColor="text1"/>
              </w:rPr>
              <w:t xml:space="preserve"> секретаријат</w:t>
            </w:r>
            <w:r w:rsidR="00512817">
              <w:rPr>
                <w:rFonts w:ascii="Times New Roman" w:hAnsi="Times New Roman"/>
                <w:color w:val="000000" w:themeColor="text1"/>
              </w:rPr>
              <w:t>а</w:t>
            </w:r>
            <w:r>
              <w:rPr>
                <w:rFonts w:ascii="Times New Roman" w:hAnsi="Times New Roman"/>
                <w:color w:val="000000" w:themeColor="text1"/>
              </w:rPr>
              <w:t xml:space="preserve"> за миграције</w:t>
            </w:r>
            <w:r w:rsidR="00512817">
              <w:rPr>
                <w:rFonts w:ascii="Times New Roman" w:hAnsi="Times New Roman"/>
                <w:color w:val="000000" w:themeColor="text1"/>
              </w:rPr>
              <w:t xml:space="preserve"> -</w:t>
            </w:r>
          </w:p>
          <w:p w:rsidR="0016045C" w:rsidRDefault="0016045C" w:rsidP="00574FA5">
            <w:pPr>
              <w:spacing w:after="0" w:line="240" w:lineRule="auto"/>
              <w:rPr>
                <w:rFonts w:ascii="Times New Roman" w:hAnsi="Times New Roman"/>
              </w:rPr>
            </w:pPr>
            <w:r w:rsidRPr="00805183">
              <w:rPr>
                <w:rFonts w:ascii="Times New Roman" w:hAnsi="Times New Roman"/>
                <w:color w:val="000000" w:themeColor="text1"/>
              </w:rPr>
              <w:t>„Подршка управљању миграцијама у Србији 2016-201</w:t>
            </w:r>
            <w:r w:rsidRPr="00A27F50">
              <w:rPr>
                <w:rFonts w:ascii="Times New Roman" w:hAnsi="Times New Roman"/>
              </w:rPr>
              <w:t xml:space="preserve">9” </w:t>
            </w:r>
          </w:p>
          <w:p w:rsidR="00A10CD6" w:rsidRDefault="00A10CD6" w:rsidP="00574FA5">
            <w:pPr>
              <w:spacing w:after="0" w:line="240" w:lineRule="auto"/>
              <w:rPr>
                <w:rFonts w:ascii="Times New Roman" w:hAnsi="Times New Roman"/>
              </w:rPr>
            </w:pPr>
            <w:r w:rsidRPr="009B6989">
              <w:rPr>
                <w:rFonts w:ascii="Times New Roman" w:hAnsi="Times New Roman"/>
              </w:rPr>
              <w:t>400.000 РСД</w:t>
            </w:r>
          </w:p>
          <w:p w:rsidR="0018163E" w:rsidRDefault="0018163E" w:rsidP="00574FA5">
            <w:pPr>
              <w:spacing w:after="0" w:line="240" w:lineRule="auto"/>
              <w:rPr>
                <w:rFonts w:ascii="Times New Roman" w:hAnsi="Times New Roman"/>
              </w:rPr>
            </w:pPr>
          </w:p>
          <w:p w:rsidR="0018163E" w:rsidRPr="009B6989" w:rsidRDefault="0018163E" w:rsidP="00574FA5">
            <w:pPr>
              <w:spacing w:after="0" w:line="240" w:lineRule="auto"/>
              <w:rPr>
                <w:rFonts w:ascii="Times New Roman" w:hAnsi="Times New Roman"/>
              </w:rPr>
            </w:pPr>
          </w:p>
          <w:p w:rsidR="00574FA5" w:rsidRPr="009B6989" w:rsidRDefault="00574FA5" w:rsidP="00574FA5">
            <w:pPr>
              <w:spacing w:after="0" w:line="240" w:lineRule="auto"/>
              <w:rPr>
                <w:rFonts w:ascii="Times New Roman" w:hAnsi="Times New Roman"/>
                <w:color w:val="FF0000"/>
              </w:rPr>
            </w:pPr>
          </w:p>
        </w:tc>
        <w:tc>
          <w:tcPr>
            <w:tcW w:w="1879" w:type="dxa"/>
            <w:shd w:val="clear" w:color="auto" w:fill="auto"/>
            <w:noWrap/>
            <w:hideMark/>
          </w:tcPr>
          <w:p w:rsidR="002C362E" w:rsidRPr="009B6989" w:rsidRDefault="009636EA" w:rsidP="00574FA5">
            <w:pPr>
              <w:spacing w:after="0" w:line="240" w:lineRule="auto"/>
              <w:rPr>
                <w:rFonts w:ascii="Times New Roman" w:hAnsi="Times New Roman"/>
              </w:rPr>
            </w:pPr>
            <w:r w:rsidRPr="009B6989">
              <w:rPr>
                <w:rFonts w:ascii="Times New Roman" w:hAnsi="Times New Roman"/>
              </w:rPr>
              <w:t>Д</w:t>
            </w:r>
            <w:r w:rsidR="00A10CD6" w:rsidRPr="009B6989">
              <w:rPr>
                <w:rFonts w:ascii="Times New Roman" w:hAnsi="Times New Roman"/>
              </w:rPr>
              <w:t>онације</w:t>
            </w:r>
          </w:p>
          <w:p w:rsidR="002C362E" w:rsidRPr="009B6989" w:rsidRDefault="002C362E" w:rsidP="00574FA5">
            <w:pPr>
              <w:spacing w:after="0" w:line="240" w:lineRule="auto"/>
              <w:rPr>
                <w:rFonts w:ascii="Times New Roman" w:hAnsi="Times New Roman"/>
                <w:color w:val="FF0000"/>
              </w:rPr>
            </w:pPr>
          </w:p>
          <w:p w:rsidR="002C362E" w:rsidRPr="009B6989" w:rsidRDefault="002C362E" w:rsidP="00574FA5">
            <w:pPr>
              <w:spacing w:after="0" w:line="240" w:lineRule="auto"/>
              <w:rPr>
                <w:rFonts w:ascii="Times New Roman" w:hAnsi="Times New Roman"/>
                <w:color w:val="FF0000"/>
              </w:rPr>
            </w:pPr>
          </w:p>
          <w:p w:rsidR="002C362E" w:rsidRPr="009B6989" w:rsidRDefault="002C362E" w:rsidP="00574FA5">
            <w:pPr>
              <w:spacing w:after="0" w:line="240" w:lineRule="auto"/>
              <w:rPr>
                <w:rFonts w:ascii="Times New Roman" w:hAnsi="Times New Roman"/>
                <w:color w:val="FF0000"/>
              </w:rPr>
            </w:pPr>
          </w:p>
          <w:p w:rsidR="00574FA5" w:rsidRPr="009B6989" w:rsidRDefault="00574FA5" w:rsidP="00574FA5">
            <w:pPr>
              <w:spacing w:after="0" w:line="240" w:lineRule="auto"/>
              <w:rPr>
                <w:rFonts w:ascii="Times New Roman" w:hAnsi="Times New Roman"/>
                <w:color w:val="FF0000"/>
              </w:rPr>
            </w:pPr>
          </w:p>
        </w:tc>
        <w:tc>
          <w:tcPr>
            <w:tcW w:w="2250" w:type="dxa"/>
            <w:shd w:val="clear" w:color="auto" w:fill="auto"/>
            <w:noWrap/>
            <w:hideMark/>
          </w:tcPr>
          <w:p w:rsidR="00574FA5" w:rsidRPr="009B6989" w:rsidRDefault="00E91154" w:rsidP="00574FA5">
            <w:pPr>
              <w:spacing w:after="0" w:line="240" w:lineRule="auto"/>
              <w:rPr>
                <w:rFonts w:ascii="Times New Roman" w:hAnsi="Times New Roman"/>
                <w:b/>
              </w:rPr>
            </w:pPr>
            <w:r w:rsidRPr="009B6989">
              <w:rPr>
                <w:rFonts w:ascii="Times New Roman" w:hAnsi="Times New Roman"/>
                <w:b/>
              </w:rPr>
              <w:t>Министарство унутрашњих послова</w:t>
            </w:r>
            <w:r w:rsidR="00321B29" w:rsidRPr="009B6989">
              <w:rPr>
                <w:rFonts w:ascii="Times New Roman" w:hAnsi="Times New Roman"/>
              </w:rPr>
              <w:t>и партнери</w:t>
            </w:r>
          </w:p>
          <w:p w:rsidR="00574FA5" w:rsidRPr="009B6989" w:rsidRDefault="00574FA5" w:rsidP="00574FA5">
            <w:pPr>
              <w:spacing w:after="0" w:line="240" w:lineRule="auto"/>
              <w:rPr>
                <w:rFonts w:ascii="Times New Roman" w:hAnsi="Times New Roman"/>
                <w:b/>
                <w:u w:val="single"/>
              </w:rPr>
            </w:pPr>
          </w:p>
          <w:p w:rsidR="00574FA5" w:rsidRPr="009B6989" w:rsidRDefault="00574FA5" w:rsidP="00B41986">
            <w:pPr>
              <w:spacing w:after="0" w:line="240" w:lineRule="auto"/>
              <w:rPr>
                <w:rFonts w:ascii="Times New Roman" w:hAnsi="Times New Roman"/>
              </w:rPr>
            </w:pPr>
          </w:p>
        </w:tc>
        <w:tc>
          <w:tcPr>
            <w:tcW w:w="3005" w:type="dxa"/>
            <w:shd w:val="clear" w:color="auto" w:fill="auto"/>
            <w:hideMark/>
          </w:tcPr>
          <w:p w:rsidR="00574FA5" w:rsidRPr="009B6989" w:rsidRDefault="00574FA5" w:rsidP="00B60F10">
            <w:pPr>
              <w:spacing w:after="0" w:line="240" w:lineRule="auto"/>
              <w:ind w:left="218" w:hanging="218"/>
              <w:rPr>
                <w:rFonts w:ascii="Times New Roman" w:hAnsi="Times New Roman"/>
              </w:rPr>
            </w:pPr>
            <w:r w:rsidRPr="009B6989">
              <w:rPr>
                <w:rFonts w:ascii="Times New Roman" w:hAnsi="Times New Roman"/>
              </w:rPr>
              <w:t>1.</w:t>
            </w:r>
            <w:r w:rsidR="006644A2">
              <w:rPr>
                <w:rFonts w:ascii="Times New Roman" w:hAnsi="Times New Roman"/>
              </w:rPr>
              <w:t xml:space="preserve"> </w:t>
            </w:r>
            <w:r w:rsidRPr="009B6989">
              <w:rPr>
                <w:rFonts w:ascii="Times New Roman" w:hAnsi="Times New Roman"/>
              </w:rPr>
              <w:t xml:space="preserve">Израђен план координације </w:t>
            </w:r>
            <w:r w:rsidRPr="009B6989">
              <w:rPr>
                <w:rFonts w:ascii="Times New Roman" w:hAnsi="Times New Roman"/>
                <w:shd w:val="clear" w:color="auto" w:fill="FFFFFF"/>
              </w:rPr>
              <w:t>и комуникације</w:t>
            </w:r>
          </w:p>
          <w:p w:rsidR="001D3FB0" w:rsidRDefault="00574FA5" w:rsidP="00C82C96">
            <w:pPr>
              <w:spacing w:after="0" w:line="240" w:lineRule="auto"/>
              <w:rPr>
                <w:rFonts w:ascii="Times New Roman" w:hAnsi="Times New Roman"/>
              </w:rPr>
            </w:pPr>
            <w:r w:rsidRPr="009B6989">
              <w:rPr>
                <w:rFonts w:ascii="Times New Roman" w:hAnsi="Times New Roman"/>
              </w:rPr>
              <w:t>2.</w:t>
            </w:r>
            <w:r w:rsidR="00C12BA4">
              <w:rPr>
                <w:rFonts w:ascii="Times New Roman" w:hAnsi="Times New Roman"/>
              </w:rPr>
              <w:t xml:space="preserve"> </w:t>
            </w:r>
            <w:r w:rsidRPr="009B6989">
              <w:rPr>
                <w:rFonts w:ascii="Times New Roman" w:hAnsi="Times New Roman"/>
              </w:rPr>
              <w:t xml:space="preserve">Број формализованих </w:t>
            </w:r>
          </w:p>
          <w:p w:rsidR="00C82C96" w:rsidRDefault="00C12BA4" w:rsidP="00C82C96">
            <w:pPr>
              <w:spacing w:after="0" w:line="240" w:lineRule="auto"/>
              <w:rPr>
                <w:rFonts w:ascii="Times New Roman" w:hAnsi="Times New Roman"/>
              </w:rPr>
            </w:pPr>
            <w:r>
              <w:rPr>
                <w:rFonts w:ascii="Times New Roman" w:hAnsi="Times New Roman"/>
              </w:rPr>
              <w:t xml:space="preserve">    </w:t>
            </w:r>
            <w:r w:rsidR="00574FA5" w:rsidRPr="009B6989">
              <w:rPr>
                <w:rFonts w:ascii="Times New Roman" w:hAnsi="Times New Roman"/>
              </w:rPr>
              <w:t>локалних тимова</w:t>
            </w:r>
          </w:p>
          <w:p w:rsidR="001D3FB0" w:rsidRDefault="005B50CD" w:rsidP="00C82C96">
            <w:pPr>
              <w:spacing w:after="0" w:line="240" w:lineRule="auto"/>
              <w:rPr>
                <w:rFonts w:ascii="Times New Roman" w:hAnsi="Times New Roman"/>
              </w:rPr>
            </w:pPr>
            <w:r w:rsidRPr="009B6989">
              <w:rPr>
                <w:rFonts w:ascii="Times New Roman" w:hAnsi="Times New Roman"/>
              </w:rPr>
              <w:t xml:space="preserve">3. </w:t>
            </w:r>
            <w:r w:rsidR="006F7A3F" w:rsidRPr="009B6989">
              <w:rPr>
                <w:rFonts w:ascii="Times New Roman" w:hAnsi="Times New Roman"/>
              </w:rPr>
              <w:t xml:space="preserve">Годишњи састанак мреже </w:t>
            </w:r>
          </w:p>
          <w:p w:rsidR="001D3FB0" w:rsidRDefault="00C12BA4" w:rsidP="00C82C96">
            <w:pPr>
              <w:spacing w:after="0" w:line="240" w:lineRule="auto"/>
              <w:rPr>
                <w:rFonts w:ascii="Times New Roman" w:hAnsi="Times New Roman"/>
              </w:rPr>
            </w:pPr>
            <w:r>
              <w:rPr>
                <w:rFonts w:ascii="Times New Roman" w:hAnsi="Times New Roman"/>
              </w:rPr>
              <w:t xml:space="preserve">    </w:t>
            </w:r>
            <w:r w:rsidR="006F7A3F" w:rsidRPr="009B6989">
              <w:rPr>
                <w:rFonts w:ascii="Times New Roman" w:hAnsi="Times New Roman"/>
              </w:rPr>
              <w:t xml:space="preserve">одржан уз учешће </w:t>
            </w:r>
          </w:p>
          <w:p w:rsidR="001D3FB0" w:rsidRDefault="00C12BA4" w:rsidP="00C82C96">
            <w:pPr>
              <w:spacing w:after="0" w:line="240" w:lineRule="auto"/>
              <w:rPr>
                <w:rFonts w:ascii="Times New Roman" w:hAnsi="Times New Roman"/>
              </w:rPr>
            </w:pPr>
            <w:r>
              <w:rPr>
                <w:rFonts w:ascii="Times New Roman" w:hAnsi="Times New Roman"/>
              </w:rPr>
              <w:t xml:space="preserve">    </w:t>
            </w:r>
            <w:r w:rsidR="006F7A3F" w:rsidRPr="009B6989">
              <w:rPr>
                <w:rFonts w:ascii="Times New Roman" w:hAnsi="Times New Roman"/>
              </w:rPr>
              <w:t xml:space="preserve">представника формираних </w:t>
            </w:r>
          </w:p>
          <w:p w:rsidR="005B50CD" w:rsidRPr="009B6989" w:rsidRDefault="00C12BA4" w:rsidP="00C82C96">
            <w:pPr>
              <w:spacing w:after="0" w:line="240" w:lineRule="auto"/>
              <w:rPr>
                <w:rFonts w:ascii="Times New Roman" w:hAnsi="Times New Roman"/>
              </w:rPr>
            </w:pPr>
            <w:r>
              <w:rPr>
                <w:rFonts w:ascii="Times New Roman" w:hAnsi="Times New Roman"/>
              </w:rPr>
              <w:t xml:space="preserve">    </w:t>
            </w:r>
            <w:r w:rsidR="006F7A3F" w:rsidRPr="009B6989">
              <w:rPr>
                <w:rFonts w:ascii="Times New Roman" w:hAnsi="Times New Roman"/>
              </w:rPr>
              <w:t>локалних тимова</w:t>
            </w:r>
          </w:p>
        </w:tc>
      </w:tr>
      <w:tr w:rsidR="007B7493" w:rsidRPr="009B6989" w:rsidTr="00C66E17">
        <w:trPr>
          <w:trHeight w:val="600"/>
          <w:jc w:val="center"/>
        </w:trPr>
        <w:tc>
          <w:tcPr>
            <w:tcW w:w="1345" w:type="dxa"/>
            <w:vMerge w:val="restart"/>
            <w:shd w:val="clear" w:color="auto" w:fill="C5E0B3"/>
            <w:noWrap/>
            <w:vAlign w:val="center"/>
            <w:hideMark/>
          </w:tcPr>
          <w:p w:rsidR="007B7493" w:rsidRPr="009B6989" w:rsidRDefault="007B7493" w:rsidP="007B7493">
            <w:pPr>
              <w:spacing w:after="0" w:line="240" w:lineRule="auto"/>
              <w:rPr>
                <w:rFonts w:ascii="Times New Roman" w:hAnsi="Times New Roman"/>
                <w:b/>
                <w:bCs/>
              </w:rPr>
            </w:pPr>
            <w:r w:rsidRPr="009B6989">
              <w:rPr>
                <w:rFonts w:ascii="Times New Roman" w:hAnsi="Times New Roman"/>
                <w:b/>
                <w:bCs/>
              </w:rPr>
              <w:lastRenderedPageBreak/>
              <w:t>МЕРА 1.2</w:t>
            </w:r>
          </w:p>
        </w:tc>
        <w:tc>
          <w:tcPr>
            <w:tcW w:w="4500" w:type="dxa"/>
            <w:gridSpan w:val="2"/>
            <w:shd w:val="clear" w:color="auto" w:fill="C5E0B3"/>
            <w:hideMark/>
          </w:tcPr>
          <w:p w:rsidR="007B7493" w:rsidRPr="009B6989" w:rsidRDefault="007B7493" w:rsidP="007B7493">
            <w:pPr>
              <w:spacing w:after="0" w:line="240" w:lineRule="auto"/>
              <w:rPr>
                <w:rFonts w:ascii="Times New Roman" w:hAnsi="Times New Roman"/>
                <w:b/>
                <w:bCs/>
              </w:rPr>
            </w:pPr>
            <w:r w:rsidRPr="009B6989">
              <w:rPr>
                <w:rFonts w:ascii="Times New Roman" w:hAnsi="Times New Roman"/>
                <w:b/>
                <w:bCs/>
              </w:rPr>
              <w:t>Унапређење партнерства на националном нивоу</w:t>
            </w:r>
          </w:p>
          <w:p w:rsidR="000D2A2E" w:rsidRPr="009B6989" w:rsidRDefault="000D2A2E" w:rsidP="000D2A2E">
            <w:pPr>
              <w:spacing w:after="0" w:line="240" w:lineRule="auto"/>
              <w:rPr>
                <w:rFonts w:ascii="Times New Roman" w:hAnsi="Times New Roman"/>
                <w:lang w:val="sr-Cyrl-CS"/>
              </w:rPr>
            </w:pPr>
          </w:p>
          <w:p w:rsidR="000D2A2E" w:rsidRPr="009B6989" w:rsidRDefault="000D2A2E" w:rsidP="000D2A2E">
            <w:pPr>
              <w:spacing w:after="0" w:line="240" w:lineRule="auto"/>
              <w:rPr>
                <w:rFonts w:ascii="Times New Roman" w:hAnsi="Times New Roman"/>
                <w:b/>
                <w:bCs/>
                <w:lang w:val="sr-Cyrl-CS"/>
              </w:rPr>
            </w:pPr>
          </w:p>
        </w:tc>
        <w:tc>
          <w:tcPr>
            <w:tcW w:w="9474" w:type="dxa"/>
            <w:gridSpan w:val="4"/>
            <w:shd w:val="clear" w:color="auto" w:fill="C5E0B3"/>
            <w:hideMark/>
          </w:tcPr>
          <w:p w:rsidR="007B7493" w:rsidRPr="009B6989" w:rsidRDefault="00C66E17" w:rsidP="007B7493">
            <w:pPr>
              <w:spacing w:after="0" w:line="240" w:lineRule="auto"/>
              <w:rPr>
                <w:rFonts w:ascii="Times New Roman" w:hAnsi="Times New Roman"/>
                <w:b/>
                <w:bCs/>
              </w:rPr>
            </w:pPr>
            <w:r>
              <w:rPr>
                <w:rFonts w:ascii="Times New Roman" w:hAnsi="Times New Roman"/>
                <w:b/>
                <w:bCs/>
              </w:rPr>
              <w:t>п</w:t>
            </w:r>
            <w:r w:rsidR="007B7493" w:rsidRPr="009B6989">
              <w:rPr>
                <w:rFonts w:ascii="Times New Roman" w:hAnsi="Times New Roman"/>
                <w:b/>
                <w:bCs/>
              </w:rPr>
              <w:t>оказатељ резултата:</w:t>
            </w:r>
          </w:p>
          <w:p w:rsidR="007B7493" w:rsidRPr="009B6989" w:rsidRDefault="007B7493" w:rsidP="007B7493">
            <w:pPr>
              <w:spacing w:after="0" w:line="240" w:lineRule="auto"/>
              <w:rPr>
                <w:rFonts w:ascii="Times New Roman" w:hAnsi="Times New Roman"/>
                <w:b/>
                <w:bCs/>
                <w:color w:val="000000"/>
              </w:rPr>
            </w:pPr>
            <w:r w:rsidRPr="009B6989">
              <w:rPr>
                <w:rFonts w:ascii="Times New Roman" w:hAnsi="Times New Roman"/>
                <w:bCs/>
                <w:color w:val="000000"/>
              </w:rPr>
              <w:t>Органи укључени у сузбијање трговине људима, прикупљају и обрађују статистичке податке по јединственој методологији</w:t>
            </w:r>
          </w:p>
          <w:p w:rsidR="007B7493" w:rsidRPr="009B6989" w:rsidRDefault="007B7493" w:rsidP="007B7493">
            <w:pPr>
              <w:spacing w:after="0" w:line="240" w:lineRule="auto"/>
              <w:rPr>
                <w:rFonts w:ascii="Times New Roman" w:hAnsi="Times New Roman"/>
                <w:b/>
                <w:bCs/>
              </w:rPr>
            </w:pPr>
            <w:r w:rsidRPr="009B6989">
              <w:rPr>
                <w:rFonts w:ascii="Times New Roman" w:hAnsi="Times New Roman"/>
                <w:bCs/>
                <w:color w:val="000000"/>
              </w:rPr>
              <w:t>Број заједничких програмаи иницијатива који се спроводе у складу са усвојеним моделима сарадње</w:t>
            </w:r>
          </w:p>
        </w:tc>
      </w:tr>
      <w:tr w:rsidR="007B7493" w:rsidRPr="009B6989" w:rsidTr="00C66E17">
        <w:trPr>
          <w:trHeight w:val="783"/>
          <w:jc w:val="center"/>
        </w:trPr>
        <w:tc>
          <w:tcPr>
            <w:tcW w:w="1345" w:type="dxa"/>
            <w:vMerge/>
            <w:shd w:val="clear" w:color="auto" w:fill="C5E0B3"/>
            <w:noWrap/>
            <w:hideMark/>
          </w:tcPr>
          <w:p w:rsidR="007B7493" w:rsidRPr="009B6989" w:rsidRDefault="007B7493" w:rsidP="007B7493">
            <w:pPr>
              <w:spacing w:after="0" w:line="240" w:lineRule="auto"/>
              <w:rPr>
                <w:rFonts w:ascii="Times New Roman" w:hAnsi="Times New Roman"/>
              </w:rPr>
            </w:pPr>
          </w:p>
        </w:tc>
        <w:tc>
          <w:tcPr>
            <w:tcW w:w="2880" w:type="dxa"/>
            <w:vMerge w:val="restart"/>
            <w:shd w:val="clear" w:color="auto" w:fill="C5E0B3"/>
            <w:noWrap/>
            <w:hideMark/>
          </w:tcPr>
          <w:p w:rsidR="00C66E17" w:rsidRDefault="007B7493" w:rsidP="007B7493">
            <w:pPr>
              <w:spacing w:after="0" w:line="240" w:lineRule="auto"/>
              <w:jc w:val="center"/>
              <w:rPr>
                <w:rFonts w:ascii="Times New Roman" w:hAnsi="Times New Roman"/>
                <w:b/>
              </w:rPr>
            </w:pPr>
            <w:r w:rsidRPr="009B6989">
              <w:rPr>
                <w:rFonts w:ascii="Times New Roman" w:hAnsi="Times New Roman"/>
                <w:b/>
              </w:rPr>
              <w:t xml:space="preserve">потребна средства </w:t>
            </w:r>
          </w:p>
          <w:p w:rsidR="007B7493" w:rsidRPr="00C66E17" w:rsidRDefault="007B7493" w:rsidP="007B7493">
            <w:pPr>
              <w:spacing w:after="0" w:line="240" w:lineRule="auto"/>
              <w:jc w:val="center"/>
              <w:rPr>
                <w:rFonts w:ascii="Times New Roman" w:hAnsi="Times New Roman"/>
              </w:rPr>
            </w:pPr>
            <w:r w:rsidRPr="00C66E17">
              <w:rPr>
                <w:rFonts w:ascii="Times New Roman" w:hAnsi="Times New Roman"/>
              </w:rPr>
              <w:t>(збир средстава активности)</w:t>
            </w:r>
          </w:p>
        </w:tc>
        <w:tc>
          <w:tcPr>
            <w:tcW w:w="1620" w:type="dxa"/>
            <w:vMerge w:val="restart"/>
            <w:shd w:val="clear" w:color="auto" w:fill="C5E0B3"/>
            <w:hideMark/>
          </w:tcPr>
          <w:p w:rsidR="007B7493" w:rsidRPr="00C66E17" w:rsidRDefault="007B7493" w:rsidP="007B7493">
            <w:pPr>
              <w:spacing w:after="0" w:line="240" w:lineRule="auto"/>
              <w:jc w:val="center"/>
              <w:rPr>
                <w:rFonts w:ascii="Times New Roman" w:hAnsi="Times New Roman"/>
                <w:b/>
                <w:color w:val="44546A"/>
              </w:rPr>
            </w:pPr>
            <w:r w:rsidRPr="00C66E17">
              <w:rPr>
                <w:rFonts w:ascii="Times New Roman" w:hAnsi="Times New Roman"/>
                <w:b/>
              </w:rPr>
              <w:t>извор финансирања</w:t>
            </w:r>
          </w:p>
        </w:tc>
        <w:tc>
          <w:tcPr>
            <w:tcW w:w="2340" w:type="dxa"/>
            <w:shd w:val="clear" w:color="auto" w:fill="C5E0B3"/>
            <w:hideMark/>
          </w:tcPr>
          <w:p w:rsidR="007B7493" w:rsidRPr="009B6989" w:rsidRDefault="007B7493" w:rsidP="007B7493">
            <w:pPr>
              <w:spacing w:after="0" w:line="240" w:lineRule="auto"/>
              <w:jc w:val="center"/>
              <w:rPr>
                <w:rFonts w:ascii="Times New Roman" w:hAnsi="Times New Roman"/>
                <w:b/>
              </w:rPr>
            </w:pPr>
            <w:r w:rsidRPr="009B6989">
              <w:rPr>
                <w:rFonts w:ascii="Times New Roman" w:hAnsi="Times New Roman"/>
                <w:b/>
              </w:rPr>
              <w:t>полазна вредност (2019)</w:t>
            </w:r>
          </w:p>
          <w:p w:rsidR="007B7493" w:rsidRPr="009B6989" w:rsidRDefault="007B7493" w:rsidP="007B7493">
            <w:pPr>
              <w:spacing w:after="0" w:line="240" w:lineRule="auto"/>
              <w:jc w:val="center"/>
              <w:rPr>
                <w:rFonts w:ascii="Times New Roman" w:hAnsi="Times New Roman"/>
                <w:b/>
              </w:rPr>
            </w:pPr>
          </w:p>
        </w:tc>
        <w:tc>
          <w:tcPr>
            <w:tcW w:w="1879" w:type="dxa"/>
            <w:shd w:val="clear" w:color="auto" w:fill="C5E0B3"/>
            <w:hideMark/>
          </w:tcPr>
          <w:p w:rsidR="007B7493" w:rsidRPr="009B6989" w:rsidRDefault="007B7493" w:rsidP="007B7493">
            <w:pPr>
              <w:spacing w:after="0" w:line="240" w:lineRule="auto"/>
              <w:jc w:val="center"/>
              <w:rPr>
                <w:rFonts w:ascii="Times New Roman" w:hAnsi="Times New Roman"/>
                <w:b/>
              </w:rPr>
            </w:pPr>
            <w:r w:rsidRPr="009B6989">
              <w:rPr>
                <w:rFonts w:ascii="Times New Roman" w:hAnsi="Times New Roman"/>
                <w:b/>
              </w:rPr>
              <w:t>циљна вредност (2020)</w:t>
            </w:r>
          </w:p>
        </w:tc>
        <w:tc>
          <w:tcPr>
            <w:tcW w:w="2250" w:type="dxa"/>
            <w:shd w:val="clear" w:color="auto" w:fill="C5E0B3"/>
            <w:hideMark/>
          </w:tcPr>
          <w:p w:rsidR="007B7493" w:rsidRPr="009B6989" w:rsidRDefault="007B7493" w:rsidP="007B7493">
            <w:pPr>
              <w:spacing w:after="0" w:line="240" w:lineRule="auto"/>
              <w:jc w:val="center"/>
              <w:rPr>
                <w:rFonts w:ascii="Times New Roman" w:hAnsi="Times New Roman"/>
                <w:b/>
              </w:rPr>
            </w:pPr>
            <w:r w:rsidRPr="009B6989">
              <w:rPr>
                <w:rFonts w:ascii="Times New Roman" w:hAnsi="Times New Roman"/>
                <w:b/>
              </w:rPr>
              <w:t>извор верификације</w:t>
            </w:r>
          </w:p>
        </w:tc>
        <w:tc>
          <w:tcPr>
            <w:tcW w:w="3005" w:type="dxa"/>
            <w:vMerge w:val="restart"/>
            <w:shd w:val="clear" w:color="auto" w:fill="C5E0B3"/>
            <w:hideMark/>
          </w:tcPr>
          <w:p w:rsidR="007B7493" w:rsidRPr="009B6989" w:rsidRDefault="007B7493" w:rsidP="007B7493">
            <w:pPr>
              <w:spacing w:after="0" w:line="240" w:lineRule="auto"/>
              <w:rPr>
                <w:rFonts w:ascii="Times New Roman" w:hAnsi="Times New Roman"/>
                <w:b/>
                <w:bCs/>
              </w:rPr>
            </w:pPr>
          </w:p>
        </w:tc>
      </w:tr>
      <w:tr w:rsidR="007B7493" w:rsidRPr="009B6989" w:rsidTr="00C66E17">
        <w:trPr>
          <w:trHeight w:val="1842"/>
          <w:jc w:val="center"/>
        </w:trPr>
        <w:tc>
          <w:tcPr>
            <w:tcW w:w="1345" w:type="dxa"/>
            <w:vMerge/>
            <w:shd w:val="clear" w:color="auto" w:fill="C5E0B3"/>
            <w:noWrap/>
            <w:hideMark/>
          </w:tcPr>
          <w:p w:rsidR="007B7493" w:rsidRPr="009B6989" w:rsidRDefault="007B7493" w:rsidP="007B7493">
            <w:pPr>
              <w:spacing w:after="0" w:line="240" w:lineRule="auto"/>
              <w:rPr>
                <w:rFonts w:ascii="Times New Roman" w:hAnsi="Times New Roman"/>
              </w:rPr>
            </w:pPr>
          </w:p>
        </w:tc>
        <w:tc>
          <w:tcPr>
            <w:tcW w:w="2880" w:type="dxa"/>
            <w:vMerge/>
            <w:shd w:val="clear" w:color="auto" w:fill="C5E0B3"/>
            <w:noWrap/>
            <w:hideMark/>
          </w:tcPr>
          <w:p w:rsidR="007B7493" w:rsidRPr="009B6989" w:rsidRDefault="007B7493" w:rsidP="007B7493">
            <w:pPr>
              <w:spacing w:after="0" w:line="240" w:lineRule="auto"/>
              <w:jc w:val="center"/>
              <w:rPr>
                <w:rFonts w:ascii="Times New Roman" w:hAnsi="Times New Roman"/>
              </w:rPr>
            </w:pPr>
          </w:p>
        </w:tc>
        <w:tc>
          <w:tcPr>
            <w:tcW w:w="1620" w:type="dxa"/>
            <w:vMerge/>
            <w:shd w:val="clear" w:color="auto" w:fill="C5E0B3"/>
            <w:hideMark/>
          </w:tcPr>
          <w:p w:rsidR="007B7493" w:rsidRPr="009B6989" w:rsidRDefault="007B7493" w:rsidP="007B7493">
            <w:pPr>
              <w:spacing w:after="0" w:line="240" w:lineRule="auto"/>
              <w:jc w:val="center"/>
              <w:rPr>
                <w:rFonts w:ascii="Times New Roman" w:hAnsi="Times New Roman"/>
              </w:rPr>
            </w:pPr>
          </w:p>
        </w:tc>
        <w:tc>
          <w:tcPr>
            <w:tcW w:w="2340" w:type="dxa"/>
            <w:shd w:val="clear" w:color="auto" w:fill="C5E0B3"/>
            <w:hideMark/>
          </w:tcPr>
          <w:p w:rsidR="007B7493" w:rsidRPr="009B6989" w:rsidRDefault="007B7493" w:rsidP="007B7493">
            <w:pPr>
              <w:spacing w:after="0" w:line="240" w:lineRule="auto"/>
              <w:rPr>
                <w:rFonts w:ascii="Times New Roman" w:hAnsi="Times New Roman"/>
                <w:color w:val="000000"/>
              </w:rPr>
            </w:pPr>
            <w:r w:rsidRPr="009B6989">
              <w:rPr>
                <w:rFonts w:ascii="Times New Roman" w:hAnsi="Times New Roman"/>
                <w:color w:val="000000"/>
              </w:rPr>
              <w:t>Органи укључени у сузбијање трговине људима не обрађују податке на јединствен начин</w:t>
            </w:r>
          </w:p>
        </w:tc>
        <w:tc>
          <w:tcPr>
            <w:tcW w:w="1879" w:type="dxa"/>
            <w:shd w:val="clear" w:color="auto" w:fill="C5E0B3"/>
            <w:hideMark/>
          </w:tcPr>
          <w:p w:rsidR="007B7493" w:rsidRPr="009B6989" w:rsidRDefault="007B7493" w:rsidP="00986E7E">
            <w:pPr>
              <w:spacing w:after="0" w:line="240" w:lineRule="auto"/>
              <w:rPr>
                <w:rFonts w:ascii="Times New Roman" w:hAnsi="Times New Roman"/>
                <w:color w:val="000000"/>
              </w:rPr>
            </w:pPr>
            <w:r w:rsidRPr="009B6989">
              <w:rPr>
                <w:rFonts w:ascii="Times New Roman" w:hAnsi="Times New Roman"/>
                <w:color w:val="000000"/>
              </w:rPr>
              <w:t>Органи укључени у сузбијање трговине људима обрађују податке на јединствен начин</w:t>
            </w:r>
          </w:p>
        </w:tc>
        <w:tc>
          <w:tcPr>
            <w:tcW w:w="2250" w:type="dxa"/>
            <w:shd w:val="clear" w:color="auto" w:fill="C5E0B3"/>
            <w:hideMark/>
          </w:tcPr>
          <w:p w:rsidR="007B7493" w:rsidRPr="009B6989" w:rsidRDefault="007B7493" w:rsidP="007B7493">
            <w:pPr>
              <w:spacing w:after="0" w:line="240" w:lineRule="auto"/>
              <w:rPr>
                <w:rFonts w:ascii="Times New Roman" w:hAnsi="Times New Roman"/>
                <w:color w:val="000000"/>
              </w:rPr>
            </w:pPr>
            <w:r w:rsidRPr="009B6989">
              <w:rPr>
                <w:rFonts w:ascii="Times New Roman" w:hAnsi="Times New Roman"/>
                <w:color w:val="000000"/>
              </w:rPr>
              <w:t>Извештај</w:t>
            </w:r>
          </w:p>
          <w:p w:rsidR="007B7493" w:rsidRPr="009B6989" w:rsidRDefault="007B7493" w:rsidP="007B7493">
            <w:pPr>
              <w:spacing w:after="0" w:line="240" w:lineRule="auto"/>
              <w:rPr>
                <w:rFonts w:ascii="Times New Roman" w:hAnsi="Times New Roman"/>
                <w:color w:val="000000"/>
              </w:rPr>
            </w:pPr>
            <w:r w:rsidRPr="009B6989">
              <w:rPr>
                <w:rFonts w:ascii="Times New Roman" w:hAnsi="Times New Roman"/>
                <w:color w:val="000000"/>
              </w:rPr>
              <w:t>Канцеларије за координацију активности у борби против трговине људима о спровођењу Стратегије</w:t>
            </w:r>
          </w:p>
        </w:tc>
        <w:tc>
          <w:tcPr>
            <w:tcW w:w="3005" w:type="dxa"/>
            <w:vMerge/>
            <w:shd w:val="clear" w:color="auto" w:fill="C5E0B3"/>
            <w:hideMark/>
          </w:tcPr>
          <w:p w:rsidR="007B7493" w:rsidRPr="009B6989" w:rsidRDefault="007B7493" w:rsidP="007B7493">
            <w:pPr>
              <w:spacing w:after="0" w:line="240" w:lineRule="auto"/>
              <w:rPr>
                <w:rFonts w:ascii="Times New Roman" w:hAnsi="Times New Roman"/>
                <w:b/>
                <w:bCs/>
              </w:rPr>
            </w:pPr>
          </w:p>
        </w:tc>
      </w:tr>
      <w:tr w:rsidR="007B7493" w:rsidRPr="009B6989" w:rsidTr="00C66E17">
        <w:trPr>
          <w:trHeight w:val="690"/>
          <w:jc w:val="center"/>
        </w:trPr>
        <w:tc>
          <w:tcPr>
            <w:tcW w:w="4225" w:type="dxa"/>
            <w:gridSpan w:val="2"/>
            <w:shd w:val="clear" w:color="auto" w:fill="C5E0B3"/>
            <w:noWrap/>
            <w:vAlign w:val="center"/>
            <w:hideMark/>
          </w:tcPr>
          <w:p w:rsidR="007B7493" w:rsidRPr="009B6989" w:rsidRDefault="007B7493" w:rsidP="007B7493">
            <w:pPr>
              <w:spacing w:after="0" w:line="240" w:lineRule="auto"/>
              <w:jc w:val="center"/>
              <w:rPr>
                <w:rFonts w:ascii="Times New Roman" w:hAnsi="Times New Roman"/>
              </w:rPr>
            </w:pPr>
            <w:r w:rsidRPr="009B6989">
              <w:rPr>
                <w:rFonts w:ascii="Times New Roman" w:hAnsi="Times New Roman"/>
              </w:rPr>
              <w:t>активност</w:t>
            </w:r>
          </w:p>
        </w:tc>
        <w:tc>
          <w:tcPr>
            <w:tcW w:w="1620" w:type="dxa"/>
            <w:shd w:val="clear" w:color="auto" w:fill="C5E0B3"/>
            <w:vAlign w:val="center"/>
            <w:hideMark/>
          </w:tcPr>
          <w:p w:rsidR="007B7493" w:rsidRPr="009B6989" w:rsidRDefault="007B7493" w:rsidP="007B7493">
            <w:pPr>
              <w:spacing w:after="0" w:line="240" w:lineRule="auto"/>
              <w:jc w:val="center"/>
              <w:rPr>
                <w:rFonts w:ascii="Times New Roman" w:hAnsi="Times New Roman"/>
              </w:rPr>
            </w:pPr>
            <w:r w:rsidRPr="009B6989">
              <w:rPr>
                <w:rFonts w:ascii="Times New Roman" w:hAnsi="Times New Roman"/>
              </w:rPr>
              <w:t>рок реализације</w:t>
            </w:r>
          </w:p>
        </w:tc>
        <w:tc>
          <w:tcPr>
            <w:tcW w:w="2340" w:type="dxa"/>
            <w:shd w:val="clear" w:color="auto" w:fill="C5E0B3"/>
            <w:vAlign w:val="center"/>
            <w:hideMark/>
          </w:tcPr>
          <w:p w:rsidR="007B7493" w:rsidRPr="009B6989" w:rsidRDefault="007B7493" w:rsidP="007B7493">
            <w:pPr>
              <w:spacing w:after="0" w:line="240" w:lineRule="auto"/>
              <w:jc w:val="center"/>
              <w:rPr>
                <w:rFonts w:ascii="Times New Roman" w:hAnsi="Times New Roman"/>
              </w:rPr>
            </w:pPr>
            <w:r w:rsidRPr="009B6989">
              <w:rPr>
                <w:rFonts w:ascii="Times New Roman" w:hAnsi="Times New Roman"/>
              </w:rPr>
              <w:t>потребна средства</w:t>
            </w:r>
          </w:p>
        </w:tc>
        <w:tc>
          <w:tcPr>
            <w:tcW w:w="1879" w:type="dxa"/>
            <w:shd w:val="clear" w:color="auto" w:fill="C5E0B3"/>
            <w:vAlign w:val="center"/>
            <w:hideMark/>
          </w:tcPr>
          <w:p w:rsidR="007B7493" w:rsidRPr="009B6989" w:rsidRDefault="007B7493" w:rsidP="007B7493">
            <w:pPr>
              <w:spacing w:after="0" w:line="240" w:lineRule="auto"/>
              <w:jc w:val="center"/>
              <w:rPr>
                <w:rFonts w:ascii="Times New Roman" w:hAnsi="Times New Roman"/>
              </w:rPr>
            </w:pPr>
            <w:r w:rsidRPr="009B6989">
              <w:rPr>
                <w:rFonts w:ascii="Times New Roman" w:hAnsi="Times New Roman"/>
              </w:rPr>
              <w:t>извор финансирања</w:t>
            </w:r>
          </w:p>
        </w:tc>
        <w:tc>
          <w:tcPr>
            <w:tcW w:w="2250" w:type="dxa"/>
            <w:shd w:val="clear" w:color="auto" w:fill="C5E0B3"/>
            <w:vAlign w:val="center"/>
            <w:hideMark/>
          </w:tcPr>
          <w:p w:rsidR="007B7493" w:rsidRPr="009B6989" w:rsidRDefault="007B7493" w:rsidP="007B7493">
            <w:pPr>
              <w:spacing w:after="0" w:line="240" w:lineRule="auto"/>
              <w:jc w:val="center"/>
              <w:rPr>
                <w:rFonts w:ascii="Times New Roman" w:hAnsi="Times New Roman"/>
              </w:rPr>
            </w:pPr>
            <w:r w:rsidRPr="009B6989">
              <w:rPr>
                <w:rFonts w:ascii="Times New Roman" w:hAnsi="Times New Roman"/>
              </w:rPr>
              <w:t>носиоци активности</w:t>
            </w:r>
          </w:p>
        </w:tc>
        <w:tc>
          <w:tcPr>
            <w:tcW w:w="3005" w:type="dxa"/>
            <w:shd w:val="clear" w:color="auto" w:fill="C5E0B3"/>
            <w:vAlign w:val="center"/>
            <w:hideMark/>
          </w:tcPr>
          <w:p w:rsidR="007B7493" w:rsidRPr="009B6989" w:rsidRDefault="007B7493" w:rsidP="007B7493">
            <w:pPr>
              <w:spacing w:after="0" w:line="240" w:lineRule="auto"/>
              <w:jc w:val="center"/>
              <w:rPr>
                <w:rFonts w:ascii="Times New Roman" w:hAnsi="Times New Roman"/>
                <w:bCs/>
              </w:rPr>
            </w:pPr>
            <w:r w:rsidRPr="009B6989">
              <w:rPr>
                <w:rFonts w:ascii="Times New Roman" w:hAnsi="Times New Roman"/>
                <w:bCs/>
              </w:rPr>
              <w:t>показатељи активности</w:t>
            </w:r>
          </w:p>
        </w:tc>
      </w:tr>
      <w:tr w:rsidR="007B7493" w:rsidRPr="009B6989" w:rsidTr="00C66E17">
        <w:trPr>
          <w:trHeight w:val="564"/>
          <w:jc w:val="center"/>
        </w:trPr>
        <w:tc>
          <w:tcPr>
            <w:tcW w:w="1345" w:type="dxa"/>
            <w:shd w:val="clear" w:color="auto" w:fill="auto"/>
            <w:noWrap/>
            <w:hideMark/>
          </w:tcPr>
          <w:p w:rsidR="007B7493" w:rsidRPr="009B6989" w:rsidRDefault="007B7493" w:rsidP="007B7493">
            <w:pPr>
              <w:spacing w:after="0" w:line="240" w:lineRule="auto"/>
              <w:rPr>
                <w:rFonts w:ascii="Times New Roman" w:hAnsi="Times New Roman"/>
              </w:rPr>
            </w:pPr>
            <w:r w:rsidRPr="009B6989">
              <w:rPr>
                <w:rFonts w:ascii="Times New Roman" w:hAnsi="Times New Roman"/>
              </w:rPr>
              <w:t>1.2.1.</w:t>
            </w:r>
          </w:p>
        </w:tc>
        <w:tc>
          <w:tcPr>
            <w:tcW w:w="2880" w:type="dxa"/>
            <w:shd w:val="clear" w:color="auto" w:fill="auto"/>
            <w:hideMark/>
          </w:tcPr>
          <w:p w:rsidR="007B7493" w:rsidRPr="009B6989" w:rsidRDefault="007B7493" w:rsidP="007B7493">
            <w:pPr>
              <w:spacing w:after="0" w:line="240" w:lineRule="auto"/>
              <w:rPr>
                <w:rFonts w:ascii="Times New Roman" w:hAnsi="Times New Roman"/>
              </w:rPr>
            </w:pPr>
            <w:r w:rsidRPr="009B6989">
              <w:rPr>
                <w:rFonts w:ascii="Times New Roman" w:hAnsi="Times New Roman"/>
              </w:rPr>
              <w:t xml:space="preserve">Успоставити модел јединственог прикупљања података уз усаглашавање методологије прикупљања података и статистичке обраде у надлежним органима </w:t>
            </w:r>
          </w:p>
        </w:tc>
        <w:tc>
          <w:tcPr>
            <w:tcW w:w="1620" w:type="dxa"/>
            <w:shd w:val="clear" w:color="auto" w:fill="auto"/>
            <w:hideMark/>
          </w:tcPr>
          <w:p w:rsidR="007B7493" w:rsidRPr="00AD2BDD" w:rsidRDefault="00E07D5C">
            <w:pPr>
              <w:spacing w:after="0" w:line="240" w:lineRule="auto"/>
              <w:rPr>
                <w:rFonts w:ascii="Times New Roman" w:hAnsi="Times New Roman"/>
              </w:rPr>
            </w:pPr>
            <w:r w:rsidRPr="009B6989">
              <w:rPr>
                <w:rFonts w:ascii="Times New Roman" w:hAnsi="Times New Roman"/>
              </w:rPr>
              <w:t>2019</w:t>
            </w:r>
            <w:r w:rsidR="00AD2BDD">
              <w:rPr>
                <w:rFonts w:ascii="Times New Roman" w:hAnsi="Times New Roman"/>
              </w:rPr>
              <w:t>. година</w:t>
            </w:r>
          </w:p>
        </w:tc>
        <w:tc>
          <w:tcPr>
            <w:tcW w:w="2340" w:type="dxa"/>
            <w:shd w:val="clear" w:color="auto" w:fill="auto"/>
            <w:hideMark/>
          </w:tcPr>
          <w:p w:rsidR="00AF0113" w:rsidRPr="00831E47" w:rsidRDefault="00AF0113" w:rsidP="00E07D5C">
            <w:pPr>
              <w:spacing w:after="0" w:line="240" w:lineRule="auto"/>
              <w:rPr>
                <w:rFonts w:ascii="Times New Roman" w:hAnsi="Times New Roman"/>
              </w:rPr>
            </w:pPr>
            <w:r w:rsidRPr="00831E47">
              <w:rPr>
                <w:rFonts w:ascii="Times New Roman" w:hAnsi="Times New Roman"/>
              </w:rPr>
              <w:t>30.000 РСД</w:t>
            </w:r>
          </w:p>
          <w:p w:rsidR="00831E47" w:rsidRPr="00831E47" w:rsidRDefault="00831E47" w:rsidP="00E07D5C">
            <w:pPr>
              <w:spacing w:after="0" w:line="240" w:lineRule="auto"/>
              <w:rPr>
                <w:rFonts w:ascii="Times New Roman" w:hAnsi="Times New Roman"/>
              </w:rPr>
            </w:pPr>
            <w:r w:rsidRPr="00831E47">
              <w:rPr>
                <w:rFonts w:ascii="Times New Roman" w:hAnsi="Times New Roman"/>
              </w:rPr>
              <w:t xml:space="preserve">(3 радионице </w:t>
            </w:r>
          </w:p>
          <w:p w:rsidR="007D7981" w:rsidRPr="00831E47" w:rsidRDefault="00831E47" w:rsidP="00E07D5C">
            <w:pPr>
              <w:spacing w:after="0" w:line="240" w:lineRule="auto"/>
              <w:rPr>
                <w:rFonts w:ascii="Times New Roman" w:hAnsi="Times New Roman"/>
              </w:rPr>
            </w:pPr>
            <w:r w:rsidRPr="00831E47">
              <w:rPr>
                <w:rFonts w:ascii="Times New Roman" w:hAnsi="Times New Roman"/>
              </w:rPr>
              <w:t xml:space="preserve">свака радионица по  10 учесника </w:t>
            </w:r>
          </w:p>
          <w:p w:rsidR="00831E47" w:rsidRPr="00831E47" w:rsidRDefault="00831E47" w:rsidP="00E07D5C">
            <w:pPr>
              <w:spacing w:after="0" w:line="240" w:lineRule="auto"/>
              <w:rPr>
                <w:rFonts w:ascii="Times New Roman" w:hAnsi="Times New Roman"/>
              </w:rPr>
            </w:pPr>
            <w:r w:rsidRPr="00831E47">
              <w:rPr>
                <w:rFonts w:ascii="Times New Roman" w:hAnsi="Times New Roman"/>
              </w:rPr>
              <w:t>10 уче</w:t>
            </w:r>
            <w:r w:rsidR="008042C3">
              <w:rPr>
                <w:rFonts w:ascii="Times New Roman" w:hAnsi="Times New Roman"/>
              </w:rPr>
              <w:t>сника х 3 радионице х 1.000. РСД</w:t>
            </w:r>
            <w:r w:rsidRPr="00831E47">
              <w:rPr>
                <w:rFonts w:ascii="Times New Roman" w:hAnsi="Times New Roman"/>
              </w:rPr>
              <w:t xml:space="preserve"> =30.000 РСД)</w:t>
            </w:r>
          </w:p>
          <w:p w:rsidR="00831E47" w:rsidRPr="00831E47" w:rsidRDefault="00831E47" w:rsidP="00E07D5C">
            <w:pPr>
              <w:spacing w:after="0" w:line="240" w:lineRule="auto"/>
              <w:rPr>
                <w:rFonts w:ascii="Times New Roman" w:hAnsi="Times New Roman"/>
              </w:rPr>
            </w:pPr>
          </w:p>
          <w:p w:rsidR="00AF0113" w:rsidRPr="00831E47" w:rsidRDefault="00AF0113" w:rsidP="00E07D5C">
            <w:pPr>
              <w:spacing w:after="0" w:line="240" w:lineRule="auto"/>
              <w:rPr>
                <w:rFonts w:ascii="Times New Roman" w:hAnsi="Times New Roman"/>
              </w:rPr>
            </w:pPr>
          </w:p>
          <w:p w:rsidR="007B7493" w:rsidRPr="00831E47" w:rsidRDefault="007B7493" w:rsidP="00AF0113">
            <w:pPr>
              <w:spacing w:after="0" w:line="240" w:lineRule="auto"/>
              <w:rPr>
                <w:rFonts w:ascii="Times New Roman" w:hAnsi="Times New Roman"/>
              </w:rPr>
            </w:pPr>
          </w:p>
        </w:tc>
        <w:tc>
          <w:tcPr>
            <w:tcW w:w="1879" w:type="dxa"/>
            <w:shd w:val="clear" w:color="auto" w:fill="auto"/>
            <w:hideMark/>
          </w:tcPr>
          <w:p w:rsidR="007B7493" w:rsidRPr="00831E47" w:rsidRDefault="00AF0113" w:rsidP="006B364C">
            <w:pPr>
              <w:spacing w:after="0" w:line="240" w:lineRule="auto"/>
              <w:rPr>
                <w:rFonts w:ascii="Times New Roman" w:hAnsi="Times New Roman"/>
              </w:rPr>
            </w:pPr>
            <w:r w:rsidRPr="00831E47">
              <w:rPr>
                <w:rFonts w:ascii="Times New Roman" w:hAnsi="Times New Roman"/>
              </w:rPr>
              <w:t>Буџет Министарства унутрашњих послова</w:t>
            </w:r>
          </w:p>
        </w:tc>
        <w:tc>
          <w:tcPr>
            <w:tcW w:w="2250" w:type="dxa"/>
            <w:shd w:val="clear" w:color="auto" w:fill="auto"/>
            <w:noWrap/>
            <w:hideMark/>
          </w:tcPr>
          <w:p w:rsidR="007B7493" w:rsidRPr="009B6989" w:rsidRDefault="00E91154" w:rsidP="00726799">
            <w:pPr>
              <w:spacing w:after="0" w:line="240" w:lineRule="auto"/>
              <w:rPr>
                <w:rFonts w:ascii="Times New Roman" w:hAnsi="Times New Roman"/>
                <w:color w:val="000000"/>
              </w:rPr>
            </w:pPr>
            <w:r w:rsidRPr="009B6989">
              <w:rPr>
                <w:rFonts w:ascii="Times New Roman" w:hAnsi="Times New Roman"/>
                <w:b/>
              </w:rPr>
              <w:t>Министарство унутрашњих послова</w:t>
            </w:r>
            <w:r w:rsidR="007B7493" w:rsidRPr="009B6989">
              <w:rPr>
                <w:rFonts w:ascii="Times New Roman" w:hAnsi="Times New Roman"/>
                <w:color w:val="000000"/>
              </w:rPr>
              <w:t xml:space="preserve">, </w:t>
            </w:r>
            <w:r w:rsidR="0008181E" w:rsidRPr="009B6989">
              <w:rPr>
                <w:rFonts w:ascii="Times New Roman" w:hAnsi="Times New Roman"/>
                <w:color w:val="000000"/>
              </w:rPr>
              <w:t xml:space="preserve"> Републичко јавно тужилаштво, Врховни касациони суд, </w:t>
            </w:r>
            <w:r w:rsidR="00A14833">
              <w:rPr>
                <w:rFonts w:ascii="Times New Roman" w:hAnsi="Times New Roman"/>
              </w:rPr>
              <w:t>Министарство правде</w:t>
            </w:r>
            <w:r w:rsidR="007512E8" w:rsidRPr="00A14833">
              <w:rPr>
                <w:rFonts w:ascii="Times New Roman" w:hAnsi="Times New Roman"/>
              </w:rPr>
              <w:t xml:space="preserve">, </w:t>
            </w:r>
            <w:r w:rsidR="007B7493" w:rsidRPr="009B6989">
              <w:rPr>
                <w:rFonts w:ascii="Times New Roman" w:hAnsi="Times New Roman"/>
                <w:color w:val="000000"/>
              </w:rPr>
              <w:t xml:space="preserve">Центар за заштиту жртава трговине људима, </w:t>
            </w:r>
            <w:r w:rsidR="00726799">
              <w:rPr>
                <w:rFonts w:ascii="Times New Roman" w:hAnsi="Times New Roman"/>
                <w:color w:val="000000"/>
              </w:rPr>
              <w:t>Републички з</w:t>
            </w:r>
            <w:r w:rsidR="007B7493" w:rsidRPr="009B6989">
              <w:rPr>
                <w:rFonts w:ascii="Times New Roman" w:hAnsi="Times New Roman"/>
                <w:color w:val="000000"/>
              </w:rPr>
              <w:t>авод за статистику</w:t>
            </w:r>
            <w:r w:rsidR="0008181E" w:rsidRPr="009B6989">
              <w:rPr>
                <w:rFonts w:ascii="Times New Roman" w:hAnsi="Times New Roman"/>
                <w:color w:val="000000"/>
              </w:rPr>
              <w:t xml:space="preserve"> и партнери</w:t>
            </w:r>
          </w:p>
        </w:tc>
        <w:tc>
          <w:tcPr>
            <w:tcW w:w="3005" w:type="dxa"/>
            <w:shd w:val="clear" w:color="auto" w:fill="auto"/>
            <w:hideMark/>
          </w:tcPr>
          <w:p w:rsidR="007B7493" w:rsidRDefault="007B7493" w:rsidP="00B60F10">
            <w:pPr>
              <w:spacing w:after="0" w:line="240" w:lineRule="auto"/>
              <w:ind w:left="218" w:hanging="218"/>
              <w:rPr>
                <w:rFonts w:ascii="Times New Roman" w:hAnsi="Times New Roman"/>
              </w:rPr>
            </w:pPr>
            <w:r w:rsidRPr="009B6989">
              <w:rPr>
                <w:rFonts w:ascii="Times New Roman" w:hAnsi="Times New Roman"/>
              </w:rPr>
              <w:t xml:space="preserve">1. </w:t>
            </w:r>
            <w:r w:rsidR="00831E47">
              <w:rPr>
                <w:rFonts w:ascii="Times New Roman" w:hAnsi="Times New Roman"/>
              </w:rPr>
              <w:t>Одржане 3 радионице</w:t>
            </w:r>
          </w:p>
          <w:p w:rsidR="00831E47" w:rsidRDefault="00831E47" w:rsidP="00B60F10">
            <w:pPr>
              <w:spacing w:after="0" w:line="240" w:lineRule="auto"/>
              <w:ind w:left="218" w:hanging="218"/>
              <w:rPr>
                <w:rFonts w:ascii="Times New Roman" w:hAnsi="Times New Roman"/>
              </w:rPr>
            </w:pPr>
            <w:r>
              <w:rPr>
                <w:rFonts w:ascii="Times New Roman" w:hAnsi="Times New Roman"/>
              </w:rPr>
              <w:t>2.</w:t>
            </w:r>
            <w:r w:rsidR="00C82C96">
              <w:rPr>
                <w:rFonts w:ascii="Times New Roman" w:hAnsi="Times New Roman"/>
              </w:rPr>
              <w:t xml:space="preserve">Успостављен модел </w:t>
            </w:r>
            <w:r w:rsidRPr="009B6989">
              <w:rPr>
                <w:rFonts w:ascii="Times New Roman" w:hAnsi="Times New Roman"/>
              </w:rPr>
              <w:t>јединственог прикупљања података између полиције, тужилаштва, судова, Центра за заштиту жртава трговине људима и Завода за статистику</w:t>
            </w:r>
          </w:p>
          <w:p w:rsidR="00831E47" w:rsidRPr="00831E47" w:rsidRDefault="00831E47" w:rsidP="00B60F10">
            <w:pPr>
              <w:spacing w:after="0" w:line="240" w:lineRule="auto"/>
              <w:ind w:left="218" w:hanging="218"/>
              <w:rPr>
                <w:rFonts w:ascii="Times New Roman" w:hAnsi="Times New Roman"/>
              </w:rPr>
            </w:pPr>
          </w:p>
        </w:tc>
      </w:tr>
      <w:tr w:rsidR="009C59A5" w:rsidRPr="009B6989" w:rsidTr="00C66E17">
        <w:trPr>
          <w:trHeight w:val="1125"/>
          <w:jc w:val="center"/>
        </w:trPr>
        <w:tc>
          <w:tcPr>
            <w:tcW w:w="1345" w:type="dxa"/>
            <w:shd w:val="clear" w:color="auto" w:fill="auto"/>
            <w:noWrap/>
          </w:tcPr>
          <w:p w:rsidR="009C59A5" w:rsidRPr="009B6989" w:rsidRDefault="009C59A5" w:rsidP="009C59A5">
            <w:pPr>
              <w:spacing w:after="0" w:line="240" w:lineRule="auto"/>
              <w:rPr>
                <w:rFonts w:ascii="Times New Roman" w:hAnsi="Times New Roman"/>
              </w:rPr>
            </w:pPr>
            <w:r w:rsidRPr="009B6989">
              <w:rPr>
                <w:rFonts w:ascii="Times New Roman" w:hAnsi="Times New Roman"/>
              </w:rPr>
              <w:t>1.2.2.</w:t>
            </w:r>
          </w:p>
        </w:tc>
        <w:tc>
          <w:tcPr>
            <w:tcW w:w="2880" w:type="dxa"/>
            <w:shd w:val="clear" w:color="auto" w:fill="auto"/>
          </w:tcPr>
          <w:p w:rsidR="00C42997" w:rsidRPr="00C42997" w:rsidRDefault="00C42997" w:rsidP="00C42997">
            <w:pPr>
              <w:spacing w:after="0" w:line="240" w:lineRule="auto"/>
              <w:rPr>
                <w:rFonts w:ascii="Times New Roman" w:eastAsia="Times New Roman" w:hAnsi="Times New Roman"/>
                <w:color w:val="000000"/>
              </w:rPr>
            </w:pPr>
            <w:r w:rsidRPr="00C42997">
              <w:rPr>
                <w:rFonts w:ascii="Times New Roman" w:eastAsia="Times New Roman" w:hAnsi="Times New Roman"/>
                <w:color w:val="000000"/>
              </w:rPr>
              <w:t>Развити национални модел за праћење и извешт</w:t>
            </w:r>
            <w:r w:rsidR="00422ABC">
              <w:rPr>
                <w:rFonts w:ascii="Times New Roman" w:eastAsia="Times New Roman" w:hAnsi="Times New Roman"/>
                <w:color w:val="000000"/>
              </w:rPr>
              <w:t>авање о спровођењу Стратегије превенције и сузбијања</w:t>
            </w:r>
            <w:r w:rsidRPr="00C42997">
              <w:rPr>
                <w:rFonts w:ascii="Times New Roman" w:eastAsia="Times New Roman" w:hAnsi="Times New Roman"/>
                <w:color w:val="000000"/>
              </w:rPr>
              <w:t xml:space="preserve"> трговине људима, посебно женама и децом и заштите жртава 2017-2022 </w:t>
            </w:r>
          </w:p>
          <w:p w:rsidR="009C59A5" w:rsidRPr="00C6436E" w:rsidRDefault="00C42997" w:rsidP="00F3249C">
            <w:pPr>
              <w:spacing w:after="0" w:line="240" w:lineRule="auto"/>
              <w:rPr>
                <w:rFonts w:ascii="Times New Roman" w:eastAsia="Times New Roman" w:hAnsi="Times New Roman"/>
                <w:color w:val="000000"/>
              </w:rPr>
            </w:pPr>
            <w:r w:rsidRPr="00C42997">
              <w:rPr>
                <w:rFonts w:ascii="Times New Roman" w:eastAsia="Times New Roman" w:hAnsi="Times New Roman"/>
                <w:color w:val="000000"/>
              </w:rPr>
              <w:lastRenderedPageBreak/>
              <w:t> </w:t>
            </w:r>
          </w:p>
        </w:tc>
        <w:tc>
          <w:tcPr>
            <w:tcW w:w="1620" w:type="dxa"/>
            <w:shd w:val="clear" w:color="auto" w:fill="auto"/>
          </w:tcPr>
          <w:p w:rsidR="009C59A5" w:rsidRPr="00AD2BDD" w:rsidRDefault="009C59A5" w:rsidP="009C59A5">
            <w:pPr>
              <w:spacing w:after="0" w:line="240" w:lineRule="auto"/>
              <w:rPr>
                <w:rFonts w:ascii="Times New Roman" w:hAnsi="Times New Roman"/>
              </w:rPr>
            </w:pPr>
            <w:r w:rsidRPr="009B6989">
              <w:rPr>
                <w:rFonts w:ascii="Times New Roman" w:hAnsi="Times New Roman"/>
              </w:rPr>
              <w:lastRenderedPageBreak/>
              <w:t>2019-2020</w:t>
            </w:r>
            <w:r w:rsidR="00AD2BDD">
              <w:rPr>
                <w:rFonts w:ascii="Times New Roman" w:hAnsi="Times New Roman"/>
              </w:rPr>
              <w:t>. година</w:t>
            </w:r>
          </w:p>
        </w:tc>
        <w:tc>
          <w:tcPr>
            <w:tcW w:w="2340" w:type="dxa"/>
            <w:shd w:val="clear" w:color="auto" w:fill="auto"/>
          </w:tcPr>
          <w:p w:rsidR="00322DFE" w:rsidRPr="009B6989" w:rsidRDefault="00322DFE" w:rsidP="00322DFE">
            <w:pPr>
              <w:spacing w:after="0" w:line="240" w:lineRule="auto"/>
              <w:rPr>
                <w:rFonts w:ascii="Times New Roman" w:hAnsi="Times New Roman"/>
              </w:rPr>
            </w:pPr>
            <w:r w:rsidRPr="009B6989">
              <w:rPr>
                <w:rFonts w:ascii="Times New Roman" w:hAnsi="Times New Roman"/>
              </w:rPr>
              <w:t>Пројекат</w:t>
            </w:r>
            <w:r w:rsidR="00481A85">
              <w:rPr>
                <w:rFonts w:ascii="Times New Roman" w:hAnsi="Times New Roman"/>
              </w:rPr>
              <w:t xml:space="preserve"> Удружења</w:t>
            </w:r>
            <w:r w:rsidRPr="009B6989">
              <w:rPr>
                <w:rFonts w:ascii="Times New Roman" w:hAnsi="Times New Roman"/>
              </w:rPr>
              <w:t xml:space="preserve"> АСТРА </w:t>
            </w:r>
            <w:r w:rsidR="00C152E9">
              <w:rPr>
                <w:rFonts w:ascii="Times New Roman" w:hAnsi="Times New Roman"/>
              </w:rPr>
              <w:t>„</w:t>
            </w:r>
            <w:r w:rsidRPr="009B6989">
              <w:rPr>
                <w:rFonts w:ascii="Times New Roman" w:hAnsi="Times New Roman"/>
              </w:rPr>
              <w:t>Балкан делује сада</w:t>
            </w:r>
            <w:r w:rsidR="00C152E9" w:rsidRPr="009A0CFB">
              <w:rPr>
                <w:rFonts w:ascii="Times New Roman" w:hAnsi="Times New Roman"/>
                <w:color w:val="000000" w:themeColor="text1"/>
              </w:rPr>
              <w:t>”</w:t>
            </w:r>
            <w:r w:rsidR="00422ABC">
              <w:rPr>
                <w:rFonts w:ascii="Times New Roman" w:hAnsi="Times New Roman"/>
                <w:color w:val="000000" w:themeColor="text1"/>
              </w:rPr>
              <w:t xml:space="preserve"> </w:t>
            </w:r>
            <w:r w:rsidRPr="009B6989">
              <w:rPr>
                <w:rFonts w:ascii="Times New Roman" w:hAnsi="Times New Roman"/>
              </w:rPr>
              <w:t>BAN III 2018 – 2021 уз подршку EU Multi Aid</w:t>
            </w:r>
          </w:p>
          <w:p w:rsidR="00896A81" w:rsidRDefault="00322DFE" w:rsidP="00322DFE">
            <w:pPr>
              <w:spacing w:after="0" w:line="240" w:lineRule="auto"/>
              <w:rPr>
                <w:rFonts w:ascii="Times New Roman" w:hAnsi="Times New Roman"/>
              </w:rPr>
            </w:pPr>
            <w:r>
              <w:rPr>
                <w:rFonts w:ascii="Times New Roman" w:hAnsi="Times New Roman"/>
              </w:rPr>
              <w:t>6</w:t>
            </w:r>
            <w:r w:rsidR="00BE0AD7">
              <w:rPr>
                <w:rFonts w:ascii="Times New Roman" w:hAnsi="Times New Roman"/>
              </w:rPr>
              <w:t>.</w:t>
            </w:r>
            <w:r>
              <w:rPr>
                <w:rFonts w:ascii="Times New Roman" w:hAnsi="Times New Roman"/>
              </w:rPr>
              <w:t xml:space="preserve"> 000</w:t>
            </w:r>
            <w:r w:rsidR="00BE0AD7">
              <w:rPr>
                <w:rFonts w:ascii="Times New Roman" w:hAnsi="Times New Roman"/>
              </w:rPr>
              <w:t>.</w:t>
            </w:r>
            <w:r>
              <w:rPr>
                <w:rFonts w:ascii="Times New Roman" w:hAnsi="Times New Roman"/>
              </w:rPr>
              <w:t xml:space="preserve"> 000 </w:t>
            </w:r>
            <w:r w:rsidRPr="009B6989">
              <w:rPr>
                <w:rFonts w:ascii="Times New Roman" w:hAnsi="Times New Roman"/>
              </w:rPr>
              <w:t>РСД</w:t>
            </w:r>
          </w:p>
          <w:p w:rsidR="00896A81" w:rsidRPr="009B6989" w:rsidRDefault="00896A81" w:rsidP="009C59A5">
            <w:pPr>
              <w:spacing w:after="0" w:line="240" w:lineRule="auto"/>
              <w:rPr>
                <w:rFonts w:ascii="Times New Roman" w:hAnsi="Times New Roman"/>
                <w:color w:val="FF0000"/>
              </w:rPr>
            </w:pPr>
          </w:p>
        </w:tc>
        <w:tc>
          <w:tcPr>
            <w:tcW w:w="1879" w:type="dxa"/>
            <w:shd w:val="clear" w:color="auto" w:fill="auto"/>
            <w:noWrap/>
          </w:tcPr>
          <w:p w:rsidR="00C04259" w:rsidRPr="009B6989" w:rsidRDefault="00422ABC" w:rsidP="00C04259">
            <w:pPr>
              <w:spacing w:after="0" w:line="240" w:lineRule="auto"/>
              <w:rPr>
                <w:rFonts w:ascii="Times New Roman" w:hAnsi="Times New Roman"/>
              </w:rPr>
            </w:pPr>
            <w:r>
              <w:rPr>
                <w:rFonts w:ascii="Times New Roman" w:hAnsi="Times New Roman"/>
              </w:rPr>
              <w:t>Д</w:t>
            </w:r>
            <w:r w:rsidR="00187D3B" w:rsidRPr="009B6989">
              <w:rPr>
                <w:rFonts w:ascii="Times New Roman" w:hAnsi="Times New Roman"/>
              </w:rPr>
              <w:t>онације</w:t>
            </w:r>
          </w:p>
          <w:p w:rsidR="009C59A5" w:rsidRPr="009B6989" w:rsidRDefault="009C59A5">
            <w:pPr>
              <w:spacing w:after="0" w:line="240" w:lineRule="auto"/>
              <w:rPr>
                <w:rFonts w:ascii="Times New Roman" w:hAnsi="Times New Roman"/>
                <w:color w:val="FF0000"/>
              </w:rPr>
            </w:pPr>
          </w:p>
        </w:tc>
        <w:tc>
          <w:tcPr>
            <w:tcW w:w="2250" w:type="dxa"/>
            <w:shd w:val="clear" w:color="auto" w:fill="auto"/>
            <w:noWrap/>
          </w:tcPr>
          <w:p w:rsidR="009C59A5" w:rsidRPr="009B6989" w:rsidRDefault="00E91154" w:rsidP="009C59A5">
            <w:pPr>
              <w:spacing w:after="0" w:line="240" w:lineRule="auto"/>
              <w:rPr>
                <w:rFonts w:ascii="Times New Roman" w:hAnsi="Times New Roman"/>
                <w:color w:val="000000"/>
              </w:rPr>
            </w:pPr>
            <w:r w:rsidRPr="009B6989">
              <w:rPr>
                <w:rFonts w:ascii="Times New Roman" w:hAnsi="Times New Roman"/>
                <w:b/>
              </w:rPr>
              <w:t>Министарство унутрашњих послова</w:t>
            </w:r>
            <w:r w:rsidR="00AD73D3">
              <w:rPr>
                <w:rFonts w:ascii="Times New Roman" w:hAnsi="Times New Roman"/>
                <w:b/>
              </w:rPr>
              <w:t xml:space="preserve"> </w:t>
            </w:r>
            <w:r w:rsidR="009C59A5" w:rsidRPr="009B6989">
              <w:rPr>
                <w:rFonts w:ascii="Times New Roman" w:hAnsi="Times New Roman"/>
                <w:color w:val="000000"/>
              </w:rPr>
              <w:t>и партне</w:t>
            </w:r>
            <w:r w:rsidR="005F3005" w:rsidRPr="009B6989">
              <w:rPr>
                <w:rFonts w:ascii="Times New Roman" w:hAnsi="Times New Roman"/>
                <w:color w:val="000000"/>
              </w:rPr>
              <w:t>р</w:t>
            </w:r>
            <w:r w:rsidR="0073481A" w:rsidRPr="009B6989">
              <w:rPr>
                <w:rFonts w:ascii="Times New Roman" w:hAnsi="Times New Roman"/>
                <w:color w:val="000000"/>
              </w:rPr>
              <w:t>и</w:t>
            </w:r>
          </w:p>
          <w:p w:rsidR="009C59A5" w:rsidRPr="009B6989" w:rsidRDefault="009C59A5" w:rsidP="009C59A5">
            <w:pPr>
              <w:spacing w:after="0" w:line="240" w:lineRule="auto"/>
              <w:rPr>
                <w:rFonts w:ascii="Times New Roman" w:hAnsi="Times New Roman"/>
                <w:color w:val="000000"/>
              </w:rPr>
            </w:pPr>
          </w:p>
          <w:p w:rsidR="009C59A5" w:rsidRPr="009B6989" w:rsidRDefault="009C59A5" w:rsidP="009C59A5">
            <w:pPr>
              <w:spacing w:after="0" w:line="240" w:lineRule="auto"/>
              <w:rPr>
                <w:rFonts w:ascii="Times New Roman" w:hAnsi="Times New Roman"/>
                <w:color w:val="000000"/>
              </w:rPr>
            </w:pPr>
          </w:p>
        </w:tc>
        <w:tc>
          <w:tcPr>
            <w:tcW w:w="3005" w:type="dxa"/>
            <w:shd w:val="clear" w:color="auto" w:fill="auto"/>
          </w:tcPr>
          <w:p w:rsidR="00283994" w:rsidRDefault="009C59A5" w:rsidP="00C82C96">
            <w:pPr>
              <w:spacing w:after="0" w:line="240" w:lineRule="auto"/>
              <w:rPr>
                <w:rFonts w:ascii="Times New Roman" w:hAnsi="Times New Roman"/>
                <w:color w:val="000000"/>
              </w:rPr>
            </w:pPr>
            <w:r w:rsidRPr="009B6989">
              <w:rPr>
                <w:rFonts w:ascii="Times New Roman" w:hAnsi="Times New Roman"/>
                <w:color w:val="000000"/>
              </w:rPr>
              <w:t xml:space="preserve">1. </w:t>
            </w:r>
            <w:r w:rsidR="00F3249C">
              <w:rPr>
                <w:rFonts w:ascii="Times New Roman" w:hAnsi="Times New Roman"/>
                <w:color w:val="000000"/>
              </w:rPr>
              <w:t xml:space="preserve">Развијен јединствени </w:t>
            </w:r>
          </w:p>
          <w:p w:rsidR="00283994" w:rsidRDefault="00422ABC" w:rsidP="00C82C96">
            <w:pPr>
              <w:spacing w:after="0" w:line="240" w:lineRule="auto"/>
              <w:rPr>
                <w:rFonts w:ascii="Times New Roman" w:hAnsi="Times New Roman"/>
                <w:color w:val="000000"/>
              </w:rPr>
            </w:pPr>
            <w:r>
              <w:rPr>
                <w:rFonts w:ascii="Times New Roman" w:hAnsi="Times New Roman"/>
                <w:color w:val="000000"/>
              </w:rPr>
              <w:t xml:space="preserve">    </w:t>
            </w:r>
            <w:r w:rsidR="00F3249C">
              <w:rPr>
                <w:rFonts w:ascii="Times New Roman" w:hAnsi="Times New Roman"/>
                <w:color w:val="000000"/>
              </w:rPr>
              <w:t xml:space="preserve">формат за праћење и </w:t>
            </w:r>
          </w:p>
          <w:p w:rsidR="00F3249C" w:rsidRDefault="00422ABC" w:rsidP="00C82C96">
            <w:pPr>
              <w:spacing w:after="0" w:line="240" w:lineRule="auto"/>
              <w:rPr>
                <w:rFonts w:ascii="Times New Roman" w:hAnsi="Times New Roman"/>
                <w:color w:val="000000"/>
              </w:rPr>
            </w:pPr>
            <w:r>
              <w:rPr>
                <w:rFonts w:ascii="Times New Roman" w:hAnsi="Times New Roman"/>
                <w:color w:val="000000"/>
              </w:rPr>
              <w:t xml:space="preserve">     </w:t>
            </w:r>
            <w:r w:rsidR="00F3249C">
              <w:rPr>
                <w:rFonts w:ascii="Times New Roman" w:hAnsi="Times New Roman"/>
                <w:color w:val="000000"/>
              </w:rPr>
              <w:t xml:space="preserve">извештавање </w:t>
            </w:r>
          </w:p>
          <w:p w:rsidR="00283994" w:rsidRDefault="00422ABC" w:rsidP="00422ABC">
            <w:pPr>
              <w:spacing w:after="0" w:line="240" w:lineRule="auto"/>
              <w:rPr>
                <w:rFonts w:ascii="Times New Roman" w:hAnsi="Times New Roman"/>
                <w:color w:val="000000"/>
              </w:rPr>
            </w:pPr>
            <w:r>
              <w:rPr>
                <w:rFonts w:ascii="Times New Roman" w:hAnsi="Times New Roman"/>
                <w:color w:val="000000"/>
              </w:rPr>
              <w:t xml:space="preserve"> </w:t>
            </w:r>
            <w:r w:rsidR="0042384E">
              <w:rPr>
                <w:rFonts w:ascii="Times New Roman" w:hAnsi="Times New Roman"/>
                <w:color w:val="000000"/>
              </w:rPr>
              <w:t>2.</w:t>
            </w:r>
            <w:r>
              <w:rPr>
                <w:rFonts w:ascii="Times New Roman" w:hAnsi="Times New Roman"/>
                <w:color w:val="000000"/>
              </w:rPr>
              <w:t xml:space="preserve"> </w:t>
            </w:r>
            <w:r w:rsidR="009C59A5" w:rsidRPr="009B6989">
              <w:rPr>
                <w:rFonts w:ascii="Times New Roman" w:hAnsi="Times New Roman"/>
                <w:color w:val="000000"/>
              </w:rPr>
              <w:t>Мониторинг инструмент</w:t>
            </w:r>
          </w:p>
          <w:p w:rsidR="00283994" w:rsidRDefault="00422ABC" w:rsidP="00353CA2">
            <w:pPr>
              <w:spacing w:after="0" w:line="240" w:lineRule="auto"/>
              <w:jc w:val="center"/>
              <w:rPr>
                <w:rFonts w:ascii="Times New Roman" w:hAnsi="Times New Roman"/>
                <w:color w:val="000000"/>
              </w:rPr>
            </w:pPr>
            <w:r>
              <w:rPr>
                <w:rFonts w:ascii="Times New Roman" w:hAnsi="Times New Roman"/>
                <w:color w:val="000000"/>
              </w:rPr>
              <w:t xml:space="preserve">   </w:t>
            </w:r>
            <w:r w:rsidR="009C59A5" w:rsidRPr="009B6989">
              <w:rPr>
                <w:rFonts w:ascii="Times New Roman" w:hAnsi="Times New Roman"/>
                <w:color w:val="000000"/>
              </w:rPr>
              <w:t>прилагођен националном</w:t>
            </w:r>
          </w:p>
          <w:p w:rsidR="00353CA2" w:rsidRDefault="00353CA2" w:rsidP="00422ABC">
            <w:pPr>
              <w:tabs>
                <w:tab w:val="left" w:pos="248"/>
              </w:tabs>
              <w:spacing w:after="0" w:line="240" w:lineRule="auto"/>
              <w:rPr>
                <w:rFonts w:ascii="Times New Roman" w:hAnsi="Times New Roman"/>
                <w:color w:val="000000"/>
              </w:rPr>
            </w:pPr>
            <w:r>
              <w:rPr>
                <w:rFonts w:ascii="Times New Roman" w:hAnsi="Times New Roman"/>
                <w:color w:val="000000"/>
              </w:rPr>
              <w:t xml:space="preserve">    </w:t>
            </w:r>
            <w:r w:rsidR="00422ABC">
              <w:rPr>
                <w:rFonts w:ascii="Times New Roman" w:hAnsi="Times New Roman"/>
                <w:color w:val="000000"/>
              </w:rPr>
              <w:t xml:space="preserve"> </w:t>
            </w:r>
            <w:r>
              <w:rPr>
                <w:rFonts w:ascii="Times New Roman" w:hAnsi="Times New Roman"/>
                <w:color w:val="000000"/>
              </w:rPr>
              <w:t>контексту са</w:t>
            </w:r>
          </w:p>
          <w:p w:rsidR="009C59A5" w:rsidRPr="00353CA2" w:rsidRDefault="00422ABC" w:rsidP="00353CA2">
            <w:pPr>
              <w:spacing w:after="0" w:line="240" w:lineRule="auto"/>
              <w:rPr>
                <w:rFonts w:ascii="Times New Roman" w:hAnsi="Times New Roman"/>
                <w:color w:val="000000"/>
              </w:rPr>
            </w:pPr>
            <w:r>
              <w:rPr>
                <w:rFonts w:ascii="Times New Roman" w:hAnsi="Times New Roman"/>
                <w:color w:val="000000"/>
              </w:rPr>
              <w:t xml:space="preserve">     </w:t>
            </w:r>
            <w:r w:rsidR="009C59A5" w:rsidRPr="009B6989">
              <w:rPr>
                <w:rFonts w:ascii="Times New Roman" w:hAnsi="Times New Roman"/>
                <w:color w:val="000000"/>
              </w:rPr>
              <w:t>индикаторима</w:t>
            </w:r>
            <w:r>
              <w:rPr>
                <w:rFonts w:ascii="Times New Roman" w:hAnsi="Times New Roman"/>
                <w:color w:val="000000"/>
              </w:rPr>
              <w:t xml:space="preserve"> </w:t>
            </w:r>
            <w:r w:rsidR="009C59A5" w:rsidRPr="009B6989">
              <w:rPr>
                <w:rFonts w:ascii="Times New Roman" w:hAnsi="Times New Roman"/>
                <w:color w:val="000000"/>
              </w:rPr>
              <w:t>праћења</w:t>
            </w:r>
          </w:p>
        </w:tc>
      </w:tr>
      <w:tr w:rsidR="005E0982" w:rsidRPr="009B6989" w:rsidTr="00C66E17">
        <w:trPr>
          <w:trHeight w:val="750"/>
          <w:jc w:val="center"/>
        </w:trPr>
        <w:tc>
          <w:tcPr>
            <w:tcW w:w="1345" w:type="dxa"/>
            <w:shd w:val="clear" w:color="auto" w:fill="auto"/>
            <w:noWrap/>
            <w:hideMark/>
          </w:tcPr>
          <w:p w:rsidR="005E0982" w:rsidRPr="009B6989" w:rsidRDefault="0028718C" w:rsidP="005E0982">
            <w:pPr>
              <w:spacing w:after="0" w:line="240" w:lineRule="auto"/>
              <w:rPr>
                <w:rFonts w:ascii="Times New Roman" w:hAnsi="Times New Roman"/>
              </w:rPr>
            </w:pPr>
            <w:r w:rsidRPr="009B6989">
              <w:rPr>
                <w:rFonts w:ascii="Times New Roman" w:hAnsi="Times New Roman"/>
              </w:rPr>
              <w:t>1.2.3.</w:t>
            </w:r>
          </w:p>
        </w:tc>
        <w:tc>
          <w:tcPr>
            <w:tcW w:w="2880" w:type="dxa"/>
            <w:shd w:val="clear" w:color="auto" w:fill="auto"/>
            <w:hideMark/>
          </w:tcPr>
          <w:p w:rsidR="005E0982" w:rsidRPr="009B6989" w:rsidRDefault="005E0982" w:rsidP="000D2A2E">
            <w:pPr>
              <w:spacing w:after="0" w:line="240" w:lineRule="auto"/>
              <w:rPr>
                <w:rFonts w:ascii="Times New Roman" w:hAnsi="Times New Roman"/>
                <w:color w:val="000000"/>
              </w:rPr>
            </w:pPr>
            <w:r w:rsidRPr="009B6989">
              <w:rPr>
                <w:rFonts w:ascii="Times New Roman" w:hAnsi="Times New Roman"/>
                <w:color w:val="000000"/>
              </w:rPr>
              <w:t>Дефинисати и усвoјити модел</w:t>
            </w:r>
            <w:r w:rsidR="00D66925" w:rsidRPr="009B6989">
              <w:rPr>
                <w:rFonts w:ascii="Times New Roman" w:hAnsi="Times New Roman"/>
                <w:color w:val="000000"/>
              </w:rPr>
              <w:t>е</w:t>
            </w:r>
            <w:r w:rsidRPr="009B6989">
              <w:rPr>
                <w:rFonts w:ascii="Times New Roman" w:hAnsi="Times New Roman"/>
                <w:color w:val="000000"/>
              </w:rPr>
              <w:t xml:space="preserve"> сарадње </w:t>
            </w:r>
            <w:r w:rsidR="00E6058B" w:rsidRPr="009B6989">
              <w:rPr>
                <w:rFonts w:ascii="Times New Roman" w:hAnsi="Times New Roman"/>
                <w:color w:val="000000"/>
              </w:rPr>
              <w:t xml:space="preserve">о унапређењу партнерства </w:t>
            </w:r>
            <w:r w:rsidR="004024FD" w:rsidRPr="008B06EA">
              <w:rPr>
                <w:rFonts w:ascii="Times New Roman" w:hAnsi="Times New Roman"/>
              </w:rPr>
              <w:t xml:space="preserve">са цивилним, пословним сектором и медијима </w:t>
            </w:r>
            <w:r w:rsidR="00E6058B" w:rsidRPr="009B6989">
              <w:rPr>
                <w:rFonts w:ascii="Times New Roman" w:hAnsi="Times New Roman"/>
                <w:color w:val="000000"/>
              </w:rPr>
              <w:t>на националном нивоу</w:t>
            </w:r>
          </w:p>
        </w:tc>
        <w:tc>
          <w:tcPr>
            <w:tcW w:w="1620" w:type="dxa"/>
            <w:shd w:val="clear" w:color="auto" w:fill="auto"/>
            <w:hideMark/>
          </w:tcPr>
          <w:p w:rsidR="005E0982" w:rsidRPr="00AD2BDD" w:rsidRDefault="005E0982" w:rsidP="005E0982">
            <w:pPr>
              <w:spacing w:after="0" w:line="240" w:lineRule="auto"/>
              <w:rPr>
                <w:rFonts w:ascii="Times New Roman" w:hAnsi="Times New Roman"/>
                <w:color w:val="000000"/>
              </w:rPr>
            </w:pPr>
            <w:r w:rsidRPr="009B6989">
              <w:rPr>
                <w:rFonts w:ascii="Times New Roman" w:hAnsi="Times New Roman"/>
                <w:color w:val="000000"/>
              </w:rPr>
              <w:t>2019</w:t>
            </w:r>
            <w:r w:rsidR="00AD2BDD">
              <w:rPr>
                <w:rFonts w:ascii="Times New Roman" w:hAnsi="Times New Roman"/>
                <w:color w:val="000000"/>
              </w:rPr>
              <w:t>. година</w:t>
            </w:r>
          </w:p>
        </w:tc>
        <w:tc>
          <w:tcPr>
            <w:tcW w:w="2340" w:type="dxa"/>
            <w:shd w:val="clear" w:color="auto" w:fill="auto"/>
            <w:hideMark/>
          </w:tcPr>
          <w:p w:rsidR="00BD669A" w:rsidRPr="008B06EA" w:rsidRDefault="00BD669A" w:rsidP="005E0982">
            <w:pPr>
              <w:spacing w:after="0" w:line="240" w:lineRule="auto"/>
              <w:rPr>
                <w:rFonts w:ascii="Times New Roman" w:hAnsi="Times New Roman"/>
              </w:rPr>
            </w:pPr>
            <w:r w:rsidRPr="009B6989">
              <w:rPr>
                <w:rFonts w:ascii="Times New Roman" w:hAnsi="Times New Roman"/>
              </w:rPr>
              <w:t>120.000 РСД</w:t>
            </w:r>
          </w:p>
          <w:p w:rsidR="00E07D5C" w:rsidRPr="00716CBC" w:rsidRDefault="00BD669A" w:rsidP="005E0982">
            <w:pPr>
              <w:spacing w:after="0" w:line="240" w:lineRule="auto"/>
              <w:rPr>
                <w:rFonts w:ascii="Times New Roman" w:hAnsi="Times New Roman"/>
                <w:color w:val="000000" w:themeColor="text1"/>
              </w:rPr>
            </w:pPr>
            <w:r w:rsidRPr="00896A81">
              <w:rPr>
                <w:rFonts w:ascii="Times New Roman" w:hAnsi="Times New Roman"/>
                <w:color w:val="000000" w:themeColor="text1"/>
                <w:lang w:val="sr-Cyrl-CS"/>
              </w:rPr>
              <w:t>2019</w:t>
            </w:r>
            <w:r w:rsidR="00716CBC">
              <w:rPr>
                <w:rFonts w:ascii="Times New Roman" w:hAnsi="Times New Roman"/>
                <w:color w:val="000000" w:themeColor="text1"/>
                <w:lang w:val="sr-Cyrl-CS"/>
              </w:rPr>
              <w:t>.</w:t>
            </w:r>
            <w:r w:rsidR="008B06EA">
              <w:rPr>
                <w:rFonts w:ascii="Times New Roman" w:hAnsi="Times New Roman"/>
                <w:color w:val="000000" w:themeColor="text1"/>
                <w:lang w:val="sr-Cyrl-CS"/>
              </w:rPr>
              <w:t xml:space="preserve"> </w:t>
            </w:r>
            <w:r w:rsidR="00E07D5C" w:rsidRPr="00896A81">
              <w:rPr>
                <w:rFonts w:ascii="Times New Roman" w:hAnsi="Times New Roman"/>
                <w:color w:val="000000" w:themeColor="text1"/>
                <w:lang w:val="sr-Cyrl-CS"/>
              </w:rPr>
              <w:t>(</w:t>
            </w:r>
            <w:r w:rsidR="00D66925" w:rsidRPr="00896A81">
              <w:rPr>
                <w:rFonts w:ascii="Times New Roman" w:hAnsi="Times New Roman"/>
                <w:color w:val="000000" w:themeColor="text1"/>
                <w:lang w:val="sr-Cyrl-CS"/>
              </w:rPr>
              <w:t xml:space="preserve">осам једнодневних </w:t>
            </w:r>
            <w:r w:rsidR="00E07D5C" w:rsidRPr="00896A81">
              <w:rPr>
                <w:rFonts w:ascii="Times New Roman" w:hAnsi="Times New Roman"/>
                <w:color w:val="000000" w:themeColor="text1"/>
                <w:lang w:val="sr-Cyrl-CS"/>
              </w:rPr>
              <w:t xml:space="preserve"> радиониц</w:t>
            </w:r>
            <w:r w:rsidR="00D66925" w:rsidRPr="00896A81">
              <w:rPr>
                <w:rFonts w:ascii="Times New Roman" w:hAnsi="Times New Roman"/>
                <w:color w:val="000000" w:themeColor="text1"/>
                <w:lang w:val="sr-Cyrl-CS"/>
              </w:rPr>
              <w:t>а</w:t>
            </w:r>
            <w:r w:rsidR="008B06EA">
              <w:rPr>
                <w:rFonts w:ascii="Times New Roman" w:hAnsi="Times New Roman"/>
                <w:color w:val="000000" w:themeColor="text1"/>
                <w:lang w:val="sr-Cyrl-CS"/>
              </w:rPr>
              <w:t xml:space="preserve"> </w:t>
            </w:r>
            <w:r w:rsidR="00D66925" w:rsidRPr="00896A81">
              <w:rPr>
                <w:rFonts w:ascii="Times New Roman" w:hAnsi="Times New Roman"/>
                <w:color w:val="000000" w:themeColor="text1"/>
                <w:lang w:val="sr-Cyrl-CS"/>
              </w:rPr>
              <w:t xml:space="preserve">за израду четири </w:t>
            </w:r>
            <w:r w:rsidR="00E07D5C" w:rsidRPr="00896A81">
              <w:rPr>
                <w:rFonts w:ascii="Times New Roman" w:hAnsi="Times New Roman"/>
                <w:color w:val="000000" w:themeColor="text1"/>
                <w:lang w:val="sr-Cyrl-CS"/>
              </w:rPr>
              <w:t>модела на</w:t>
            </w:r>
            <w:r w:rsidR="00716CBC">
              <w:rPr>
                <w:rFonts w:ascii="Times New Roman" w:hAnsi="Times New Roman"/>
                <w:color w:val="000000" w:themeColor="text1"/>
                <w:lang w:val="sr-Cyrl-CS"/>
              </w:rPr>
              <w:t xml:space="preserve"> Авали. По радионици 15.000 РСД</w:t>
            </w:r>
            <w:r w:rsidR="00E07D5C" w:rsidRPr="00896A81">
              <w:rPr>
                <w:rFonts w:ascii="Times New Roman" w:hAnsi="Times New Roman"/>
                <w:color w:val="000000" w:themeColor="text1"/>
                <w:lang w:val="sr-Cyrl-CS"/>
              </w:rPr>
              <w:t xml:space="preserve"> 15 учесника </w:t>
            </w:r>
            <w:r w:rsidR="00716CBC">
              <w:rPr>
                <w:rFonts w:ascii="Times New Roman" w:hAnsi="Times New Roman"/>
                <w:color w:val="000000" w:themeColor="text1"/>
              </w:rPr>
              <w:t>x 1.000 РСД</w:t>
            </w:r>
          </w:p>
          <w:p w:rsidR="00716CBC" w:rsidRDefault="00D66925" w:rsidP="005E0982">
            <w:pPr>
              <w:spacing w:after="0" w:line="240" w:lineRule="auto"/>
              <w:rPr>
                <w:rFonts w:ascii="Times New Roman" w:hAnsi="Times New Roman"/>
                <w:color w:val="000000" w:themeColor="text1"/>
              </w:rPr>
            </w:pPr>
            <w:r w:rsidRPr="00896A81">
              <w:rPr>
                <w:rFonts w:ascii="Times New Roman" w:hAnsi="Times New Roman"/>
                <w:color w:val="000000" w:themeColor="text1"/>
              </w:rPr>
              <w:t xml:space="preserve">Осам радионица </w:t>
            </w:r>
            <w:r w:rsidR="00716CBC">
              <w:rPr>
                <w:rFonts w:ascii="Times New Roman" w:hAnsi="Times New Roman"/>
                <w:color w:val="000000" w:themeColor="text1"/>
              </w:rPr>
              <w:t xml:space="preserve">x 15.000 РСД </w:t>
            </w:r>
          </w:p>
          <w:p w:rsidR="00D66925" w:rsidRPr="009B6989" w:rsidRDefault="00716CBC" w:rsidP="005E0982">
            <w:pPr>
              <w:spacing w:after="0" w:line="240" w:lineRule="auto"/>
              <w:rPr>
                <w:rFonts w:ascii="Times New Roman" w:hAnsi="Times New Roman"/>
                <w:color w:val="FF0000"/>
              </w:rPr>
            </w:pPr>
            <w:r>
              <w:rPr>
                <w:rFonts w:ascii="Times New Roman" w:hAnsi="Times New Roman"/>
                <w:color w:val="000000" w:themeColor="text1"/>
              </w:rPr>
              <w:t xml:space="preserve"> укупно 120.000 РСД</w:t>
            </w:r>
            <w:r w:rsidR="00D66925" w:rsidRPr="00896A81">
              <w:rPr>
                <w:rFonts w:ascii="Times New Roman" w:hAnsi="Times New Roman"/>
                <w:color w:val="000000" w:themeColor="text1"/>
              </w:rPr>
              <w:t>)</w:t>
            </w:r>
          </w:p>
          <w:p w:rsidR="00D66925" w:rsidRPr="009B6989" w:rsidRDefault="00D66925" w:rsidP="005E0982">
            <w:pPr>
              <w:spacing w:after="0" w:line="240" w:lineRule="auto"/>
              <w:rPr>
                <w:rFonts w:ascii="Times New Roman" w:hAnsi="Times New Roman"/>
                <w:color w:val="FF0000"/>
              </w:rPr>
            </w:pPr>
          </w:p>
          <w:p w:rsidR="00D66925" w:rsidRPr="009B6989" w:rsidRDefault="00D66925" w:rsidP="005E0982">
            <w:pPr>
              <w:spacing w:after="0" w:line="240" w:lineRule="auto"/>
              <w:rPr>
                <w:rFonts w:ascii="Times New Roman" w:hAnsi="Times New Roman"/>
                <w:color w:val="FF0000"/>
              </w:rPr>
            </w:pPr>
          </w:p>
          <w:p w:rsidR="000D2A2E" w:rsidRPr="009B6989" w:rsidRDefault="000D2A2E">
            <w:pPr>
              <w:spacing w:after="0" w:line="240" w:lineRule="auto"/>
              <w:rPr>
                <w:rFonts w:ascii="Times New Roman" w:hAnsi="Times New Roman"/>
                <w:color w:val="FF0000"/>
                <w:lang w:val="sr-Cyrl-CS"/>
              </w:rPr>
            </w:pPr>
          </w:p>
        </w:tc>
        <w:tc>
          <w:tcPr>
            <w:tcW w:w="1879" w:type="dxa"/>
            <w:shd w:val="clear" w:color="auto" w:fill="auto"/>
            <w:noWrap/>
            <w:hideMark/>
          </w:tcPr>
          <w:p w:rsidR="005E0982" w:rsidRPr="009B6989" w:rsidRDefault="00F257AB" w:rsidP="00F257AB">
            <w:pPr>
              <w:spacing w:after="0" w:line="240" w:lineRule="auto"/>
              <w:rPr>
                <w:rFonts w:ascii="Times New Roman" w:hAnsi="Times New Roman"/>
                <w:color w:val="FF0000"/>
              </w:rPr>
            </w:pPr>
            <w:r w:rsidRPr="009B6989">
              <w:rPr>
                <w:rFonts w:ascii="Times New Roman" w:hAnsi="Times New Roman"/>
              </w:rPr>
              <w:t xml:space="preserve">Буџет Министарства </w:t>
            </w:r>
            <w:r w:rsidR="00D66925" w:rsidRPr="009B6989">
              <w:rPr>
                <w:rFonts w:ascii="Times New Roman" w:hAnsi="Times New Roman"/>
              </w:rPr>
              <w:t>унутрашњих послова</w:t>
            </w:r>
          </w:p>
        </w:tc>
        <w:tc>
          <w:tcPr>
            <w:tcW w:w="2250" w:type="dxa"/>
            <w:shd w:val="clear" w:color="auto" w:fill="auto"/>
            <w:noWrap/>
            <w:hideMark/>
          </w:tcPr>
          <w:p w:rsidR="005E0982" w:rsidRPr="009B6989" w:rsidRDefault="00E91154" w:rsidP="005E0982">
            <w:pPr>
              <w:spacing w:after="0" w:line="240" w:lineRule="auto"/>
              <w:rPr>
                <w:rFonts w:ascii="Times New Roman" w:hAnsi="Times New Roman"/>
              </w:rPr>
            </w:pPr>
            <w:r w:rsidRPr="009B6989">
              <w:rPr>
                <w:rFonts w:ascii="Times New Roman" w:hAnsi="Times New Roman"/>
                <w:b/>
              </w:rPr>
              <w:t>Министарство унутрашњих послова</w:t>
            </w:r>
            <w:r w:rsidR="00113B51" w:rsidRPr="009B6989">
              <w:rPr>
                <w:rFonts w:ascii="Times New Roman" w:hAnsi="Times New Roman"/>
                <w:b/>
                <w:color w:val="000000"/>
              </w:rPr>
              <w:t>,</w:t>
            </w:r>
          </w:p>
          <w:p w:rsidR="005E0982" w:rsidRPr="009B6989" w:rsidRDefault="00D66925" w:rsidP="005E0982">
            <w:pPr>
              <w:spacing w:after="0" w:line="240" w:lineRule="auto"/>
              <w:rPr>
                <w:rFonts w:ascii="Times New Roman" w:hAnsi="Times New Roman"/>
                <w:color w:val="000000"/>
              </w:rPr>
            </w:pPr>
            <w:r w:rsidRPr="009B6989">
              <w:rPr>
                <w:rFonts w:ascii="Times New Roman" w:hAnsi="Times New Roman"/>
              </w:rPr>
              <w:t>Канцеларија за сарадњу са цивилним друштвом,</w:t>
            </w:r>
            <w:r w:rsidRPr="009B6989">
              <w:rPr>
                <w:rFonts w:ascii="Times New Roman" w:hAnsi="Times New Roman"/>
                <w:color w:val="000000"/>
              </w:rPr>
              <w:t xml:space="preserve"> Министарство културе и информисања, Привредна комора</w:t>
            </w:r>
            <w:r w:rsidR="004B21FF">
              <w:rPr>
                <w:rFonts w:ascii="Times New Roman" w:hAnsi="Times New Roman"/>
                <w:color w:val="000000"/>
              </w:rPr>
              <w:t xml:space="preserve"> Србије </w:t>
            </w:r>
            <w:r w:rsidR="00F257AB" w:rsidRPr="009B6989">
              <w:rPr>
                <w:rFonts w:ascii="Times New Roman" w:hAnsi="Times New Roman"/>
                <w:color w:val="000000"/>
              </w:rPr>
              <w:t xml:space="preserve">и </w:t>
            </w:r>
            <w:r w:rsidRPr="009B6989">
              <w:rPr>
                <w:rFonts w:ascii="Times New Roman" w:hAnsi="Times New Roman"/>
                <w:color w:val="000000"/>
              </w:rPr>
              <w:t>партнери</w:t>
            </w:r>
          </w:p>
          <w:p w:rsidR="005E0982" w:rsidRPr="009B6989" w:rsidRDefault="005E0982" w:rsidP="005E0982">
            <w:pPr>
              <w:spacing w:after="0" w:line="240" w:lineRule="auto"/>
              <w:rPr>
                <w:rFonts w:ascii="Times New Roman" w:hAnsi="Times New Roman"/>
                <w:color w:val="000000"/>
              </w:rPr>
            </w:pPr>
          </w:p>
        </w:tc>
        <w:tc>
          <w:tcPr>
            <w:tcW w:w="3005" w:type="dxa"/>
            <w:shd w:val="clear" w:color="auto" w:fill="auto"/>
            <w:hideMark/>
          </w:tcPr>
          <w:p w:rsidR="00283994" w:rsidRDefault="00283994" w:rsidP="00D6179D">
            <w:pPr>
              <w:tabs>
                <w:tab w:val="left" w:pos="283"/>
              </w:tabs>
              <w:spacing w:after="0" w:line="240" w:lineRule="auto"/>
              <w:jc w:val="both"/>
              <w:rPr>
                <w:rFonts w:ascii="Times New Roman" w:hAnsi="Times New Roman"/>
                <w:color w:val="000000"/>
              </w:rPr>
            </w:pPr>
            <w:r>
              <w:rPr>
                <w:rFonts w:ascii="Times New Roman" w:hAnsi="Times New Roman"/>
                <w:color w:val="000000"/>
              </w:rPr>
              <w:t>1.</w:t>
            </w:r>
            <w:r w:rsidR="00D6179D">
              <w:rPr>
                <w:rFonts w:ascii="Times New Roman" w:hAnsi="Times New Roman"/>
                <w:color w:val="000000"/>
              </w:rPr>
              <w:t xml:space="preserve"> </w:t>
            </w:r>
            <w:r w:rsidR="005E0982" w:rsidRPr="009B6989">
              <w:rPr>
                <w:rFonts w:ascii="Times New Roman" w:hAnsi="Times New Roman"/>
                <w:color w:val="000000"/>
              </w:rPr>
              <w:t xml:space="preserve">Усвојен Закључак Савета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5E0982" w:rsidRPr="009B6989">
              <w:rPr>
                <w:rFonts w:ascii="Times New Roman" w:hAnsi="Times New Roman"/>
                <w:color w:val="000000"/>
              </w:rPr>
              <w:t xml:space="preserve">за борбу против трговине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5E0982" w:rsidRPr="009B6989">
              <w:rPr>
                <w:rFonts w:ascii="Times New Roman" w:hAnsi="Times New Roman"/>
                <w:color w:val="000000"/>
              </w:rPr>
              <w:t xml:space="preserve">људима са препорукама за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5E0982" w:rsidRPr="009B6989">
              <w:rPr>
                <w:rFonts w:ascii="Times New Roman" w:hAnsi="Times New Roman"/>
                <w:color w:val="000000"/>
              </w:rPr>
              <w:t>сарадњу</w:t>
            </w:r>
            <w:r w:rsidR="00E07D5C" w:rsidRPr="009B6989">
              <w:rPr>
                <w:rFonts w:ascii="Times New Roman" w:hAnsi="Times New Roman"/>
                <w:color w:val="000000"/>
              </w:rPr>
              <w:t xml:space="preserve"> са организацијама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E07D5C" w:rsidRPr="009B6989">
              <w:rPr>
                <w:rFonts w:ascii="Times New Roman" w:hAnsi="Times New Roman"/>
                <w:color w:val="000000"/>
              </w:rPr>
              <w:t xml:space="preserve">цивилног друштва,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E07D5C" w:rsidRPr="009B6989">
              <w:rPr>
                <w:rFonts w:ascii="Times New Roman" w:hAnsi="Times New Roman"/>
                <w:color w:val="000000"/>
              </w:rPr>
              <w:t xml:space="preserve">компанијама које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E07D5C" w:rsidRPr="009B6989">
              <w:rPr>
                <w:rFonts w:ascii="Times New Roman" w:hAnsi="Times New Roman"/>
                <w:color w:val="000000"/>
              </w:rPr>
              <w:t xml:space="preserve">промовишу друштвено </w:t>
            </w:r>
          </w:p>
          <w:p w:rsidR="00283994" w:rsidRDefault="008B06EA" w:rsidP="00F572DD">
            <w:pPr>
              <w:spacing w:after="0" w:line="240" w:lineRule="auto"/>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E07D5C" w:rsidRPr="009B6989">
              <w:rPr>
                <w:rFonts w:ascii="Times New Roman" w:hAnsi="Times New Roman"/>
                <w:color w:val="000000"/>
              </w:rPr>
              <w:t xml:space="preserve">одговорно пословање, </w:t>
            </w:r>
          </w:p>
          <w:p w:rsidR="005E0982" w:rsidRDefault="008B06EA" w:rsidP="00D6179D">
            <w:pPr>
              <w:spacing w:after="0" w:line="240" w:lineRule="auto"/>
              <w:ind w:left="218" w:hanging="218"/>
              <w:jc w:val="both"/>
              <w:rPr>
                <w:rFonts w:ascii="Times New Roman" w:hAnsi="Times New Roman"/>
                <w:color w:val="000000"/>
              </w:rPr>
            </w:pPr>
            <w:r>
              <w:rPr>
                <w:rFonts w:ascii="Times New Roman" w:hAnsi="Times New Roman"/>
                <w:color w:val="000000"/>
              </w:rPr>
              <w:t xml:space="preserve">   </w:t>
            </w:r>
            <w:r w:rsidR="00D6179D">
              <w:rPr>
                <w:rFonts w:ascii="Times New Roman" w:hAnsi="Times New Roman"/>
                <w:color w:val="000000"/>
              </w:rPr>
              <w:t xml:space="preserve"> </w:t>
            </w:r>
            <w:r w:rsidR="00E07D5C" w:rsidRPr="009B6989">
              <w:rPr>
                <w:rFonts w:ascii="Times New Roman" w:hAnsi="Times New Roman"/>
                <w:color w:val="000000"/>
              </w:rPr>
              <w:t xml:space="preserve">удружењима послодаваца </w:t>
            </w:r>
            <w:r w:rsidR="00D6179D">
              <w:rPr>
                <w:rFonts w:ascii="Times New Roman" w:hAnsi="Times New Roman"/>
                <w:color w:val="000000"/>
              </w:rPr>
              <w:t xml:space="preserve">  </w:t>
            </w:r>
            <w:r w:rsidR="00E07D5C" w:rsidRPr="009B6989">
              <w:rPr>
                <w:rFonts w:ascii="Times New Roman" w:hAnsi="Times New Roman"/>
                <w:color w:val="000000"/>
              </w:rPr>
              <w:t>и синдикатима и медијима</w:t>
            </w:r>
          </w:p>
          <w:p w:rsidR="00283994" w:rsidRDefault="005E0982" w:rsidP="00F572DD">
            <w:pPr>
              <w:spacing w:after="0" w:line="240" w:lineRule="auto"/>
              <w:jc w:val="both"/>
              <w:rPr>
                <w:rFonts w:ascii="Times New Roman" w:hAnsi="Times New Roman"/>
                <w:color w:val="000000"/>
                <w:lang w:val="sr-Cyrl-CS"/>
              </w:rPr>
            </w:pPr>
            <w:r w:rsidRPr="009B6989">
              <w:rPr>
                <w:rFonts w:ascii="Times New Roman" w:hAnsi="Times New Roman"/>
                <w:color w:val="000000"/>
              </w:rPr>
              <w:t>2. Потписани Меморандуми</w:t>
            </w:r>
          </w:p>
          <w:p w:rsidR="00283994" w:rsidRDefault="003A04E2" w:rsidP="00F572DD">
            <w:pPr>
              <w:spacing w:after="0" w:line="240" w:lineRule="auto"/>
              <w:jc w:val="both"/>
              <w:rPr>
                <w:rFonts w:ascii="Times New Roman" w:hAnsi="Times New Roman"/>
                <w:color w:val="000000"/>
                <w:lang w:val="sr-Cyrl-CS"/>
              </w:rPr>
            </w:pPr>
            <w:r>
              <w:rPr>
                <w:rFonts w:ascii="Times New Roman" w:hAnsi="Times New Roman"/>
                <w:color w:val="000000"/>
                <w:lang w:val="sr-Cyrl-CS"/>
              </w:rPr>
              <w:t xml:space="preserve">    </w:t>
            </w:r>
            <w:r w:rsidR="000D2A2E" w:rsidRPr="009B6989">
              <w:rPr>
                <w:rFonts w:ascii="Times New Roman" w:hAnsi="Times New Roman"/>
                <w:color w:val="000000"/>
                <w:lang w:val="sr-Cyrl-CS"/>
              </w:rPr>
              <w:t xml:space="preserve">са организацијама </w:t>
            </w:r>
          </w:p>
          <w:p w:rsidR="00283994" w:rsidRDefault="003A04E2" w:rsidP="00F572DD">
            <w:pPr>
              <w:spacing w:after="0" w:line="240" w:lineRule="auto"/>
              <w:jc w:val="both"/>
              <w:rPr>
                <w:rFonts w:ascii="Times New Roman" w:hAnsi="Times New Roman"/>
                <w:color w:val="000000"/>
                <w:lang w:val="sr-Cyrl-CS"/>
              </w:rPr>
            </w:pPr>
            <w:r>
              <w:rPr>
                <w:rFonts w:ascii="Times New Roman" w:hAnsi="Times New Roman"/>
                <w:color w:val="000000"/>
                <w:lang w:val="sr-Cyrl-CS"/>
              </w:rPr>
              <w:t xml:space="preserve">    </w:t>
            </w:r>
            <w:r w:rsidR="00A5667B">
              <w:rPr>
                <w:rFonts w:ascii="Times New Roman" w:hAnsi="Times New Roman"/>
                <w:color w:val="000000"/>
                <w:lang w:val="sr-Cyrl-CS"/>
              </w:rPr>
              <w:t>цивилно</w:t>
            </w:r>
            <w:r w:rsidR="000D2A2E" w:rsidRPr="009B6989">
              <w:rPr>
                <w:rFonts w:ascii="Times New Roman" w:hAnsi="Times New Roman"/>
                <w:color w:val="000000"/>
                <w:lang w:val="sr-Cyrl-CS"/>
              </w:rPr>
              <w:t xml:space="preserve">г друштва, </w:t>
            </w:r>
          </w:p>
          <w:p w:rsidR="00283994" w:rsidRDefault="003A04E2" w:rsidP="00F572DD">
            <w:pPr>
              <w:spacing w:after="0" w:line="240" w:lineRule="auto"/>
              <w:jc w:val="both"/>
              <w:rPr>
                <w:rFonts w:ascii="Times New Roman" w:hAnsi="Times New Roman"/>
              </w:rPr>
            </w:pPr>
            <w:r>
              <w:rPr>
                <w:rFonts w:ascii="Times New Roman" w:hAnsi="Times New Roman"/>
              </w:rPr>
              <w:t xml:space="preserve">    </w:t>
            </w:r>
            <w:r w:rsidR="000D2A2E" w:rsidRPr="009B6989">
              <w:rPr>
                <w:rFonts w:ascii="Times New Roman" w:hAnsi="Times New Roman"/>
              </w:rPr>
              <w:t xml:space="preserve">компанијама које </w:t>
            </w:r>
          </w:p>
          <w:p w:rsidR="00283994" w:rsidRDefault="003A04E2" w:rsidP="00F572DD">
            <w:pPr>
              <w:spacing w:after="0" w:line="240" w:lineRule="auto"/>
              <w:jc w:val="both"/>
              <w:rPr>
                <w:rFonts w:ascii="Times New Roman" w:hAnsi="Times New Roman"/>
              </w:rPr>
            </w:pPr>
            <w:r>
              <w:rPr>
                <w:rFonts w:ascii="Times New Roman" w:hAnsi="Times New Roman"/>
              </w:rPr>
              <w:t xml:space="preserve">    </w:t>
            </w:r>
            <w:r w:rsidR="000D2A2E" w:rsidRPr="009B6989">
              <w:rPr>
                <w:rFonts w:ascii="Times New Roman" w:hAnsi="Times New Roman"/>
              </w:rPr>
              <w:t xml:space="preserve">промовишу друштвено </w:t>
            </w:r>
          </w:p>
          <w:p w:rsidR="00283994" w:rsidRDefault="003A04E2" w:rsidP="00F572DD">
            <w:pPr>
              <w:spacing w:after="0" w:line="240" w:lineRule="auto"/>
              <w:jc w:val="both"/>
              <w:rPr>
                <w:rFonts w:ascii="Times New Roman" w:hAnsi="Times New Roman"/>
              </w:rPr>
            </w:pPr>
            <w:r>
              <w:rPr>
                <w:rFonts w:ascii="Times New Roman" w:hAnsi="Times New Roman"/>
              </w:rPr>
              <w:t xml:space="preserve">    </w:t>
            </w:r>
            <w:r w:rsidR="000D2A2E" w:rsidRPr="009B6989">
              <w:rPr>
                <w:rFonts w:ascii="Times New Roman" w:hAnsi="Times New Roman"/>
              </w:rPr>
              <w:t xml:space="preserve">одговорно пословање, </w:t>
            </w:r>
          </w:p>
          <w:p w:rsidR="00283994" w:rsidRDefault="003A04E2" w:rsidP="00F572DD">
            <w:pPr>
              <w:spacing w:after="0" w:line="240" w:lineRule="auto"/>
              <w:jc w:val="both"/>
              <w:rPr>
                <w:rFonts w:ascii="Times New Roman" w:hAnsi="Times New Roman"/>
              </w:rPr>
            </w:pPr>
            <w:r>
              <w:rPr>
                <w:rFonts w:ascii="Times New Roman" w:hAnsi="Times New Roman"/>
              </w:rPr>
              <w:t xml:space="preserve">    </w:t>
            </w:r>
            <w:r w:rsidR="000D2A2E" w:rsidRPr="009B6989">
              <w:rPr>
                <w:rFonts w:ascii="Times New Roman" w:hAnsi="Times New Roman"/>
              </w:rPr>
              <w:t xml:space="preserve">удружењима послодаваца </w:t>
            </w:r>
          </w:p>
          <w:p w:rsidR="005E0982" w:rsidRPr="009B6989" w:rsidRDefault="003A04E2" w:rsidP="00F572DD">
            <w:pPr>
              <w:spacing w:after="0" w:line="240" w:lineRule="auto"/>
              <w:jc w:val="both"/>
              <w:rPr>
                <w:rFonts w:ascii="Times New Roman" w:hAnsi="Times New Roman"/>
                <w:color w:val="000000"/>
                <w:lang w:val="sr-Cyrl-CS"/>
              </w:rPr>
            </w:pPr>
            <w:r>
              <w:rPr>
                <w:rFonts w:ascii="Times New Roman" w:hAnsi="Times New Roman"/>
              </w:rPr>
              <w:t xml:space="preserve">    </w:t>
            </w:r>
            <w:r w:rsidR="000D2A2E" w:rsidRPr="009B6989">
              <w:rPr>
                <w:rFonts w:ascii="Times New Roman" w:hAnsi="Times New Roman"/>
              </w:rPr>
              <w:t>и синдикатима</w:t>
            </w:r>
            <w:r w:rsidR="000D2A2E" w:rsidRPr="009B6989">
              <w:rPr>
                <w:rFonts w:ascii="Times New Roman" w:hAnsi="Times New Roman"/>
                <w:lang w:val="sr-Cyrl-CS"/>
              </w:rPr>
              <w:t xml:space="preserve"> и </w:t>
            </w:r>
            <w:r w:rsidR="000D2A2E" w:rsidRPr="009B6989">
              <w:rPr>
                <w:rFonts w:ascii="Times New Roman" w:hAnsi="Times New Roman"/>
              </w:rPr>
              <w:t>медијима</w:t>
            </w:r>
          </w:p>
        </w:tc>
      </w:tr>
      <w:tr w:rsidR="009C59A5" w:rsidRPr="009B6989" w:rsidTr="00C66E17">
        <w:trPr>
          <w:trHeight w:val="641"/>
          <w:jc w:val="center"/>
        </w:trPr>
        <w:tc>
          <w:tcPr>
            <w:tcW w:w="1345" w:type="dxa"/>
            <w:vMerge w:val="restart"/>
            <w:shd w:val="clear" w:color="auto" w:fill="C5E0B3"/>
            <w:noWrap/>
            <w:vAlign w:val="center"/>
            <w:hideMark/>
          </w:tcPr>
          <w:p w:rsidR="009C59A5" w:rsidRPr="009B6989" w:rsidRDefault="009C59A5" w:rsidP="009C59A5">
            <w:pPr>
              <w:spacing w:after="0" w:line="240" w:lineRule="auto"/>
              <w:rPr>
                <w:rFonts w:ascii="Times New Roman" w:hAnsi="Times New Roman"/>
                <w:b/>
                <w:bCs/>
              </w:rPr>
            </w:pPr>
            <w:r w:rsidRPr="009B6989">
              <w:rPr>
                <w:rFonts w:ascii="Times New Roman" w:hAnsi="Times New Roman"/>
                <w:b/>
                <w:bCs/>
              </w:rPr>
              <w:t>МЕРА 1.3</w:t>
            </w:r>
          </w:p>
        </w:tc>
        <w:tc>
          <w:tcPr>
            <w:tcW w:w="4500" w:type="dxa"/>
            <w:gridSpan w:val="2"/>
            <w:shd w:val="clear" w:color="auto" w:fill="C5E0B3"/>
            <w:hideMark/>
          </w:tcPr>
          <w:p w:rsidR="009C59A5" w:rsidRPr="009B6989" w:rsidRDefault="009C59A5" w:rsidP="009C59A5">
            <w:pPr>
              <w:spacing w:after="0" w:line="240" w:lineRule="auto"/>
              <w:rPr>
                <w:rFonts w:ascii="Times New Roman" w:hAnsi="Times New Roman"/>
                <w:b/>
                <w:bCs/>
              </w:rPr>
            </w:pPr>
            <w:r w:rsidRPr="009B6989">
              <w:rPr>
                <w:rFonts w:ascii="Times New Roman" w:hAnsi="Times New Roman"/>
                <w:b/>
                <w:bCs/>
              </w:rPr>
              <w:t>Унапређење партнерства на међународном нивоу</w:t>
            </w:r>
          </w:p>
        </w:tc>
        <w:tc>
          <w:tcPr>
            <w:tcW w:w="9474" w:type="dxa"/>
            <w:gridSpan w:val="4"/>
            <w:shd w:val="clear" w:color="auto" w:fill="C5E0B3"/>
            <w:hideMark/>
          </w:tcPr>
          <w:p w:rsidR="009C59A5" w:rsidRPr="009B6989" w:rsidRDefault="009C59A5" w:rsidP="009C59A5">
            <w:pPr>
              <w:spacing w:after="0" w:line="240" w:lineRule="auto"/>
              <w:rPr>
                <w:rFonts w:ascii="Times New Roman" w:hAnsi="Times New Roman"/>
                <w:b/>
                <w:bCs/>
              </w:rPr>
            </w:pPr>
            <w:r w:rsidRPr="009B6989">
              <w:rPr>
                <w:rFonts w:ascii="Times New Roman" w:hAnsi="Times New Roman"/>
                <w:b/>
                <w:bCs/>
              </w:rPr>
              <w:t>показатељ резултата</w:t>
            </w:r>
          </w:p>
          <w:p w:rsidR="009C59A5" w:rsidRPr="009B6989" w:rsidRDefault="009C59A5" w:rsidP="009C59A5">
            <w:pPr>
              <w:spacing w:after="0" w:line="240" w:lineRule="auto"/>
              <w:rPr>
                <w:rFonts w:ascii="Times New Roman" w:hAnsi="Times New Roman"/>
                <w:b/>
                <w:bCs/>
              </w:rPr>
            </w:pPr>
            <w:r w:rsidRPr="009B6989">
              <w:rPr>
                <w:rFonts w:ascii="Times New Roman" w:hAnsi="Times New Roman"/>
                <w:bCs/>
              </w:rPr>
              <w:t>Повећан обим учешћа у међународној сарадњи</w:t>
            </w:r>
          </w:p>
        </w:tc>
      </w:tr>
      <w:tr w:rsidR="009C59A5" w:rsidRPr="009B6989" w:rsidTr="00C66E17">
        <w:trPr>
          <w:trHeight w:val="671"/>
          <w:jc w:val="center"/>
        </w:trPr>
        <w:tc>
          <w:tcPr>
            <w:tcW w:w="1345" w:type="dxa"/>
            <w:vMerge/>
            <w:shd w:val="clear" w:color="auto" w:fill="C5E0B3"/>
            <w:noWrap/>
            <w:hideMark/>
          </w:tcPr>
          <w:p w:rsidR="009C59A5" w:rsidRPr="009B6989" w:rsidRDefault="009C59A5" w:rsidP="009C59A5">
            <w:pPr>
              <w:spacing w:after="0" w:line="240" w:lineRule="auto"/>
              <w:rPr>
                <w:rFonts w:ascii="Times New Roman" w:hAnsi="Times New Roman"/>
              </w:rPr>
            </w:pPr>
          </w:p>
        </w:tc>
        <w:tc>
          <w:tcPr>
            <w:tcW w:w="2880" w:type="dxa"/>
            <w:vMerge w:val="restart"/>
            <w:shd w:val="clear" w:color="auto" w:fill="C5E0B3"/>
            <w:noWrap/>
            <w:hideMark/>
          </w:tcPr>
          <w:p w:rsidR="00C66E17" w:rsidRDefault="009C59A5" w:rsidP="009C59A5">
            <w:pPr>
              <w:spacing w:after="0" w:line="240" w:lineRule="auto"/>
              <w:jc w:val="center"/>
              <w:rPr>
                <w:rFonts w:ascii="Times New Roman" w:hAnsi="Times New Roman"/>
                <w:b/>
              </w:rPr>
            </w:pPr>
            <w:r w:rsidRPr="009B6989">
              <w:rPr>
                <w:rFonts w:ascii="Times New Roman" w:hAnsi="Times New Roman"/>
                <w:b/>
              </w:rPr>
              <w:t xml:space="preserve">потребна средства </w:t>
            </w:r>
          </w:p>
          <w:p w:rsidR="009C59A5" w:rsidRPr="009B6989" w:rsidRDefault="009C59A5" w:rsidP="009C59A5">
            <w:pPr>
              <w:spacing w:after="0" w:line="240" w:lineRule="auto"/>
              <w:jc w:val="center"/>
              <w:rPr>
                <w:rFonts w:ascii="Times New Roman" w:hAnsi="Times New Roman"/>
                <w:b/>
              </w:rPr>
            </w:pPr>
            <w:r w:rsidRPr="00C66E17">
              <w:rPr>
                <w:rFonts w:ascii="Times New Roman" w:hAnsi="Times New Roman"/>
              </w:rPr>
              <w:t>(збир средстава активности)</w:t>
            </w:r>
          </w:p>
        </w:tc>
        <w:tc>
          <w:tcPr>
            <w:tcW w:w="1620" w:type="dxa"/>
            <w:vMerge w:val="restart"/>
            <w:shd w:val="clear" w:color="auto" w:fill="C5E0B3"/>
            <w:hideMark/>
          </w:tcPr>
          <w:p w:rsidR="009C59A5" w:rsidRPr="009B6989" w:rsidRDefault="009C59A5" w:rsidP="009C59A5">
            <w:pPr>
              <w:spacing w:after="0" w:line="240" w:lineRule="auto"/>
              <w:jc w:val="center"/>
              <w:rPr>
                <w:rFonts w:ascii="Times New Roman" w:hAnsi="Times New Roman"/>
                <w:b/>
                <w:color w:val="5B9BD5"/>
              </w:rPr>
            </w:pPr>
            <w:r w:rsidRPr="00481A85">
              <w:rPr>
                <w:rFonts w:ascii="Times New Roman" w:hAnsi="Times New Roman"/>
                <w:b/>
                <w:color w:val="000000" w:themeColor="text1"/>
              </w:rPr>
              <w:t>извор финансирања</w:t>
            </w:r>
          </w:p>
        </w:tc>
        <w:tc>
          <w:tcPr>
            <w:tcW w:w="2340" w:type="dxa"/>
            <w:shd w:val="clear" w:color="auto" w:fill="C5E0B3"/>
            <w:hideMark/>
          </w:tcPr>
          <w:p w:rsidR="009C59A5" w:rsidRPr="009B6989" w:rsidRDefault="009C59A5" w:rsidP="009C59A5">
            <w:pPr>
              <w:spacing w:after="0" w:line="240" w:lineRule="auto"/>
              <w:jc w:val="center"/>
              <w:rPr>
                <w:rFonts w:ascii="Times New Roman" w:hAnsi="Times New Roman"/>
                <w:b/>
              </w:rPr>
            </w:pPr>
            <w:r w:rsidRPr="009B6989">
              <w:rPr>
                <w:rFonts w:ascii="Times New Roman" w:hAnsi="Times New Roman"/>
                <w:b/>
              </w:rPr>
              <w:t xml:space="preserve">полазна вредност </w:t>
            </w:r>
          </w:p>
          <w:p w:rsidR="009C59A5" w:rsidRPr="009B6989" w:rsidRDefault="009C59A5" w:rsidP="009C59A5">
            <w:pPr>
              <w:spacing w:after="0" w:line="240" w:lineRule="auto"/>
              <w:jc w:val="center"/>
              <w:rPr>
                <w:rFonts w:ascii="Times New Roman" w:hAnsi="Times New Roman"/>
              </w:rPr>
            </w:pPr>
            <w:r w:rsidRPr="009B6989">
              <w:rPr>
                <w:rFonts w:ascii="Times New Roman" w:hAnsi="Times New Roman"/>
                <w:b/>
              </w:rPr>
              <w:t>(2019)</w:t>
            </w:r>
          </w:p>
        </w:tc>
        <w:tc>
          <w:tcPr>
            <w:tcW w:w="1879" w:type="dxa"/>
            <w:shd w:val="clear" w:color="auto" w:fill="C5E0B3"/>
            <w:hideMark/>
          </w:tcPr>
          <w:p w:rsidR="009C59A5" w:rsidRPr="009B6989" w:rsidRDefault="009C59A5" w:rsidP="009C59A5">
            <w:pPr>
              <w:spacing w:after="0" w:line="240" w:lineRule="auto"/>
              <w:jc w:val="center"/>
              <w:rPr>
                <w:rFonts w:ascii="Times New Roman" w:hAnsi="Times New Roman"/>
                <w:b/>
              </w:rPr>
            </w:pPr>
            <w:r w:rsidRPr="009B6989">
              <w:rPr>
                <w:rFonts w:ascii="Times New Roman" w:hAnsi="Times New Roman"/>
                <w:b/>
              </w:rPr>
              <w:t>циљна вредност (2020)</w:t>
            </w:r>
          </w:p>
        </w:tc>
        <w:tc>
          <w:tcPr>
            <w:tcW w:w="2250" w:type="dxa"/>
            <w:shd w:val="clear" w:color="auto" w:fill="C5E0B3"/>
            <w:hideMark/>
          </w:tcPr>
          <w:p w:rsidR="009C59A5" w:rsidRPr="009B6989" w:rsidRDefault="009C59A5" w:rsidP="009C59A5">
            <w:pPr>
              <w:spacing w:after="0" w:line="240" w:lineRule="auto"/>
              <w:jc w:val="center"/>
              <w:rPr>
                <w:rFonts w:ascii="Times New Roman" w:hAnsi="Times New Roman"/>
                <w:b/>
              </w:rPr>
            </w:pPr>
            <w:r w:rsidRPr="009B6989">
              <w:rPr>
                <w:rFonts w:ascii="Times New Roman" w:hAnsi="Times New Roman"/>
                <w:b/>
              </w:rPr>
              <w:t>извор верификације</w:t>
            </w:r>
          </w:p>
        </w:tc>
        <w:tc>
          <w:tcPr>
            <w:tcW w:w="3005" w:type="dxa"/>
            <w:vMerge w:val="restart"/>
            <w:shd w:val="clear" w:color="auto" w:fill="C5E0B3"/>
            <w:hideMark/>
          </w:tcPr>
          <w:p w:rsidR="009C59A5" w:rsidRPr="009B6989" w:rsidRDefault="009C59A5" w:rsidP="009C59A5">
            <w:pPr>
              <w:spacing w:after="0" w:line="240" w:lineRule="auto"/>
              <w:rPr>
                <w:rFonts w:ascii="Times New Roman" w:hAnsi="Times New Roman"/>
              </w:rPr>
            </w:pPr>
          </w:p>
        </w:tc>
      </w:tr>
      <w:tr w:rsidR="009C59A5" w:rsidRPr="009B6989" w:rsidTr="00C66E17">
        <w:trPr>
          <w:trHeight w:val="1054"/>
          <w:jc w:val="center"/>
        </w:trPr>
        <w:tc>
          <w:tcPr>
            <w:tcW w:w="1345" w:type="dxa"/>
            <w:vMerge/>
            <w:shd w:val="clear" w:color="auto" w:fill="C5E0B3"/>
            <w:noWrap/>
            <w:hideMark/>
          </w:tcPr>
          <w:p w:rsidR="009C59A5" w:rsidRPr="009B6989" w:rsidRDefault="009C59A5" w:rsidP="009C59A5">
            <w:pPr>
              <w:spacing w:after="0" w:line="240" w:lineRule="auto"/>
              <w:rPr>
                <w:rFonts w:ascii="Times New Roman" w:hAnsi="Times New Roman"/>
              </w:rPr>
            </w:pPr>
          </w:p>
        </w:tc>
        <w:tc>
          <w:tcPr>
            <w:tcW w:w="2880" w:type="dxa"/>
            <w:vMerge/>
            <w:shd w:val="clear" w:color="auto" w:fill="C5E0B3"/>
            <w:noWrap/>
            <w:hideMark/>
          </w:tcPr>
          <w:p w:rsidR="009C59A5" w:rsidRPr="009B6989" w:rsidRDefault="009C59A5" w:rsidP="009C59A5">
            <w:pPr>
              <w:spacing w:after="0" w:line="240" w:lineRule="auto"/>
              <w:jc w:val="center"/>
              <w:rPr>
                <w:rFonts w:ascii="Times New Roman" w:hAnsi="Times New Roman"/>
              </w:rPr>
            </w:pPr>
          </w:p>
        </w:tc>
        <w:tc>
          <w:tcPr>
            <w:tcW w:w="1620" w:type="dxa"/>
            <w:vMerge/>
            <w:shd w:val="clear" w:color="auto" w:fill="C5E0B3"/>
            <w:hideMark/>
          </w:tcPr>
          <w:p w:rsidR="009C59A5" w:rsidRPr="009B6989" w:rsidRDefault="009C59A5" w:rsidP="009C59A5">
            <w:pPr>
              <w:spacing w:after="0" w:line="240" w:lineRule="auto"/>
              <w:jc w:val="center"/>
              <w:rPr>
                <w:rFonts w:ascii="Times New Roman" w:hAnsi="Times New Roman"/>
              </w:rPr>
            </w:pPr>
          </w:p>
        </w:tc>
        <w:tc>
          <w:tcPr>
            <w:tcW w:w="2340" w:type="dxa"/>
            <w:shd w:val="clear" w:color="auto" w:fill="C5E0B3"/>
            <w:hideMark/>
          </w:tcPr>
          <w:p w:rsidR="009C59A5" w:rsidRPr="009B6989" w:rsidRDefault="009C59A5" w:rsidP="003C0F3B">
            <w:pPr>
              <w:spacing w:after="0" w:line="240" w:lineRule="auto"/>
              <w:jc w:val="center"/>
              <w:rPr>
                <w:rFonts w:ascii="Times New Roman" w:hAnsi="Times New Roman"/>
                <w:color w:val="000000"/>
              </w:rPr>
            </w:pPr>
            <w:r w:rsidRPr="009B6989">
              <w:rPr>
                <w:rFonts w:ascii="Times New Roman" w:hAnsi="Times New Roman"/>
                <w:color w:val="000000"/>
              </w:rPr>
              <w:t>12 држава са којима је успостављена сарадња</w:t>
            </w:r>
          </w:p>
        </w:tc>
        <w:tc>
          <w:tcPr>
            <w:tcW w:w="1879" w:type="dxa"/>
            <w:shd w:val="clear" w:color="auto" w:fill="C5E0B3"/>
            <w:hideMark/>
          </w:tcPr>
          <w:p w:rsidR="009C59A5" w:rsidRPr="009B6989" w:rsidRDefault="009C59A5" w:rsidP="003C0F3B">
            <w:pPr>
              <w:spacing w:after="0" w:line="240" w:lineRule="auto"/>
              <w:jc w:val="center"/>
              <w:rPr>
                <w:rFonts w:ascii="Times New Roman" w:hAnsi="Times New Roman"/>
                <w:color w:val="000000"/>
              </w:rPr>
            </w:pPr>
            <w:r w:rsidRPr="009B6989">
              <w:rPr>
                <w:rFonts w:ascii="Times New Roman" w:hAnsi="Times New Roman"/>
                <w:color w:val="000000"/>
              </w:rPr>
              <w:t>15 држава са којима је успостављена сарадња</w:t>
            </w:r>
          </w:p>
        </w:tc>
        <w:tc>
          <w:tcPr>
            <w:tcW w:w="2250" w:type="dxa"/>
            <w:shd w:val="clear" w:color="auto" w:fill="C5E0B3"/>
            <w:hideMark/>
          </w:tcPr>
          <w:p w:rsidR="009C59A5" w:rsidRPr="009B6989" w:rsidRDefault="009C59A5" w:rsidP="009C59A5">
            <w:pPr>
              <w:spacing w:after="0" w:line="240" w:lineRule="auto"/>
              <w:jc w:val="center"/>
              <w:rPr>
                <w:rFonts w:ascii="Times New Roman" w:hAnsi="Times New Roman"/>
                <w:color w:val="000000"/>
              </w:rPr>
            </w:pPr>
            <w:r w:rsidRPr="009B6989">
              <w:rPr>
                <w:rFonts w:ascii="Times New Roman" w:hAnsi="Times New Roman"/>
                <w:color w:val="000000"/>
              </w:rPr>
              <w:t>Извештај о спровођењу Стратегије</w:t>
            </w:r>
          </w:p>
        </w:tc>
        <w:tc>
          <w:tcPr>
            <w:tcW w:w="3005" w:type="dxa"/>
            <w:vMerge/>
            <w:shd w:val="clear" w:color="auto" w:fill="C5E0B3"/>
            <w:hideMark/>
          </w:tcPr>
          <w:p w:rsidR="009C59A5" w:rsidRPr="009B6989" w:rsidRDefault="009C59A5" w:rsidP="009C59A5">
            <w:pPr>
              <w:spacing w:after="0" w:line="240" w:lineRule="auto"/>
              <w:rPr>
                <w:rFonts w:ascii="Times New Roman" w:hAnsi="Times New Roman"/>
              </w:rPr>
            </w:pPr>
          </w:p>
        </w:tc>
      </w:tr>
      <w:tr w:rsidR="009C59A5" w:rsidRPr="009B6989" w:rsidTr="00C66E17">
        <w:trPr>
          <w:trHeight w:val="564"/>
          <w:jc w:val="center"/>
        </w:trPr>
        <w:tc>
          <w:tcPr>
            <w:tcW w:w="4225" w:type="dxa"/>
            <w:gridSpan w:val="2"/>
            <w:shd w:val="clear" w:color="auto" w:fill="C5E0B3"/>
            <w:noWrap/>
            <w:vAlign w:val="center"/>
            <w:hideMark/>
          </w:tcPr>
          <w:p w:rsidR="009C59A5" w:rsidRPr="009B6989" w:rsidRDefault="009C59A5" w:rsidP="00C66E17">
            <w:pPr>
              <w:spacing w:after="0" w:line="240" w:lineRule="auto"/>
              <w:jc w:val="center"/>
              <w:rPr>
                <w:rFonts w:ascii="Times New Roman" w:hAnsi="Times New Roman"/>
              </w:rPr>
            </w:pPr>
            <w:r w:rsidRPr="009B6989">
              <w:rPr>
                <w:rFonts w:ascii="Times New Roman" w:hAnsi="Times New Roman"/>
              </w:rPr>
              <w:t>активност</w:t>
            </w:r>
          </w:p>
        </w:tc>
        <w:tc>
          <w:tcPr>
            <w:tcW w:w="1620" w:type="dxa"/>
            <w:shd w:val="clear" w:color="auto" w:fill="C5E0B3"/>
            <w:vAlign w:val="center"/>
            <w:hideMark/>
          </w:tcPr>
          <w:p w:rsidR="009C59A5" w:rsidRPr="009B6989" w:rsidRDefault="009C59A5" w:rsidP="009C59A5">
            <w:pPr>
              <w:spacing w:after="0" w:line="240" w:lineRule="auto"/>
              <w:jc w:val="center"/>
              <w:rPr>
                <w:rFonts w:ascii="Times New Roman" w:hAnsi="Times New Roman"/>
              </w:rPr>
            </w:pPr>
            <w:r w:rsidRPr="009B6989">
              <w:rPr>
                <w:rFonts w:ascii="Times New Roman" w:hAnsi="Times New Roman"/>
              </w:rPr>
              <w:t>рок реализације</w:t>
            </w:r>
          </w:p>
        </w:tc>
        <w:tc>
          <w:tcPr>
            <w:tcW w:w="2340" w:type="dxa"/>
            <w:shd w:val="clear" w:color="auto" w:fill="C5E0B3"/>
            <w:vAlign w:val="center"/>
            <w:hideMark/>
          </w:tcPr>
          <w:p w:rsidR="009C59A5" w:rsidRPr="009B6989" w:rsidRDefault="009C59A5" w:rsidP="009C59A5">
            <w:pPr>
              <w:spacing w:after="0" w:line="240" w:lineRule="auto"/>
              <w:jc w:val="center"/>
              <w:rPr>
                <w:rFonts w:ascii="Times New Roman" w:hAnsi="Times New Roman"/>
              </w:rPr>
            </w:pPr>
            <w:r w:rsidRPr="009B6989">
              <w:rPr>
                <w:rFonts w:ascii="Times New Roman" w:hAnsi="Times New Roman"/>
              </w:rPr>
              <w:t>потребна средства</w:t>
            </w:r>
          </w:p>
        </w:tc>
        <w:tc>
          <w:tcPr>
            <w:tcW w:w="1879" w:type="dxa"/>
            <w:shd w:val="clear" w:color="auto" w:fill="C5E0B3"/>
            <w:vAlign w:val="center"/>
            <w:hideMark/>
          </w:tcPr>
          <w:p w:rsidR="009C59A5" w:rsidRPr="009B6989" w:rsidRDefault="009C59A5" w:rsidP="009C59A5">
            <w:pPr>
              <w:spacing w:after="0" w:line="240" w:lineRule="auto"/>
              <w:jc w:val="center"/>
              <w:rPr>
                <w:rFonts w:ascii="Times New Roman" w:hAnsi="Times New Roman"/>
              </w:rPr>
            </w:pPr>
            <w:r w:rsidRPr="009B6989">
              <w:rPr>
                <w:rFonts w:ascii="Times New Roman" w:hAnsi="Times New Roman"/>
              </w:rPr>
              <w:t>извор финансирања</w:t>
            </w:r>
          </w:p>
        </w:tc>
        <w:tc>
          <w:tcPr>
            <w:tcW w:w="2250" w:type="dxa"/>
            <w:shd w:val="clear" w:color="auto" w:fill="C5E0B3"/>
            <w:vAlign w:val="center"/>
            <w:hideMark/>
          </w:tcPr>
          <w:p w:rsidR="009C59A5" w:rsidRPr="009B6989" w:rsidRDefault="009C59A5" w:rsidP="009C59A5">
            <w:pPr>
              <w:spacing w:after="0" w:line="240" w:lineRule="auto"/>
              <w:jc w:val="center"/>
              <w:rPr>
                <w:rFonts w:ascii="Times New Roman" w:hAnsi="Times New Roman"/>
              </w:rPr>
            </w:pPr>
            <w:r w:rsidRPr="009B6989">
              <w:rPr>
                <w:rFonts w:ascii="Times New Roman" w:hAnsi="Times New Roman"/>
              </w:rPr>
              <w:t>носиоци активности</w:t>
            </w:r>
          </w:p>
        </w:tc>
        <w:tc>
          <w:tcPr>
            <w:tcW w:w="3005" w:type="dxa"/>
            <w:shd w:val="clear" w:color="auto" w:fill="C5E0B3"/>
            <w:vAlign w:val="center"/>
            <w:hideMark/>
          </w:tcPr>
          <w:p w:rsidR="009C59A5" w:rsidRPr="009B6989" w:rsidRDefault="009C59A5" w:rsidP="009C59A5">
            <w:pPr>
              <w:spacing w:after="0" w:line="240" w:lineRule="auto"/>
              <w:jc w:val="center"/>
              <w:rPr>
                <w:rFonts w:ascii="Times New Roman" w:hAnsi="Times New Roman"/>
                <w:bCs/>
              </w:rPr>
            </w:pPr>
            <w:r w:rsidRPr="009B6989">
              <w:rPr>
                <w:rFonts w:ascii="Times New Roman" w:hAnsi="Times New Roman"/>
                <w:bCs/>
              </w:rPr>
              <w:t>показатељи активности</w:t>
            </w:r>
          </w:p>
        </w:tc>
      </w:tr>
      <w:tr w:rsidR="009C59A5" w:rsidRPr="009B6989" w:rsidTr="00C66E17">
        <w:trPr>
          <w:trHeight w:val="350"/>
          <w:jc w:val="center"/>
        </w:trPr>
        <w:tc>
          <w:tcPr>
            <w:tcW w:w="1345" w:type="dxa"/>
            <w:shd w:val="clear" w:color="auto" w:fill="auto"/>
            <w:noWrap/>
            <w:hideMark/>
          </w:tcPr>
          <w:p w:rsidR="009C59A5" w:rsidRPr="009B6989" w:rsidRDefault="009C59A5" w:rsidP="009C59A5">
            <w:pPr>
              <w:spacing w:after="0" w:line="240" w:lineRule="auto"/>
              <w:rPr>
                <w:rFonts w:ascii="Times New Roman" w:hAnsi="Times New Roman"/>
              </w:rPr>
            </w:pPr>
            <w:r w:rsidRPr="009B6989">
              <w:rPr>
                <w:rFonts w:ascii="Times New Roman" w:hAnsi="Times New Roman"/>
              </w:rPr>
              <w:t>1.3.1.</w:t>
            </w:r>
          </w:p>
        </w:tc>
        <w:tc>
          <w:tcPr>
            <w:tcW w:w="2880" w:type="dxa"/>
            <w:shd w:val="clear" w:color="auto" w:fill="auto"/>
            <w:hideMark/>
          </w:tcPr>
          <w:p w:rsidR="009C59A5" w:rsidRPr="009B6989" w:rsidRDefault="009C59A5" w:rsidP="009C59A5">
            <w:pPr>
              <w:spacing w:after="0" w:line="240" w:lineRule="auto"/>
              <w:rPr>
                <w:rFonts w:ascii="Times New Roman" w:hAnsi="Times New Roman"/>
              </w:rPr>
            </w:pPr>
            <w:r w:rsidRPr="009B6989">
              <w:rPr>
                <w:rFonts w:ascii="Times New Roman" w:hAnsi="Times New Roman"/>
              </w:rPr>
              <w:t>Иницирати закључивања споразума о сарадњи у области превенције и сузбијања трговине људима и заштите жртава</w:t>
            </w:r>
          </w:p>
        </w:tc>
        <w:tc>
          <w:tcPr>
            <w:tcW w:w="1620" w:type="dxa"/>
            <w:shd w:val="clear" w:color="auto" w:fill="auto"/>
            <w:hideMark/>
          </w:tcPr>
          <w:p w:rsidR="009C59A5" w:rsidRPr="00AD2BDD" w:rsidRDefault="0028718C" w:rsidP="009C59A5">
            <w:pPr>
              <w:spacing w:after="0" w:line="240" w:lineRule="auto"/>
              <w:rPr>
                <w:rFonts w:ascii="Times New Roman" w:hAnsi="Times New Roman"/>
              </w:rPr>
            </w:pPr>
            <w:r w:rsidRPr="009B6989">
              <w:rPr>
                <w:rFonts w:ascii="Times New Roman" w:hAnsi="Times New Roman"/>
              </w:rPr>
              <w:t>2019</w:t>
            </w:r>
            <w:r w:rsidR="009C59A5" w:rsidRPr="009B6989">
              <w:rPr>
                <w:rFonts w:ascii="Times New Roman" w:hAnsi="Times New Roman"/>
              </w:rPr>
              <w:t>. годин</w:t>
            </w:r>
            <w:r w:rsidR="00AD2BDD">
              <w:rPr>
                <w:rFonts w:ascii="Times New Roman" w:hAnsi="Times New Roman"/>
              </w:rPr>
              <w:t>а</w:t>
            </w:r>
          </w:p>
        </w:tc>
        <w:tc>
          <w:tcPr>
            <w:tcW w:w="2340" w:type="dxa"/>
            <w:shd w:val="clear" w:color="auto" w:fill="auto"/>
            <w:hideMark/>
          </w:tcPr>
          <w:p w:rsidR="0028718C" w:rsidRPr="00867C90" w:rsidRDefault="0028718C" w:rsidP="008918FC">
            <w:pPr>
              <w:spacing w:after="0" w:line="240" w:lineRule="auto"/>
              <w:rPr>
                <w:rFonts w:ascii="Times New Roman" w:hAnsi="Times New Roman"/>
              </w:rPr>
            </w:pPr>
            <w:r w:rsidRPr="00867C90">
              <w:rPr>
                <w:rFonts w:ascii="Times New Roman" w:hAnsi="Times New Roman"/>
              </w:rPr>
              <w:t>324.000 РСД</w:t>
            </w:r>
          </w:p>
          <w:p w:rsidR="008918FC" w:rsidRPr="00867C90" w:rsidRDefault="008918FC" w:rsidP="008918FC">
            <w:pPr>
              <w:spacing w:after="0" w:line="240" w:lineRule="auto"/>
              <w:rPr>
                <w:rFonts w:ascii="Times New Roman" w:hAnsi="Times New Roman"/>
                <w:color w:val="000000" w:themeColor="text1"/>
              </w:rPr>
            </w:pPr>
            <w:r w:rsidRPr="00867C90">
              <w:rPr>
                <w:rFonts w:ascii="Times New Roman" w:hAnsi="Times New Roman"/>
                <w:color w:val="000000" w:themeColor="text1"/>
              </w:rPr>
              <w:t xml:space="preserve">I. Споразум са </w:t>
            </w:r>
            <w:r w:rsidR="00355EA2" w:rsidRPr="00867C90">
              <w:rPr>
                <w:rFonts w:ascii="Times New Roman" w:hAnsi="Times New Roman"/>
                <w:color w:val="000000" w:themeColor="text1"/>
              </w:rPr>
              <w:t xml:space="preserve">Републиком </w:t>
            </w:r>
            <w:r w:rsidR="00AA5FBC" w:rsidRPr="00867C90">
              <w:rPr>
                <w:rFonts w:ascii="Times New Roman" w:hAnsi="Times New Roman"/>
                <w:color w:val="000000" w:themeColor="text1"/>
              </w:rPr>
              <w:t xml:space="preserve">Северном </w:t>
            </w:r>
            <w:r w:rsidRPr="00867C90">
              <w:rPr>
                <w:rFonts w:ascii="Times New Roman" w:hAnsi="Times New Roman"/>
                <w:color w:val="000000" w:themeColor="text1"/>
              </w:rPr>
              <w:t>Мак</w:t>
            </w:r>
            <w:r w:rsidR="00854C44" w:rsidRPr="00867C90">
              <w:rPr>
                <w:rFonts w:ascii="Times New Roman" w:hAnsi="Times New Roman"/>
                <w:color w:val="000000" w:themeColor="text1"/>
              </w:rPr>
              <w:t>едонијом</w:t>
            </w:r>
            <w:r w:rsidRPr="00867C90">
              <w:rPr>
                <w:rFonts w:ascii="Times New Roman" w:hAnsi="Times New Roman"/>
                <w:color w:val="000000" w:themeColor="text1"/>
              </w:rPr>
              <w:t>:</w:t>
            </w:r>
          </w:p>
          <w:p w:rsidR="008B5B83" w:rsidRPr="00867C90" w:rsidRDefault="00353078" w:rsidP="008B5B83">
            <w:pPr>
              <w:pStyle w:val="ListParagraph"/>
              <w:numPr>
                <w:ilvl w:val="0"/>
                <w:numId w:val="1"/>
              </w:numPr>
              <w:spacing w:after="0" w:line="240" w:lineRule="auto"/>
              <w:ind w:left="319"/>
              <w:rPr>
                <w:rFonts w:ascii="Times New Roman" w:hAnsi="Times New Roman"/>
                <w:color w:val="000000" w:themeColor="text1"/>
              </w:rPr>
            </w:pPr>
            <w:r w:rsidRPr="0006197E">
              <w:rPr>
                <w:rFonts w:ascii="Times New Roman" w:hAnsi="Times New Roman"/>
                <w:color w:val="000000" w:themeColor="text1"/>
              </w:rPr>
              <w:t xml:space="preserve">З састанка </w:t>
            </w:r>
            <w:r w:rsidR="00F82F7F" w:rsidRPr="0006197E">
              <w:rPr>
                <w:rFonts w:ascii="Times New Roman" w:hAnsi="Times New Roman"/>
                <w:color w:val="000000" w:themeColor="text1"/>
              </w:rPr>
              <w:t>у Београду</w:t>
            </w:r>
            <w:r w:rsidR="008918FC" w:rsidRPr="00481A85">
              <w:rPr>
                <w:rFonts w:ascii="Times New Roman" w:hAnsi="Times New Roman"/>
                <w:color w:val="000000" w:themeColor="text1"/>
              </w:rPr>
              <w:t>: 3x</w:t>
            </w:r>
            <w:r w:rsidRPr="00481A85">
              <w:rPr>
                <w:rFonts w:ascii="Times New Roman" w:hAnsi="Times New Roman"/>
                <w:color w:val="000000" w:themeColor="text1"/>
              </w:rPr>
              <w:t xml:space="preserve">10 </w:t>
            </w:r>
            <w:r w:rsidRPr="00481A85">
              <w:rPr>
                <w:rFonts w:ascii="Times New Roman" w:hAnsi="Times New Roman"/>
                <w:color w:val="000000" w:themeColor="text1"/>
              </w:rPr>
              <w:lastRenderedPageBreak/>
              <w:t xml:space="preserve">особа </w:t>
            </w:r>
            <w:r w:rsidR="008918FC" w:rsidRPr="00481A85">
              <w:rPr>
                <w:rFonts w:ascii="Times New Roman" w:hAnsi="Times New Roman"/>
                <w:color w:val="000000" w:themeColor="text1"/>
              </w:rPr>
              <w:t>x</w:t>
            </w:r>
            <w:r w:rsidRPr="00481A85">
              <w:rPr>
                <w:rFonts w:ascii="Times New Roman" w:hAnsi="Times New Roman"/>
                <w:color w:val="000000" w:themeColor="text1"/>
              </w:rPr>
              <w:t xml:space="preserve"> 100 РСД за освежење</w:t>
            </w:r>
            <w:r w:rsidR="008918FC" w:rsidRPr="00481A85">
              <w:rPr>
                <w:rFonts w:ascii="Times New Roman" w:hAnsi="Times New Roman"/>
                <w:color w:val="000000" w:themeColor="text1"/>
              </w:rPr>
              <w:t xml:space="preserve"> = </w:t>
            </w:r>
            <w:r w:rsidRPr="00867C90">
              <w:rPr>
                <w:rFonts w:ascii="Times New Roman" w:hAnsi="Times New Roman"/>
                <w:color w:val="000000" w:themeColor="text1"/>
              </w:rPr>
              <w:t>3.000 РСД</w:t>
            </w:r>
          </w:p>
          <w:p w:rsidR="003D707C" w:rsidRPr="0006197E" w:rsidRDefault="00AA5FBC" w:rsidP="008B5B83">
            <w:pPr>
              <w:pStyle w:val="ListParagraph"/>
              <w:numPr>
                <w:ilvl w:val="0"/>
                <w:numId w:val="1"/>
              </w:numPr>
              <w:spacing w:after="0" w:line="240" w:lineRule="auto"/>
              <w:ind w:left="319"/>
              <w:rPr>
                <w:rFonts w:ascii="Times New Roman" w:hAnsi="Times New Roman"/>
                <w:color w:val="000000" w:themeColor="text1"/>
              </w:rPr>
            </w:pPr>
            <w:r w:rsidRPr="0006197E">
              <w:rPr>
                <w:rFonts w:ascii="Times New Roman" w:hAnsi="Times New Roman"/>
                <w:color w:val="000000" w:themeColor="text1"/>
              </w:rPr>
              <w:t xml:space="preserve">Састанак </w:t>
            </w:r>
            <w:r w:rsidR="008918FC" w:rsidRPr="0006197E">
              <w:rPr>
                <w:rFonts w:ascii="Times New Roman" w:hAnsi="Times New Roman"/>
                <w:color w:val="000000" w:themeColor="text1"/>
              </w:rPr>
              <w:t>на граничном прелазу</w:t>
            </w:r>
            <w:r w:rsidR="003D707C" w:rsidRPr="0006197E">
              <w:rPr>
                <w:rFonts w:ascii="Times New Roman" w:hAnsi="Times New Roman"/>
                <w:color w:val="000000" w:themeColor="text1"/>
              </w:rPr>
              <w:t>:</w:t>
            </w:r>
          </w:p>
          <w:p w:rsidR="003D707C" w:rsidRPr="00481A85" w:rsidRDefault="00F82F7F" w:rsidP="006E66C5">
            <w:pPr>
              <w:spacing w:after="0" w:line="240" w:lineRule="auto"/>
              <w:contextualSpacing/>
              <w:rPr>
                <w:rFonts w:ascii="Times New Roman" w:hAnsi="Times New Roman"/>
                <w:color w:val="000000" w:themeColor="text1"/>
              </w:rPr>
            </w:pPr>
            <w:r w:rsidRPr="00481A85">
              <w:rPr>
                <w:rFonts w:ascii="Times New Roman" w:hAnsi="Times New Roman"/>
                <w:color w:val="000000" w:themeColor="text1"/>
              </w:rPr>
              <w:t>2.1. Пут</w:t>
            </w:r>
            <w:r w:rsidR="00735C7D" w:rsidRPr="00481A85">
              <w:rPr>
                <w:rFonts w:ascii="Times New Roman" w:hAnsi="Times New Roman"/>
                <w:color w:val="000000" w:themeColor="text1"/>
              </w:rPr>
              <w:t xml:space="preserve">ни трошкови за 4 особе до </w:t>
            </w:r>
            <w:r w:rsidRPr="00481A85">
              <w:rPr>
                <w:rFonts w:ascii="Times New Roman" w:hAnsi="Times New Roman"/>
                <w:color w:val="000000" w:themeColor="text1"/>
              </w:rPr>
              <w:t>границе (2</w:t>
            </w:r>
            <w:r w:rsidR="008918FC" w:rsidRPr="00481A85">
              <w:rPr>
                <w:rFonts w:ascii="Times New Roman" w:hAnsi="Times New Roman"/>
                <w:color w:val="000000" w:themeColor="text1"/>
              </w:rPr>
              <w:t xml:space="preserve"> x</w:t>
            </w:r>
            <w:r w:rsidR="00AA5FBC">
              <w:rPr>
                <w:rFonts w:ascii="Times New Roman" w:hAnsi="Times New Roman"/>
                <w:color w:val="000000" w:themeColor="text1"/>
              </w:rPr>
              <w:t xml:space="preserve"> 400 km плус </w:t>
            </w:r>
            <w:r w:rsidRPr="00481A85">
              <w:rPr>
                <w:rFonts w:ascii="Times New Roman" w:hAnsi="Times New Roman"/>
                <w:color w:val="000000" w:themeColor="text1"/>
              </w:rPr>
              <w:t>путарина</w:t>
            </w:r>
            <w:r w:rsidR="006E66C5" w:rsidRPr="00481A85">
              <w:rPr>
                <w:rFonts w:ascii="Times New Roman" w:hAnsi="Times New Roman"/>
                <w:color w:val="000000" w:themeColor="text1"/>
              </w:rPr>
              <w:t xml:space="preserve">= </w:t>
            </w:r>
            <w:r w:rsidR="006E66C5" w:rsidRPr="00867C90">
              <w:rPr>
                <w:rFonts w:ascii="Times New Roman" w:hAnsi="Times New Roman"/>
                <w:color w:val="000000" w:themeColor="text1"/>
              </w:rPr>
              <w:t>30.000РСД</w:t>
            </w:r>
            <w:r w:rsidRPr="00867C90">
              <w:rPr>
                <w:rFonts w:ascii="Times New Roman" w:hAnsi="Times New Roman"/>
                <w:color w:val="000000" w:themeColor="text1"/>
              </w:rPr>
              <w:t>)</w:t>
            </w:r>
          </w:p>
          <w:p w:rsidR="00353078" w:rsidRPr="00481A85" w:rsidRDefault="00F82F7F" w:rsidP="006E66C5">
            <w:pPr>
              <w:spacing w:after="0" w:line="240" w:lineRule="auto"/>
              <w:contextualSpacing/>
              <w:rPr>
                <w:rFonts w:ascii="Times New Roman" w:hAnsi="Times New Roman"/>
                <w:color w:val="000000" w:themeColor="text1"/>
              </w:rPr>
            </w:pPr>
            <w:r w:rsidRPr="00481A85">
              <w:rPr>
                <w:rFonts w:ascii="Times New Roman" w:hAnsi="Times New Roman"/>
                <w:color w:val="000000" w:themeColor="text1"/>
              </w:rPr>
              <w:t xml:space="preserve">2.2 Ручак за 8 особа </w:t>
            </w:r>
            <w:r w:rsidR="008918FC" w:rsidRPr="00481A85">
              <w:rPr>
                <w:rFonts w:ascii="Times New Roman" w:hAnsi="Times New Roman"/>
                <w:color w:val="000000" w:themeColor="text1"/>
              </w:rPr>
              <w:t>(</w:t>
            </w:r>
            <w:r w:rsidRPr="00481A85">
              <w:rPr>
                <w:rFonts w:ascii="Times New Roman" w:hAnsi="Times New Roman"/>
                <w:color w:val="000000" w:themeColor="text1"/>
              </w:rPr>
              <w:t>1</w:t>
            </w:r>
            <w:r w:rsidR="008918FC" w:rsidRPr="00481A85">
              <w:rPr>
                <w:rFonts w:ascii="Times New Roman" w:hAnsi="Times New Roman"/>
                <w:color w:val="000000" w:themeColor="text1"/>
              </w:rPr>
              <w:t>x</w:t>
            </w:r>
            <w:r w:rsidRPr="00481A85">
              <w:rPr>
                <w:rFonts w:ascii="Times New Roman" w:hAnsi="Times New Roman"/>
                <w:color w:val="000000" w:themeColor="text1"/>
              </w:rPr>
              <w:t xml:space="preserve"> 8 особа </w:t>
            </w:r>
            <w:r w:rsidR="008918FC" w:rsidRPr="00481A85">
              <w:rPr>
                <w:rFonts w:ascii="Times New Roman" w:hAnsi="Times New Roman"/>
                <w:color w:val="000000" w:themeColor="text1"/>
              </w:rPr>
              <w:t>x</w:t>
            </w:r>
            <w:r w:rsidRPr="00481A85">
              <w:rPr>
                <w:rFonts w:ascii="Times New Roman" w:hAnsi="Times New Roman"/>
                <w:color w:val="000000" w:themeColor="text1"/>
              </w:rPr>
              <w:t xml:space="preserve"> 1.000 РСД</w:t>
            </w:r>
            <w:r w:rsidR="008918FC" w:rsidRPr="00481A85">
              <w:rPr>
                <w:rFonts w:ascii="Times New Roman" w:hAnsi="Times New Roman"/>
                <w:color w:val="000000" w:themeColor="text1"/>
              </w:rPr>
              <w:t xml:space="preserve"> </w:t>
            </w:r>
            <w:r w:rsidR="008918FC" w:rsidRPr="00867C90">
              <w:rPr>
                <w:rFonts w:ascii="Times New Roman" w:hAnsi="Times New Roman"/>
                <w:color w:val="000000" w:themeColor="text1"/>
              </w:rPr>
              <w:t>= 8.000 РСД</w:t>
            </w:r>
          </w:p>
          <w:p w:rsidR="00F82F7F" w:rsidRPr="0006197E" w:rsidRDefault="00F82F7F" w:rsidP="008B5B83">
            <w:pPr>
              <w:pStyle w:val="ListParagraph"/>
              <w:numPr>
                <w:ilvl w:val="0"/>
                <w:numId w:val="1"/>
              </w:numPr>
              <w:spacing w:after="0" w:line="240" w:lineRule="auto"/>
              <w:ind w:left="319"/>
              <w:rPr>
                <w:rFonts w:ascii="Times New Roman" w:hAnsi="Times New Roman"/>
                <w:color w:val="000000" w:themeColor="text1"/>
              </w:rPr>
            </w:pPr>
            <w:r w:rsidRPr="0006197E">
              <w:rPr>
                <w:rFonts w:ascii="Times New Roman" w:hAnsi="Times New Roman"/>
                <w:color w:val="000000" w:themeColor="text1"/>
              </w:rPr>
              <w:t>Церемонија потписивања у Скопљу:</w:t>
            </w:r>
          </w:p>
          <w:p w:rsidR="008B5B83" w:rsidRPr="00481A85" w:rsidRDefault="00F82F7F" w:rsidP="008B5B83">
            <w:pPr>
              <w:spacing w:after="0" w:line="240" w:lineRule="auto"/>
              <w:rPr>
                <w:rFonts w:ascii="Times New Roman" w:hAnsi="Times New Roman"/>
                <w:color w:val="000000" w:themeColor="text1"/>
              </w:rPr>
            </w:pPr>
            <w:r w:rsidRPr="00481A85">
              <w:rPr>
                <w:rFonts w:ascii="Times New Roman" w:hAnsi="Times New Roman"/>
                <w:color w:val="000000" w:themeColor="text1"/>
              </w:rPr>
              <w:t>3.1 Путни трошкови авио превоза БГД-СК-БГД</w:t>
            </w:r>
            <w:r w:rsidR="008918FC" w:rsidRPr="00481A85">
              <w:rPr>
                <w:rFonts w:ascii="Times New Roman" w:hAnsi="Times New Roman"/>
                <w:color w:val="000000" w:themeColor="text1"/>
              </w:rPr>
              <w:t xml:space="preserve"> (5 особа x 15.000 РСД</w:t>
            </w:r>
            <w:r w:rsidR="00B85519" w:rsidRPr="00481A85">
              <w:rPr>
                <w:rFonts w:ascii="Times New Roman" w:hAnsi="Times New Roman"/>
                <w:color w:val="000000" w:themeColor="text1"/>
              </w:rPr>
              <w:t xml:space="preserve">= </w:t>
            </w:r>
            <w:r w:rsidR="00B85519" w:rsidRPr="00867C90">
              <w:rPr>
                <w:rFonts w:ascii="Times New Roman" w:hAnsi="Times New Roman"/>
                <w:color w:val="000000" w:themeColor="text1"/>
              </w:rPr>
              <w:t>75.000 РСД</w:t>
            </w:r>
            <w:r w:rsidR="008B5B83" w:rsidRPr="00867C90">
              <w:rPr>
                <w:rFonts w:ascii="Times New Roman" w:hAnsi="Times New Roman"/>
                <w:color w:val="000000" w:themeColor="text1"/>
              </w:rPr>
              <w:t>)</w:t>
            </w:r>
          </w:p>
          <w:p w:rsidR="008B5B83" w:rsidRPr="00867C90" w:rsidRDefault="008918FC" w:rsidP="008B5B83">
            <w:pPr>
              <w:spacing w:after="0" w:line="240" w:lineRule="auto"/>
              <w:rPr>
                <w:rFonts w:ascii="Times New Roman" w:hAnsi="Times New Roman"/>
                <w:color w:val="000000" w:themeColor="text1"/>
              </w:rPr>
            </w:pPr>
            <w:r w:rsidRPr="00481A85">
              <w:rPr>
                <w:rFonts w:ascii="Times New Roman" w:hAnsi="Times New Roman"/>
                <w:color w:val="000000" w:themeColor="text1"/>
              </w:rPr>
              <w:t>3.2 Хотелски смештај (5 особа x 1 ноћ x 11.000 РСД</w:t>
            </w:r>
            <w:r w:rsidR="00B85519" w:rsidRPr="00481A85">
              <w:rPr>
                <w:rFonts w:ascii="Times New Roman" w:hAnsi="Times New Roman"/>
                <w:color w:val="000000" w:themeColor="text1"/>
              </w:rPr>
              <w:t xml:space="preserve">= </w:t>
            </w:r>
            <w:r w:rsidR="00B85519" w:rsidRPr="00867C90">
              <w:rPr>
                <w:rFonts w:ascii="Times New Roman" w:hAnsi="Times New Roman"/>
                <w:color w:val="000000" w:themeColor="text1"/>
              </w:rPr>
              <w:t>55.000 РСД)</w:t>
            </w:r>
          </w:p>
          <w:p w:rsidR="006E66C5" w:rsidRPr="00481A85" w:rsidRDefault="008918FC" w:rsidP="00735C7D">
            <w:pPr>
              <w:spacing w:after="0" w:line="240" w:lineRule="auto"/>
              <w:rPr>
                <w:rFonts w:ascii="Times New Roman" w:hAnsi="Times New Roman"/>
                <w:color w:val="000000" w:themeColor="text1"/>
              </w:rPr>
            </w:pPr>
            <w:r w:rsidRPr="00481A85">
              <w:rPr>
                <w:rFonts w:ascii="Times New Roman" w:hAnsi="Times New Roman"/>
                <w:color w:val="000000" w:themeColor="text1"/>
              </w:rPr>
              <w:t xml:space="preserve">3.3 дневнице за </w:t>
            </w:r>
            <w:r w:rsidR="002C4E72" w:rsidRPr="00481A85">
              <w:rPr>
                <w:rFonts w:ascii="Times New Roman" w:hAnsi="Times New Roman"/>
                <w:color w:val="000000" w:themeColor="text1"/>
              </w:rPr>
              <w:t xml:space="preserve">Републику </w:t>
            </w:r>
            <w:r w:rsidR="00AA5FBC">
              <w:rPr>
                <w:rFonts w:ascii="Times New Roman" w:hAnsi="Times New Roman"/>
                <w:color w:val="000000" w:themeColor="text1"/>
              </w:rPr>
              <w:t xml:space="preserve">Северну </w:t>
            </w:r>
            <w:r w:rsidRPr="00481A85">
              <w:rPr>
                <w:rFonts w:ascii="Times New Roman" w:hAnsi="Times New Roman"/>
                <w:color w:val="000000" w:themeColor="text1"/>
              </w:rPr>
              <w:t>Македонију за 5 особа</w:t>
            </w:r>
            <w:r w:rsidR="006E66C5" w:rsidRPr="00481A85">
              <w:rPr>
                <w:rFonts w:ascii="Times New Roman" w:hAnsi="Times New Roman"/>
                <w:color w:val="000000" w:themeColor="text1"/>
              </w:rPr>
              <w:t xml:space="preserve">= </w:t>
            </w:r>
            <w:r w:rsidR="006E66C5" w:rsidRPr="00867C90">
              <w:rPr>
                <w:rFonts w:ascii="Times New Roman" w:hAnsi="Times New Roman"/>
                <w:color w:val="000000" w:themeColor="text1"/>
              </w:rPr>
              <w:t>10.000 РСД)</w:t>
            </w:r>
          </w:p>
          <w:p w:rsidR="008918FC" w:rsidRPr="0006197E" w:rsidRDefault="00B85519" w:rsidP="008918FC">
            <w:pPr>
              <w:rPr>
                <w:rFonts w:ascii="Times New Roman" w:hAnsi="Times New Roman"/>
                <w:color w:val="000000" w:themeColor="text1"/>
              </w:rPr>
            </w:pPr>
            <w:r w:rsidRPr="00867C90">
              <w:rPr>
                <w:rFonts w:ascii="Times New Roman" w:hAnsi="Times New Roman"/>
                <w:color w:val="000000" w:themeColor="text1"/>
              </w:rPr>
              <w:t xml:space="preserve">Тотал: </w:t>
            </w:r>
            <w:r w:rsidR="006E66C5" w:rsidRPr="0006197E">
              <w:rPr>
                <w:rFonts w:ascii="Times New Roman" w:hAnsi="Times New Roman"/>
                <w:color w:val="000000" w:themeColor="text1"/>
              </w:rPr>
              <w:t>181.000</w:t>
            </w:r>
            <w:r w:rsidRPr="0006197E">
              <w:rPr>
                <w:rFonts w:ascii="Times New Roman" w:hAnsi="Times New Roman"/>
                <w:color w:val="000000" w:themeColor="text1"/>
              </w:rPr>
              <w:t xml:space="preserve"> РСД</w:t>
            </w:r>
          </w:p>
          <w:p w:rsidR="00B85519" w:rsidRPr="00867C90" w:rsidRDefault="00B85519" w:rsidP="00B85519">
            <w:pPr>
              <w:spacing w:after="0" w:line="240" w:lineRule="auto"/>
              <w:rPr>
                <w:rFonts w:ascii="Times New Roman" w:hAnsi="Times New Roman"/>
                <w:color w:val="000000" w:themeColor="text1"/>
              </w:rPr>
            </w:pPr>
            <w:r w:rsidRPr="00867C90">
              <w:rPr>
                <w:rFonts w:ascii="Times New Roman" w:hAnsi="Times New Roman"/>
                <w:color w:val="000000" w:themeColor="text1"/>
              </w:rPr>
              <w:t>II. Споразум са Црном Гором:</w:t>
            </w:r>
          </w:p>
          <w:p w:rsidR="00B85519" w:rsidRPr="00867C90" w:rsidRDefault="00B85519" w:rsidP="008B5B83">
            <w:pPr>
              <w:pStyle w:val="ListParagraph"/>
              <w:numPr>
                <w:ilvl w:val="0"/>
                <w:numId w:val="4"/>
              </w:numPr>
              <w:spacing w:after="0" w:line="240" w:lineRule="auto"/>
              <w:ind w:left="319"/>
              <w:rPr>
                <w:rFonts w:ascii="Times New Roman" w:hAnsi="Times New Roman"/>
                <w:color w:val="000000" w:themeColor="text1"/>
              </w:rPr>
            </w:pPr>
            <w:r w:rsidRPr="0006197E">
              <w:rPr>
                <w:rFonts w:ascii="Times New Roman" w:hAnsi="Times New Roman"/>
                <w:color w:val="000000" w:themeColor="text1"/>
              </w:rPr>
              <w:t>З састанка у Београду</w:t>
            </w:r>
            <w:r w:rsidR="003D707C" w:rsidRPr="00481A85">
              <w:rPr>
                <w:rFonts w:ascii="Times New Roman" w:hAnsi="Times New Roman"/>
                <w:color w:val="000000" w:themeColor="text1"/>
              </w:rPr>
              <w:t xml:space="preserve"> (</w:t>
            </w:r>
            <w:r w:rsidRPr="00481A85">
              <w:rPr>
                <w:rFonts w:ascii="Times New Roman" w:hAnsi="Times New Roman"/>
                <w:color w:val="000000" w:themeColor="text1"/>
              </w:rPr>
              <w:t xml:space="preserve">3 x10 особа x 100 РСД за освежење = </w:t>
            </w:r>
            <w:r w:rsidRPr="00867C90">
              <w:rPr>
                <w:rFonts w:ascii="Times New Roman" w:hAnsi="Times New Roman"/>
                <w:color w:val="000000" w:themeColor="text1"/>
              </w:rPr>
              <w:t>3.000 РСД</w:t>
            </w:r>
            <w:r w:rsidR="003D707C" w:rsidRPr="00867C90">
              <w:rPr>
                <w:rFonts w:ascii="Times New Roman" w:hAnsi="Times New Roman"/>
                <w:color w:val="000000" w:themeColor="text1"/>
              </w:rPr>
              <w:t>)</w:t>
            </w:r>
          </w:p>
          <w:p w:rsidR="003D707C" w:rsidRPr="0006197E" w:rsidRDefault="00B85519" w:rsidP="008B5B83">
            <w:pPr>
              <w:pStyle w:val="ListParagraph"/>
              <w:numPr>
                <w:ilvl w:val="0"/>
                <w:numId w:val="4"/>
              </w:numPr>
              <w:spacing w:after="0" w:line="240" w:lineRule="auto"/>
              <w:ind w:left="319"/>
              <w:rPr>
                <w:rFonts w:ascii="Times New Roman" w:hAnsi="Times New Roman"/>
                <w:color w:val="000000" w:themeColor="text1"/>
              </w:rPr>
            </w:pPr>
            <w:r w:rsidRPr="0006197E">
              <w:rPr>
                <w:rFonts w:ascii="Times New Roman" w:hAnsi="Times New Roman"/>
                <w:color w:val="000000" w:themeColor="text1"/>
              </w:rPr>
              <w:t xml:space="preserve">Састанак са </w:t>
            </w:r>
            <w:r w:rsidR="003D707C" w:rsidRPr="0006197E">
              <w:rPr>
                <w:rFonts w:ascii="Times New Roman" w:hAnsi="Times New Roman"/>
                <w:color w:val="000000" w:themeColor="text1"/>
              </w:rPr>
              <w:t>црногорском</w:t>
            </w:r>
            <w:r w:rsidRPr="0006197E">
              <w:rPr>
                <w:rFonts w:ascii="Times New Roman" w:hAnsi="Times New Roman"/>
                <w:color w:val="000000" w:themeColor="text1"/>
              </w:rPr>
              <w:t xml:space="preserve"> </w:t>
            </w:r>
            <w:r w:rsidRPr="0006197E">
              <w:rPr>
                <w:rFonts w:ascii="Times New Roman" w:hAnsi="Times New Roman"/>
                <w:color w:val="000000" w:themeColor="text1"/>
              </w:rPr>
              <w:lastRenderedPageBreak/>
              <w:t>страном на граничном прелазу</w:t>
            </w:r>
            <w:r w:rsidR="003D707C" w:rsidRPr="0006197E">
              <w:rPr>
                <w:rFonts w:ascii="Times New Roman" w:hAnsi="Times New Roman"/>
                <w:color w:val="000000" w:themeColor="text1"/>
              </w:rPr>
              <w:t>:</w:t>
            </w:r>
          </w:p>
          <w:p w:rsidR="003D707C" w:rsidRPr="00481A85" w:rsidRDefault="00B85519" w:rsidP="003D707C">
            <w:pPr>
              <w:spacing w:after="0" w:line="240" w:lineRule="auto"/>
              <w:rPr>
                <w:rFonts w:ascii="Times New Roman" w:hAnsi="Times New Roman"/>
                <w:color w:val="000000" w:themeColor="text1"/>
              </w:rPr>
            </w:pPr>
            <w:r w:rsidRPr="00481A85">
              <w:rPr>
                <w:rFonts w:ascii="Times New Roman" w:hAnsi="Times New Roman"/>
                <w:color w:val="000000" w:themeColor="text1"/>
              </w:rPr>
              <w:t xml:space="preserve">2.1. Путни трошкови за 4 особе до </w:t>
            </w:r>
            <w:r w:rsidR="002C4E72" w:rsidRPr="00481A85">
              <w:rPr>
                <w:rFonts w:ascii="Times New Roman" w:hAnsi="Times New Roman"/>
                <w:color w:val="000000" w:themeColor="text1"/>
              </w:rPr>
              <w:t>црногорске</w:t>
            </w:r>
            <w:r w:rsidRPr="00481A85">
              <w:rPr>
                <w:rFonts w:ascii="Times New Roman" w:hAnsi="Times New Roman"/>
                <w:color w:val="000000" w:themeColor="text1"/>
              </w:rPr>
              <w:t xml:space="preserve"> границе (2 x</w:t>
            </w:r>
            <w:r w:rsidR="003D707C" w:rsidRPr="00481A85">
              <w:rPr>
                <w:rFonts w:ascii="Times New Roman" w:hAnsi="Times New Roman"/>
                <w:color w:val="000000" w:themeColor="text1"/>
              </w:rPr>
              <w:t>3</w:t>
            </w:r>
            <w:r w:rsidR="005316CB">
              <w:rPr>
                <w:rFonts w:ascii="Times New Roman" w:hAnsi="Times New Roman"/>
                <w:color w:val="000000" w:themeColor="text1"/>
              </w:rPr>
              <w:t xml:space="preserve">00 km, плус </w:t>
            </w:r>
            <w:r w:rsidRPr="00481A85">
              <w:rPr>
                <w:rFonts w:ascii="Times New Roman" w:hAnsi="Times New Roman"/>
                <w:color w:val="000000" w:themeColor="text1"/>
              </w:rPr>
              <w:t xml:space="preserve"> путарина</w:t>
            </w:r>
            <w:r w:rsidR="006E66C5" w:rsidRPr="00481A85">
              <w:rPr>
                <w:rFonts w:ascii="Times New Roman" w:hAnsi="Times New Roman"/>
                <w:color w:val="000000" w:themeColor="text1"/>
              </w:rPr>
              <w:t xml:space="preserve"> = </w:t>
            </w:r>
            <w:r w:rsidR="006E66C5" w:rsidRPr="0006197E">
              <w:rPr>
                <w:rFonts w:ascii="Times New Roman" w:hAnsi="Times New Roman"/>
                <w:color w:val="000000" w:themeColor="text1"/>
              </w:rPr>
              <w:t>12.000РСД</w:t>
            </w:r>
            <w:r w:rsidRPr="0006197E">
              <w:rPr>
                <w:rFonts w:ascii="Times New Roman" w:hAnsi="Times New Roman"/>
                <w:color w:val="000000" w:themeColor="text1"/>
              </w:rPr>
              <w:t>)</w:t>
            </w:r>
          </w:p>
          <w:p w:rsidR="00B85519" w:rsidRPr="00481A85" w:rsidRDefault="00B85519" w:rsidP="003D707C">
            <w:pPr>
              <w:spacing w:after="0" w:line="240" w:lineRule="auto"/>
              <w:rPr>
                <w:rFonts w:ascii="Times New Roman" w:hAnsi="Times New Roman"/>
                <w:color w:val="000000" w:themeColor="text1"/>
              </w:rPr>
            </w:pPr>
            <w:r w:rsidRPr="00481A85">
              <w:rPr>
                <w:rFonts w:ascii="Times New Roman" w:hAnsi="Times New Roman"/>
                <w:color w:val="000000" w:themeColor="text1"/>
              </w:rPr>
              <w:t>2.2</w:t>
            </w:r>
            <w:r w:rsidR="003D707C" w:rsidRPr="00481A85">
              <w:rPr>
                <w:rFonts w:ascii="Times New Roman" w:hAnsi="Times New Roman"/>
                <w:color w:val="000000" w:themeColor="text1"/>
              </w:rPr>
              <w:t>.</w:t>
            </w:r>
            <w:r w:rsidRPr="00481A85">
              <w:rPr>
                <w:rFonts w:ascii="Times New Roman" w:hAnsi="Times New Roman"/>
                <w:color w:val="000000" w:themeColor="text1"/>
              </w:rPr>
              <w:t xml:space="preserve"> Ручак за 8 особа (1x 8 особа x 1.000 РСД = </w:t>
            </w:r>
            <w:r w:rsidRPr="0006197E">
              <w:rPr>
                <w:rFonts w:ascii="Times New Roman" w:hAnsi="Times New Roman"/>
                <w:color w:val="000000" w:themeColor="text1"/>
              </w:rPr>
              <w:t>8.000 РСД</w:t>
            </w:r>
            <w:r w:rsidR="003D707C" w:rsidRPr="0006197E">
              <w:rPr>
                <w:rFonts w:ascii="Times New Roman" w:hAnsi="Times New Roman"/>
                <w:color w:val="000000" w:themeColor="text1"/>
              </w:rPr>
              <w:t>)</w:t>
            </w:r>
          </w:p>
          <w:p w:rsidR="00B85519" w:rsidRPr="0006197E" w:rsidRDefault="00B85519" w:rsidP="008B5B83">
            <w:pPr>
              <w:pStyle w:val="ListParagraph"/>
              <w:numPr>
                <w:ilvl w:val="0"/>
                <w:numId w:val="4"/>
              </w:numPr>
              <w:spacing w:after="0" w:line="240" w:lineRule="auto"/>
              <w:ind w:left="319"/>
              <w:rPr>
                <w:rFonts w:ascii="Times New Roman" w:hAnsi="Times New Roman"/>
                <w:color w:val="000000" w:themeColor="text1"/>
              </w:rPr>
            </w:pPr>
            <w:r w:rsidRPr="0006197E">
              <w:rPr>
                <w:rFonts w:ascii="Times New Roman" w:hAnsi="Times New Roman"/>
                <w:color w:val="000000" w:themeColor="text1"/>
              </w:rPr>
              <w:t xml:space="preserve">Церемонија потписивања у </w:t>
            </w:r>
            <w:r w:rsidR="00854C44" w:rsidRPr="0006197E">
              <w:rPr>
                <w:rFonts w:ascii="Times New Roman" w:hAnsi="Times New Roman"/>
                <w:color w:val="000000" w:themeColor="text1"/>
              </w:rPr>
              <w:t>Подгорици</w:t>
            </w:r>
            <w:r w:rsidRPr="0006197E">
              <w:rPr>
                <w:rFonts w:ascii="Times New Roman" w:hAnsi="Times New Roman"/>
                <w:color w:val="000000" w:themeColor="text1"/>
              </w:rPr>
              <w:t>:</w:t>
            </w:r>
          </w:p>
          <w:p w:rsidR="008B5B83" w:rsidRPr="00481A85" w:rsidRDefault="00B85519" w:rsidP="008B5B83">
            <w:pPr>
              <w:spacing w:after="0" w:line="240" w:lineRule="auto"/>
              <w:rPr>
                <w:rFonts w:ascii="Times New Roman" w:hAnsi="Times New Roman"/>
                <w:color w:val="000000" w:themeColor="text1"/>
              </w:rPr>
            </w:pPr>
            <w:r w:rsidRPr="00481A85">
              <w:rPr>
                <w:rFonts w:ascii="Times New Roman" w:hAnsi="Times New Roman"/>
                <w:color w:val="000000" w:themeColor="text1"/>
              </w:rPr>
              <w:t>3.1 Путни трошкови авио превоза БГД-</w:t>
            </w:r>
            <w:r w:rsidR="00735C7D" w:rsidRPr="00481A85">
              <w:rPr>
                <w:rFonts w:ascii="Times New Roman" w:hAnsi="Times New Roman"/>
                <w:color w:val="000000" w:themeColor="text1"/>
              </w:rPr>
              <w:t>ПГ</w:t>
            </w:r>
            <w:r w:rsidRPr="00481A85">
              <w:rPr>
                <w:rFonts w:ascii="Times New Roman" w:hAnsi="Times New Roman"/>
                <w:color w:val="000000" w:themeColor="text1"/>
              </w:rPr>
              <w:t>-БГД</w:t>
            </w:r>
            <w:r w:rsidR="00735C7D" w:rsidRPr="00481A85">
              <w:rPr>
                <w:rFonts w:ascii="Times New Roman" w:hAnsi="Times New Roman"/>
                <w:color w:val="000000" w:themeColor="text1"/>
              </w:rPr>
              <w:t xml:space="preserve"> (5 особа </w:t>
            </w:r>
            <w:r w:rsidRPr="00481A85">
              <w:rPr>
                <w:rFonts w:ascii="Times New Roman" w:hAnsi="Times New Roman"/>
                <w:color w:val="000000" w:themeColor="text1"/>
              </w:rPr>
              <w:t>x1</w:t>
            </w:r>
            <w:r w:rsidR="008B5B83" w:rsidRPr="00481A85">
              <w:rPr>
                <w:rFonts w:ascii="Times New Roman" w:hAnsi="Times New Roman"/>
                <w:color w:val="000000" w:themeColor="text1"/>
              </w:rPr>
              <w:t>1</w:t>
            </w:r>
            <w:r w:rsidRPr="00481A85">
              <w:rPr>
                <w:rFonts w:ascii="Times New Roman" w:hAnsi="Times New Roman"/>
                <w:color w:val="000000" w:themeColor="text1"/>
              </w:rPr>
              <w:t>.000 РСД</w:t>
            </w:r>
            <w:r w:rsidR="006E66C5" w:rsidRPr="00481A85">
              <w:rPr>
                <w:rFonts w:ascii="Times New Roman" w:hAnsi="Times New Roman"/>
                <w:color w:val="000000" w:themeColor="text1"/>
              </w:rPr>
              <w:t xml:space="preserve"> = </w:t>
            </w:r>
            <w:r w:rsidR="006E66C5" w:rsidRPr="0006197E">
              <w:rPr>
                <w:rFonts w:ascii="Times New Roman" w:hAnsi="Times New Roman"/>
                <w:color w:val="000000" w:themeColor="text1"/>
              </w:rPr>
              <w:t>55.000</w:t>
            </w:r>
            <w:r w:rsidR="0006197E" w:rsidRPr="0006197E">
              <w:rPr>
                <w:rFonts w:ascii="Times New Roman" w:hAnsi="Times New Roman"/>
                <w:color w:val="000000" w:themeColor="text1"/>
              </w:rPr>
              <w:t xml:space="preserve"> </w:t>
            </w:r>
            <w:r w:rsidR="006E66C5" w:rsidRPr="0006197E">
              <w:rPr>
                <w:rFonts w:ascii="Times New Roman" w:hAnsi="Times New Roman"/>
                <w:color w:val="000000" w:themeColor="text1"/>
              </w:rPr>
              <w:t>РСД</w:t>
            </w:r>
            <w:r w:rsidR="008B5B83" w:rsidRPr="0006197E">
              <w:rPr>
                <w:rFonts w:ascii="Times New Roman" w:hAnsi="Times New Roman"/>
                <w:color w:val="000000" w:themeColor="text1"/>
              </w:rPr>
              <w:t>)</w:t>
            </w:r>
          </w:p>
          <w:p w:rsidR="008B5B83" w:rsidRPr="0006197E" w:rsidRDefault="00B85519" w:rsidP="008B5B83">
            <w:pPr>
              <w:spacing w:after="0" w:line="240" w:lineRule="auto"/>
              <w:rPr>
                <w:rFonts w:ascii="Times New Roman" w:hAnsi="Times New Roman"/>
                <w:color w:val="000000" w:themeColor="text1"/>
              </w:rPr>
            </w:pPr>
            <w:r w:rsidRPr="00481A85">
              <w:rPr>
                <w:rFonts w:ascii="Times New Roman" w:hAnsi="Times New Roman"/>
                <w:color w:val="000000" w:themeColor="text1"/>
              </w:rPr>
              <w:t>3.2 Хотелски смештај (5 особа x1 ноћ x 11.000 РСД</w:t>
            </w:r>
            <w:r w:rsidR="006E66C5" w:rsidRPr="00481A85">
              <w:rPr>
                <w:rFonts w:ascii="Times New Roman" w:hAnsi="Times New Roman"/>
                <w:color w:val="000000" w:themeColor="text1"/>
              </w:rPr>
              <w:t xml:space="preserve"> = </w:t>
            </w:r>
            <w:r w:rsidR="006E66C5" w:rsidRPr="0006197E">
              <w:rPr>
                <w:rFonts w:ascii="Times New Roman" w:hAnsi="Times New Roman"/>
                <w:color w:val="000000" w:themeColor="text1"/>
              </w:rPr>
              <w:t>55.000РСД</w:t>
            </w:r>
            <w:r w:rsidR="008B5B83" w:rsidRPr="0006197E">
              <w:rPr>
                <w:rFonts w:ascii="Times New Roman" w:hAnsi="Times New Roman"/>
                <w:color w:val="000000" w:themeColor="text1"/>
              </w:rPr>
              <w:t>)</w:t>
            </w:r>
          </w:p>
          <w:p w:rsidR="00F82F7F" w:rsidRPr="0006197E" w:rsidRDefault="00B85519" w:rsidP="008B5B83">
            <w:pPr>
              <w:spacing w:after="0" w:line="240" w:lineRule="auto"/>
              <w:rPr>
                <w:rFonts w:ascii="Times New Roman" w:hAnsi="Times New Roman"/>
                <w:color w:val="000000" w:themeColor="text1"/>
                <w:highlight w:val="yellow"/>
              </w:rPr>
            </w:pPr>
            <w:r w:rsidRPr="00481A85">
              <w:rPr>
                <w:rFonts w:ascii="Times New Roman" w:hAnsi="Times New Roman"/>
                <w:color w:val="000000" w:themeColor="text1"/>
              </w:rPr>
              <w:t xml:space="preserve">3.3 дневнице за </w:t>
            </w:r>
            <w:r w:rsidR="002C4E72" w:rsidRPr="00481A85">
              <w:rPr>
                <w:rFonts w:ascii="Times New Roman" w:hAnsi="Times New Roman"/>
                <w:color w:val="000000" w:themeColor="text1"/>
              </w:rPr>
              <w:t>Црну Гору</w:t>
            </w:r>
            <w:r w:rsidRPr="00481A85">
              <w:rPr>
                <w:rFonts w:ascii="Times New Roman" w:hAnsi="Times New Roman"/>
                <w:color w:val="000000" w:themeColor="text1"/>
              </w:rPr>
              <w:t xml:space="preserve"> за 5 особа</w:t>
            </w:r>
            <w:r w:rsidR="006E66C5" w:rsidRPr="00481A85">
              <w:rPr>
                <w:rFonts w:ascii="Times New Roman" w:hAnsi="Times New Roman"/>
                <w:color w:val="000000" w:themeColor="text1"/>
              </w:rPr>
              <w:t xml:space="preserve">= </w:t>
            </w:r>
            <w:r w:rsidR="006E66C5" w:rsidRPr="0006197E">
              <w:rPr>
                <w:rFonts w:ascii="Times New Roman" w:hAnsi="Times New Roman"/>
                <w:color w:val="000000" w:themeColor="text1"/>
              </w:rPr>
              <w:t>10.000 РСД)</w:t>
            </w:r>
          </w:p>
          <w:p w:rsidR="009C59A5" w:rsidRPr="009B6989" w:rsidRDefault="006E66C5" w:rsidP="006E66C5">
            <w:pPr>
              <w:rPr>
                <w:rFonts w:ascii="Times New Roman" w:hAnsi="Times New Roman"/>
                <w:b/>
                <w:color w:val="FF0000"/>
              </w:rPr>
            </w:pPr>
            <w:r w:rsidRPr="0006197E">
              <w:rPr>
                <w:rFonts w:ascii="Times New Roman" w:hAnsi="Times New Roman"/>
                <w:color w:val="000000" w:themeColor="text1"/>
              </w:rPr>
              <w:t>Тотал: 143.000 РСД</w:t>
            </w:r>
          </w:p>
        </w:tc>
        <w:tc>
          <w:tcPr>
            <w:tcW w:w="1879" w:type="dxa"/>
            <w:shd w:val="clear" w:color="auto" w:fill="auto"/>
            <w:hideMark/>
          </w:tcPr>
          <w:p w:rsidR="006273E8" w:rsidRDefault="00DC42E2" w:rsidP="003E5174">
            <w:pPr>
              <w:spacing w:after="0" w:line="240" w:lineRule="auto"/>
              <w:rPr>
                <w:rFonts w:ascii="Times New Roman" w:hAnsi="Times New Roman"/>
              </w:rPr>
            </w:pPr>
            <w:r w:rsidRPr="009B6989">
              <w:rPr>
                <w:rFonts w:ascii="Times New Roman" w:hAnsi="Times New Roman"/>
              </w:rPr>
              <w:lastRenderedPageBreak/>
              <w:t xml:space="preserve">Буџет </w:t>
            </w:r>
            <w:r w:rsidR="00854C44" w:rsidRPr="009B6989">
              <w:rPr>
                <w:rFonts w:ascii="Times New Roman" w:hAnsi="Times New Roman"/>
              </w:rPr>
              <w:t>– Министарств</w:t>
            </w:r>
            <w:r w:rsidR="00326641">
              <w:rPr>
                <w:rFonts w:ascii="Times New Roman" w:hAnsi="Times New Roman"/>
              </w:rPr>
              <w:t>а</w:t>
            </w:r>
          </w:p>
          <w:p w:rsidR="0006209D" w:rsidRPr="009B6989" w:rsidRDefault="00042E0B" w:rsidP="003E5174">
            <w:pPr>
              <w:spacing w:after="0" w:line="240" w:lineRule="auto"/>
              <w:rPr>
                <w:rFonts w:ascii="Times New Roman" w:hAnsi="Times New Roman"/>
              </w:rPr>
            </w:pPr>
            <w:r w:rsidRPr="009B6989">
              <w:rPr>
                <w:rFonts w:ascii="Times New Roman" w:hAnsi="Times New Roman"/>
              </w:rPr>
              <w:t xml:space="preserve">унутрашњих </w:t>
            </w:r>
            <w:r w:rsidR="00854C44" w:rsidRPr="009B6989">
              <w:rPr>
                <w:rFonts w:ascii="Times New Roman" w:hAnsi="Times New Roman"/>
              </w:rPr>
              <w:t>послова</w:t>
            </w:r>
          </w:p>
          <w:p w:rsidR="00854C44" w:rsidRPr="009B6989" w:rsidRDefault="00854C44" w:rsidP="0028718C">
            <w:pPr>
              <w:rPr>
                <w:rFonts w:ascii="Times New Roman" w:hAnsi="Times New Roman"/>
                <w:b/>
                <w:color w:val="FF0000"/>
              </w:rPr>
            </w:pPr>
          </w:p>
        </w:tc>
        <w:tc>
          <w:tcPr>
            <w:tcW w:w="2250" w:type="dxa"/>
            <w:shd w:val="clear" w:color="auto" w:fill="auto"/>
            <w:hideMark/>
          </w:tcPr>
          <w:p w:rsidR="009C59A5" w:rsidRPr="009B6989" w:rsidRDefault="00D66925" w:rsidP="009C59A5">
            <w:pPr>
              <w:spacing w:after="0" w:line="240" w:lineRule="auto"/>
              <w:rPr>
                <w:rFonts w:ascii="Times New Roman" w:hAnsi="Times New Roman"/>
              </w:rPr>
            </w:pPr>
            <w:r w:rsidRPr="009B6989">
              <w:rPr>
                <w:rFonts w:ascii="Times New Roman" w:hAnsi="Times New Roman"/>
                <w:b/>
              </w:rPr>
              <w:t>Министарство унутрашњих послова,</w:t>
            </w:r>
            <w:r w:rsidR="001119F0">
              <w:rPr>
                <w:rFonts w:ascii="Times New Roman" w:hAnsi="Times New Roman"/>
              </w:rPr>
              <w:t xml:space="preserve">Републичко јавно тужилаштво, Министарство правде, </w:t>
            </w:r>
            <w:r w:rsidR="001119F0" w:rsidRPr="009B6989">
              <w:rPr>
                <w:rFonts w:ascii="Times New Roman" w:hAnsi="Times New Roman"/>
              </w:rPr>
              <w:lastRenderedPageBreak/>
              <w:t>Министарство за рад, запошља</w:t>
            </w:r>
            <w:r w:rsidR="001119F0">
              <w:rPr>
                <w:rFonts w:ascii="Times New Roman" w:hAnsi="Times New Roman"/>
              </w:rPr>
              <w:t>вање, борачка и социјална питања</w:t>
            </w:r>
            <w:r w:rsidR="001650F5">
              <w:rPr>
                <w:rFonts w:ascii="Times New Roman" w:hAnsi="Times New Roman"/>
              </w:rPr>
              <w:t>, Министарство спољних послова</w:t>
            </w:r>
            <w:r w:rsidR="009C59A5" w:rsidRPr="009B6989">
              <w:rPr>
                <w:rFonts w:ascii="Times New Roman" w:hAnsi="Times New Roman"/>
              </w:rPr>
              <w:t>и партнери</w:t>
            </w:r>
          </w:p>
          <w:p w:rsidR="00B41986" w:rsidRPr="009B6989" w:rsidRDefault="00B41986" w:rsidP="00B41986">
            <w:pPr>
              <w:spacing w:after="0" w:line="240" w:lineRule="auto"/>
              <w:rPr>
                <w:rFonts w:ascii="Times New Roman" w:hAnsi="Times New Roman"/>
              </w:rPr>
            </w:pPr>
          </w:p>
        </w:tc>
        <w:tc>
          <w:tcPr>
            <w:tcW w:w="3005" w:type="dxa"/>
            <w:shd w:val="clear" w:color="auto" w:fill="auto"/>
            <w:hideMark/>
          </w:tcPr>
          <w:p w:rsidR="0074744A" w:rsidRDefault="00C82C96" w:rsidP="00C82C96">
            <w:pPr>
              <w:spacing w:after="0" w:line="240" w:lineRule="auto"/>
              <w:rPr>
                <w:rFonts w:ascii="Times New Roman" w:hAnsi="Times New Roman"/>
                <w:color w:val="000000"/>
              </w:rPr>
            </w:pPr>
            <w:r>
              <w:rPr>
                <w:rFonts w:ascii="Times New Roman" w:hAnsi="Times New Roman"/>
                <w:color w:val="000000"/>
              </w:rPr>
              <w:lastRenderedPageBreak/>
              <w:t xml:space="preserve">1. </w:t>
            </w:r>
            <w:r w:rsidR="009C59A5" w:rsidRPr="009B6989">
              <w:rPr>
                <w:rFonts w:ascii="Times New Roman" w:hAnsi="Times New Roman"/>
                <w:color w:val="000000"/>
              </w:rPr>
              <w:t xml:space="preserve">Број закључених </w:t>
            </w:r>
          </w:p>
          <w:p w:rsidR="0074744A" w:rsidRDefault="006273E8" w:rsidP="00C82C96">
            <w:pPr>
              <w:spacing w:after="0" w:line="240" w:lineRule="auto"/>
              <w:rPr>
                <w:rFonts w:ascii="Times New Roman" w:hAnsi="Times New Roman"/>
                <w:color w:val="000000"/>
              </w:rPr>
            </w:pPr>
            <w:r>
              <w:rPr>
                <w:rFonts w:ascii="Times New Roman" w:hAnsi="Times New Roman"/>
                <w:color w:val="000000"/>
              </w:rPr>
              <w:t xml:space="preserve">    </w:t>
            </w:r>
            <w:r w:rsidR="009C59A5" w:rsidRPr="009B6989">
              <w:rPr>
                <w:rFonts w:ascii="Times New Roman" w:hAnsi="Times New Roman"/>
                <w:color w:val="000000"/>
              </w:rPr>
              <w:t xml:space="preserve">међународних </w:t>
            </w:r>
          </w:p>
          <w:p w:rsidR="006273E8" w:rsidRDefault="006273E8" w:rsidP="00C82C96">
            <w:pPr>
              <w:spacing w:after="0" w:line="240" w:lineRule="auto"/>
              <w:rPr>
                <w:rFonts w:ascii="Times New Roman" w:hAnsi="Times New Roman"/>
                <w:color w:val="000000"/>
              </w:rPr>
            </w:pPr>
            <w:r>
              <w:rPr>
                <w:rFonts w:ascii="Times New Roman" w:hAnsi="Times New Roman"/>
                <w:color w:val="000000"/>
              </w:rPr>
              <w:t xml:space="preserve">    </w:t>
            </w:r>
            <w:r w:rsidR="009C59A5" w:rsidRPr="009B6989">
              <w:rPr>
                <w:rFonts w:ascii="Times New Roman" w:hAnsi="Times New Roman"/>
                <w:color w:val="000000"/>
              </w:rPr>
              <w:t xml:space="preserve">споразума/протокола </w:t>
            </w:r>
          </w:p>
          <w:p w:rsidR="009C59A5" w:rsidRPr="009B6989" w:rsidRDefault="006273E8" w:rsidP="00C82C96">
            <w:pPr>
              <w:spacing w:after="0" w:line="240" w:lineRule="auto"/>
              <w:rPr>
                <w:rFonts w:ascii="Times New Roman" w:hAnsi="Times New Roman"/>
                <w:color w:val="000000"/>
              </w:rPr>
            </w:pPr>
            <w:r>
              <w:rPr>
                <w:rFonts w:ascii="Times New Roman" w:hAnsi="Times New Roman"/>
                <w:color w:val="000000"/>
              </w:rPr>
              <w:t xml:space="preserve">    </w:t>
            </w:r>
            <w:r w:rsidR="009C59A5" w:rsidRPr="009B6989">
              <w:rPr>
                <w:rFonts w:ascii="Times New Roman" w:hAnsi="Times New Roman"/>
                <w:color w:val="000000"/>
              </w:rPr>
              <w:t>(</w:t>
            </w:r>
            <w:r w:rsidR="00854C44" w:rsidRPr="009B6989">
              <w:rPr>
                <w:rFonts w:ascii="Times New Roman" w:hAnsi="Times New Roman"/>
                <w:color w:val="000000"/>
              </w:rPr>
              <w:t xml:space="preserve">2 </w:t>
            </w:r>
            <w:r w:rsidR="009C59A5" w:rsidRPr="009B6989">
              <w:rPr>
                <w:rFonts w:ascii="Times New Roman" w:hAnsi="Times New Roman"/>
                <w:color w:val="000000"/>
              </w:rPr>
              <w:t>споразума)</w:t>
            </w:r>
          </w:p>
        </w:tc>
      </w:tr>
      <w:tr w:rsidR="009C59A5" w:rsidRPr="009B6989" w:rsidTr="00C66E17">
        <w:trPr>
          <w:trHeight w:val="750"/>
          <w:jc w:val="center"/>
        </w:trPr>
        <w:tc>
          <w:tcPr>
            <w:tcW w:w="1345" w:type="dxa"/>
            <w:shd w:val="clear" w:color="auto" w:fill="auto"/>
            <w:noWrap/>
            <w:hideMark/>
          </w:tcPr>
          <w:p w:rsidR="009C59A5" w:rsidRPr="009B6989" w:rsidRDefault="009C59A5" w:rsidP="00B41986">
            <w:pPr>
              <w:spacing w:after="0" w:line="240" w:lineRule="auto"/>
              <w:rPr>
                <w:rFonts w:ascii="Times New Roman" w:hAnsi="Times New Roman"/>
              </w:rPr>
            </w:pPr>
            <w:r w:rsidRPr="009B6989">
              <w:rPr>
                <w:rFonts w:ascii="Times New Roman" w:hAnsi="Times New Roman"/>
              </w:rPr>
              <w:lastRenderedPageBreak/>
              <w:t>1.3.</w:t>
            </w:r>
            <w:r w:rsidR="00B41986" w:rsidRPr="009B6989">
              <w:rPr>
                <w:rFonts w:ascii="Times New Roman" w:hAnsi="Times New Roman"/>
              </w:rPr>
              <w:t>2</w:t>
            </w:r>
            <w:r w:rsidRPr="009B6989">
              <w:rPr>
                <w:rFonts w:ascii="Times New Roman" w:hAnsi="Times New Roman"/>
              </w:rPr>
              <w:t>.</w:t>
            </w:r>
          </w:p>
        </w:tc>
        <w:tc>
          <w:tcPr>
            <w:tcW w:w="2880" w:type="dxa"/>
            <w:shd w:val="clear" w:color="auto" w:fill="auto"/>
            <w:hideMark/>
          </w:tcPr>
          <w:p w:rsidR="009C59A5" w:rsidRPr="009B6989" w:rsidRDefault="001833FF" w:rsidP="009C59A5">
            <w:pPr>
              <w:spacing w:after="0" w:line="240" w:lineRule="auto"/>
              <w:rPr>
                <w:rFonts w:ascii="Times New Roman" w:hAnsi="Times New Roman"/>
              </w:rPr>
            </w:pPr>
            <w:r w:rsidRPr="009B6989">
              <w:rPr>
                <w:rFonts w:ascii="Times New Roman" w:hAnsi="Times New Roman"/>
              </w:rPr>
              <w:t>Спровести избор кандидата Републике Србије за чланство у Групи експерата Савета Европе за трговину људима (ГРЕТА)</w:t>
            </w:r>
          </w:p>
        </w:tc>
        <w:tc>
          <w:tcPr>
            <w:tcW w:w="1620" w:type="dxa"/>
            <w:shd w:val="clear" w:color="auto" w:fill="auto"/>
            <w:hideMark/>
          </w:tcPr>
          <w:p w:rsidR="009C59A5" w:rsidRPr="009B6989" w:rsidRDefault="009C59A5" w:rsidP="009C59A5">
            <w:pPr>
              <w:spacing w:after="0" w:line="240" w:lineRule="auto"/>
              <w:rPr>
                <w:rFonts w:ascii="Times New Roman" w:hAnsi="Times New Roman"/>
              </w:rPr>
            </w:pPr>
            <w:r w:rsidRPr="009B6989">
              <w:rPr>
                <w:rFonts w:ascii="Times New Roman" w:hAnsi="Times New Roman"/>
              </w:rPr>
              <w:t>Континуирано до 2020. године</w:t>
            </w:r>
          </w:p>
        </w:tc>
        <w:tc>
          <w:tcPr>
            <w:tcW w:w="2340" w:type="dxa"/>
            <w:shd w:val="clear" w:color="auto" w:fill="auto"/>
            <w:hideMark/>
          </w:tcPr>
          <w:p w:rsidR="00142646" w:rsidRPr="009B6989" w:rsidRDefault="00D5649C" w:rsidP="00142646">
            <w:pPr>
              <w:spacing w:after="0" w:line="240" w:lineRule="auto"/>
              <w:rPr>
                <w:rFonts w:ascii="Times New Roman" w:hAnsi="Times New Roman"/>
              </w:rPr>
            </w:pPr>
            <w:r w:rsidRPr="00A67D0D">
              <w:rPr>
                <w:rFonts w:ascii="Times New Roman" w:hAnsi="Times New Roman"/>
                <w:b/>
              </w:rPr>
              <w:t>Нема додатних трошкова</w:t>
            </w:r>
            <w:r w:rsidRPr="009B6989">
              <w:rPr>
                <w:rFonts w:ascii="Times New Roman" w:hAnsi="Times New Roman"/>
              </w:rPr>
              <w:t xml:space="preserve"> - </w:t>
            </w:r>
            <w:r w:rsidR="00142646" w:rsidRPr="009B6989">
              <w:rPr>
                <w:rFonts w:ascii="Times New Roman" w:hAnsi="Times New Roman"/>
              </w:rPr>
              <w:t>запослени раде у оквиру редовних радних активности</w:t>
            </w:r>
          </w:p>
          <w:p w:rsidR="00142646" w:rsidRPr="009B6989" w:rsidRDefault="00142646" w:rsidP="00142646">
            <w:pPr>
              <w:spacing w:after="0" w:line="240" w:lineRule="auto"/>
              <w:rPr>
                <w:rFonts w:ascii="Times New Roman" w:hAnsi="Times New Roman"/>
                <w:color w:val="FF0000"/>
              </w:rPr>
            </w:pPr>
          </w:p>
          <w:p w:rsidR="00142646" w:rsidRPr="009B6989" w:rsidRDefault="00142646" w:rsidP="00142646">
            <w:pPr>
              <w:spacing w:after="0" w:line="240" w:lineRule="auto"/>
              <w:rPr>
                <w:rFonts w:ascii="Times New Roman" w:hAnsi="Times New Roman"/>
                <w:color w:val="FF0000"/>
              </w:rPr>
            </w:pPr>
          </w:p>
          <w:p w:rsidR="00142646" w:rsidRPr="009B6989" w:rsidRDefault="00142646" w:rsidP="00142646">
            <w:pPr>
              <w:spacing w:after="0" w:line="240" w:lineRule="auto"/>
              <w:rPr>
                <w:rFonts w:ascii="Times New Roman" w:hAnsi="Times New Roman"/>
                <w:color w:val="FF0000"/>
              </w:rPr>
            </w:pPr>
          </w:p>
          <w:p w:rsidR="009C59A5" w:rsidRPr="009B6989" w:rsidRDefault="009C59A5" w:rsidP="00142646">
            <w:pPr>
              <w:spacing w:after="0" w:line="240" w:lineRule="auto"/>
              <w:rPr>
                <w:rFonts w:ascii="Times New Roman" w:hAnsi="Times New Roman"/>
                <w:color w:val="FF0000"/>
              </w:rPr>
            </w:pPr>
          </w:p>
        </w:tc>
        <w:tc>
          <w:tcPr>
            <w:tcW w:w="1879" w:type="dxa"/>
            <w:shd w:val="clear" w:color="auto" w:fill="auto"/>
            <w:hideMark/>
          </w:tcPr>
          <w:p w:rsidR="00D5649C" w:rsidRPr="009B6989" w:rsidRDefault="00D5649C" w:rsidP="00D5649C">
            <w:pPr>
              <w:spacing w:after="0" w:line="240" w:lineRule="auto"/>
              <w:rPr>
                <w:rFonts w:ascii="Times New Roman" w:hAnsi="Times New Roman"/>
              </w:rPr>
            </w:pPr>
            <w:r w:rsidRPr="00A67D0D">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D5649C" w:rsidRPr="009B6989" w:rsidRDefault="00D5649C" w:rsidP="00D5649C">
            <w:pPr>
              <w:spacing w:after="0" w:line="240" w:lineRule="auto"/>
              <w:rPr>
                <w:rFonts w:ascii="Times New Roman" w:hAnsi="Times New Roman"/>
                <w:color w:val="FF0000"/>
              </w:rPr>
            </w:pPr>
          </w:p>
          <w:p w:rsidR="009C59A5" w:rsidRPr="009B6989" w:rsidRDefault="009C59A5" w:rsidP="00142646">
            <w:pPr>
              <w:spacing w:after="0" w:line="240" w:lineRule="auto"/>
              <w:rPr>
                <w:rFonts w:ascii="Times New Roman" w:hAnsi="Times New Roman"/>
                <w:color w:val="FF0000"/>
              </w:rPr>
            </w:pPr>
          </w:p>
        </w:tc>
        <w:tc>
          <w:tcPr>
            <w:tcW w:w="2250" w:type="dxa"/>
            <w:shd w:val="clear" w:color="auto" w:fill="auto"/>
            <w:hideMark/>
          </w:tcPr>
          <w:p w:rsidR="009C59A5" w:rsidRPr="009B6989" w:rsidRDefault="001833FF" w:rsidP="009C59A5">
            <w:pPr>
              <w:spacing w:after="0" w:line="240" w:lineRule="auto"/>
              <w:rPr>
                <w:rFonts w:ascii="Times New Roman" w:hAnsi="Times New Roman"/>
              </w:rPr>
            </w:pPr>
            <w:r w:rsidRPr="009B6989">
              <w:rPr>
                <w:rFonts w:ascii="Times New Roman" w:hAnsi="Times New Roman"/>
                <w:b/>
              </w:rPr>
              <w:t>Канцеларија за људска и мањинска права</w:t>
            </w:r>
            <w:r w:rsidRPr="009B6989">
              <w:rPr>
                <w:rFonts w:ascii="Times New Roman" w:hAnsi="Times New Roman"/>
              </w:rPr>
              <w:t xml:space="preserve">,Канцеларија за сарадњу са цивилним друштвом,  </w:t>
            </w:r>
            <w:r w:rsidR="009C59A5" w:rsidRPr="009B6989">
              <w:rPr>
                <w:rFonts w:ascii="Times New Roman" w:hAnsi="Times New Roman"/>
              </w:rPr>
              <w:t>Министарство унутрашњих послова</w:t>
            </w:r>
          </w:p>
          <w:p w:rsidR="009C59A5" w:rsidRPr="009B6989" w:rsidRDefault="00D5649C" w:rsidP="001833FF">
            <w:pPr>
              <w:spacing w:after="0" w:line="240" w:lineRule="auto"/>
              <w:rPr>
                <w:rFonts w:ascii="Times New Roman" w:hAnsi="Times New Roman"/>
              </w:rPr>
            </w:pPr>
            <w:r w:rsidRPr="009B6989">
              <w:rPr>
                <w:rFonts w:ascii="Times New Roman" w:hAnsi="Times New Roman"/>
              </w:rPr>
              <w:t>и партнери</w:t>
            </w:r>
          </w:p>
        </w:tc>
        <w:tc>
          <w:tcPr>
            <w:tcW w:w="3005" w:type="dxa"/>
            <w:shd w:val="clear" w:color="auto" w:fill="auto"/>
            <w:hideMark/>
          </w:tcPr>
          <w:p w:rsidR="001833FF" w:rsidRPr="009B6989" w:rsidRDefault="009C59A5" w:rsidP="00C82C96">
            <w:pPr>
              <w:spacing w:after="0" w:line="240" w:lineRule="auto"/>
              <w:ind w:left="218" w:hanging="218"/>
              <w:rPr>
                <w:rFonts w:ascii="Times New Roman" w:hAnsi="Times New Roman"/>
                <w:color w:val="000000"/>
              </w:rPr>
            </w:pPr>
            <w:r w:rsidRPr="009B6989">
              <w:rPr>
                <w:rFonts w:ascii="Times New Roman" w:hAnsi="Times New Roman"/>
                <w:color w:val="000000"/>
              </w:rPr>
              <w:t xml:space="preserve">1. </w:t>
            </w:r>
            <w:r w:rsidR="001833FF" w:rsidRPr="009B6989">
              <w:rPr>
                <w:rFonts w:ascii="Times New Roman" w:hAnsi="Times New Roman"/>
                <w:color w:val="000000"/>
              </w:rPr>
              <w:t>Спроведен јавни позив за име</w:t>
            </w:r>
            <w:r w:rsidR="007D4801">
              <w:rPr>
                <w:rFonts w:ascii="Times New Roman" w:hAnsi="Times New Roman"/>
                <w:color w:val="000000"/>
              </w:rPr>
              <w:t>н</w:t>
            </w:r>
            <w:r w:rsidR="001833FF" w:rsidRPr="009B6989">
              <w:rPr>
                <w:rFonts w:ascii="Times New Roman" w:hAnsi="Times New Roman"/>
                <w:color w:val="000000"/>
              </w:rPr>
              <w:t>овањ</w:t>
            </w:r>
            <w:r w:rsidR="00765A21">
              <w:rPr>
                <w:rFonts w:ascii="Times New Roman" w:hAnsi="Times New Roman"/>
                <w:color w:val="000000"/>
              </w:rPr>
              <w:t>е</w:t>
            </w:r>
            <w:r w:rsidR="001833FF" w:rsidRPr="009B6989">
              <w:rPr>
                <w:rFonts w:ascii="Times New Roman" w:hAnsi="Times New Roman"/>
                <w:color w:val="000000"/>
              </w:rPr>
              <w:t xml:space="preserve"> члана ГРЕТА</w:t>
            </w:r>
          </w:p>
          <w:p w:rsidR="009C59A5" w:rsidRPr="009B6989" w:rsidRDefault="009C59A5" w:rsidP="00F75D7F">
            <w:pPr>
              <w:spacing w:after="0" w:line="240" w:lineRule="auto"/>
              <w:ind w:left="218" w:hanging="218"/>
              <w:rPr>
                <w:rFonts w:ascii="Times New Roman" w:hAnsi="Times New Roman"/>
                <w:color w:val="000000"/>
              </w:rPr>
            </w:pPr>
            <w:r w:rsidRPr="009B6989">
              <w:rPr>
                <w:rFonts w:ascii="Times New Roman" w:hAnsi="Times New Roman"/>
                <w:color w:val="000000"/>
              </w:rPr>
              <w:t xml:space="preserve">2. </w:t>
            </w:r>
            <w:r w:rsidR="001833FF" w:rsidRPr="009B6989">
              <w:rPr>
                <w:rFonts w:ascii="Times New Roman" w:hAnsi="Times New Roman"/>
                <w:color w:val="000000"/>
              </w:rPr>
              <w:t>Предложени кандидати Републике Србије за чланство у ГРЕТА</w:t>
            </w:r>
          </w:p>
        </w:tc>
      </w:tr>
      <w:tr w:rsidR="0094376D" w:rsidRPr="009B6989" w:rsidTr="00C66E17">
        <w:trPr>
          <w:trHeight w:val="750"/>
          <w:jc w:val="center"/>
        </w:trPr>
        <w:tc>
          <w:tcPr>
            <w:tcW w:w="1345" w:type="dxa"/>
            <w:shd w:val="clear" w:color="auto" w:fill="auto"/>
            <w:noWrap/>
          </w:tcPr>
          <w:p w:rsidR="0094376D" w:rsidRDefault="0094376D" w:rsidP="0094376D">
            <w:pPr>
              <w:spacing w:after="0" w:line="240" w:lineRule="auto"/>
              <w:rPr>
                <w:rFonts w:ascii="Times New Roman" w:hAnsi="Times New Roman"/>
              </w:rPr>
            </w:pPr>
            <w:r>
              <w:rPr>
                <w:rFonts w:ascii="Times New Roman" w:hAnsi="Times New Roman"/>
              </w:rPr>
              <w:t>1.3.3.</w:t>
            </w:r>
          </w:p>
          <w:p w:rsidR="0094376D" w:rsidRDefault="0094376D" w:rsidP="0094376D">
            <w:pPr>
              <w:spacing w:after="0" w:line="240" w:lineRule="auto"/>
              <w:rPr>
                <w:rFonts w:ascii="Times New Roman" w:hAnsi="Times New Roman"/>
              </w:rPr>
            </w:pPr>
          </w:p>
          <w:p w:rsidR="0094376D" w:rsidRPr="009B6989" w:rsidRDefault="0094376D" w:rsidP="0094376D">
            <w:pPr>
              <w:spacing w:after="0" w:line="240" w:lineRule="auto"/>
              <w:rPr>
                <w:rFonts w:ascii="Times New Roman" w:hAnsi="Times New Roman"/>
              </w:rPr>
            </w:pPr>
          </w:p>
        </w:tc>
        <w:tc>
          <w:tcPr>
            <w:tcW w:w="2880" w:type="dxa"/>
            <w:shd w:val="clear" w:color="auto" w:fill="auto"/>
          </w:tcPr>
          <w:p w:rsidR="0094376D" w:rsidRPr="00B347E3" w:rsidRDefault="0094376D" w:rsidP="00DE5C60">
            <w:pPr>
              <w:spacing w:after="0" w:line="240" w:lineRule="auto"/>
              <w:rPr>
                <w:rFonts w:ascii="Times New Roman" w:hAnsi="Times New Roman"/>
              </w:rPr>
            </w:pPr>
            <w:r w:rsidRPr="008B370E">
              <w:rPr>
                <w:rFonts w:ascii="Times New Roman" w:hAnsi="Times New Roman"/>
              </w:rPr>
              <w:t xml:space="preserve">Оснажити транснационалну сарадњу у борби против трговине људима и </w:t>
            </w:r>
            <w:r w:rsidRPr="008B370E">
              <w:rPr>
                <w:rFonts w:ascii="Times New Roman" w:hAnsi="Times New Roman"/>
              </w:rPr>
              <w:lastRenderedPageBreak/>
              <w:t>спровести обуку за</w:t>
            </w:r>
            <w:r w:rsidR="00DE5C60">
              <w:rPr>
                <w:rFonts w:ascii="Times New Roman" w:hAnsi="Times New Roman"/>
              </w:rPr>
              <w:t xml:space="preserve"> запослене у </w:t>
            </w:r>
            <w:r w:rsidRPr="008B370E">
              <w:rPr>
                <w:rFonts w:ascii="Times New Roman" w:hAnsi="Times New Roman"/>
              </w:rPr>
              <w:t>М</w:t>
            </w:r>
            <w:r w:rsidR="00B347E3">
              <w:rPr>
                <w:rFonts w:ascii="Times New Roman" w:hAnsi="Times New Roman"/>
              </w:rPr>
              <w:t>инистарств</w:t>
            </w:r>
            <w:r w:rsidR="00DE5C60">
              <w:rPr>
                <w:rFonts w:ascii="Times New Roman" w:hAnsi="Times New Roman"/>
              </w:rPr>
              <w:t>у спољних послова</w:t>
            </w:r>
          </w:p>
        </w:tc>
        <w:tc>
          <w:tcPr>
            <w:tcW w:w="1620" w:type="dxa"/>
            <w:shd w:val="clear" w:color="auto" w:fill="auto"/>
          </w:tcPr>
          <w:p w:rsidR="0094376D" w:rsidRPr="009B6989" w:rsidRDefault="008B370E" w:rsidP="0094376D">
            <w:pPr>
              <w:spacing w:after="0" w:line="240" w:lineRule="auto"/>
              <w:rPr>
                <w:rFonts w:ascii="Times New Roman" w:hAnsi="Times New Roman"/>
              </w:rPr>
            </w:pPr>
            <w:r w:rsidRPr="009B6989">
              <w:rPr>
                <w:rFonts w:ascii="Times New Roman" w:hAnsi="Times New Roman"/>
              </w:rPr>
              <w:lastRenderedPageBreak/>
              <w:t>Континуирано до 2020. године</w:t>
            </w:r>
          </w:p>
        </w:tc>
        <w:tc>
          <w:tcPr>
            <w:tcW w:w="2340" w:type="dxa"/>
            <w:shd w:val="clear" w:color="auto" w:fill="auto"/>
          </w:tcPr>
          <w:p w:rsidR="00DE0CEF" w:rsidRDefault="001459F1" w:rsidP="0094376D">
            <w:pPr>
              <w:spacing w:after="0" w:line="240" w:lineRule="auto"/>
              <w:rPr>
                <w:rFonts w:ascii="Times New Roman" w:hAnsi="Times New Roman"/>
                <w:color w:val="000000" w:themeColor="text1"/>
              </w:rPr>
            </w:pPr>
            <w:r w:rsidRPr="00CA6F82">
              <w:rPr>
                <w:rFonts w:ascii="Times New Roman" w:hAnsi="Times New Roman"/>
              </w:rPr>
              <w:t>Пројекат</w:t>
            </w:r>
            <w:r w:rsidR="00510F52">
              <w:rPr>
                <w:rFonts w:ascii="Times New Roman" w:hAnsi="Times New Roman"/>
              </w:rPr>
              <w:t xml:space="preserve"> Савета Европе</w:t>
            </w:r>
            <w:r w:rsidRPr="00CA6F82">
              <w:rPr>
                <w:rFonts w:ascii="Times New Roman" w:hAnsi="Times New Roman"/>
              </w:rPr>
              <w:t xml:space="preserve"> „Превенција и борба против </w:t>
            </w:r>
            <w:r w:rsidRPr="00CA6F82">
              <w:rPr>
                <w:rFonts w:ascii="Times New Roman" w:hAnsi="Times New Roman"/>
              </w:rPr>
              <w:lastRenderedPageBreak/>
              <w:t>трговине људима у Србији</w:t>
            </w:r>
            <w:r w:rsidR="00C152E9" w:rsidRPr="009A0CFB">
              <w:rPr>
                <w:rFonts w:ascii="Times New Roman" w:hAnsi="Times New Roman"/>
                <w:color w:val="000000" w:themeColor="text1"/>
              </w:rPr>
              <w:t>”</w:t>
            </w:r>
          </w:p>
          <w:p w:rsidR="001459F1" w:rsidRPr="0013798C" w:rsidRDefault="001459F1" w:rsidP="0094376D">
            <w:pPr>
              <w:spacing w:after="0" w:line="240" w:lineRule="auto"/>
              <w:rPr>
                <w:rFonts w:ascii="Times New Roman" w:hAnsi="Times New Roman"/>
                <w:b/>
                <w:color w:val="FF0000"/>
              </w:rPr>
            </w:pPr>
            <w:r w:rsidRPr="00CA6F82">
              <w:rPr>
                <w:rFonts w:ascii="Times New Roman" w:hAnsi="Times New Roman"/>
              </w:rPr>
              <w:t xml:space="preserve"> (470.000 ЕУР укупна вредност пројекта)</w:t>
            </w:r>
          </w:p>
        </w:tc>
        <w:tc>
          <w:tcPr>
            <w:tcW w:w="1879" w:type="dxa"/>
            <w:shd w:val="clear" w:color="auto" w:fill="auto"/>
          </w:tcPr>
          <w:p w:rsidR="0094376D" w:rsidRPr="001C430E" w:rsidRDefault="001C430E" w:rsidP="0094376D">
            <w:pPr>
              <w:spacing w:after="0" w:line="240" w:lineRule="auto"/>
              <w:rPr>
                <w:rFonts w:ascii="Times New Roman" w:hAnsi="Times New Roman"/>
                <w:b/>
              </w:rPr>
            </w:pPr>
            <w:r>
              <w:rPr>
                <w:rFonts w:ascii="Times New Roman" w:hAnsi="Times New Roman"/>
              </w:rPr>
              <w:lastRenderedPageBreak/>
              <w:t>донације</w:t>
            </w:r>
          </w:p>
        </w:tc>
        <w:tc>
          <w:tcPr>
            <w:tcW w:w="2250" w:type="dxa"/>
            <w:shd w:val="clear" w:color="auto" w:fill="auto"/>
          </w:tcPr>
          <w:p w:rsidR="0094376D" w:rsidRPr="008B370E" w:rsidRDefault="00DD6041" w:rsidP="00DD6041">
            <w:pPr>
              <w:spacing w:after="0" w:line="240" w:lineRule="auto"/>
              <w:rPr>
                <w:rFonts w:ascii="Times New Roman" w:hAnsi="Times New Roman"/>
              </w:rPr>
            </w:pPr>
            <w:r w:rsidRPr="00DD6041">
              <w:rPr>
                <w:rFonts w:ascii="Times New Roman" w:hAnsi="Times New Roman"/>
                <w:b/>
              </w:rPr>
              <w:t>Министарство спољних послова</w:t>
            </w:r>
            <w:r>
              <w:rPr>
                <w:rFonts w:ascii="Times New Roman" w:hAnsi="Times New Roman"/>
                <w:b/>
              </w:rPr>
              <w:t xml:space="preserve">, </w:t>
            </w:r>
            <w:r w:rsidR="008B370E" w:rsidRPr="00DD6041">
              <w:rPr>
                <w:rFonts w:ascii="Times New Roman" w:hAnsi="Times New Roman"/>
              </w:rPr>
              <w:t>М</w:t>
            </w:r>
            <w:r>
              <w:rPr>
                <w:rFonts w:ascii="Times New Roman" w:hAnsi="Times New Roman"/>
              </w:rPr>
              <w:t xml:space="preserve">инистарство </w:t>
            </w:r>
            <w:r>
              <w:rPr>
                <w:rFonts w:ascii="Times New Roman" w:hAnsi="Times New Roman"/>
              </w:rPr>
              <w:lastRenderedPageBreak/>
              <w:t xml:space="preserve">унутрашњих послова, </w:t>
            </w:r>
            <w:r w:rsidR="008B370E" w:rsidRPr="008B370E">
              <w:rPr>
                <w:rFonts w:ascii="Times New Roman" w:hAnsi="Times New Roman"/>
              </w:rPr>
              <w:t>Министарство за рад, запошљавање, борачка и социјална питања</w:t>
            </w:r>
            <w:r w:rsidR="00765A21">
              <w:rPr>
                <w:rFonts w:ascii="Times New Roman" w:hAnsi="Times New Roman"/>
              </w:rPr>
              <w:t>, Центар за заштиту жртава т</w:t>
            </w:r>
            <w:r w:rsidR="00466111">
              <w:rPr>
                <w:rFonts w:ascii="Times New Roman" w:hAnsi="Times New Roman"/>
              </w:rPr>
              <w:t>р</w:t>
            </w:r>
            <w:r w:rsidR="00765A21">
              <w:rPr>
                <w:rFonts w:ascii="Times New Roman" w:hAnsi="Times New Roman"/>
              </w:rPr>
              <w:t>говине људим</w:t>
            </w:r>
            <w:r w:rsidR="00466111">
              <w:rPr>
                <w:rFonts w:ascii="Times New Roman" w:hAnsi="Times New Roman"/>
              </w:rPr>
              <w:t>а</w:t>
            </w:r>
            <w:r w:rsidR="008B370E">
              <w:rPr>
                <w:rFonts w:ascii="Times New Roman" w:hAnsi="Times New Roman"/>
              </w:rPr>
              <w:t xml:space="preserve"> и партнери</w:t>
            </w:r>
          </w:p>
        </w:tc>
        <w:tc>
          <w:tcPr>
            <w:tcW w:w="3005" w:type="dxa"/>
            <w:shd w:val="clear" w:color="auto" w:fill="auto"/>
          </w:tcPr>
          <w:p w:rsidR="00765A21" w:rsidRDefault="008B370E" w:rsidP="00C82C96">
            <w:pPr>
              <w:spacing w:after="0" w:line="240" w:lineRule="auto"/>
              <w:ind w:left="218" w:hanging="218"/>
              <w:rPr>
                <w:rFonts w:ascii="Times New Roman" w:hAnsi="Times New Roman"/>
                <w:color w:val="000000"/>
              </w:rPr>
            </w:pPr>
            <w:r>
              <w:rPr>
                <w:rFonts w:ascii="Times New Roman" w:hAnsi="Times New Roman"/>
                <w:color w:val="000000"/>
              </w:rPr>
              <w:lastRenderedPageBreak/>
              <w:t xml:space="preserve">1. Одржана радионица за запослене у Министарству спољних послова и </w:t>
            </w:r>
            <w:r>
              <w:rPr>
                <w:rFonts w:ascii="Times New Roman" w:hAnsi="Times New Roman"/>
                <w:color w:val="000000"/>
              </w:rPr>
              <w:lastRenderedPageBreak/>
              <w:t>анализа стања</w:t>
            </w:r>
          </w:p>
          <w:p w:rsidR="008B370E" w:rsidRDefault="008B370E" w:rsidP="00C82C96">
            <w:pPr>
              <w:spacing w:after="0" w:line="240" w:lineRule="auto"/>
              <w:ind w:left="218" w:hanging="218"/>
              <w:rPr>
                <w:rFonts w:ascii="Times New Roman" w:hAnsi="Times New Roman"/>
                <w:color w:val="000000"/>
              </w:rPr>
            </w:pPr>
            <w:r>
              <w:rPr>
                <w:rFonts w:ascii="Times New Roman" w:hAnsi="Times New Roman"/>
                <w:color w:val="000000"/>
              </w:rPr>
              <w:t>2. У програму дипломатске академије уведена те</w:t>
            </w:r>
            <w:r w:rsidR="00C82C96">
              <w:rPr>
                <w:rFonts w:ascii="Times New Roman" w:hAnsi="Times New Roman"/>
                <w:color w:val="000000"/>
              </w:rPr>
              <w:t>ма борбе против трговине људима</w:t>
            </w:r>
          </w:p>
          <w:p w:rsidR="008B370E" w:rsidRPr="008B370E" w:rsidRDefault="008B370E" w:rsidP="0094376D">
            <w:pPr>
              <w:spacing w:after="0" w:line="240" w:lineRule="auto"/>
              <w:ind w:left="218" w:hanging="218"/>
              <w:rPr>
                <w:rFonts w:ascii="Times New Roman" w:hAnsi="Times New Roman"/>
                <w:color w:val="000000"/>
              </w:rPr>
            </w:pPr>
            <w:r>
              <w:rPr>
                <w:rFonts w:ascii="Times New Roman" w:hAnsi="Times New Roman"/>
                <w:color w:val="000000"/>
              </w:rPr>
              <w:t>3. Одржана обука за 30 запослених у ДКП који раде у земљама дестинације за жртве трговине људима из Р</w:t>
            </w:r>
            <w:r w:rsidR="00B347E3">
              <w:rPr>
                <w:rFonts w:ascii="Times New Roman" w:hAnsi="Times New Roman"/>
                <w:color w:val="000000"/>
              </w:rPr>
              <w:t>епублике</w:t>
            </w:r>
            <w:r>
              <w:rPr>
                <w:rFonts w:ascii="Times New Roman" w:hAnsi="Times New Roman"/>
                <w:color w:val="000000"/>
              </w:rPr>
              <w:t xml:space="preserve"> Србије</w:t>
            </w:r>
          </w:p>
        </w:tc>
      </w:tr>
      <w:tr w:rsidR="00340739" w:rsidRPr="009B6989" w:rsidTr="00883667">
        <w:trPr>
          <w:trHeight w:val="600"/>
          <w:jc w:val="center"/>
        </w:trPr>
        <w:tc>
          <w:tcPr>
            <w:tcW w:w="1345" w:type="dxa"/>
            <w:vMerge w:val="restart"/>
            <w:shd w:val="clear" w:color="auto" w:fill="D5DCE4"/>
            <w:noWrap/>
            <w:vAlign w:val="center"/>
            <w:hideMark/>
          </w:tcPr>
          <w:p w:rsidR="00340739" w:rsidRPr="009B6989" w:rsidRDefault="00340739" w:rsidP="00883667">
            <w:pPr>
              <w:spacing w:after="0" w:line="240" w:lineRule="auto"/>
              <w:rPr>
                <w:rFonts w:ascii="Times New Roman" w:hAnsi="Times New Roman"/>
                <w:b/>
                <w:bCs/>
              </w:rPr>
            </w:pPr>
            <w:r w:rsidRPr="009B6989">
              <w:rPr>
                <w:rFonts w:ascii="Times New Roman" w:hAnsi="Times New Roman"/>
                <w:b/>
                <w:bCs/>
              </w:rPr>
              <w:lastRenderedPageBreak/>
              <w:t>ОПШТИ ЦИЉ</w:t>
            </w:r>
          </w:p>
        </w:tc>
        <w:tc>
          <w:tcPr>
            <w:tcW w:w="4500" w:type="dxa"/>
            <w:gridSpan w:val="2"/>
            <w:vMerge w:val="restart"/>
            <w:shd w:val="clear" w:color="auto" w:fill="D5DCE4"/>
            <w:hideMark/>
          </w:tcPr>
          <w:p w:rsidR="00340739" w:rsidRPr="009B6989" w:rsidRDefault="00340739" w:rsidP="00883667">
            <w:pPr>
              <w:spacing w:after="0" w:line="240" w:lineRule="auto"/>
              <w:rPr>
                <w:rFonts w:ascii="Times New Roman" w:hAnsi="Times New Roman"/>
                <w:b/>
                <w:bCs/>
                <w:color w:val="000000"/>
              </w:rPr>
            </w:pPr>
            <w:r w:rsidRPr="009B6989">
              <w:rPr>
                <w:rFonts w:ascii="Times New Roman" w:hAnsi="Times New Roman"/>
                <w:b/>
                <w:bCs/>
                <w:color w:val="000000"/>
              </w:rPr>
              <w:t>Обезбеђен континуирани свеобухватан одговор друштва на трговину људима, у складу са динамиком нових изазова, ризика и претњи, кроз унапређен систем превенције, помоћи и заштите жртава и сузбијања трговине људима, посебно женама и децом функционалним повезивањем и институционалном изградњом капацитета свих партнера</w:t>
            </w:r>
          </w:p>
        </w:tc>
        <w:tc>
          <w:tcPr>
            <w:tcW w:w="9474" w:type="dxa"/>
            <w:gridSpan w:val="4"/>
            <w:shd w:val="clear" w:color="auto" w:fill="D5DCE4"/>
            <w:noWrap/>
            <w:hideMark/>
          </w:tcPr>
          <w:p w:rsidR="00340739" w:rsidRPr="009B6989" w:rsidRDefault="00340739" w:rsidP="00883667">
            <w:pPr>
              <w:spacing w:after="0" w:line="240" w:lineRule="auto"/>
              <w:rPr>
                <w:rFonts w:ascii="Times New Roman" w:hAnsi="Times New Roman"/>
                <w:color w:val="000000"/>
              </w:rPr>
            </w:pPr>
            <w:r w:rsidRPr="009B6989">
              <w:rPr>
                <w:rFonts w:ascii="Times New Roman" w:hAnsi="Times New Roman"/>
                <w:b/>
                <w:color w:val="000000"/>
              </w:rPr>
              <w:t>показатељ ефекта</w:t>
            </w:r>
            <w:r w:rsidRPr="009B6989">
              <w:rPr>
                <w:rFonts w:ascii="Times New Roman" w:hAnsi="Times New Roman"/>
                <w:color w:val="000000"/>
              </w:rPr>
              <w:t>: испуњени минимални стандарди поштовања и заштите људских права као одговор на трогвину људима</w:t>
            </w:r>
          </w:p>
        </w:tc>
      </w:tr>
      <w:tr w:rsidR="00340739" w:rsidRPr="009B6989" w:rsidTr="00883667">
        <w:trPr>
          <w:trHeight w:val="1918"/>
          <w:jc w:val="center"/>
        </w:trPr>
        <w:tc>
          <w:tcPr>
            <w:tcW w:w="1345" w:type="dxa"/>
            <w:vMerge/>
            <w:shd w:val="clear" w:color="auto" w:fill="D5DCE4"/>
            <w:hideMark/>
          </w:tcPr>
          <w:p w:rsidR="00340739" w:rsidRPr="009B6989" w:rsidRDefault="00340739" w:rsidP="00883667">
            <w:pPr>
              <w:spacing w:after="0" w:line="240" w:lineRule="auto"/>
              <w:rPr>
                <w:rFonts w:ascii="Times New Roman" w:hAnsi="Times New Roman"/>
                <w:b/>
                <w:bCs/>
              </w:rPr>
            </w:pPr>
          </w:p>
        </w:tc>
        <w:tc>
          <w:tcPr>
            <w:tcW w:w="4500" w:type="dxa"/>
            <w:gridSpan w:val="2"/>
            <w:vMerge/>
            <w:shd w:val="clear" w:color="auto" w:fill="D5DCE4"/>
            <w:hideMark/>
          </w:tcPr>
          <w:p w:rsidR="00340739" w:rsidRPr="009B6989" w:rsidRDefault="00340739" w:rsidP="00883667">
            <w:pPr>
              <w:spacing w:after="0" w:line="240" w:lineRule="auto"/>
              <w:rPr>
                <w:rFonts w:ascii="Times New Roman" w:hAnsi="Times New Roman"/>
                <w:b/>
                <w:bCs/>
                <w:color w:val="000000"/>
              </w:rPr>
            </w:pPr>
          </w:p>
        </w:tc>
        <w:tc>
          <w:tcPr>
            <w:tcW w:w="2340" w:type="dxa"/>
            <w:shd w:val="clear" w:color="auto" w:fill="D5DCE4"/>
            <w:hideMark/>
          </w:tcPr>
          <w:p w:rsidR="00340739" w:rsidRPr="009B6989" w:rsidRDefault="00340739" w:rsidP="00883667">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w:t>
            </w:r>
          </w:p>
          <w:p w:rsidR="00340739" w:rsidRDefault="00340739" w:rsidP="00883667">
            <w:pPr>
              <w:spacing w:after="0" w:line="240" w:lineRule="auto"/>
              <w:jc w:val="center"/>
              <w:rPr>
                <w:rFonts w:ascii="Times New Roman" w:hAnsi="Times New Roman"/>
                <w:b/>
                <w:color w:val="000000"/>
              </w:rPr>
            </w:pPr>
            <w:r w:rsidRPr="009B6989">
              <w:rPr>
                <w:rFonts w:ascii="Times New Roman" w:hAnsi="Times New Roman"/>
                <w:b/>
                <w:color w:val="000000"/>
              </w:rPr>
              <w:t>(2019)</w:t>
            </w:r>
          </w:p>
          <w:p w:rsidR="00340739" w:rsidRPr="009B6989" w:rsidRDefault="00340739" w:rsidP="00883667">
            <w:pPr>
              <w:spacing w:after="0" w:line="240" w:lineRule="auto"/>
              <w:jc w:val="center"/>
              <w:rPr>
                <w:rFonts w:ascii="Times New Roman" w:hAnsi="Times New Roman"/>
                <w:b/>
                <w:color w:val="000000"/>
              </w:rPr>
            </w:pPr>
          </w:p>
          <w:p w:rsidR="00340739" w:rsidRPr="009B6989" w:rsidRDefault="00340739" w:rsidP="00883667">
            <w:pPr>
              <w:spacing w:after="0" w:line="240" w:lineRule="auto"/>
              <w:jc w:val="center"/>
              <w:rPr>
                <w:rFonts w:ascii="Times New Roman" w:hAnsi="Times New Roman"/>
                <w:b/>
                <w:color w:val="000000"/>
              </w:rPr>
            </w:pPr>
            <w:r w:rsidRPr="009B6989">
              <w:rPr>
                <w:rFonts w:ascii="Times New Roman" w:hAnsi="Times New Roman"/>
                <w:color w:val="000000"/>
              </w:rPr>
              <w:t>Према подацима из Извештаја о напретку ЕУ, ГРЕТА, ТИП за 2018.</w:t>
            </w:r>
          </w:p>
        </w:tc>
        <w:tc>
          <w:tcPr>
            <w:tcW w:w="1879" w:type="dxa"/>
            <w:shd w:val="clear" w:color="auto" w:fill="D5DCE4"/>
            <w:hideMark/>
          </w:tcPr>
          <w:p w:rsidR="00340739" w:rsidRDefault="00340739" w:rsidP="00883667">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340739" w:rsidRPr="009B6989" w:rsidRDefault="00340739" w:rsidP="00883667">
            <w:pPr>
              <w:spacing w:after="0" w:line="240" w:lineRule="auto"/>
              <w:jc w:val="center"/>
              <w:rPr>
                <w:rFonts w:ascii="Times New Roman" w:hAnsi="Times New Roman"/>
                <w:b/>
                <w:color w:val="000000"/>
              </w:rPr>
            </w:pPr>
          </w:p>
          <w:p w:rsidR="00340739" w:rsidRPr="009B6989" w:rsidRDefault="00340739" w:rsidP="00883667">
            <w:pPr>
              <w:spacing w:after="0" w:line="240" w:lineRule="auto"/>
              <w:jc w:val="center"/>
              <w:rPr>
                <w:rFonts w:ascii="Times New Roman" w:hAnsi="Times New Roman"/>
                <w:b/>
                <w:color w:val="000000"/>
              </w:rPr>
            </w:pPr>
            <w:r w:rsidRPr="009B6989">
              <w:rPr>
                <w:rFonts w:ascii="Times New Roman" w:hAnsi="Times New Roman"/>
                <w:color w:val="000000"/>
              </w:rPr>
              <w:t>Према подацима из Извештаја о напретку ЕУ, ГРЕТА, ТИП за 2019.</w:t>
            </w:r>
          </w:p>
        </w:tc>
        <w:tc>
          <w:tcPr>
            <w:tcW w:w="2250" w:type="dxa"/>
            <w:shd w:val="clear" w:color="auto" w:fill="D5DCE4"/>
            <w:hideMark/>
          </w:tcPr>
          <w:p w:rsidR="00340739" w:rsidRPr="009B6989" w:rsidRDefault="00340739" w:rsidP="00883667">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340739" w:rsidRDefault="00340739" w:rsidP="00883667">
            <w:pPr>
              <w:spacing w:after="0" w:line="240" w:lineRule="auto"/>
              <w:jc w:val="center"/>
              <w:rPr>
                <w:rFonts w:ascii="Times New Roman" w:hAnsi="Times New Roman"/>
                <w:color w:val="000000"/>
              </w:rPr>
            </w:pPr>
          </w:p>
          <w:p w:rsidR="00340739" w:rsidRPr="009B6989" w:rsidRDefault="00340739" w:rsidP="00883667">
            <w:pPr>
              <w:spacing w:after="0" w:line="240" w:lineRule="auto"/>
              <w:jc w:val="center"/>
              <w:rPr>
                <w:rFonts w:ascii="Times New Roman" w:hAnsi="Times New Roman"/>
                <w:color w:val="000000"/>
              </w:rPr>
            </w:pPr>
          </w:p>
          <w:p w:rsidR="00340739" w:rsidRPr="009B6989" w:rsidRDefault="00340739" w:rsidP="00883667">
            <w:pPr>
              <w:spacing w:after="0" w:line="240" w:lineRule="auto"/>
              <w:jc w:val="center"/>
              <w:rPr>
                <w:rFonts w:ascii="Times New Roman" w:hAnsi="Times New Roman"/>
                <w:b/>
                <w:color w:val="000000"/>
              </w:rPr>
            </w:pPr>
            <w:r w:rsidRPr="009B6989">
              <w:rPr>
                <w:rFonts w:ascii="Times New Roman" w:hAnsi="Times New Roman"/>
                <w:color w:val="000000"/>
              </w:rPr>
              <w:t>Извештај о напретку ЕУ, ГРЕТА, ТИП</w:t>
            </w:r>
          </w:p>
        </w:tc>
        <w:tc>
          <w:tcPr>
            <w:tcW w:w="3005" w:type="dxa"/>
            <w:shd w:val="clear" w:color="auto" w:fill="D5DCE4"/>
            <w:hideMark/>
          </w:tcPr>
          <w:p w:rsidR="00340739" w:rsidRPr="009B6989" w:rsidRDefault="00340739" w:rsidP="00883667">
            <w:pPr>
              <w:spacing w:after="0" w:line="240" w:lineRule="auto"/>
              <w:rPr>
                <w:rFonts w:ascii="Times New Roman" w:hAnsi="Times New Roman"/>
              </w:rPr>
            </w:pPr>
          </w:p>
        </w:tc>
      </w:tr>
    </w:tbl>
    <w:tbl>
      <w:tblPr>
        <w:tblpPr w:leftFromText="180" w:rightFromText="180" w:vertAnchor="page" w:horzAnchor="margin" w:tblpXSpec="center" w:tblpY="692"/>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73"/>
        <w:gridCol w:w="2897"/>
        <w:gridCol w:w="1620"/>
        <w:gridCol w:w="2160"/>
        <w:gridCol w:w="1890"/>
        <w:gridCol w:w="2250"/>
        <w:gridCol w:w="2826"/>
      </w:tblGrid>
      <w:tr w:rsidR="00574FA5" w:rsidRPr="009B6989" w:rsidTr="008F3E97">
        <w:trPr>
          <w:trHeight w:val="1826"/>
        </w:trPr>
        <w:tc>
          <w:tcPr>
            <w:tcW w:w="1418" w:type="dxa"/>
            <w:gridSpan w:val="2"/>
            <w:shd w:val="clear" w:color="auto" w:fill="D5DCE4"/>
            <w:vAlign w:val="center"/>
            <w:hideMark/>
          </w:tcPr>
          <w:p w:rsidR="00574FA5" w:rsidRPr="009B6989" w:rsidRDefault="00574FA5" w:rsidP="006A5D7E">
            <w:pPr>
              <w:spacing w:after="0" w:line="240" w:lineRule="auto"/>
              <w:rPr>
                <w:rFonts w:ascii="Times New Roman" w:hAnsi="Times New Roman"/>
                <w:b/>
                <w:bCs/>
              </w:rPr>
            </w:pPr>
          </w:p>
        </w:tc>
        <w:tc>
          <w:tcPr>
            <w:tcW w:w="4517" w:type="dxa"/>
            <w:gridSpan w:val="2"/>
            <w:shd w:val="clear" w:color="auto" w:fill="D5DCE4"/>
            <w:vAlign w:val="center"/>
            <w:hideMark/>
          </w:tcPr>
          <w:p w:rsidR="00574FA5" w:rsidRPr="009B6989" w:rsidRDefault="00574FA5" w:rsidP="006A5D7E">
            <w:pPr>
              <w:spacing w:after="0" w:line="240" w:lineRule="auto"/>
              <w:rPr>
                <w:rFonts w:ascii="Times New Roman" w:hAnsi="Times New Roman"/>
                <w:b/>
                <w:bCs/>
              </w:rPr>
            </w:pPr>
          </w:p>
        </w:tc>
        <w:tc>
          <w:tcPr>
            <w:tcW w:w="2160" w:type="dxa"/>
            <w:shd w:val="clear" w:color="auto" w:fill="D5DCE4"/>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полазна вредност (2019)</w:t>
            </w:r>
          </w:p>
          <w:p w:rsidR="00574FA5" w:rsidRPr="00E7090E" w:rsidRDefault="00574FA5" w:rsidP="006A5D7E">
            <w:pPr>
              <w:spacing w:after="0" w:line="240" w:lineRule="auto"/>
              <w:rPr>
                <w:rFonts w:ascii="Times New Roman" w:hAnsi="Times New Roman"/>
              </w:rPr>
            </w:pPr>
            <w:r w:rsidRPr="009B6989">
              <w:rPr>
                <w:rFonts w:ascii="Times New Roman" w:hAnsi="Times New Roman"/>
              </w:rPr>
              <w:t>Према подацима из Извештаја о напретку ЕУ, ГРЕТА, ТИП за 2018.</w:t>
            </w:r>
            <w:r w:rsidR="00E7090E">
              <w:rPr>
                <w:rFonts w:ascii="Times New Roman" w:hAnsi="Times New Roman"/>
              </w:rPr>
              <w:t xml:space="preserve"> годину</w:t>
            </w:r>
          </w:p>
        </w:tc>
        <w:tc>
          <w:tcPr>
            <w:tcW w:w="1890" w:type="dxa"/>
            <w:shd w:val="clear" w:color="auto" w:fill="D5DCE4"/>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циљна вредност (2020)</w:t>
            </w:r>
          </w:p>
          <w:p w:rsidR="00574FA5" w:rsidRPr="006A1603" w:rsidRDefault="00574FA5" w:rsidP="006A5D7E">
            <w:pPr>
              <w:spacing w:after="0" w:line="240" w:lineRule="auto"/>
              <w:rPr>
                <w:rFonts w:ascii="Times New Roman" w:hAnsi="Times New Roman"/>
              </w:rPr>
            </w:pPr>
            <w:r w:rsidRPr="009B6989">
              <w:rPr>
                <w:rFonts w:ascii="Times New Roman" w:hAnsi="Times New Roman"/>
              </w:rPr>
              <w:t>Према подацима из Извештаја о напретку ЕУ, ГРЕТА, ТИП за 2019.</w:t>
            </w:r>
            <w:r w:rsidR="006A1603">
              <w:rPr>
                <w:rFonts w:ascii="Times New Roman" w:hAnsi="Times New Roman"/>
              </w:rPr>
              <w:t xml:space="preserve"> годину</w:t>
            </w:r>
          </w:p>
        </w:tc>
        <w:tc>
          <w:tcPr>
            <w:tcW w:w="2250" w:type="dxa"/>
            <w:shd w:val="clear" w:color="auto" w:fill="D5DCE4"/>
            <w:hideMark/>
          </w:tcPr>
          <w:p w:rsidR="00574FA5" w:rsidRPr="009B6989" w:rsidRDefault="00574FA5" w:rsidP="006A5D7E">
            <w:pPr>
              <w:spacing w:after="0" w:line="240" w:lineRule="auto"/>
              <w:rPr>
                <w:rFonts w:ascii="Times New Roman" w:hAnsi="Times New Roman"/>
              </w:rPr>
            </w:pPr>
            <w:r w:rsidRPr="009B6989">
              <w:rPr>
                <w:rFonts w:ascii="Times New Roman" w:hAnsi="Times New Roman"/>
                <w:b/>
              </w:rPr>
              <w:t>извор верификације</w:t>
            </w:r>
          </w:p>
          <w:p w:rsidR="008F3E97" w:rsidRDefault="008F3E97" w:rsidP="006A5D7E">
            <w:pPr>
              <w:spacing w:after="0" w:line="240" w:lineRule="auto"/>
              <w:rPr>
                <w:rFonts w:ascii="Times New Roman" w:hAnsi="Times New Roman"/>
              </w:rPr>
            </w:pPr>
          </w:p>
          <w:p w:rsidR="00574FA5" w:rsidRPr="009B6989" w:rsidRDefault="00574FA5" w:rsidP="006A5D7E">
            <w:pPr>
              <w:spacing w:after="0" w:line="240" w:lineRule="auto"/>
              <w:rPr>
                <w:rFonts w:ascii="Times New Roman" w:hAnsi="Times New Roman"/>
              </w:rPr>
            </w:pPr>
            <w:r w:rsidRPr="009B6989">
              <w:rPr>
                <w:rFonts w:ascii="Times New Roman" w:hAnsi="Times New Roman"/>
              </w:rPr>
              <w:t>Извештај о напретку ЕУ, ГРЕТА, ТИП</w:t>
            </w:r>
          </w:p>
        </w:tc>
        <w:tc>
          <w:tcPr>
            <w:tcW w:w="2826" w:type="dxa"/>
            <w:shd w:val="clear" w:color="auto" w:fill="D5DCE4"/>
            <w:hideMark/>
          </w:tcPr>
          <w:p w:rsidR="00574FA5" w:rsidRPr="009B6989" w:rsidRDefault="00574FA5" w:rsidP="006A5D7E">
            <w:pPr>
              <w:spacing w:after="0" w:line="240" w:lineRule="auto"/>
              <w:rPr>
                <w:rFonts w:ascii="Times New Roman" w:hAnsi="Times New Roman"/>
              </w:rPr>
            </w:pPr>
          </w:p>
        </w:tc>
      </w:tr>
      <w:tr w:rsidR="00574FA5" w:rsidRPr="009B6989" w:rsidTr="00C66E17">
        <w:trPr>
          <w:trHeight w:val="1033"/>
        </w:trPr>
        <w:tc>
          <w:tcPr>
            <w:tcW w:w="1418" w:type="dxa"/>
            <w:gridSpan w:val="2"/>
            <w:vMerge w:val="restart"/>
            <w:shd w:val="clear" w:color="auto" w:fill="F7CAAC"/>
            <w:noWrap/>
            <w:vAlign w:val="center"/>
            <w:hideMark/>
          </w:tcPr>
          <w:p w:rsidR="00574FA5" w:rsidRPr="009B6989" w:rsidRDefault="00574FA5" w:rsidP="006A5D7E">
            <w:pPr>
              <w:rPr>
                <w:rFonts w:ascii="Times New Roman" w:hAnsi="Times New Roman"/>
                <w:b/>
                <w:bCs/>
              </w:rPr>
            </w:pPr>
            <w:r w:rsidRPr="009B6989">
              <w:rPr>
                <w:rFonts w:ascii="Times New Roman" w:hAnsi="Times New Roman"/>
                <w:b/>
                <w:bCs/>
              </w:rPr>
              <w:t>2. ПОСЕБАН ЦИЉ</w:t>
            </w:r>
          </w:p>
        </w:tc>
        <w:tc>
          <w:tcPr>
            <w:tcW w:w="4517" w:type="dxa"/>
            <w:gridSpan w:val="2"/>
            <w:vMerge w:val="restart"/>
            <w:shd w:val="clear" w:color="auto" w:fill="F7CAAC"/>
            <w:vAlign w:val="center"/>
            <w:hideMark/>
          </w:tcPr>
          <w:p w:rsidR="00574FA5" w:rsidRPr="009B6989" w:rsidRDefault="00574FA5" w:rsidP="006A5D7E">
            <w:pPr>
              <w:rPr>
                <w:rFonts w:ascii="Times New Roman" w:hAnsi="Times New Roman"/>
                <w:b/>
                <w:bCs/>
              </w:rPr>
            </w:pPr>
            <w:r w:rsidRPr="009B6989">
              <w:rPr>
                <w:rFonts w:ascii="Times New Roman" w:hAnsi="Times New Roman"/>
                <w:b/>
                <w:bCs/>
              </w:rPr>
              <w:t>Унапређена превенција и смањен утицај узрока трговине људима у складу са динамиком нових изазова, ризика и претњи</w:t>
            </w:r>
          </w:p>
        </w:tc>
        <w:tc>
          <w:tcPr>
            <w:tcW w:w="9126" w:type="dxa"/>
            <w:gridSpan w:val="4"/>
            <w:shd w:val="clear" w:color="auto" w:fill="F7CAAC"/>
            <w:noWrap/>
            <w:vAlign w:val="center"/>
            <w:hideMark/>
          </w:tcPr>
          <w:p w:rsidR="00574FA5" w:rsidRPr="009B6989" w:rsidRDefault="00574FA5" w:rsidP="006A5D7E">
            <w:pPr>
              <w:spacing w:after="0" w:line="240" w:lineRule="auto"/>
              <w:rPr>
                <w:rFonts w:ascii="Times New Roman" w:hAnsi="Times New Roman"/>
                <w:b/>
                <w:bCs/>
                <w:color w:val="000000"/>
              </w:rPr>
            </w:pPr>
            <w:r w:rsidRPr="009B6989">
              <w:rPr>
                <w:rFonts w:ascii="Times New Roman" w:hAnsi="Times New Roman"/>
                <w:b/>
                <w:bCs/>
                <w:color w:val="000000"/>
              </w:rPr>
              <w:t>показатељ исхода:</w:t>
            </w:r>
          </w:p>
          <w:p w:rsidR="00574FA5" w:rsidRPr="009B6989" w:rsidRDefault="00574FA5" w:rsidP="006A5D7E">
            <w:pPr>
              <w:spacing w:after="0" w:line="240" w:lineRule="auto"/>
              <w:rPr>
                <w:rFonts w:ascii="Times New Roman" w:hAnsi="Times New Roman"/>
                <w:b/>
                <w:bCs/>
                <w:color w:val="000000"/>
              </w:rPr>
            </w:pPr>
            <w:r w:rsidRPr="009B6989">
              <w:rPr>
                <w:rFonts w:ascii="Times New Roman" w:hAnsi="Times New Roman"/>
                <w:color w:val="000000"/>
              </w:rPr>
              <w:t>Запослени у државним органима и организацијама цивилног друштва препознају потенцијалне жртве трговине људима у оквиру својих делатности, разврстано по изворима података</w:t>
            </w:r>
          </w:p>
          <w:p w:rsidR="00574FA5" w:rsidRPr="009B6989" w:rsidRDefault="00574FA5" w:rsidP="006A5D7E">
            <w:pPr>
              <w:pStyle w:val="ListParagraph"/>
              <w:spacing w:after="0" w:line="240" w:lineRule="auto"/>
              <w:ind w:left="0"/>
              <w:rPr>
                <w:rFonts w:ascii="Times New Roman" w:hAnsi="Times New Roman"/>
                <w:color w:val="000000"/>
              </w:rPr>
            </w:pPr>
            <w:r w:rsidRPr="009B6989">
              <w:rPr>
                <w:rFonts w:ascii="Times New Roman" w:hAnsi="Times New Roman"/>
                <w:color w:val="000000"/>
              </w:rPr>
              <w:t>Повећан број самоидентификација потенцијалних жртава трговине људима</w:t>
            </w:r>
          </w:p>
        </w:tc>
      </w:tr>
      <w:tr w:rsidR="00574FA5" w:rsidRPr="009B6989" w:rsidTr="008F3E97">
        <w:trPr>
          <w:trHeight w:val="842"/>
        </w:trPr>
        <w:tc>
          <w:tcPr>
            <w:tcW w:w="1418" w:type="dxa"/>
            <w:gridSpan w:val="2"/>
            <w:vMerge/>
            <w:shd w:val="clear" w:color="auto" w:fill="F7CAAC"/>
            <w:vAlign w:val="center"/>
            <w:hideMark/>
          </w:tcPr>
          <w:p w:rsidR="00574FA5" w:rsidRPr="009B6989" w:rsidRDefault="00574FA5" w:rsidP="006A5D7E">
            <w:pPr>
              <w:rPr>
                <w:rFonts w:ascii="Times New Roman" w:hAnsi="Times New Roman"/>
                <w:b/>
                <w:bCs/>
              </w:rPr>
            </w:pPr>
          </w:p>
        </w:tc>
        <w:tc>
          <w:tcPr>
            <w:tcW w:w="4517" w:type="dxa"/>
            <w:gridSpan w:val="2"/>
            <w:vMerge/>
            <w:shd w:val="clear" w:color="auto" w:fill="F7CAAC"/>
            <w:vAlign w:val="center"/>
            <w:hideMark/>
          </w:tcPr>
          <w:p w:rsidR="00574FA5" w:rsidRPr="009B6989" w:rsidRDefault="00574FA5" w:rsidP="006A5D7E">
            <w:pPr>
              <w:rPr>
                <w:rFonts w:ascii="Times New Roman" w:hAnsi="Times New Roman"/>
                <w:b/>
                <w:bCs/>
              </w:rPr>
            </w:pPr>
          </w:p>
        </w:tc>
        <w:tc>
          <w:tcPr>
            <w:tcW w:w="2160" w:type="dxa"/>
            <w:shd w:val="clear" w:color="auto" w:fill="F7CAAC"/>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полазна вредност (2019)</w:t>
            </w:r>
          </w:p>
          <w:p w:rsidR="00574FA5" w:rsidRPr="009B6989" w:rsidRDefault="00574FA5" w:rsidP="00340739">
            <w:pPr>
              <w:spacing w:after="0" w:line="240" w:lineRule="auto"/>
              <w:ind w:left="161" w:hanging="161"/>
              <w:rPr>
                <w:rFonts w:ascii="Times New Roman" w:hAnsi="Times New Roman"/>
              </w:rPr>
            </w:pPr>
            <w:r w:rsidRPr="009B6989">
              <w:rPr>
                <w:rFonts w:ascii="Times New Roman" w:hAnsi="Times New Roman"/>
              </w:rPr>
              <w:t xml:space="preserve">1. 60 пријава </w:t>
            </w:r>
            <w:r w:rsidR="00340739">
              <w:rPr>
                <w:rFonts w:ascii="Times New Roman" w:hAnsi="Times New Roman"/>
              </w:rPr>
              <w:t xml:space="preserve">      </w:t>
            </w:r>
            <w:r w:rsidRPr="009B6989">
              <w:rPr>
                <w:rFonts w:ascii="Times New Roman" w:hAnsi="Times New Roman"/>
              </w:rPr>
              <w:t>потенцијалних жртава из система социјалне заштите</w:t>
            </w:r>
          </w:p>
          <w:p w:rsidR="00574FA5" w:rsidRPr="009B6989" w:rsidRDefault="00574FA5" w:rsidP="00340739">
            <w:pPr>
              <w:spacing w:after="0" w:line="240" w:lineRule="auto"/>
              <w:ind w:left="161" w:hanging="161"/>
              <w:rPr>
                <w:rFonts w:ascii="Times New Roman" w:hAnsi="Times New Roman"/>
              </w:rPr>
            </w:pPr>
            <w:r w:rsidRPr="009B6989">
              <w:rPr>
                <w:rFonts w:ascii="Times New Roman" w:hAnsi="Times New Roman"/>
              </w:rPr>
              <w:t>2. 50</w:t>
            </w:r>
            <w:r w:rsidR="00340739">
              <w:rPr>
                <w:rFonts w:ascii="Times New Roman" w:hAnsi="Times New Roman"/>
              </w:rPr>
              <w:t xml:space="preserve"> </w:t>
            </w:r>
            <w:r w:rsidRPr="009B6989">
              <w:rPr>
                <w:rFonts w:ascii="Times New Roman" w:hAnsi="Times New Roman"/>
              </w:rPr>
              <w:t>пријава потенцијалних жртава из полиције</w:t>
            </w:r>
          </w:p>
          <w:p w:rsidR="00574FA5" w:rsidRPr="009B6989" w:rsidRDefault="00340739" w:rsidP="00340739">
            <w:pPr>
              <w:spacing w:after="0" w:line="240" w:lineRule="auto"/>
              <w:ind w:left="161" w:hanging="161"/>
              <w:rPr>
                <w:rFonts w:ascii="Times New Roman" w:hAnsi="Times New Roman"/>
                <w:color w:val="FF0000"/>
              </w:rPr>
            </w:pPr>
            <w:r>
              <w:rPr>
                <w:rFonts w:ascii="Times New Roman" w:hAnsi="Times New Roman"/>
                <w:color w:val="000000" w:themeColor="text1"/>
              </w:rPr>
              <w:t>3.</w:t>
            </w:r>
            <w:r w:rsidR="00943F1A" w:rsidRPr="00685B1F">
              <w:rPr>
                <w:rFonts w:ascii="Times New Roman" w:hAnsi="Times New Roman"/>
                <w:color w:val="000000" w:themeColor="text1"/>
              </w:rPr>
              <w:t xml:space="preserve">10 </w:t>
            </w:r>
            <w:r w:rsidR="00A2259D" w:rsidRPr="009B6989">
              <w:rPr>
                <w:rFonts w:ascii="Times New Roman" w:hAnsi="Times New Roman"/>
              </w:rPr>
              <w:t xml:space="preserve">пријава потенцијалних жртава из образовног </w:t>
            </w:r>
            <w:r w:rsidR="00574FA5" w:rsidRPr="009B6989">
              <w:rPr>
                <w:rFonts w:ascii="Times New Roman" w:hAnsi="Times New Roman"/>
              </w:rPr>
              <w:t>система-школе</w:t>
            </w:r>
          </w:p>
          <w:p w:rsidR="00574FA5" w:rsidRPr="009B6989" w:rsidRDefault="00574FA5" w:rsidP="00340739">
            <w:pPr>
              <w:spacing w:after="0" w:line="240" w:lineRule="auto"/>
              <w:ind w:left="161" w:hanging="161"/>
              <w:rPr>
                <w:rFonts w:ascii="Times New Roman" w:hAnsi="Times New Roman"/>
              </w:rPr>
            </w:pPr>
            <w:r w:rsidRPr="00685B1F">
              <w:rPr>
                <w:rFonts w:ascii="Times New Roman" w:hAnsi="Times New Roman"/>
                <w:color w:val="000000" w:themeColor="text1"/>
              </w:rPr>
              <w:t xml:space="preserve">4. </w:t>
            </w:r>
            <w:r w:rsidR="00943F1A" w:rsidRPr="00685B1F">
              <w:rPr>
                <w:rFonts w:ascii="Times New Roman" w:hAnsi="Times New Roman"/>
                <w:color w:val="000000" w:themeColor="text1"/>
              </w:rPr>
              <w:t>15</w:t>
            </w:r>
            <w:r w:rsidR="00340739">
              <w:rPr>
                <w:rFonts w:ascii="Times New Roman" w:hAnsi="Times New Roman"/>
                <w:color w:val="000000" w:themeColor="text1"/>
              </w:rPr>
              <w:t xml:space="preserve"> </w:t>
            </w:r>
            <w:r w:rsidRPr="009B6989">
              <w:rPr>
                <w:rFonts w:ascii="Times New Roman" w:hAnsi="Times New Roman"/>
              </w:rPr>
              <w:t>пријава потенцијалних жртава од стране организација цивилног друштва</w:t>
            </w:r>
          </w:p>
        </w:tc>
        <w:tc>
          <w:tcPr>
            <w:tcW w:w="1890" w:type="dxa"/>
            <w:shd w:val="clear" w:color="auto" w:fill="F7CAAC"/>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циљна вредност (2020)</w:t>
            </w:r>
          </w:p>
          <w:p w:rsidR="008A06F7" w:rsidRDefault="00574FA5" w:rsidP="007900A5">
            <w:pPr>
              <w:spacing w:after="0" w:line="240" w:lineRule="auto"/>
              <w:ind w:left="269" w:hanging="269"/>
              <w:rPr>
                <w:rFonts w:ascii="Times New Roman" w:hAnsi="Times New Roman"/>
              </w:rPr>
            </w:pPr>
            <w:r w:rsidRPr="009B6989">
              <w:rPr>
                <w:rFonts w:ascii="Times New Roman" w:hAnsi="Times New Roman"/>
              </w:rPr>
              <w:t xml:space="preserve">1. </w:t>
            </w:r>
            <w:r w:rsidR="001A19E9">
              <w:rPr>
                <w:rFonts w:ascii="Times New Roman" w:hAnsi="Times New Roman"/>
              </w:rPr>
              <w:t>З</w:t>
            </w:r>
            <w:r w:rsidR="001A19E9" w:rsidRPr="009B6989">
              <w:rPr>
                <w:rFonts w:ascii="Times New Roman" w:hAnsi="Times New Roman"/>
              </w:rPr>
              <w:t xml:space="preserve">а 10% </w:t>
            </w:r>
            <w:r w:rsidR="008A06F7">
              <w:rPr>
                <w:rFonts w:ascii="Times New Roman" w:hAnsi="Times New Roman"/>
              </w:rPr>
              <w:t xml:space="preserve"> је </w:t>
            </w:r>
            <w:r w:rsidR="007900A5">
              <w:rPr>
                <w:rFonts w:ascii="Times New Roman" w:hAnsi="Times New Roman"/>
              </w:rPr>
              <w:t xml:space="preserve">    </w:t>
            </w:r>
            <w:r w:rsidR="008A06F7">
              <w:rPr>
                <w:rFonts w:ascii="Times New Roman" w:hAnsi="Times New Roman"/>
              </w:rPr>
              <w:t>повећан број примљених пријава институција система и организација цивилног друштва код којих је дошло до формалне идентификације жртава трговине људима</w:t>
            </w:r>
          </w:p>
          <w:p w:rsidR="00574FA5" w:rsidRPr="009B6989" w:rsidRDefault="00574FA5" w:rsidP="007900A5">
            <w:pPr>
              <w:spacing w:after="0" w:line="240" w:lineRule="auto"/>
              <w:ind w:left="269" w:hanging="269"/>
              <w:rPr>
                <w:rFonts w:ascii="Times New Roman" w:hAnsi="Times New Roman"/>
              </w:rPr>
            </w:pPr>
            <w:r w:rsidRPr="009B6989">
              <w:rPr>
                <w:rFonts w:ascii="Times New Roman" w:hAnsi="Times New Roman"/>
              </w:rPr>
              <w:t>2. Успостављен систем прелиминарне идентификације у систему здравства и инспекцији рада</w:t>
            </w:r>
          </w:p>
        </w:tc>
        <w:tc>
          <w:tcPr>
            <w:tcW w:w="5076" w:type="dxa"/>
            <w:gridSpan w:val="2"/>
            <w:shd w:val="clear" w:color="auto" w:fill="F7CAAC"/>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b/>
              </w:rPr>
              <w:t>извор верификације</w:t>
            </w:r>
            <w:r w:rsidRPr="009B6989">
              <w:rPr>
                <w:rFonts w:ascii="Times New Roman" w:hAnsi="Times New Roman"/>
              </w:rPr>
              <w:t>:</w:t>
            </w:r>
          </w:p>
          <w:p w:rsidR="00574FA5" w:rsidRPr="009B6989" w:rsidRDefault="00574FA5" w:rsidP="006A5D7E">
            <w:pPr>
              <w:spacing w:after="0" w:line="240" w:lineRule="auto"/>
              <w:rPr>
                <w:rFonts w:ascii="Times New Roman" w:hAnsi="Times New Roman"/>
                <w:color w:val="FF0000"/>
              </w:rPr>
            </w:pPr>
            <w:r w:rsidRPr="009B6989">
              <w:rPr>
                <w:rFonts w:ascii="Times New Roman" w:hAnsi="Times New Roman"/>
              </w:rPr>
              <w:t>Извештај Центра за заштиту жртава трговине људима</w:t>
            </w:r>
          </w:p>
        </w:tc>
      </w:tr>
      <w:tr w:rsidR="00574FA5" w:rsidRPr="009B6989" w:rsidTr="00C66E17">
        <w:trPr>
          <w:trHeight w:val="974"/>
        </w:trPr>
        <w:tc>
          <w:tcPr>
            <w:tcW w:w="1418" w:type="dxa"/>
            <w:gridSpan w:val="2"/>
            <w:vMerge w:val="restart"/>
            <w:shd w:val="clear" w:color="auto" w:fill="C5E0B3"/>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lastRenderedPageBreak/>
              <w:t>МЕРА 2.1</w:t>
            </w:r>
          </w:p>
        </w:tc>
        <w:tc>
          <w:tcPr>
            <w:tcW w:w="4517" w:type="dxa"/>
            <w:gridSpan w:val="2"/>
            <w:shd w:val="clear" w:color="auto" w:fill="C5E0B3"/>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Развијање система раног упозоравања на ризике од трговине људима, а посебно женама и децом</w:t>
            </w:r>
          </w:p>
        </w:tc>
        <w:tc>
          <w:tcPr>
            <w:tcW w:w="9126" w:type="dxa"/>
            <w:gridSpan w:val="4"/>
            <w:shd w:val="clear" w:color="auto" w:fill="C5E0B3"/>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показатељ резултата</w:t>
            </w:r>
          </w:p>
          <w:p w:rsidR="00574FA5" w:rsidRPr="009B6989" w:rsidRDefault="00574FA5" w:rsidP="006A5D7E">
            <w:pPr>
              <w:spacing w:after="0" w:line="240" w:lineRule="auto"/>
              <w:rPr>
                <w:rFonts w:ascii="Times New Roman" w:hAnsi="Times New Roman"/>
              </w:rPr>
            </w:pPr>
            <w:r w:rsidRPr="009B6989">
              <w:rPr>
                <w:rFonts w:ascii="Times New Roman" w:hAnsi="Times New Roman"/>
              </w:rPr>
              <w:t>1. Број препознатих раних ризика од трговине људима;</w:t>
            </w:r>
          </w:p>
          <w:p w:rsidR="00574FA5" w:rsidRPr="009B6989" w:rsidRDefault="00574FA5" w:rsidP="006A5D7E">
            <w:pPr>
              <w:spacing w:after="0" w:line="240" w:lineRule="auto"/>
              <w:rPr>
                <w:rFonts w:ascii="Times New Roman" w:hAnsi="Times New Roman"/>
              </w:rPr>
            </w:pPr>
            <w:r w:rsidRPr="009B6989">
              <w:rPr>
                <w:rFonts w:ascii="Times New Roman" w:hAnsi="Times New Roman"/>
              </w:rPr>
              <w:t>2. Проценат смањења наступања раних ризика, по рањивим категоријама;</w:t>
            </w:r>
          </w:p>
          <w:p w:rsidR="00574FA5" w:rsidRPr="009B6989" w:rsidRDefault="00574FA5" w:rsidP="006A5D7E">
            <w:pPr>
              <w:spacing w:after="0" w:line="240" w:lineRule="auto"/>
              <w:rPr>
                <w:rFonts w:ascii="Times New Roman" w:hAnsi="Times New Roman"/>
              </w:rPr>
            </w:pPr>
            <w:r w:rsidRPr="009B6989">
              <w:rPr>
                <w:rFonts w:ascii="Times New Roman" w:hAnsi="Times New Roman"/>
              </w:rPr>
              <w:t>3. Број идентификованих жртава трговине људима</w:t>
            </w:r>
          </w:p>
        </w:tc>
      </w:tr>
      <w:tr w:rsidR="00574FA5" w:rsidRPr="009B6989" w:rsidTr="008F3E97">
        <w:trPr>
          <w:trHeight w:val="848"/>
        </w:trPr>
        <w:tc>
          <w:tcPr>
            <w:tcW w:w="1418" w:type="dxa"/>
            <w:gridSpan w:val="2"/>
            <w:vMerge/>
            <w:shd w:val="clear" w:color="auto" w:fill="C5E0B3"/>
            <w:noWrap/>
            <w:vAlign w:val="center"/>
            <w:hideMark/>
          </w:tcPr>
          <w:p w:rsidR="00574FA5" w:rsidRPr="009B6989" w:rsidRDefault="00574FA5" w:rsidP="006A5D7E">
            <w:pPr>
              <w:spacing w:after="0" w:line="240" w:lineRule="auto"/>
              <w:rPr>
                <w:rFonts w:ascii="Times New Roman" w:hAnsi="Times New Roman"/>
              </w:rPr>
            </w:pPr>
          </w:p>
        </w:tc>
        <w:tc>
          <w:tcPr>
            <w:tcW w:w="2897" w:type="dxa"/>
            <w:shd w:val="clear" w:color="auto" w:fill="C5E0B3"/>
            <w:noWrap/>
            <w:vAlign w:val="center"/>
            <w:hideMark/>
          </w:tcPr>
          <w:p w:rsidR="00C66E17" w:rsidRDefault="00574FA5" w:rsidP="00C66E17">
            <w:pPr>
              <w:spacing w:after="0" w:line="240" w:lineRule="auto"/>
              <w:jc w:val="center"/>
              <w:rPr>
                <w:rFonts w:ascii="Times New Roman" w:hAnsi="Times New Roman"/>
                <w:b/>
              </w:rPr>
            </w:pPr>
            <w:r w:rsidRPr="009B6989">
              <w:rPr>
                <w:rFonts w:ascii="Times New Roman" w:hAnsi="Times New Roman"/>
                <w:b/>
              </w:rPr>
              <w:t>потребна средства</w:t>
            </w:r>
          </w:p>
          <w:p w:rsidR="00574FA5" w:rsidRPr="009B6989" w:rsidRDefault="00574FA5" w:rsidP="00C66E17">
            <w:pPr>
              <w:spacing w:after="0" w:line="240" w:lineRule="auto"/>
              <w:jc w:val="center"/>
              <w:rPr>
                <w:rFonts w:ascii="Times New Roman" w:hAnsi="Times New Roman"/>
                <w:b/>
              </w:rPr>
            </w:pPr>
            <w:r w:rsidRPr="00C66E17">
              <w:rPr>
                <w:rFonts w:ascii="Times New Roman" w:hAnsi="Times New Roman"/>
              </w:rPr>
              <w:t>(збир средстава активности)</w:t>
            </w:r>
          </w:p>
        </w:tc>
        <w:tc>
          <w:tcPr>
            <w:tcW w:w="1620" w:type="dxa"/>
            <w:shd w:val="clear" w:color="auto" w:fill="C5E0B3"/>
            <w:vAlign w:val="center"/>
            <w:hideMark/>
          </w:tcPr>
          <w:p w:rsidR="00601918" w:rsidRPr="00481A85" w:rsidRDefault="007D4801" w:rsidP="006A5D7E">
            <w:pPr>
              <w:spacing w:after="0" w:line="240" w:lineRule="auto"/>
              <w:jc w:val="center"/>
              <w:rPr>
                <w:rFonts w:ascii="Times New Roman" w:hAnsi="Times New Roman"/>
                <w:b/>
                <w:color w:val="000000" w:themeColor="text1"/>
              </w:rPr>
            </w:pPr>
            <w:r>
              <w:rPr>
                <w:rFonts w:ascii="Times New Roman" w:hAnsi="Times New Roman"/>
                <w:b/>
                <w:color w:val="000000" w:themeColor="text1"/>
              </w:rPr>
              <w:t>и</w:t>
            </w:r>
            <w:r w:rsidR="00601918" w:rsidRPr="00481A85">
              <w:rPr>
                <w:rFonts w:ascii="Times New Roman" w:hAnsi="Times New Roman"/>
                <w:b/>
                <w:color w:val="000000" w:themeColor="text1"/>
              </w:rPr>
              <w:t>звор</w:t>
            </w:r>
          </w:p>
          <w:p w:rsidR="00574FA5" w:rsidRPr="009B6989" w:rsidRDefault="00574FA5" w:rsidP="006A5D7E">
            <w:pPr>
              <w:spacing w:after="0" w:line="240" w:lineRule="auto"/>
              <w:jc w:val="center"/>
              <w:rPr>
                <w:rFonts w:ascii="Times New Roman" w:hAnsi="Times New Roman"/>
                <w:b/>
                <w:color w:val="5B9BD5"/>
              </w:rPr>
            </w:pPr>
            <w:r w:rsidRPr="00481A85">
              <w:rPr>
                <w:rFonts w:ascii="Times New Roman" w:hAnsi="Times New Roman"/>
                <w:b/>
                <w:color w:val="000000" w:themeColor="text1"/>
              </w:rPr>
              <w:t>финансирања</w:t>
            </w:r>
          </w:p>
        </w:tc>
        <w:tc>
          <w:tcPr>
            <w:tcW w:w="2160" w:type="dxa"/>
            <w:shd w:val="clear" w:color="auto" w:fill="C5E0B3"/>
            <w:hideMark/>
          </w:tcPr>
          <w:p w:rsidR="00574FA5" w:rsidRDefault="00574FA5" w:rsidP="006A5D7E">
            <w:pPr>
              <w:spacing w:after="0" w:line="240" w:lineRule="auto"/>
              <w:jc w:val="center"/>
              <w:rPr>
                <w:rFonts w:ascii="Times New Roman" w:hAnsi="Times New Roman"/>
                <w:b/>
              </w:rPr>
            </w:pPr>
            <w:r w:rsidRPr="009B6989">
              <w:rPr>
                <w:rFonts w:ascii="Times New Roman" w:hAnsi="Times New Roman"/>
                <w:b/>
              </w:rPr>
              <w:t>полазна вредност (2019)</w:t>
            </w:r>
          </w:p>
          <w:p w:rsidR="00C66E17" w:rsidRPr="009B6989" w:rsidRDefault="00C66E17" w:rsidP="006A5D7E">
            <w:pPr>
              <w:spacing w:after="0" w:line="240" w:lineRule="auto"/>
              <w:jc w:val="center"/>
              <w:rPr>
                <w:rFonts w:ascii="Times New Roman" w:hAnsi="Times New Roman"/>
                <w:b/>
              </w:rPr>
            </w:pPr>
          </w:p>
          <w:p w:rsidR="00574FA5" w:rsidRPr="009B6989" w:rsidRDefault="00574FA5" w:rsidP="00A2259D">
            <w:pPr>
              <w:spacing w:after="0" w:line="240" w:lineRule="auto"/>
              <w:rPr>
                <w:rFonts w:ascii="Times New Roman" w:hAnsi="Times New Roman"/>
              </w:rPr>
            </w:pPr>
            <w:r w:rsidRPr="009B6989">
              <w:rPr>
                <w:rFonts w:ascii="Times New Roman" w:hAnsi="Times New Roman"/>
              </w:rPr>
              <w:t>нема мат</w:t>
            </w:r>
            <w:r w:rsidR="00AA6174" w:rsidRPr="009B6989">
              <w:rPr>
                <w:rFonts w:ascii="Times New Roman" w:hAnsi="Times New Roman"/>
              </w:rPr>
              <w:t>р</w:t>
            </w:r>
            <w:r w:rsidR="00A2259D" w:rsidRPr="009B6989">
              <w:rPr>
                <w:rFonts w:ascii="Times New Roman" w:hAnsi="Times New Roman"/>
              </w:rPr>
              <w:t>и</w:t>
            </w:r>
            <w:r w:rsidR="00AA6174" w:rsidRPr="009B6989">
              <w:rPr>
                <w:rFonts w:ascii="Times New Roman" w:hAnsi="Times New Roman"/>
              </w:rPr>
              <w:t>це</w:t>
            </w:r>
          </w:p>
        </w:tc>
        <w:tc>
          <w:tcPr>
            <w:tcW w:w="1890" w:type="dxa"/>
            <w:shd w:val="clear" w:color="auto" w:fill="C5E0B3"/>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циљна вредност</w:t>
            </w:r>
          </w:p>
          <w:p w:rsidR="00574FA5" w:rsidRDefault="00574FA5" w:rsidP="006A5D7E">
            <w:pPr>
              <w:spacing w:after="0" w:line="240" w:lineRule="auto"/>
              <w:jc w:val="center"/>
              <w:rPr>
                <w:rFonts w:ascii="Times New Roman" w:hAnsi="Times New Roman"/>
                <w:b/>
              </w:rPr>
            </w:pPr>
            <w:r w:rsidRPr="009B6989">
              <w:rPr>
                <w:rFonts w:ascii="Times New Roman" w:hAnsi="Times New Roman"/>
                <w:b/>
              </w:rPr>
              <w:t>(2020)</w:t>
            </w:r>
          </w:p>
          <w:p w:rsidR="00C66E17" w:rsidRPr="009B6989" w:rsidRDefault="00C66E17" w:rsidP="006A5D7E">
            <w:pPr>
              <w:spacing w:after="0" w:line="240" w:lineRule="auto"/>
              <w:jc w:val="center"/>
              <w:rPr>
                <w:rFonts w:ascii="Times New Roman" w:hAnsi="Times New Roman"/>
                <w:b/>
              </w:rPr>
            </w:pPr>
          </w:p>
          <w:p w:rsidR="00574FA5" w:rsidRPr="009B6989" w:rsidRDefault="00574FA5" w:rsidP="006A5D7E">
            <w:pPr>
              <w:spacing w:after="0" w:line="240" w:lineRule="auto"/>
              <w:rPr>
                <w:rFonts w:ascii="Times New Roman" w:hAnsi="Times New Roman"/>
              </w:rPr>
            </w:pPr>
            <w:r w:rsidRPr="009B6989">
              <w:rPr>
                <w:rFonts w:ascii="Times New Roman" w:hAnsi="Times New Roman"/>
              </w:rPr>
              <w:t>де</w:t>
            </w:r>
            <w:r w:rsidR="00AA6174" w:rsidRPr="009B6989">
              <w:rPr>
                <w:rFonts w:ascii="Times New Roman" w:hAnsi="Times New Roman"/>
              </w:rPr>
              <w:t>финисана матрица и примењује се</w:t>
            </w:r>
          </w:p>
        </w:tc>
        <w:tc>
          <w:tcPr>
            <w:tcW w:w="2250" w:type="dxa"/>
            <w:shd w:val="clear" w:color="auto" w:fill="C5E0B3"/>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извор верификације</w:t>
            </w:r>
          </w:p>
          <w:p w:rsidR="00574FA5" w:rsidRPr="009B6989" w:rsidRDefault="00574FA5" w:rsidP="006A5D7E">
            <w:pPr>
              <w:spacing w:after="0" w:line="240" w:lineRule="auto"/>
              <w:rPr>
                <w:rFonts w:ascii="Times New Roman" w:hAnsi="Times New Roman"/>
                <w:b/>
              </w:rPr>
            </w:pPr>
          </w:p>
          <w:p w:rsidR="00574FA5" w:rsidRPr="009B6989" w:rsidRDefault="00574FA5" w:rsidP="006A5D7E">
            <w:pPr>
              <w:spacing w:after="0" w:line="240" w:lineRule="auto"/>
              <w:rPr>
                <w:rFonts w:ascii="Times New Roman" w:hAnsi="Times New Roman"/>
              </w:rPr>
            </w:pPr>
            <w:r w:rsidRPr="009B6989">
              <w:rPr>
                <w:rFonts w:ascii="Times New Roman" w:hAnsi="Times New Roman"/>
              </w:rPr>
              <w:t>Извештај Министарства за рад, запошљавање, борачка и социјална питања</w:t>
            </w:r>
          </w:p>
        </w:tc>
        <w:tc>
          <w:tcPr>
            <w:tcW w:w="2826" w:type="dxa"/>
            <w:shd w:val="clear" w:color="auto" w:fill="C5E0B3"/>
            <w:hideMark/>
          </w:tcPr>
          <w:p w:rsidR="00574FA5" w:rsidRPr="009B6989" w:rsidRDefault="00574FA5" w:rsidP="006A5D7E">
            <w:pPr>
              <w:spacing w:after="0" w:line="240" w:lineRule="auto"/>
              <w:rPr>
                <w:rFonts w:ascii="Times New Roman" w:hAnsi="Times New Roman"/>
              </w:rPr>
            </w:pPr>
          </w:p>
        </w:tc>
      </w:tr>
      <w:tr w:rsidR="00574FA5" w:rsidRPr="009B6989" w:rsidTr="008F3E97">
        <w:trPr>
          <w:trHeight w:val="720"/>
        </w:trPr>
        <w:tc>
          <w:tcPr>
            <w:tcW w:w="4315" w:type="dxa"/>
            <w:gridSpan w:val="3"/>
            <w:shd w:val="clear" w:color="auto" w:fill="C5E0B3"/>
            <w:noWrap/>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активност</w:t>
            </w:r>
          </w:p>
        </w:tc>
        <w:tc>
          <w:tcPr>
            <w:tcW w:w="162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рок реализације</w:t>
            </w:r>
          </w:p>
        </w:tc>
        <w:tc>
          <w:tcPr>
            <w:tcW w:w="216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потребна средства</w:t>
            </w:r>
          </w:p>
        </w:tc>
        <w:tc>
          <w:tcPr>
            <w:tcW w:w="189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извор финансирања</w:t>
            </w:r>
          </w:p>
        </w:tc>
        <w:tc>
          <w:tcPr>
            <w:tcW w:w="225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носиоци активности</w:t>
            </w:r>
          </w:p>
        </w:tc>
        <w:tc>
          <w:tcPr>
            <w:tcW w:w="2826" w:type="dxa"/>
            <w:shd w:val="clear" w:color="auto" w:fill="C5E0B3"/>
            <w:vAlign w:val="center"/>
            <w:hideMark/>
          </w:tcPr>
          <w:p w:rsidR="00574FA5" w:rsidRPr="009B6989" w:rsidRDefault="00574FA5" w:rsidP="006A5D7E">
            <w:pPr>
              <w:spacing w:after="0" w:line="240" w:lineRule="auto"/>
              <w:jc w:val="center"/>
              <w:rPr>
                <w:rFonts w:ascii="Times New Roman" w:hAnsi="Times New Roman"/>
                <w:bCs/>
              </w:rPr>
            </w:pPr>
            <w:r w:rsidRPr="009B6989">
              <w:rPr>
                <w:rFonts w:ascii="Times New Roman" w:hAnsi="Times New Roman"/>
                <w:bCs/>
              </w:rPr>
              <w:t>индикатори активности</w:t>
            </w:r>
          </w:p>
        </w:tc>
      </w:tr>
      <w:tr w:rsidR="00574FA5" w:rsidRPr="009B6989" w:rsidTr="008F3E97">
        <w:trPr>
          <w:trHeight w:val="1055"/>
        </w:trPr>
        <w:tc>
          <w:tcPr>
            <w:tcW w:w="1418" w:type="dxa"/>
            <w:gridSpan w:val="2"/>
            <w:shd w:val="clear" w:color="auto" w:fill="auto"/>
            <w:noWrap/>
            <w:vAlign w:val="center"/>
            <w:hideMark/>
          </w:tcPr>
          <w:p w:rsidR="00574FA5" w:rsidRPr="009B6989" w:rsidRDefault="00574FA5" w:rsidP="00C41C1D">
            <w:pPr>
              <w:spacing w:after="0" w:line="240" w:lineRule="auto"/>
              <w:rPr>
                <w:rFonts w:ascii="Times New Roman" w:hAnsi="Times New Roman"/>
              </w:rPr>
            </w:pPr>
            <w:r w:rsidRPr="009B6989">
              <w:rPr>
                <w:rFonts w:ascii="Times New Roman" w:hAnsi="Times New Roman"/>
              </w:rPr>
              <w:t>2.1.</w:t>
            </w:r>
            <w:r w:rsidR="00C41C1D" w:rsidRPr="009B6989">
              <w:rPr>
                <w:rFonts w:ascii="Times New Roman" w:hAnsi="Times New Roman"/>
                <w:lang w:val="sr-Cyrl-CS"/>
              </w:rPr>
              <w:t>1</w:t>
            </w:r>
            <w:r w:rsidRPr="009B6989">
              <w:rPr>
                <w:rFonts w:ascii="Times New Roman" w:hAnsi="Times New Roman"/>
              </w:rPr>
              <w:t>.</w:t>
            </w:r>
          </w:p>
        </w:tc>
        <w:tc>
          <w:tcPr>
            <w:tcW w:w="2897" w:type="dxa"/>
            <w:shd w:val="clear" w:color="auto" w:fill="auto"/>
            <w:hideMark/>
          </w:tcPr>
          <w:p w:rsidR="00574FA5" w:rsidRPr="009B6989" w:rsidRDefault="00574FA5" w:rsidP="00585246">
            <w:pPr>
              <w:spacing w:after="0" w:line="240" w:lineRule="auto"/>
              <w:rPr>
                <w:rFonts w:ascii="Times New Roman" w:hAnsi="Times New Roman"/>
              </w:rPr>
            </w:pPr>
            <w:r w:rsidRPr="009B6989">
              <w:rPr>
                <w:rFonts w:ascii="Times New Roman" w:hAnsi="Times New Roman"/>
              </w:rPr>
              <w:t xml:space="preserve">Израдити </w:t>
            </w:r>
            <w:r w:rsidR="00CC731F" w:rsidRPr="009B6989">
              <w:rPr>
                <w:rFonts w:ascii="Times New Roman" w:hAnsi="Times New Roman"/>
              </w:rPr>
              <w:t xml:space="preserve">и применити </w:t>
            </w:r>
            <w:r w:rsidRPr="009B6989">
              <w:rPr>
                <w:rFonts w:ascii="Times New Roman" w:hAnsi="Times New Roman"/>
              </w:rPr>
              <w:t>радну матрицу намењену раном упозоравању на ризике од трговине људима (укључуј</w:t>
            </w:r>
            <w:r w:rsidR="00585246">
              <w:rPr>
                <w:rFonts w:ascii="Times New Roman" w:hAnsi="Times New Roman"/>
              </w:rPr>
              <w:t>ући рањиве категорије: мигранате</w:t>
            </w:r>
            <w:r w:rsidRPr="009B6989">
              <w:rPr>
                <w:rFonts w:ascii="Times New Roman" w:hAnsi="Times New Roman"/>
              </w:rPr>
              <w:t>, жене, жртве насиља у породици</w:t>
            </w:r>
            <w:r w:rsidR="00585246">
              <w:rPr>
                <w:rFonts w:ascii="Times New Roman" w:hAnsi="Times New Roman"/>
              </w:rPr>
              <w:t xml:space="preserve"> и родно заснованог насиља, децу, </w:t>
            </w:r>
            <w:r w:rsidRPr="009B6989">
              <w:rPr>
                <w:rFonts w:ascii="Times New Roman" w:hAnsi="Times New Roman"/>
              </w:rPr>
              <w:t>Ромкиње</w:t>
            </w:r>
            <w:r w:rsidR="00081B5F" w:rsidRPr="009B6989">
              <w:rPr>
                <w:rFonts w:ascii="Times New Roman" w:hAnsi="Times New Roman"/>
              </w:rPr>
              <w:t xml:space="preserve"> и друге рањиве групе</w:t>
            </w:r>
            <w:r w:rsidRPr="009B6989">
              <w:rPr>
                <w:rFonts w:ascii="Times New Roman" w:hAnsi="Times New Roman"/>
              </w:rPr>
              <w:t xml:space="preserve"> у складу са постојећим стратегијама и пратећим акционим плановима) </w:t>
            </w:r>
          </w:p>
        </w:tc>
        <w:tc>
          <w:tcPr>
            <w:tcW w:w="1620" w:type="dxa"/>
            <w:shd w:val="clear" w:color="auto" w:fill="auto"/>
            <w:hideMark/>
          </w:tcPr>
          <w:p w:rsidR="00574FA5" w:rsidRPr="006A1603" w:rsidRDefault="00574FA5" w:rsidP="006A5D7E">
            <w:pPr>
              <w:spacing w:after="0" w:line="240" w:lineRule="auto"/>
              <w:rPr>
                <w:rFonts w:ascii="Times New Roman" w:hAnsi="Times New Roman"/>
              </w:rPr>
            </w:pPr>
            <w:r w:rsidRPr="009B6989">
              <w:rPr>
                <w:rFonts w:ascii="Times New Roman" w:hAnsi="Times New Roman"/>
              </w:rPr>
              <w:t>2019</w:t>
            </w:r>
            <w:r w:rsidR="006A1603">
              <w:rPr>
                <w:rFonts w:ascii="Times New Roman" w:hAnsi="Times New Roman"/>
              </w:rPr>
              <w:t>. година</w:t>
            </w:r>
          </w:p>
        </w:tc>
        <w:tc>
          <w:tcPr>
            <w:tcW w:w="2160" w:type="dxa"/>
            <w:shd w:val="clear" w:color="auto" w:fill="auto"/>
            <w:hideMark/>
          </w:tcPr>
          <w:p w:rsidR="00142646" w:rsidRDefault="0003482A" w:rsidP="00142646">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w:t>
            </w:r>
            <w:r w:rsidR="00142646" w:rsidRPr="009B6989">
              <w:rPr>
                <w:rFonts w:ascii="Times New Roman" w:hAnsi="Times New Roman"/>
              </w:rPr>
              <w:t>запослени раде у оквиру редовних радних активности</w:t>
            </w:r>
          </w:p>
          <w:p w:rsidR="00501022" w:rsidRDefault="00501022" w:rsidP="00142646">
            <w:pPr>
              <w:spacing w:after="0" w:line="240" w:lineRule="auto"/>
              <w:rPr>
                <w:rFonts w:ascii="Times New Roman" w:hAnsi="Times New Roman"/>
              </w:rPr>
            </w:pPr>
          </w:p>
          <w:p w:rsidR="00574FA5" w:rsidRPr="009B6989" w:rsidRDefault="00574FA5" w:rsidP="002D2F96">
            <w:pPr>
              <w:spacing w:after="0" w:line="240" w:lineRule="auto"/>
              <w:rPr>
                <w:rFonts w:ascii="Times New Roman" w:hAnsi="Times New Roman"/>
              </w:rPr>
            </w:pPr>
          </w:p>
        </w:tc>
        <w:tc>
          <w:tcPr>
            <w:tcW w:w="1890" w:type="dxa"/>
            <w:shd w:val="clear" w:color="auto" w:fill="auto"/>
            <w:hideMark/>
          </w:tcPr>
          <w:p w:rsidR="0003482A" w:rsidRPr="009B6989" w:rsidRDefault="0003482A" w:rsidP="0003482A">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574FA5" w:rsidRPr="009B6989" w:rsidRDefault="00574FA5" w:rsidP="0003482A">
            <w:pPr>
              <w:spacing w:after="0" w:line="240" w:lineRule="auto"/>
              <w:rPr>
                <w:rFonts w:ascii="Times New Roman" w:hAnsi="Times New Roman"/>
                <w:color w:val="FF0000"/>
              </w:rPr>
            </w:pPr>
          </w:p>
        </w:tc>
        <w:tc>
          <w:tcPr>
            <w:tcW w:w="2250" w:type="dxa"/>
            <w:shd w:val="clear" w:color="auto" w:fill="auto"/>
            <w:hideMark/>
          </w:tcPr>
          <w:p w:rsidR="00A97A55" w:rsidRDefault="0003482A" w:rsidP="006A5D7E">
            <w:pPr>
              <w:spacing w:after="0" w:line="240" w:lineRule="auto"/>
              <w:rPr>
                <w:rFonts w:ascii="Times New Roman" w:hAnsi="Times New Roman"/>
              </w:rPr>
            </w:pPr>
            <w:r w:rsidRPr="009B6989">
              <w:rPr>
                <w:rFonts w:ascii="Times New Roman" w:hAnsi="Times New Roman"/>
                <w:b/>
              </w:rPr>
              <w:t>Министарство за рад, запошљавање, борачка и социјална питања</w:t>
            </w:r>
            <w:r w:rsidRPr="009B6989">
              <w:rPr>
                <w:rFonts w:ascii="Times New Roman" w:hAnsi="Times New Roman"/>
              </w:rPr>
              <w:t>,</w:t>
            </w:r>
          </w:p>
          <w:p w:rsidR="00574FA5" w:rsidRPr="009B6989" w:rsidRDefault="0003482A" w:rsidP="006A5D7E">
            <w:pPr>
              <w:spacing w:after="0" w:line="240" w:lineRule="auto"/>
              <w:rPr>
                <w:rFonts w:ascii="Times New Roman" w:hAnsi="Times New Roman"/>
                <w:color w:val="FF0000"/>
              </w:rPr>
            </w:pPr>
            <w:r w:rsidRPr="009B6989">
              <w:rPr>
                <w:rFonts w:ascii="Times New Roman" w:hAnsi="Times New Roman"/>
              </w:rPr>
              <w:t>Центар за заштиту жртава трговине људима</w:t>
            </w:r>
            <w:r w:rsidR="002A3A8B">
              <w:rPr>
                <w:rFonts w:ascii="Times New Roman" w:hAnsi="Times New Roman"/>
              </w:rPr>
              <w:t xml:space="preserve"> </w:t>
            </w:r>
            <w:r w:rsidRPr="009B6989">
              <w:rPr>
                <w:rFonts w:ascii="Times New Roman" w:hAnsi="Times New Roman"/>
              </w:rPr>
              <w:t>и партнери</w:t>
            </w:r>
          </w:p>
          <w:p w:rsidR="00EC45CC" w:rsidRPr="00EC45CC" w:rsidRDefault="00EC45CC" w:rsidP="002D2F96">
            <w:pPr>
              <w:spacing w:after="0" w:line="240" w:lineRule="auto"/>
              <w:rPr>
                <w:rFonts w:ascii="Times New Roman" w:hAnsi="Times New Roman"/>
                <w:b/>
                <w:strike/>
              </w:rPr>
            </w:pPr>
          </w:p>
        </w:tc>
        <w:tc>
          <w:tcPr>
            <w:tcW w:w="2826" w:type="dxa"/>
            <w:shd w:val="clear" w:color="auto" w:fill="auto"/>
            <w:hideMark/>
          </w:tcPr>
          <w:p w:rsidR="00C41C1D" w:rsidRPr="009B6989" w:rsidRDefault="00574FA5" w:rsidP="001164D6">
            <w:pPr>
              <w:spacing w:after="0" w:line="240" w:lineRule="auto"/>
              <w:ind w:left="263" w:hanging="263"/>
              <w:rPr>
                <w:rFonts w:ascii="Times New Roman" w:hAnsi="Times New Roman"/>
                <w:lang w:val="sr-Cyrl-CS"/>
              </w:rPr>
            </w:pPr>
            <w:r w:rsidRPr="009B6989">
              <w:rPr>
                <w:rFonts w:ascii="Times New Roman" w:hAnsi="Times New Roman"/>
              </w:rPr>
              <w:t xml:space="preserve">1. </w:t>
            </w:r>
            <w:r w:rsidR="00C41C1D" w:rsidRPr="009B6989">
              <w:rPr>
                <w:rFonts w:ascii="Times New Roman" w:hAnsi="Times New Roman"/>
              </w:rPr>
              <w:t>Формирати радну групу за креирање радне матрице намењене раном упозоравању на ризике од трговине људима</w:t>
            </w:r>
            <w:r w:rsidR="00C41C1D" w:rsidRPr="009B6989">
              <w:rPr>
                <w:rFonts w:ascii="Times New Roman" w:hAnsi="Times New Roman"/>
                <w:lang w:val="sr-Cyrl-CS"/>
              </w:rPr>
              <w:t xml:space="preserve">; </w:t>
            </w:r>
          </w:p>
          <w:p w:rsidR="0074744A" w:rsidRDefault="00C41C1D" w:rsidP="006A5D7E">
            <w:pPr>
              <w:spacing w:after="0" w:line="240" w:lineRule="auto"/>
              <w:rPr>
                <w:rFonts w:ascii="Times New Roman" w:hAnsi="Times New Roman"/>
              </w:rPr>
            </w:pPr>
            <w:r w:rsidRPr="009B6989">
              <w:rPr>
                <w:rFonts w:ascii="Times New Roman" w:hAnsi="Times New Roman"/>
                <w:lang w:val="sr-Cyrl-CS"/>
              </w:rPr>
              <w:t xml:space="preserve">2. </w:t>
            </w:r>
            <w:r w:rsidR="004D7B78">
              <w:rPr>
                <w:rFonts w:ascii="Times New Roman" w:hAnsi="Times New Roman"/>
                <w:lang w:val="sr-Cyrl-CS"/>
              </w:rPr>
              <w:t xml:space="preserve"> </w:t>
            </w:r>
            <w:r w:rsidR="00574FA5" w:rsidRPr="009B6989">
              <w:rPr>
                <w:rFonts w:ascii="Times New Roman" w:hAnsi="Times New Roman"/>
              </w:rPr>
              <w:t xml:space="preserve">Број састанака радне </w:t>
            </w:r>
          </w:p>
          <w:p w:rsidR="00574FA5" w:rsidRPr="004D7B78" w:rsidRDefault="004D7B78" w:rsidP="006A5D7E">
            <w:pPr>
              <w:spacing w:after="0" w:line="240" w:lineRule="auto"/>
              <w:rPr>
                <w:rFonts w:ascii="Times New Roman" w:hAnsi="Times New Roman"/>
              </w:rPr>
            </w:pPr>
            <w:r>
              <w:rPr>
                <w:rFonts w:ascii="Times New Roman" w:hAnsi="Times New Roman"/>
              </w:rPr>
              <w:t xml:space="preserve">     </w:t>
            </w:r>
            <w:r w:rsidRPr="009B6989">
              <w:rPr>
                <w:rFonts w:ascii="Times New Roman" w:hAnsi="Times New Roman"/>
              </w:rPr>
              <w:t>Г</w:t>
            </w:r>
            <w:r w:rsidR="00574FA5" w:rsidRPr="009B6989">
              <w:rPr>
                <w:rFonts w:ascii="Times New Roman" w:hAnsi="Times New Roman"/>
              </w:rPr>
              <w:t>рупе</w:t>
            </w:r>
            <w:r>
              <w:rPr>
                <w:rFonts w:ascii="Times New Roman" w:hAnsi="Times New Roman"/>
              </w:rPr>
              <w:t>;</w:t>
            </w:r>
          </w:p>
          <w:p w:rsidR="00574FA5" w:rsidRPr="009B6989" w:rsidRDefault="00C41C1D" w:rsidP="001164D6">
            <w:pPr>
              <w:spacing w:after="0" w:line="240" w:lineRule="auto"/>
              <w:ind w:left="263" w:hanging="263"/>
              <w:rPr>
                <w:rFonts w:ascii="Times New Roman" w:hAnsi="Times New Roman"/>
              </w:rPr>
            </w:pPr>
            <w:r w:rsidRPr="009B6989">
              <w:rPr>
                <w:rFonts w:ascii="Times New Roman" w:hAnsi="Times New Roman"/>
                <w:lang w:val="sr-Cyrl-CS"/>
              </w:rPr>
              <w:t>3</w:t>
            </w:r>
            <w:r w:rsidR="00574FA5" w:rsidRPr="009B6989">
              <w:rPr>
                <w:rFonts w:ascii="Times New Roman" w:hAnsi="Times New Roman"/>
              </w:rPr>
              <w:t xml:space="preserve">. </w:t>
            </w:r>
            <w:r w:rsidR="004D7B78">
              <w:rPr>
                <w:rFonts w:ascii="Times New Roman" w:hAnsi="Times New Roman"/>
              </w:rPr>
              <w:t xml:space="preserve"> </w:t>
            </w:r>
            <w:r w:rsidR="00574FA5" w:rsidRPr="009B6989">
              <w:rPr>
                <w:rFonts w:ascii="Times New Roman" w:hAnsi="Times New Roman"/>
              </w:rPr>
              <w:t>Креирани упитници за мешовите тимове за профилисање рањивих категорија</w:t>
            </w:r>
            <w:r w:rsidR="004D7B78">
              <w:rPr>
                <w:rFonts w:ascii="Times New Roman" w:hAnsi="Times New Roman"/>
              </w:rPr>
              <w:t>;</w:t>
            </w:r>
            <w:r w:rsidR="00574FA5" w:rsidRPr="009B6989">
              <w:rPr>
                <w:rFonts w:ascii="Times New Roman" w:hAnsi="Times New Roman"/>
              </w:rPr>
              <w:t xml:space="preserve"> </w:t>
            </w:r>
          </w:p>
          <w:p w:rsidR="00574FA5" w:rsidRPr="004D7B78" w:rsidRDefault="00C41C1D" w:rsidP="001164D6">
            <w:pPr>
              <w:spacing w:after="0" w:line="240" w:lineRule="auto"/>
              <w:ind w:left="263" w:hanging="263"/>
              <w:rPr>
                <w:rFonts w:ascii="Times New Roman" w:hAnsi="Times New Roman"/>
              </w:rPr>
            </w:pPr>
            <w:r w:rsidRPr="009B6989">
              <w:rPr>
                <w:rFonts w:ascii="Times New Roman" w:hAnsi="Times New Roman"/>
                <w:lang w:val="sr-Cyrl-CS"/>
              </w:rPr>
              <w:t>4</w:t>
            </w:r>
            <w:r w:rsidR="00574FA5" w:rsidRPr="009B6989">
              <w:rPr>
                <w:rFonts w:ascii="Times New Roman" w:hAnsi="Times New Roman"/>
              </w:rPr>
              <w:t xml:space="preserve">. </w:t>
            </w:r>
            <w:r w:rsidR="004D7B78">
              <w:rPr>
                <w:rFonts w:ascii="Times New Roman" w:hAnsi="Times New Roman"/>
              </w:rPr>
              <w:t xml:space="preserve"> </w:t>
            </w:r>
            <w:r w:rsidR="00574FA5" w:rsidRPr="009B6989">
              <w:rPr>
                <w:rFonts w:ascii="Times New Roman" w:hAnsi="Times New Roman"/>
              </w:rPr>
              <w:t>Матрица достављена надлежним органима, организацијама и удружењима</w:t>
            </w:r>
            <w:r w:rsidR="004D7B78">
              <w:rPr>
                <w:rFonts w:ascii="Times New Roman" w:hAnsi="Times New Roman"/>
              </w:rPr>
              <w:t>;</w:t>
            </w:r>
          </w:p>
          <w:p w:rsidR="00CC731F" w:rsidRPr="004D7B78" w:rsidRDefault="00CC731F" w:rsidP="001164D6">
            <w:pPr>
              <w:spacing w:after="0" w:line="240" w:lineRule="auto"/>
              <w:ind w:left="263" w:hanging="263"/>
              <w:contextualSpacing/>
              <w:rPr>
                <w:rFonts w:ascii="Times New Roman" w:hAnsi="Times New Roman"/>
              </w:rPr>
            </w:pPr>
            <w:r w:rsidRPr="009B6989">
              <w:rPr>
                <w:rFonts w:ascii="Times New Roman" w:hAnsi="Times New Roman"/>
              </w:rPr>
              <w:t xml:space="preserve">5. </w:t>
            </w:r>
            <w:r w:rsidR="004D7B78">
              <w:rPr>
                <w:rFonts w:ascii="Times New Roman" w:hAnsi="Times New Roman"/>
              </w:rPr>
              <w:t xml:space="preserve"> </w:t>
            </w:r>
            <w:r w:rsidRPr="009B6989">
              <w:rPr>
                <w:rFonts w:ascii="Times New Roman" w:hAnsi="Times New Roman"/>
              </w:rPr>
              <w:t>Број извештаја о примени матрице</w:t>
            </w:r>
            <w:r w:rsidR="004D7B78">
              <w:rPr>
                <w:rFonts w:ascii="Times New Roman" w:hAnsi="Times New Roman"/>
              </w:rPr>
              <w:t>;</w:t>
            </w:r>
          </w:p>
          <w:p w:rsidR="00CC731F" w:rsidRPr="001164D6" w:rsidRDefault="00CC731F" w:rsidP="001164D6">
            <w:pPr>
              <w:spacing w:after="0" w:line="240" w:lineRule="auto"/>
              <w:ind w:left="263" w:hanging="263"/>
              <w:contextualSpacing/>
              <w:rPr>
                <w:rFonts w:ascii="Times New Roman" w:hAnsi="Times New Roman"/>
              </w:rPr>
            </w:pPr>
            <w:r w:rsidRPr="009B6989">
              <w:rPr>
                <w:rFonts w:ascii="Times New Roman" w:hAnsi="Times New Roman"/>
              </w:rPr>
              <w:t xml:space="preserve">6. </w:t>
            </w:r>
            <w:r w:rsidR="004D7B78">
              <w:rPr>
                <w:rFonts w:ascii="Times New Roman" w:hAnsi="Times New Roman"/>
              </w:rPr>
              <w:t xml:space="preserve"> </w:t>
            </w:r>
            <w:r w:rsidRPr="009B6989">
              <w:rPr>
                <w:rFonts w:ascii="Times New Roman" w:hAnsi="Times New Roman"/>
              </w:rPr>
              <w:t>Број профилисаних, информисаних и идентификованих лица рањи</w:t>
            </w:r>
            <w:r w:rsidR="004D7B78">
              <w:rPr>
                <w:rFonts w:ascii="Times New Roman" w:hAnsi="Times New Roman"/>
              </w:rPr>
              <w:t xml:space="preserve">вих на трговину људима, односно </w:t>
            </w:r>
            <w:r w:rsidRPr="009B6989">
              <w:rPr>
                <w:rFonts w:ascii="Times New Roman" w:hAnsi="Times New Roman"/>
              </w:rPr>
              <w:t xml:space="preserve"> мигранти, жене, жртве насиља у породици и родно заснованог </w:t>
            </w:r>
            <w:r w:rsidRPr="009B6989">
              <w:rPr>
                <w:rFonts w:ascii="Times New Roman" w:hAnsi="Times New Roman"/>
              </w:rPr>
              <w:lastRenderedPageBreak/>
              <w:t>насиља, деца, Ромкиње и друге рањиве групе</w:t>
            </w:r>
          </w:p>
        </w:tc>
      </w:tr>
      <w:tr w:rsidR="00574FA5" w:rsidRPr="009B6989" w:rsidTr="00C66E17">
        <w:trPr>
          <w:trHeight w:val="1242"/>
        </w:trPr>
        <w:tc>
          <w:tcPr>
            <w:tcW w:w="1418" w:type="dxa"/>
            <w:gridSpan w:val="2"/>
            <w:vMerge w:val="restart"/>
            <w:shd w:val="clear" w:color="auto" w:fill="C5E0B3"/>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lastRenderedPageBreak/>
              <w:t>МЕРА 2.2.</w:t>
            </w:r>
          </w:p>
        </w:tc>
        <w:tc>
          <w:tcPr>
            <w:tcW w:w="4517" w:type="dxa"/>
            <w:gridSpan w:val="2"/>
            <w:shd w:val="clear" w:color="auto" w:fill="C5E0B3"/>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Подизање капацитета свих субјеката Стратегије</w:t>
            </w:r>
            <w:r w:rsidR="00916C3A">
              <w:rPr>
                <w:rFonts w:ascii="Times New Roman" w:hAnsi="Times New Roman"/>
                <w:b/>
                <w:bCs/>
              </w:rPr>
              <w:t>,</w:t>
            </w:r>
            <w:r w:rsidRPr="009B6989">
              <w:rPr>
                <w:rFonts w:ascii="Times New Roman" w:hAnsi="Times New Roman"/>
                <w:b/>
                <w:bCs/>
              </w:rPr>
              <w:t xml:space="preserve"> за прелиминарну идентификацију жртава трговине људима</w:t>
            </w:r>
          </w:p>
        </w:tc>
        <w:tc>
          <w:tcPr>
            <w:tcW w:w="9126" w:type="dxa"/>
            <w:gridSpan w:val="4"/>
            <w:shd w:val="clear" w:color="auto" w:fill="C5E0B3"/>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показатељ резултата</w:t>
            </w:r>
          </w:p>
          <w:p w:rsidR="00574FA5" w:rsidRPr="009B6989" w:rsidRDefault="00574FA5" w:rsidP="006A5D7E">
            <w:pPr>
              <w:spacing w:after="0" w:line="240" w:lineRule="auto"/>
              <w:rPr>
                <w:rFonts w:ascii="Times New Roman" w:hAnsi="Times New Roman"/>
              </w:rPr>
            </w:pPr>
            <w:r w:rsidRPr="009B6989">
              <w:rPr>
                <w:rFonts w:ascii="Times New Roman" w:hAnsi="Times New Roman"/>
              </w:rPr>
              <w:t xml:space="preserve">1. Успостављена пракса пријављивања сумње на трговину људима из новоукључених сектора, </w:t>
            </w:r>
            <w:r w:rsidR="00916C3A">
              <w:rPr>
                <w:rFonts w:ascii="Times New Roman" w:hAnsi="Times New Roman"/>
              </w:rPr>
              <w:t xml:space="preserve">    </w:t>
            </w:r>
            <w:r w:rsidRPr="009B6989">
              <w:rPr>
                <w:rFonts w:ascii="Times New Roman" w:hAnsi="Times New Roman"/>
              </w:rPr>
              <w:t>посебно из Инспектората за рад и здравственог система</w:t>
            </w:r>
          </w:p>
          <w:p w:rsidR="00574FA5" w:rsidRPr="009B6989" w:rsidRDefault="00574FA5" w:rsidP="00765A21">
            <w:pPr>
              <w:spacing w:after="0" w:line="240" w:lineRule="auto"/>
              <w:rPr>
                <w:rFonts w:ascii="Times New Roman" w:hAnsi="Times New Roman"/>
              </w:rPr>
            </w:pPr>
            <w:r w:rsidRPr="009B6989">
              <w:rPr>
                <w:rFonts w:ascii="Times New Roman" w:hAnsi="Times New Roman"/>
              </w:rPr>
              <w:t>2.</w:t>
            </w:r>
            <w:r w:rsidR="00081B5F" w:rsidRPr="009B6989">
              <w:rPr>
                <w:rFonts w:ascii="Times New Roman" w:hAnsi="Times New Roman"/>
              </w:rPr>
              <w:t xml:space="preserve"> Број субјеката који су стекли </w:t>
            </w:r>
            <w:r w:rsidRPr="009B6989">
              <w:rPr>
                <w:rFonts w:ascii="Times New Roman" w:hAnsi="Times New Roman"/>
              </w:rPr>
              <w:t>компетентције за препознавање случајева трговине људима (резулта</w:t>
            </w:r>
            <w:r w:rsidR="00765A21">
              <w:rPr>
                <w:rFonts w:ascii="Times New Roman" w:hAnsi="Times New Roman"/>
              </w:rPr>
              <w:t>т</w:t>
            </w:r>
            <w:r w:rsidRPr="009B6989">
              <w:rPr>
                <w:rFonts w:ascii="Times New Roman" w:hAnsi="Times New Roman"/>
              </w:rPr>
              <w:t>и улазних и изл</w:t>
            </w:r>
            <w:r w:rsidR="00765A21">
              <w:rPr>
                <w:rFonts w:ascii="Times New Roman" w:hAnsi="Times New Roman"/>
              </w:rPr>
              <w:t>аз</w:t>
            </w:r>
            <w:r w:rsidRPr="009B6989">
              <w:rPr>
                <w:rFonts w:ascii="Times New Roman" w:hAnsi="Times New Roman"/>
              </w:rPr>
              <w:t>них тестова обука).</w:t>
            </w:r>
          </w:p>
        </w:tc>
      </w:tr>
      <w:tr w:rsidR="00574FA5" w:rsidRPr="009B6989" w:rsidTr="008F3E97">
        <w:trPr>
          <w:trHeight w:val="957"/>
        </w:trPr>
        <w:tc>
          <w:tcPr>
            <w:tcW w:w="1418" w:type="dxa"/>
            <w:gridSpan w:val="2"/>
            <w:vMerge/>
            <w:shd w:val="clear" w:color="auto" w:fill="C5E0B3"/>
            <w:noWrap/>
            <w:vAlign w:val="center"/>
            <w:hideMark/>
          </w:tcPr>
          <w:p w:rsidR="00574FA5" w:rsidRPr="009B6989" w:rsidRDefault="00574FA5" w:rsidP="006A5D7E">
            <w:pPr>
              <w:spacing w:after="0" w:line="240" w:lineRule="auto"/>
              <w:rPr>
                <w:rFonts w:ascii="Times New Roman" w:hAnsi="Times New Roman"/>
              </w:rPr>
            </w:pPr>
          </w:p>
        </w:tc>
        <w:tc>
          <w:tcPr>
            <w:tcW w:w="2897" w:type="dxa"/>
            <w:shd w:val="clear" w:color="auto" w:fill="C5E0B3"/>
            <w:noWrap/>
            <w:vAlign w:val="center"/>
            <w:hideMark/>
          </w:tcPr>
          <w:p w:rsidR="00C66E17" w:rsidRDefault="00574FA5" w:rsidP="006A5D7E">
            <w:pPr>
              <w:spacing w:after="0" w:line="240" w:lineRule="auto"/>
              <w:jc w:val="center"/>
              <w:rPr>
                <w:rFonts w:ascii="Times New Roman" w:hAnsi="Times New Roman"/>
                <w:b/>
              </w:rPr>
            </w:pPr>
            <w:r w:rsidRPr="009B6989">
              <w:rPr>
                <w:rFonts w:ascii="Times New Roman" w:hAnsi="Times New Roman"/>
                <w:b/>
              </w:rPr>
              <w:t xml:space="preserve">потребна средства </w:t>
            </w:r>
          </w:p>
          <w:p w:rsidR="00574FA5" w:rsidRPr="00C66E17" w:rsidRDefault="00574FA5" w:rsidP="00C66E17">
            <w:pPr>
              <w:spacing w:after="0" w:line="240" w:lineRule="auto"/>
              <w:rPr>
                <w:rFonts w:ascii="Times New Roman" w:hAnsi="Times New Roman"/>
              </w:rPr>
            </w:pPr>
            <w:r w:rsidRPr="00C66E17">
              <w:rPr>
                <w:rFonts w:ascii="Times New Roman" w:hAnsi="Times New Roman"/>
              </w:rPr>
              <w:t>(збир средстава активности)</w:t>
            </w:r>
          </w:p>
        </w:tc>
        <w:tc>
          <w:tcPr>
            <w:tcW w:w="1620" w:type="dxa"/>
            <w:shd w:val="clear" w:color="auto" w:fill="C5E0B3"/>
            <w:vAlign w:val="center"/>
            <w:hideMark/>
          </w:tcPr>
          <w:p w:rsidR="00574FA5" w:rsidRPr="009B6989" w:rsidRDefault="00574FA5" w:rsidP="006A5D7E">
            <w:pPr>
              <w:spacing w:after="0" w:line="240" w:lineRule="auto"/>
              <w:jc w:val="center"/>
              <w:rPr>
                <w:rFonts w:ascii="Times New Roman" w:hAnsi="Times New Roman"/>
                <w:b/>
                <w:color w:val="5B9BD5"/>
              </w:rPr>
            </w:pPr>
            <w:r w:rsidRPr="00481A85">
              <w:rPr>
                <w:rFonts w:ascii="Times New Roman" w:hAnsi="Times New Roman"/>
                <w:b/>
                <w:color w:val="000000" w:themeColor="text1"/>
              </w:rPr>
              <w:t>извор финансирања</w:t>
            </w:r>
          </w:p>
        </w:tc>
        <w:tc>
          <w:tcPr>
            <w:tcW w:w="2160" w:type="dxa"/>
            <w:shd w:val="clear" w:color="auto" w:fill="C5E0B3"/>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полазна вредност (2019)</w:t>
            </w:r>
          </w:p>
          <w:p w:rsidR="00574FA5" w:rsidRPr="009B6989" w:rsidRDefault="00574FA5" w:rsidP="006A5D7E">
            <w:pPr>
              <w:spacing w:after="0" w:line="240" w:lineRule="auto"/>
              <w:rPr>
                <w:rFonts w:ascii="Times New Roman" w:hAnsi="Times New Roman"/>
              </w:rPr>
            </w:pPr>
            <w:r w:rsidRPr="009B6989">
              <w:rPr>
                <w:rFonts w:ascii="Times New Roman" w:hAnsi="Times New Roman"/>
              </w:rPr>
              <w:t xml:space="preserve">Извештај о спроведеним активностима из Акционог Плана </w:t>
            </w:r>
            <w:r w:rsidR="001B1EF2">
              <w:rPr>
                <w:rFonts w:ascii="Times New Roman" w:hAnsi="Times New Roman"/>
              </w:rPr>
              <w:t xml:space="preserve">за спровођење </w:t>
            </w:r>
            <w:r w:rsidRPr="009B6989">
              <w:rPr>
                <w:rFonts w:ascii="Times New Roman" w:hAnsi="Times New Roman"/>
              </w:rPr>
              <w:t>Стратегије превенције и сузбијања трговине људима, посебно женама и децом и заштите жртава за период  2017/2018 (број и садржај спроведених обука и број обучених)</w:t>
            </w:r>
          </w:p>
        </w:tc>
        <w:tc>
          <w:tcPr>
            <w:tcW w:w="1890" w:type="dxa"/>
            <w:shd w:val="clear" w:color="auto" w:fill="C5E0B3"/>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циљна вредност (2020)</w:t>
            </w:r>
          </w:p>
          <w:p w:rsidR="00574FA5" w:rsidRPr="009B6989" w:rsidRDefault="00574FA5" w:rsidP="006A5D7E">
            <w:pPr>
              <w:spacing w:after="0" w:line="240" w:lineRule="auto"/>
              <w:rPr>
                <w:rFonts w:ascii="Times New Roman" w:hAnsi="Times New Roman"/>
              </w:rPr>
            </w:pPr>
            <w:r w:rsidRPr="009B6989">
              <w:rPr>
                <w:rFonts w:ascii="Times New Roman" w:hAnsi="Times New Roman"/>
              </w:rPr>
              <w:t>Извештај о спроведеним активностима из Акционог Плана</w:t>
            </w:r>
            <w:r w:rsidR="001B1EF2">
              <w:rPr>
                <w:rFonts w:ascii="Times New Roman" w:hAnsi="Times New Roman"/>
              </w:rPr>
              <w:t xml:space="preserve"> за спровођење</w:t>
            </w:r>
            <w:r w:rsidRPr="009B6989">
              <w:rPr>
                <w:rFonts w:ascii="Times New Roman" w:hAnsi="Times New Roman"/>
              </w:rPr>
              <w:t xml:space="preserve"> Стратегије превенције и сузбијања трговине људима, посебно женама и децом и заштите жртава за период 2019/2020 (број и садржај спроведених обука и број обучених </w:t>
            </w:r>
          </w:p>
        </w:tc>
        <w:tc>
          <w:tcPr>
            <w:tcW w:w="2250" w:type="dxa"/>
            <w:shd w:val="clear" w:color="auto" w:fill="C5E0B3"/>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t>извор верификације</w:t>
            </w:r>
          </w:p>
          <w:p w:rsidR="00574FA5" w:rsidRPr="009B6989" w:rsidRDefault="00574FA5" w:rsidP="006A5D7E">
            <w:pPr>
              <w:spacing w:after="0" w:line="240" w:lineRule="auto"/>
              <w:rPr>
                <w:rFonts w:ascii="Times New Roman" w:hAnsi="Times New Roman"/>
                <w:b/>
              </w:rPr>
            </w:pPr>
          </w:p>
          <w:p w:rsidR="00574FA5" w:rsidRPr="009B6989" w:rsidRDefault="00574FA5" w:rsidP="006A5D7E">
            <w:pPr>
              <w:spacing w:after="0" w:line="240" w:lineRule="auto"/>
              <w:rPr>
                <w:rFonts w:ascii="Times New Roman" w:hAnsi="Times New Roman"/>
              </w:rPr>
            </w:pPr>
            <w:r w:rsidRPr="009B6989">
              <w:rPr>
                <w:rFonts w:ascii="Times New Roman" w:hAnsi="Times New Roman"/>
              </w:rPr>
              <w:t>Извештаји</w:t>
            </w:r>
          </w:p>
        </w:tc>
        <w:tc>
          <w:tcPr>
            <w:tcW w:w="2826" w:type="dxa"/>
            <w:shd w:val="clear" w:color="auto" w:fill="C5E0B3"/>
            <w:hideMark/>
          </w:tcPr>
          <w:p w:rsidR="00574FA5" w:rsidRPr="009B6989" w:rsidRDefault="00574FA5" w:rsidP="006A5D7E">
            <w:pPr>
              <w:rPr>
                <w:rFonts w:ascii="Times New Roman" w:hAnsi="Times New Roman"/>
                <w:b/>
                <w:bCs/>
              </w:rPr>
            </w:pPr>
          </w:p>
        </w:tc>
      </w:tr>
      <w:tr w:rsidR="00574FA5" w:rsidRPr="009B6989" w:rsidTr="008F3E97">
        <w:trPr>
          <w:trHeight w:val="717"/>
        </w:trPr>
        <w:tc>
          <w:tcPr>
            <w:tcW w:w="4315" w:type="dxa"/>
            <w:gridSpan w:val="3"/>
            <w:shd w:val="clear" w:color="auto" w:fill="C5E0B3"/>
            <w:noWrap/>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активност</w:t>
            </w:r>
          </w:p>
        </w:tc>
        <w:tc>
          <w:tcPr>
            <w:tcW w:w="162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рок реализације</w:t>
            </w:r>
          </w:p>
        </w:tc>
        <w:tc>
          <w:tcPr>
            <w:tcW w:w="216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потребна средства</w:t>
            </w:r>
          </w:p>
        </w:tc>
        <w:tc>
          <w:tcPr>
            <w:tcW w:w="189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извор финансирања</w:t>
            </w:r>
          </w:p>
        </w:tc>
        <w:tc>
          <w:tcPr>
            <w:tcW w:w="225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носиоци активности</w:t>
            </w:r>
          </w:p>
        </w:tc>
        <w:tc>
          <w:tcPr>
            <w:tcW w:w="2826" w:type="dxa"/>
            <w:shd w:val="clear" w:color="auto" w:fill="C5E0B3"/>
            <w:vAlign w:val="center"/>
            <w:hideMark/>
          </w:tcPr>
          <w:p w:rsidR="00574FA5" w:rsidRPr="009B6989" w:rsidRDefault="00574FA5" w:rsidP="006A5D7E">
            <w:pPr>
              <w:jc w:val="center"/>
              <w:rPr>
                <w:rFonts w:ascii="Times New Roman" w:hAnsi="Times New Roman"/>
                <w:bCs/>
              </w:rPr>
            </w:pPr>
            <w:r w:rsidRPr="009B6989">
              <w:rPr>
                <w:rFonts w:ascii="Times New Roman" w:hAnsi="Times New Roman"/>
                <w:bCs/>
              </w:rPr>
              <w:t>индикатори активности</w:t>
            </w:r>
          </w:p>
        </w:tc>
      </w:tr>
      <w:tr w:rsidR="00574FA5" w:rsidRPr="009B6989" w:rsidTr="008F3E97">
        <w:trPr>
          <w:trHeight w:val="848"/>
        </w:trPr>
        <w:tc>
          <w:tcPr>
            <w:tcW w:w="1418" w:type="dxa"/>
            <w:gridSpan w:val="2"/>
            <w:shd w:val="clear" w:color="auto" w:fill="auto"/>
            <w:noWrap/>
            <w:vAlign w:val="center"/>
          </w:tcPr>
          <w:p w:rsidR="00574FA5" w:rsidRPr="009B6989" w:rsidRDefault="00574FA5" w:rsidP="00C41C1D">
            <w:pPr>
              <w:spacing w:after="0" w:line="240" w:lineRule="auto"/>
              <w:rPr>
                <w:rFonts w:ascii="Times New Roman" w:hAnsi="Times New Roman"/>
                <w:lang w:val="sr-Cyrl-CS"/>
              </w:rPr>
            </w:pPr>
            <w:r w:rsidRPr="009B6989">
              <w:rPr>
                <w:rFonts w:ascii="Times New Roman" w:hAnsi="Times New Roman"/>
              </w:rPr>
              <w:t>2.2.</w:t>
            </w:r>
            <w:r w:rsidR="00C41C1D" w:rsidRPr="009B6989">
              <w:rPr>
                <w:rFonts w:ascii="Times New Roman" w:hAnsi="Times New Roman"/>
                <w:lang w:val="sr-Cyrl-CS"/>
              </w:rPr>
              <w:t>1</w:t>
            </w:r>
          </w:p>
        </w:tc>
        <w:tc>
          <w:tcPr>
            <w:tcW w:w="2897" w:type="dxa"/>
            <w:shd w:val="clear" w:color="auto" w:fill="auto"/>
          </w:tcPr>
          <w:p w:rsidR="00AA4E2F" w:rsidRPr="009B6989" w:rsidRDefault="00AA4E2F" w:rsidP="002C406A">
            <w:pPr>
              <w:spacing w:after="0" w:line="240" w:lineRule="auto"/>
              <w:ind w:left="142" w:hanging="142"/>
              <w:rPr>
                <w:rFonts w:ascii="Times New Roman" w:hAnsi="Times New Roman"/>
                <w:lang w:val="sr-Cyrl-CS"/>
              </w:rPr>
            </w:pPr>
            <w:r w:rsidRPr="009B6989">
              <w:rPr>
                <w:rFonts w:ascii="Times New Roman" w:hAnsi="Times New Roman"/>
                <w:lang w:val="sr-Cyrl-CS"/>
              </w:rPr>
              <w:t xml:space="preserve">1.Израдити, усвојити и </w:t>
            </w:r>
            <w:r w:rsidR="002C406A">
              <w:rPr>
                <w:rFonts w:ascii="Times New Roman" w:hAnsi="Times New Roman"/>
                <w:lang w:val="sr-Cyrl-CS"/>
              </w:rPr>
              <w:t xml:space="preserve">   </w:t>
            </w:r>
            <w:r w:rsidRPr="009B6989">
              <w:rPr>
                <w:rFonts w:ascii="Times New Roman" w:hAnsi="Times New Roman"/>
                <w:lang w:val="sr-Cyrl-CS"/>
              </w:rPr>
              <w:t xml:space="preserve">применити обавезну инструкцију о поступању </w:t>
            </w:r>
            <w:r w:rsidR="00534A5B">
              <w:rPr>
                <w:rFonts w:ascii="Times New Roman" w:hAnsi="Times New Roman"/>
                <w:lang w:val="sr-Cyrl-CS"/>
              </w:rPr>
              <w:t>запослених у М</w:t>
            </w:r>
            <w:r>
              <w:rPr>
                <w:rFonts w:ascii="Times New Roman" w:hAnsi="Times New Roman"/>
                <w:lang w:val="sr-Cyrl-CS"/>
              </w:rPr>
              <w:t>инистарств</w:t>
            </w:r>
            <w:r w:rsidR="00534A5B">
              <w:rPr>
                <w:rFonts w:ascii="Times New Roman" w:hAnsi="Times New Roman"/>
                <w:lang w:val="sr-Cyrl-CS"/>
              </w:rPr>
              <w:t>у</w:t>
            </w:r>
            <w:r>
              <w:rPr>
                <w:rFonts w:ascii="Times New Roman" w:hAnsi="Times New Roman"/>
                <w:lang w:val="sr-Cyrl-CS"/>
              </w:rPr>
              <w:t xml:space="preserve"> унутрашњих послова </w:t>
            </w:r>
            <w:r w:rsidRPr="009B6989">
              <w:rPr>
                <w:rFonts w:ascii="Times New Roman" w:hAnsi="Times New Roman"/>
                <w:lang w:val="sr-Cyrl-CS"/>
              </w:rPr>
              <w:t xml:space="preserve">у случајевима трговине људима </w:t>
            </w:r>
          </w:p>
          <w:p w:rsidR="00574FA5" w:rsidRPr="009B6989" w:rsidRDefault="00574FA5" w:rsidP="006A5D7E">
            <w:pPr>
              <w:spacing w:after="0" w:line="240" w:lineRule="auto"/>
              <w:rPr>
                <w:rFonts w:ascii="Times New Roman" w:hAnsi="Times New Roman"/>
              </w:rPr>
            </w:pPr>
          </w:p>
        </w:tc>
        <w:tc>
          <w:tcPr>
            <w:tcW w:w="1620" w:type="dxa"/>
            <w:shd w:val="clear" w:color="auto" w:fill="auto"/>
          </w:tcPr>
          <w:p w:rsidR="00574FA5" w:rsidRPr="00B43E00" w:rsidRDefault="00574FA5" w:rsidP="00C41C1D">
            <w:pPr>
              <w:spacing w:after="0" w:line="240" w:lineRule="auto"/>
              <w:rPr>
                <w:rFonts w:ascii="Times New Roman" w:hAnsi="Times New Roman"/>
              </w:rPr>
            </w:pPr>
            <w:r w:rsidRPr="009B0981">
              <w:rPr>
                <w:rFonts w:ascii="Times New Roman" w:hAnsi="Times New Roman"/>
              </w:rPr>
              <w:lastRenderedPageBreak/>
              <w:t>2019</w:t>
            </w:r>
            <w:r w:rsidR="00B43E00">
              <w:rPr>
                <w:rFonts w:ascii="Times New Roman" w:hAnsi="Times New Roman"/>
              </w:rPr>
              <w:t>. година</w:t>
            </w:r>
          </w:p>
        </w:tc>
        <w:tc>
          <w:tcPr>
            <w:tcW w:w="2160" w:type="dxa"/>
            <w:shd w:val="clear" w:color="auto" w:fill="auto"/>
          </w:tcPr>
          <w:p w:rsidR="000918A7" w:rsidRPr="009B0981" w:rsidRDefault="000918A7" w:rsidP="006A5D7E">
            <w:pPr>
              <w:spacing w:after="0" w:line="240" w:lineRule="auto"/>
              <w:rPr>
                <w:rFonts w:ascii="Times New Roman" w:hAnsi="Times New Roman"/>
              </w:rPr>
            </w:pPr>
            <w:r w:rsidRPr="009B0981">
              <w:rPr>
                <w:rFonts w:ascii="Times New Roman" w:hAnsi="Times New Roman"/>
              </w:rPr>
              <w:t>Твининг пројекат „</w:t>
            </w:r>
            <w:r w:rsidR="007B0AFC" w:rsidRPr="009B0981">
              <w:rPr>
                <w:rFonts w:ascii="Times New Roman" w:hAnsi="Times New Roman"/>
              </w:rPr>
              <w:t xml:space="preserve">Подршка јачању  борбе </w:t>
            </w:r>
            <w:r w:rsidRPr="009B0981">
              <w:rPr>
                <w:rFonts w:ascii="Times New Roman" w:hAnsi="Times New Roman"/>
              </w:rPr>
              <w:t>против трговине људима</w:t>
            </w:r>
            <w:r w:rsidR="00C152E9" w:rsidRPr="009A0CFB">
              <w:rPr>
                <w:rFonts w:ascii="Times New Roman" w:hAnsi="Times New Roman"/>
                <w:color w:val="000000" w:themeColor="text1"/>
              </w:rPr>
              <w:t>”</w:t>
            </w:r>
            <w:r w:rsidRPr="009B0981">
              <w:rPr>
                <w:rFonts w:ascii="Times New Roman" w:hAnsi="Times New Roman"/>
              </w:rPr>
              <w:t xml:space="preserve"> </w:t>
            </w:r>
            <w:r w:rsidR="00B70F8F" w:rsidRPr="009B0981">
              <w:rPr>
                <w:rFonts w:ascii="Times New Roman" w:hAnsi="Times New Roman"/>
              </w:rPr>
              <w:t>ИПА 2014,</w:t>
            </w:r>
          </w:p>
          <w:p w:rsidR="000918A7" w:rsidRPr="00B43E00" w:rsidRDefault="00B70F8F" w:rsidP="00B70F8F">
            <w:pPr>
              <w:spacing w:after="0" w:line="240" w:lineRule="auto"/>
              <w:rPr>
                <w:rFonts w:ascii="Times New Roman" w:hAnsi="Times New Roman"/>
              </w:rPr>
            </w:pPr>
            <w:r w:rsidRPr="009B0981">
              <w:rPr>
                <w:rFonts w:ascii="Times New Roman" w:hAnsi="Times New Roman"/>
              </w:rPr>
              <w:t>600.000 РСД</w:t>
            </w:r>
          </w:p>
          <w:p w:rsidR="002C406A" w:rsidRDefault="00413B59" w:rsidP="00B70F8F">
            <w:pPr>
              <w:spacing w:after="0" w:line="240" w:lineRule="auto"/>
              <w:rPr>
                <w:rFonts w:ascii="Times New Roman" w:hAnsi="Times New Roman"/>
              </w:rPr>
            </w:pPr>
            <w:r>
              <w:rPr>
                <w:rFonts w:ascii="Times New Roman" w:hAnsi="Times New Roman"/>
              </w:rPr>
              <w:t xml:space="preserve">Пројекат „Међународне </w:t>
            </w:r>
            <w:r>
              <w:rPr>
                <w:rFonts w:ascii="Times New Roman" w:hAnsi="Times New Roman"/>
              </w:rPr>
              <w:lastRenderedPageBreak/>
              <w:t>организације за миграције</w:t>
            </w:r>
            <w:r w:rsidRPr="009A0CFB">
              <w:rPr>
                <w:rFonts w:ascii="Times New Roman" w:hAnsi="Times New Roman"/>
                <w:color w:val="000000" w:themeColor="text1"/>
              </w:rPr>
              <w:t>”</w:t>
            </w:r>
            <w:r>
              <w:rPr>
                <w:rFonts w:ascii="Times New Roman" w:hAnsi="Times New Roman"/>
              </w:rPr>
              <w:t xml:space="preserve"> – ИОМ</w:t>
            </w:r>
            <w:r w:rsidR="00B6156A" w:rsidRPr="009B0981">
              <w:rPr>
                <w:rFonts w:ascii="Times New Roman" w:hAnsi="Times New Roman"/>
                <w:lang w:val="sr-Cyrl-CS"/>
              </w:rPr>
              <w:t>„</w:t>
            </w:r>
            <w:r w:rsidR="00B70F8F" w:rsidRPr="009B0981">
              <w:rPr>
                <w:rFonts w:ascii="Times New Roman" w:hAnsi="Times New Roman"/>
              </w:rPr>
              <w:t>Унапређење</w:t>
            </w:r>
          </w:p>
          <w:p w:rsidR="00B43E00" w:rsidRDefault="002C406A" w:rsidP="00B70F8F">
            <w:pPr>
              <w:spacing w:after="0" w:line="240" w:lineRule="auto"/>
              <w:rPr>
                <w:rFonts w:ascii="Times New Roman" w:hAnsi="Times New Roman"/>
              </w:rPr>
            </w:pPr>
            <w:r>
              <w:rPr>
                <w:rFonts w:ascii="Times New Roman" w:hAnsi="Times New Roman"/>
              </w:rPr>
              <w:t>к</w:t>
            </w:r>
            <w:r w:rsidR="00B70F8F" w:rsidRPr="009B0981">
              <w:rPr>
                <w:rFonts w:ascii="Times New Roman" w:hAnsi="Times New Roman"/>
              </w:rPr>
              <w:t>апацитета</w:t>
            </w:r>
            <w:r>
              <w:rPr>
                <w:rFonts w:ascii="Times New Roman" w:hAnsi="Times New Roman"/>
              </w:rPr>
              <w:t xml:space="preserve"> </w:t>
            </w:r>
            <w:r w:rsidR="00B70F8F" w:rsidRPr="009B0981">
              <w:rPr>
                <w:rFonts w:ascii="Times New Roman" w:hAnsi="Times New Roman"/>
              </w:rPr>
              <w:t>и</w:t>
            </w:r>
          </w:p>
          <w:p w:rsidR="00B6156A" w:rsidRPr="009B0981" w:rsidRDefault="00B43E00" w:rsidP="00B70F8F">
            <w:pPr>
              <w:spacing w:after="0" w:line="240" w:lineRule="auto"/>
              <w:rPr>
                <w:rFonts w:ascii="Times New Roman" w:hAnsi="Times New Roman"/>
                <w:lang w:val="sr-Cyrl-CS"/>
              </w:rPr>
            </w:pPr>
            <w:r>
              <w:rPr>
                <w:rFonts w:ascii="Times New Roman" w:hAnsi="Times New Roman"/>
              </w:rPr>
              <w:t>м</w:t>
            </w:r>
            <w:r w:rsidR="00B70F8F" w:rsidRPr="009B0981">
              <w:rPr>
                <w:rFonts w:ascii="Times New Roman" w:hAnsi="Times New Roman"/>
              </w:rPr>
              <w:t>еханизама</w:t>
            </w:r>
            <w:r w:rsidR="002C406A">
              <w:rPr>
                <w:rFonts w:ascii="Times New Roman" w:hAnsi="Times New Roman"/>
              </w:rPr>
              <w:t xml:space="preserve"> </w:t>
            </w:r>
            <w:r w:rsidR="00B70F8F" w:rsidRPr="009B0981">
              <w:rPr>
                <w:rFonts w:ascii="Times New Roman" w:hAnsi="Times New Roman"/>
              </w:rPr>
              <w:t>за</w:t>
            </w:r>
            <w:r w:rsidR="002C406A">
              <w:rPr>
                <w:rFonts w:ascii="Times New Roman" w:hAnsi="Times New Roman"/>
              </w:rPr>
              <w:t xml:space="preserve"> </w:t>
            </w:r>
            <w:r w:rsidR="00B70F8F" w:rsidRPr="009B0981">
              <w:rPr>
                <w:rFonts w:ascii="Times New Roman" w:hAnsi="Times New Roman"/>
              </w:rPr>
              <w:t>идентификацију</w:t>
            </w:r>
            <w:r w:rsidR="002C406A">
              <w:rPr>
                <w:rFonts w:ascii="Times New Roman" w:hAnsi="Times New Roman"/>
              </w:rPr>
              <w:t xml:space="preserve"> </w:t>
            </w:r>
            <w:r w:rsidR="00B70F8F" w:rsidRPr="009B0981">
              <w:rPr>
                <w:rFonts w:ascii="Times New Roman" w:hAnsi="Times New Roman"/>
              </w:rPr>
              <w:t>и</w:t>
            </w:r>
            <w:r w:rsidR="002C406A">
              <w:rPr>
                <w:rFonts w:ascii="Times New Roman" w:hAnsi="Times New Roman"/>
              </w:rPr>
              <w:t xml:space="preserve"> </w:t>
            </w:r>
            <w:r w:rsidR="00B70F8F" w:rsidRPr="009B0981">
              <w:rPr>
                <w:rFonts w:ascii="Times New Roman" w:hAnsi="Times New Roman"/>
              </w:rPr>
              <w:t>заштиту</w:t>
            </w:r>
            <w:r w:rsidR="002C406A">
              <w:rPr>
                <w:rFonts w:ascii="Times New Roman" w:hAnsi="Times New Roman"/>
              </w:rPr>
              <w:t xml:space="preserve"> </w:t>
            </w:r>
            <w:r w:rsidR="00B70F8F" w:rsidRPr="009B0981">
              <w:rPr>
                <w:rFonts w:ascii="Times New Roman" w:hAnsi="Times New Roman"/>
              </w:rPr>
              <w:t>рањивих</w:t>
            </w:r>
            <w:r w:rsidR="002C406A">
              <w:rPr>
                <w:rFonts w:ascii="Times New Roman" w:hAnsi="Times New Roman"/>
              </w:rPr>
              <w:t xml:space="preserve"> </w:t>
            </w:r>
            <w:r w:rsidR="00B70F8F" w:rsidRPr="009B0981">
              <w:rPr>
                <w:rFonts w:ascii="Times New Roman" w:hAnsi="Times New Roman"/>
              </w:rPr>
              <w:t>мигранат</w:t>
            </w:r>
            <w:r>
              <w:rPr>
                <w:rFonts w:ascii="Times New Roman" w:hAnsi="Times New Roman"/>
              </w:rPr>
              <w:t xml:space="preserve">а </w:t>
            </w:r>
            <w:r w:rsidR="00B70F8F" w:rsidRPr="009B0981">
              <w:rPr>
                <w:rFonts w:ascii="Times New Roman" w:hAnsi="Times New Roman"/>
              </w:rPr>
              <w:t>наЗападном</w:t>
            </w:r>
            <w:r w:rsidR="002C406A">
              <w:rPr>
                <w:rFonts w:ascii="Times New Roman" w:hAnsi="Times New Roman"/>
              </w:rPr>
              <w:t xml:space="preserve"> </w:t>
            </w:r>
            <w:r w:rsidR="00B70F8F" w:rsidRPr="009B0981">
              <w:rPr>
                <w:rFonts w:ascii="Times New Roman" w:hAnsi="Times New Roman"/>
              </w:rPr>
              <w:t xml:space="preserve">Балкану - фаза </w:t>
            </w:r>
            <w:r w:rsidR="00B70F8F" w:rsidRPr="009B0981">
              <w:rPr>
                <w:rFonts w:ascii="Times New Roman" w:hAnsi="Times New Roman"/>
                <w:lang w:val="sr-Cyrl-CS"/>
              </w:rPr>
              <w:t>3</w:t>
            </w:r>
            <w:r w:rsidR="00C152E9" w:rsidRPr="009A0CFB">
              <w:rPr>
                <w:rFonts w:ascii="Times New Roman" w:hAnsi="Times New Roman"/>
                <w:color w:val="000000" w:themeColor="text1"/>
              </w:rPr>
              <w:t>”</w:t>
            </w:r>
          </w:p>
          <w:p w:rsidR="00B70F8F" w:rsidRPr="009B0981" w:rsidRDefault="00B70F8F" w:rsidP="00B70F8F">
            <w:pPr>
              <w:spacing w:after="0" w:line="240" w:lineRule="auto"/>
              <w:rPr>
                <w:rFonts w:ascii="Times New Roman" w:hAnsi="Times New Roman"/>
              </w:rPr>
            </w:pPr>
            <w:r w:rsidRPr="009B0981">
              <w:rPr>
                <w:rFonts w:ascii="Times New Roman" w:hAnsi="Times New Roman"/>
              </w:rPr>
              <w:t>600.000РСД</w:t>
            </w:r>
          </w:p>
        </w:tc>
        <w:tc>
          <w:tcPr>
            <w:tcW w:w="1890" w:type="dxa"/>
            <w:shd w:val="clear" w:color="auto" w:fill="auto"/>
          </w:tcPr>
          <w:p w:rsidR="00574FA5" w:rsidRPr="009B6989" w:rsidRDefault="00B6156A" w:rsidP="006A5D7E">
            <w:pPr>
              <w:spacing w:after="0" w:line="240" w:lineRule="auto"/>
              <w:rPr>
                <w:rFonts w:ascii="Times New Roman" w:hAnsi="Times New Roman"/>
                <w:color w:val="000000" w:themeColor="text1"/>
              </w:rPr>
            </w:pPr>
            <w:r>
              <w:rPr>
                <w:rFonts w:ascii="Times New Roman" w:hAnsi="Times New Roman"/>
                <w:color w:val="000000" w:themeColor="text1"/>
              </w:rPr>
              <w:lastRenderedPageBreak/>
              <w:t>Донације</w:t>
            </w:r>
          </w:p>
          <w:p w:rsidR="00B6156A" w:rsidRDefault="00B6156A" w:rsidP="00B70F8F">
            <w:pPr>
              <w:spacing w:after="0" w:line="240" w:lineRule="auto"/>
              <w:rPr>
                <w:rFonts w:ascii="Times New Roman" w:hAnsi="Times New Roman"/>
                <w:color w:val="000000" w:themeColor="text1"/>
              </w:rPr>
            </w:pPr>
          </w:p>
          <w:p w:rsidR="00B6156A" w:rsidRDefault="00B6156A" w:rsidP="00B70F8F">
            <w:pPr>
              <w:spacing w:after="0" w:line="240" w:lineRule="auto"/>
              <w:rPr>
                <w:rFonts w:ascii="Times New Roman" w:hAnsi="Times New Roman"/>
                <w:color w:val="000000" w:themeColor="text1"/>
              </w:rPr>
            </w:pPr>
          </w:p>
          <w:p w:rsidR="00BE7E35" w:rsidRPr="009B6989" w:rsidRDefault="00BE7E35" w:rsidP="00B70F8F">
            <w:pPr>
              <w:spacing w:after="0" w:line="240" w:lineRule="auto"/>
              <w:rPr>
                <w:rFonts w:ascii="Times New Roman" w:hAnsi="Times New Roman"/>
                <w:color w:val="7030A0"/>
                <w:lang w:val="sr-Cyrl-CS"/>
              </w:rPr>
            </w:pPr>
          </w:p>
        </w:tc>
        <w:tc>
          <w:tcPr>
            <w:tcW w:w="2250" w:type="dxa"/>
            <w:shd w:val="clear" w:color="auto" w:fill="auto"/>
          </w:tcPr>
          <w:p w:rsidR="00574FA5" w:rsidRPr="009B6989" w:rsidRDefault="00574FA5" w:rsidP="006A5D7E">
            <w:pPr>
              <w:spacing w:after="0" w:line="240" w:lineRule="auto"/>
              <w:rPr>
                <w:rFonts w:ascii="Times New Roman" w:hAnsi="Times New Roman"/>
              </w:rPr>
            </w:pPr>
            <w:r w:rsidRPr="009B6989">
              <w:rPr>
                <w:rFonts w:ascii="Times New Roman" w:hAnsi="Times New Roman"/>
                <w:b/>
              </w:rPr>
              <w:t>Министарство унутрашњих послова</w:t>
            </w:r>
            <w:r w:rsidR="002C406A">
              <w:rPr>
                <w:rFonts w:ascii="Times New Roman" w:hAnsi="Times New Roman"/>
                <w:b/>
              </w:rPr>
              <w:t xml:space="preserve"> </w:t>
            </w:r>
            <w:r w:rsidR="00B70F8F" w:rsidRPr="009B6989">
              <w:rPr>
                <w:rFonts w:ascii="Times New Roman" w:hAnsi="Times New Roman"/>
              </w:rPr>
              <w:t>и партнери</w:t>
            </w:r>
          </w:p>
        </w:tc>
        <w:tc>
          <w:tcPr>
            <w:tcW w:w="2826" w:type="dxa"/>
            <w:shd w:val="clear" w:color="auto" w:fill="auto"/>
          </w:tcPr>
          <w:p w:rsidR="00C6436E" w:rsidRPr="009B6989" w:rsidRDefault="008C57A7" w:rsidP="00C82C96">
            <w:pPr>
              <w:spacing w:after="0" w:line="240" w:lineRule="auto"/>
              <w:ind w:left="263" w:hanging="263"/>
              <w:rPr>
                <w:rFonts w:ascii="Times New Roman" w:hAnsi="Times New Roman"/>
                <w:lang w:val="sr-Cyrl-CS"/>
              </w:rPr>
            </w:pPr>
            <w:r w:rsidRPr="009B6989">
              <w:rPr>
                <w:rFonts w:ascii="Times New Roman" w:hAnsi="Times New Roman"/>
                <w:lang w:val="sr-Cyrl-CS"/>
              </w:rPr>
              <w:t>1.</w:t>
            </w:r>
            <w:r w:rsidR="00721A46" w:rsidRPr="009B6989">
              <w:rPr>
                <w:rFonts w:ascii="Times New Roman" w:hAnsi="Times New Roman"/>
                <w:lang w:val="sr-Cyrl-CS"/>
              </w:rPr>
              <w:t>Усвојена  обавезна инструкција</w:t>
            </w:r>
            <w:r w:rsidR="00C41C1D" w:rsidRPr="009B6989">
              <w:rPr>
                <w:rFonts w:ascii="Times New Roman" w:hAnsi="Times New Roman"/>
                <w:lang w:val="sr-Cyrl-CS"/>
              </w:rPr>
              <w:t xml:space="preserve"> о поступању у случајевима трговине људима</w:t>
            </w:r>
            <w:r w:rsidR="00B109C2">
              <w:rPr>
                <w:rFonts w:ascii="Times New Roman" w:hAnsi="Times New Roman"/>
                <w:lang w:val="sr-Cyrl-CS"/>
              </w:rPr>
              <w:t>;</w:t>
            </w:r>
            <w:r w:rsidR="00C41C1D" w:rsidRPr="009B6989">
              <w:rPr>
                <w:rFonts w:ascii="Times New Roman" w:hAnsi="Times New Roman"/>
                <w:lang w:val="sr-Cyrl-CS"/>
              </w:rPr>
              <w:t xml:space="preserve"> </w:t>
            </w:r>
          </w:p>
          <w:p w:rsidR="00C6436E" w:rsidRPr="00B109C2" w:rsidRDefault="008C57A7" w:rsidP="00C82C96">
            <w:pPr>
              <w:spacing w:after="0" w:line="240" w:lineRule="auto"/>
              <w:ind w:left="263" w:hanging="263"/>
              <w:rPr>
                <w:rFonts w:ascii="Times New Roman" w:hAnsi="Times New Roman"/>
                <w:color w:val="000000"/>
              </w:rPr>
            </w:pPr>
            <w:r w:rsidRPr="009B6989">
              <w:rPr>
                <w:rFonts w:ascii="Times New Roman" w:hAnsi="Times New Roman"/>
                <w:color w:val="000000"/>
                <w:lang w:val="sr-Cyrl-CS"/>
              </w:rPr>
              <w:t>2.</w:t>
            </w:r>
            <w:r w:rsidR="00102C85">
              <w:rPr>
                <w:rFonts w:ascii="Times New Roman" w:hAnsi="Times New Roman"/>
                <w:color w:val="000000"/>
                <w:lang w:val="sr-Cyrl-CS"/>
              </w:rPr>
              <w:t xml:space="preserve">  </w:t>
            </w:r>
            <w:r w:rsidRPr="009B6989">
              <w:rPr>
                <w:rFonts w:ascii="Times New Roman" w:hAnsi="Times New Roman"/>
                <w:color w:val="000000"/>
              </w:rPr>
              <w:t>Обуч</w:t>
            </w:r>
            <w:r w:rsidRPr="009B6989">
              <w:rPr>
                <w:rFonts w:ascii="Times New Roman" w:hAnsi="Times New Roman"/>
                <w:color w:val="000000"/>
                <w:lang w:val="sr-Cyrl-CS"/>
              </w:rPr>
              <w:t xml:space="preserve">ено </w:t>
            </w:r>
            <w:r w:rsidRPr="009B6989">
              <w:rPr>
                <w:rFonts w:ascii="Times New Roman" w:hAnsi="Times New Roman"/>
                <w:color w:val="000000"/>
              </w:rPr>
              <w:t xml:space="preserve">50 представника граничне полиције за откривање </w:t>
            </w:r>
            <w:r w:rsidRPr="009B6989">
              <w:rPr>
                <w:rFonts w:ascii="Times New Roman" w:hAnsi="Times New Roman"/>
                <w:color w:val="000000"/>
              </w:rPr>
              <w:lastRenderedPageBreak/>
              <w:t>жртава трговине људима у складу са ФРОНТЕКС моделом</w:t>
            </w:r>
            <w:r w:rsidR="00B109C2">
              <w:rPr>
                <w:rFonts w:ascii="Times New Roman" w:hAnsi="Times New Roman"/>
                <w:color w:val="000000"/>
              </w:rPr>
              <w:t>;</w:t>
            </w:r>
          </w:p>
          <w:p w:rsidR="00C6436E" w:rsidRPr="00B109C2" w:rsidRDefault="008C57A7" w:rsidP="006A5D7E">
            <w:pPr>
              <w:spacing w:after="0" w:line="240" w:lineRule="auto"/>
              <w:rPr>
                <w:rFonts w:ascii="Times New Roman" w:hAnsi="Times New Roman"/>
              </w:rPr>
            </w:pPr>
            <w:r w:rsidRPr="009B6989">
              <w:rPr>
                <w:rFonts w:ascii="Times New Roman" w:hAnsi="Times New Roman"/>
                <w:lang w:val="sr-Cyrl-CS"/>
              </w:rPr>
              <w:t>3</w:t>
            </w:r>
            <w:r w:rsidR="00C41C1D" w:rsidRPr="009B6989">
              <w:rPr>
                <w:rFonts w:ascii="Times New Roman" w:hAnsi="Times New Roman"/>
                <w:lang w:val="sr-Cyrl-CS"/>
              </w:rPr>
              <w:t xml:space="preserve">. </w:t>
            </w:r>
            <w:r w:rsidR="00102C85">
              <w:rPr>
                <w:rFonts w:ascii="Times New Roman" w:hAnsi="Times New Roman"/>
                <w:lang w:val="sr-Cyrl-CS"/>
              </w:rPr>
              <w:t xml:space="preserve"> </w:t>
            </w:r>
            <w:r w:rsidR="00574FA5" w:rsidRPr="009B6989">
              <w:rPr>
                <w:rFonts w:ascii="Times New Roman" w:hAnsi="Times New Roman"/>
              </w:rPr>
              <w:t>Број спроведених обука</w:t>
            </w:r>
            <w:r w:rsidR="00B109C2">
              <w:rPr>
                <w:rFonts w:ascii="Times New Roman" w:hAnsi="Times New Roman"/>
              </w:rPr>
              <w:t>;</w:t>
            </w:r>
          </w:p>
          <w:p w:rsidR="00102C85" w:rsidRDefault="00102C85" w:rsidP="00102C85">
            <w:pPr>
              <w:spacing w:after="0" w:line="240" w:lineRule="auto"/>
              <w:ind w:left="239" w:hanging="283"/>
              <w:rPr>
                <w:rFonts w:ascii="Times New Roman" w:hAnsi="Times New Roman"/>
              </w:rPr>
            </w:pPr>
            <w:r>
              <w:rPr>
                <w:rFonts w:ascii="Times New Roman" w:hAnsi="Times New Roman"/>
                <w:lang w:val="sr-Cyrl-CS"/>
              </w:rPr>
              <w:t xml:space="preserve"> </w:t>
            </w:r>
            <w:r w:rsidR="008C57A7" w:rsidRPr="009B6989">
              <w:rPr>
                <w:rFonts w:ascii="Times New Roman" w:hAnsi="Times New Roman"/>
                <w:lang w:val="sr-Cyrl-CS"/>
              </w:rPr>
              <w:t>4</w:t>
            </w:r>
            <w:r w:rsidR="00574FA5" w:rsidRPr="009B6989">
              <w:rPr>
                <w:rFonts w:ascii="Times New Roman" w:hAnsi="Times New Roman"/>
              </w:rPr>
              <w:t xml:space="preserve">. </w:t>
            </w:r>
            <w:r>
              <w:rPr>
                <w:rFonts w:ascii="Times New Roman" w:hAnsi="Times New Roman"/>
              </w:rPr>
              <w:t xml:space="preserve"> </w:t>
            </w:r>
            <w:r w:rsidR="00574FA5" w:rsidRPr="009B6989">
              <w:rPr>
                <w:rFonts w:ascii="Times New Roman" w:hAnsi="Times New Roman"/>
              </w:rPr>
              <w:t>Број обучених</w:t>
            </w:r>
          </w:p>
          <w:p w:rsidR="00574FA5" w:rsidRPr="00656DAD" w:rsidRDefault="00102C85" w:rsidP="00102C85">
            <w:pPr>
              <w:spacing w:after="0" w:line="240" w:lineRule="auto"/>
              <w:ind w:left="239" w:hanging="283"/>
              <w:rPr>
                <w:rFonts w:ascii="Times New Roman" w:hAnsi="Times New Roman"/>
              </w:rPr>
            </w:pPr>
            <w:r>
              <w:rPr>
                <w:rFonts w:ascii="Times New Roman" w:hAnsi="Times New Roman"/>
              </w:rPr>
              <w:t xml:space="preserve">  </w:t>
            </w:r>
            <w:r w:rsidR="00574FA5" w:rsidRPr="009B6989">
              <w:rPr>
                <w:rFonts w:ascii="Times New Roman" w:hAnsi="Times New Roman"/>
              </w:rPr>
              <w:t xml:space="preserve"> </w:t>
            </w:r>
            <w:r>
              <w:rPr>
                <w:rFonts w:ascii="Times New Roman" w:hAnsi="Times New Roman"/>
              </w:rPr>
              <w:t xml:space="preserve">   </w:t>
            </w:r>
            <w:r w:rsidR="0074744A">
              <w:rPr>
                <w:rFonts w:ascii="Times New Roman" w:hAnsi="Times New Roman"/>
              </w:rPr>
              <w:t>п</w:t>
            </w:r>
            <w:r w:rsidR="00656DAD">
              <w:rPr>
                <w:rFonts w:ascii="Times New Roman" w:hAnsi="Times New Roman"/>
              </w:rPr>
              <w:t xml:space="preserve">рипадника </w:t>
            </w:r>
            <w:r>
              <w:rPr>
                <w:rFonts w:ascii="Times New Roman" w:hAnsi="Times New Roman"/>
              </w:rPr>
              <w:t xml:space="preserve">    </w:t>
            </w:r>
            <w:r w:rsidR="00656DAD">
              <w:rPr>
                <w:rFonts w:ascii="Times New Roman" w:hAnsi="Times New Roman"/>
              </w:rPr>
              <w:t>криминалистичке полиције</w:t>
            </w:r>
          </w:p>
        </w:tc>
      </w:tr>
      <w:tr w:rsidR="004C4809" w:rsidRPr="009B6989" w:rsidTr="008F3E97">
        <w:trPr>
          <w:trHeight w:val="809"/>
        </w:trPr>
        <w:tc>
          <w:tcPr>
            <w:tcW w:w="1418" w:type="dxa"/>
            <w:gridSpan w:val="2"/>
            <w:shd w:val="clear" w:color="auto" w:fill="auto"/>
            <w:noWrap/>
            <w:vAlign w:val="center"/>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lastRenderedPageBreak/>
              <w:t>2.2.</w:t>
            </w:r>
            <w:r w:rsidRPr="009B6989">
              <w:rPr>
                <w:rFonts w:ascii="Times New Roman" w:hAnsi="Times New Roman"/>
                <w:lang w:val="sr-Cyrl-CS"/>
              </w:rPr>
              <w:t>2</w:t>
            </w:r>
            <w:r w:rsidRPr="009B6989">
              <w:rPr>
                <w:rFonts w:ascii="Times New Roman" w:hAnsi="Times New Roman"/>
              </w:rPr>
              <w:t>.</w:t>
            </w:r>
          </w:p>
        </w:tc>
        <w:tc>
          <w:tcPr>
            <w:tcW w:w="2897" w:type="dxa"/>
            <w:shd w:val="clear" w:color="auto" w:fill="auto"/>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t xml:space="preserve">Реализовати акредитоване програме обука за запослене и ангажоване у </w:t>
            </w:r>
            <w:r w:rsidRPr="009B7934">
              <w:rPr>
                <w:rFonts w:ascii="Times New Roman" w:hAnsi="Times New Roman"/>
              </w:rPr>
              <w:t>систему образовања</w:t>
            </w:r>
          </w:p>
        </w:tc>
        <w:tc>
          <w:tcPr>
            <w:tcW w:w="1620" w:type="dxa"/>
            <w:shd w:val="clear" w:color="auto" w:fill="auto"/>
            <w:hideMark/>
          </w:tcPr>
          <w:p w:rsidR="004C4809" w:rsidRPr="00B43E00" w:rsidRDefault="004C4809" w:rsidP="004C4809">
            <w:pPr>
              <w:spacing w:after="0" w:line="240" w:lineRule="auto"/>
              <w:rPr>
                <w:rFonts w:ascii="Times New Roman" w:hAnsi="Times New Roman"/>
              </w:rPr>
            </w:pPr>
            <w:r w:rsidRPr="009B6989">
              <w:rPr>
                <w:rFonts w:ascii="Times New Roman" w:hAnsi="Times New Roman"/>
              </w:rPr>
              <w:t>2019-2020</w:t>
            </w:r>
            <w:r w:rsidR="00B43E00">
              <w:rPr>
                <w:rFonts w:ascii="Times New Roman" w:hAnsi="Times New Roman"/>
              </w:rPr>
              <w:t>. година</w:t>
            </w:r>
          </w:p>
        </w:tc>
        <w:tc>
          <w:tcPr>
            <w:tcW w:w="2160" w:type="dxa"/>
            <w:shd w:val="clear" w:color="auto" w:fill="auto"/>
            <w:hideMark/>
          </w:tcPr>
          <w:p w:rsidR="004C4809" w:rsidRPr="009B6989" w:rsidRDefault="004C4809" w:rsidP="004C4809">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4C4809" w:rsidRDefault="004C4809" w:rsidP="004C4809">
            <w:pPr>
              <w:spacing w:after="0" w:line="240" w:lineRule="auto"/>
              <w:rPr>
                <w:rFonts w:ascii="Times New Roman" w:hAnsi="Times New Roman"/>
                <w:color w:val="FF0000"/>
              </w:rPr>
            </w:pPr>
          </w:p>
          <w:p w:rsidR="004C4809" w:rsidRPr="004C4809" w:rsidRDefault="00413B59" w:rsidP="004C4809">
            <w:pPr>
              <w:spacing w:after="0" w:line="240" w:lineRule="auto"/>
              <w:rPr>
                <w:rFonts w:ascii="Times New Roman" w:hAnsi="Times New Roman"/>
                <w:color w:val="000000" w:themeColor="text1"/>
              </w:rPr>
            </w:pPr>
            <w:r>
              <w:rPr>
                <w:rFonts w:ascii="Times New Roman" w:hAnsi="Times New Roman"/>
                <w:color w:val="000000" w:themeColor="text1"/>
              </w:rPr>
              <w:t xml:space="preserve">Удружење </w:t>
            </w:r>
            <w:r w:rsidR="004C4809" w:rsidRPr="004C4809">
              <w:rPr>
                <w:rFonts w:ascii="Times New Roman" w:hAnsi="Times New Roman"/>
                <w:color w:val="000000" w:themeColor="text1"/>
              </w:rPr>
              <w:t xml:space="preserve">АСТРА пројекат и оквирна процена средстава </w:t>
            </w:r>
          </w:p>
          <w:p w:rsidR="004C4809" w:rsidRPr="009B6989" w:rsidRDefault="004C4809" w:rsidP="004C4809">
            <w:pPr>
              <w:spacing w:after="0" w:line="240" w:lineRule="auto"/>
              <w:rPr>
                <w:rFonts w:ascii="Times New Roman" w:hAnsi="Times New Roman"/>
                <w:color w:val="FF0000"/>
              </w:rPr>
            </w:pPr>
            <w:r w:rsidRPr="004C4809">
              <w:rPr>
                <w:rFonts w:ascii="Times New Roman" w:hAnsi="Times New Roman"/>
                <w:color w:val="000000" w:themeColor="text1"/>
              </w:rPr>
              <w:t>500</w:t>
            </w:r>
            <w:r w:rsidR="004F59B1">
              <w:rPr>
                <w:rFonts w:ascii="Times New Roman" w:hAnsi="Times New Roman"/>
                <w:color w:val="000000" w:themeColor="text1"/>
              </w:rPr>
              <w:t>.</w:t>
            </w:r>
            <w:r w:rsidRPr="004C4809">
              <w:rPr>
                <w:rFonts w:ascii="Times New Roman" w:hAnsi="Times New Roman"/>
                <w:color w:val="000000" w:themeColor="text1"/>
              </w:rPr>
              <w:t xml:space="preserve"> 000 </w:t>
            </w:r>
            <w:r w:rsidR="006D4CBC" w:rsidRPr="006D4CBC">
              <w:rPr>
                <w:rFonts w:ascii="Times New Roman" w:hAnsi="Times New Roman"/>
                <w:color w:val="000000" w:themeColor="text1"/>
              </w:rPr>
              <w:t>РСД</w:t>
            </w:r>
          </w:p>
        </w:tc>
        <w:tc>
          <w:tcPr>
            <w:tcW w:w="1890" w:type="dxa"/>
            <w:shd w:val="clear" w:color="auto" w:fill="auto"/>
            <w:hideMark/>
          </w:tcPr>
          <w:p w:rsidR="004C4809" w:rsidRPr="009B6989" w:rsidRDefault="004C4809" w:rsidP="004C4809">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4C4809" w:rsidRPr="009B6989" w:rsidRDefault="004C4809" w:rsidP="004C4809">
            <w:pPr>
              <w:spacing w:after="0" w:line="240" w:lineRule="auto"/>
              <w:rPr>
                <w:rFonts w:ascii="Times New Roman" w:hAnsi="Times New Roman"/>
                <w:color w:val="FF0000"/>
              </w:rPr>
            </w:pPr>
          </w:p>
        </w:tc>
        <w:tc>
          <w:tcPr>
            <w:tcW w:w="2250" w:type="dxa"/>
            <w:shd w:val="clear" w:color="auto" w:fill="auto"/>
            <w:hideMark/>
          </w:tcPr>
          <w:p w:rsidR="00A81860" w:rsidRDefault="00592117" w:rsidP="00592117">
            <w:pPr>
              <w:spacing w:after="0" w:line="240" w:lineRule="auto"/>
              <w:rPr>
                <w:rFonts w:ascii="Times New Roman" w:hAnsi="Times New Roman"/>
                <w:color w:val="000000" w:themeColor="text1"/>
              </w:rPr>
            </w:pPr>
            <w:r w:rsidRPr="00592117">
              <w:rPr>
                <w:rFonts w:ascii="Times New Roman" w:hAnsi="Times New Roman"/>
                <w:b/>
                <w:color w:val="000000" w:themeColor="text1"/>
              </w:rPr>
              <w:t>Министарство просвете, науке и технолошког развоја</w:t>
            </w:r>
            <w:r w:rsidRPr="00592117">
              <w:rPr>
                <w:rFonts w:ascii="Times New Roman" w:hAnsi="Times New Roman"/>
                <w:color w:val="000000" w:themeColor="text1"/>
              </w:rPr>
              <w:t xml:space="preserve">, </w:t>
            </w:r>
          </w:p>
          <w:p w:rsidR="00592117" w:rsidRPr="00592117" w:rsidRDefault="00592117" w:rsidP="00592117">
            <w:pPr>
              <w:spacing w:after="0" w:line="240" w:lineRule="auto"/>
              <w:rPr>
                <w:rFonts w:ascii="Times New Roman" w:hAnsi="Times New Roman"/>
                <w:color w:val="000000" w:themeColor="text1"/>
              </w:rPr>
            </w:pPr>
            <w:r w:rsidRPr="00592117">
              <w:rPr>
                <w:rFonts w:ascii="Times New Roman" w:hAnsi="Times New Roman"/>
                <w:color w:val="000000" w:themeColor="text1"/>
              </w:rPr>
              <w:t>Центар за заштиту жртава трговине људима и партнери</w:t>
            </w:r>
          </w:p>
          <w:p w:rsidR="00592117" w:rsidRPr="00592117" w:rsidRDefault="00592117" w:rsidP="00592117">
            <w:pPr>
              <w:spacing w:after="0" w:line="240" w:lineRule="auto"/>
              <w:rPr>
                <w:rFonts w:ascii="Times New Roman" w:hAnsi="Times New Roman"/>
                <w:color w:val="000000" w:themeColor="text1"/>
              </w:rPr>
            </w:pPr>
          </w:p>
          <w:p w:rsidR="00592117" w:rsidRDefault="00592117" w:rsidP="00592117">
            <w:pPr>
              <w:spacing w:after="0" w:line="240" w:lineRule="auto"/>
              <w:rPr>
                <w:rFonts w:ascii="Times New Roman" w:hAnsi="Times New Roman"/>
                <w:color w:val="00B0F0"/>
              </w:rPr>
            </w:pPr>
          </w:p>
          <w:p w:rsidR="004C4809" w:rsidRPr="004C4809" w:rsidRDefault="004C4809" w:rsidP="00592117">
            <w:pPr>
              <w:spacing w:after="0" w:line="240" w:lineRule="auto"/>
              <w:rPr>
                <w:rFonts w:ascii="Times New Roman" w:hAnsi="Times New Roman"/>
              </w:rPr>
            </w:pPr>
          </w:p>
        </w:tc>
        <w:tc>
          <w:tcPr>
            <w:tcW w:w="2826" w:type="dxa"/>
            <w:shd w:val="clear" w:color="auto" w:fill="auto"/>
            <w:hideMark/>
          </w:tcPr>
          <w:p w:rsidR="0074744A" w:rsidRDefault="004C4809" w:rsidP="0074744A">
            <w:pPr>
              <w:spacing w:after="0" w:line="240" w:lineRule="auto"/>
              <w:ind w:left="162" w:hanging="162"/>
              <w:rPr>
                <w:rFonts w:ascii="Times New Roman" w:hAnsi="Times New Roman"/>
                <w:color w:val="000000" w:themeColor="text1"/>
              </w:rPr>
            </w:pPr>
            <w:r w:rsidRPr="009B6989">
              <w:rPr>
                <w:rFonts w:ascii="Times New Roman" w:hAnsi="Times New Roman"/>
              </w:rPr>
              <w:t xml:space="preserve">1. </w:t>
            </w:r>
            <w:r w:rsidR="00592117" w:rsidRPr="00592117">
              <w:rPr>
                <w:rFonts w:ascii="Times New Roman" w:hAnsi="Times New Roman"/>
                <w:color w:val="000000" w:themeColor="text1"/>
              </w:rPr>
              <w:t xml:space="preserve">Број спроведених обука </w:t>
            </w:r>
          </w:p>
          <w:p w:rsidR="00592117" w:rsidRPr="00B109C2" w:rsidRDefault="0099110E" w:rsidP="0074744A">
            <w:pPr>
              <w:spacing w:after="0" w:line="240" w:lineRule="auto"/>
              <w:ind w:left="252" w:hanging="162"/>
              <w:rPr>
                <w:rFonts w:ascii="Times New Roman" w:hAnsi="Times New Roman"/>
                <w:color w:val="0000CC"/>
              </w:rPr>
            </w:pPr>
            <w:r>
              <w:rPr>
                <w:rFonts w:ascii="Times New Roman" w:hAnsi="Times New Roman"/>
                <w:color w:val="000000" w:themeColor="text1"/>
              </w:rPr>
              <w:t xml:space="preserve">   </w:t>
            </w:r>
            <w:r w:rsidR="00592117" w:rsidRPr="00592117">
              <w:rPr>
                <w:rFonts w:ascii="Times New Roman" w:hAnsi="Times New Roman"/>
                <w:color w:val="000000" w:themeColor="text1"/>
              </w:rPr>
              <w:t xml:space="preserve">по акредитованом програму Центра за </w:t>
            </w:r>
            <w:r w:rsidR="00B43E00">
              <w:rPr>
                <w:rFonts w:ascii="Times New Roman" w:hAnsi="Times New Roman"/>
                <w:color w:val="000000" w:themeColor="text1"/>
              </w:rPr>
              <w:t>заштиту жртава трговине људима</w:t>
            </w:r>
            <w:r w:rsidR="001066F5">
              <w:rPr>
                <w:rFonts w:ascii="Times New Roman" w:hAnsi="Times New Roman"/>
                <w:color w:val="000000" w:themeColor="text1"/>
              </w:rPr>
              <w:t xml:space="preserve"> </w:t>
            </w:r>
            <w:r w:rsidR="00B43E00">
              <w:rPr>
                <w:rFonts w:ascii="Garamond" w:hAnsi="Garamond"/>
                <w:color w:val="000000" w:themeColor="text1"/>
              </w:rPr>
              <w:t>„</w:t>
            </w:r>
            <w:r w:rsidR="00592117" w:rsidRPr="00592117">
              <w:rPr>
                <w:rFonts w:ascii="Times New Roman" w:hAnsi="Times New Roman"/>
                <w:color w:val="000000" w:themeColor="text1"/>
              </w:rPr>
              <w:t>Заштита деце од трговине људима у образовању</w:t>
            </w:r>
            <w:r w:rsidR="00B43E00">
              <w:rPr>
                <w:rFonts w:ascii="Times New Roman" w:hAnsi="Times New Roman"/>
                <w:color w:val="000000" w:themeColor="text1"/>
              </w:rPr>
              <w:t>”</w:t>
            </w:r>
            <w:r w:rsidR="00B109C2">
              <w:rPr>
                <w:rFonts w:ascii="Times New Roman" w:hAnsi="Times New Roman"/>
                <w:color w:val="000000" w:themeColor="text1"/>
              </w:rPr>
              <w:t>;</w:t>
            </w:r>
          </w:p>
          <w:p w:rsidR="004C4809" w:rsidRPr="00B109C2" w:rsidRDefault="00592117" w:rsidP="00C82C96">
            <w:pPr>
              <w:spacing w:after="0" w:line="240" w:lineRule="auto"/>
              <w:ind w:left="263" w:hanging="263"/>
              <w:rPr>
                <w:rFonts w:ascii="Times New Roman" w:hAnsi="Times New Roman"/>
              </w:rPr>
            </w:pPr>
            <w:r w:rsidRPr="00592117">
              <w:rPr>
                <w:rFonts w:ascii="Times New Roman" w:hAnsi="Times New Roman"/>
                <w:color w:val="000000" w:themeColor="text1"/>
              </w:rPr>
              <w:t>2</w:t>
            </w:r>
            <w:r>
              <w:rPr>
                <w:rFonts w:ascii="Times New Roman" w:hAnsi="Times New Roman"/>
                <w:color w:val="0000CC"/>
              </w:rPr>
              <w:t xml:space="preserve">. </w:t>
            </w:r>
            <w:r w:rsidR="0099110E">
              <w:rPr>
                <w:rFonts w:ascii="Times New Roman" w:hAnsi="Times New Roman"/>
                <w:color w:val="0000CC"/>
              </w:rPr>
              <w:t xml:space="preserve"> </w:t>
            </w:r>
            <w:r w:rsidR="004C4809" w:rsidRPr="009B6989">
              <w:rPr>
                <w:rFonts w:ascii="Times New Roman" w:hAnsi="Times New Roman"/>
              </w:rPr>
              <w:t xml:space="preserve">Број спроведених </w:t>
            </w:r>
            <w:r w:rsidR="004C4809">
              <w:rPr>
                <w:rFonts w:ascii="Times New Roman" w:hAnsi="Times New Roman"/>
              </w:rPr>
              <w:t>акредитованих обука кроз пројек</w:t>
            </w:r>
            <w:r w:rsidR="00C82C96">
              <w:rPr>
                <w:rFonts w:ascii="Times New Roman" w:hAnsi="Times New Roman"/>
              </w:rPr>
              <w:t>ат невладине организације АСТРА</w:t>
            </w:r>
            <w:r w:rsidR="00B109C2">
              <w:rPr>
                <w:rFonts w:ascii="Times New Roman" w:hAnsi="Times New Roman"/>
              </w:rPr>
              <w:t>;</w:t>
            </w:r>
          </w:p>
          <w:p w:rsidR="004C4809" w:rsidRDefault="00C82C96" w:rsidP="004C4809">
            <w:pPr>
              <w:spacing w:after="0" w:line="240" w:lineRule="auto"/>
              <w:ind w:left="263" w:hanging="263"/>
              <w:rPr>
                <w:rFonts w:ascii="Times New Roman" w:hAnsi="Times New Roman"/>
              </w:rPr>
            </w:pPr>
            <w:r>
              <w:rPr>
                <w:rFonts w:ascii="Times New Roman" w:hAnsi="Times New Roman"/>
              </w:rPr>
              <w:t>3</w:t>
            </w:r>
            <w:r w:rsidR="004C4809" w:rsidRPr="009B6989">
              <w:rPr>
                <w:rFonts w:ascii="Times New Roman" w:hAnsi="Times New Roman"/>
              </w:rPr>
              <w:t xml:space="preserve">. </w:t>
            </w:r>
            <w:r w:rsidR="0099110E">
              <w:rPr>
                <w:rFonts w:ascii="Times New Roman" w:hAnsi="Times New Roman"/>
              </w:rPr>
              <w:t xml:space="preserve"> </w:t>
            </w:r>
            <w:r w:rsidR="004C4809" w:rsidRPr="009B6989">
              <w:rPr>
                <w:rFonts w:ascii="Times New Roman" w:hAnsi="Times New Roman"/>
              </w:rPr>
              <w:t>Број обучених у систему образовања</w:t>
            </w:r>
          </w:p>
          <w:p w:rsidR="00592117" w:rsidRPr="004C4809" w:rsidRDefault="00592117" w:rsidP="00C6436E">
            <w:pPr>
              <w:spacing w:after="0" w:line="240" w:lineRule="auto"/>
              <w:rPr>
                <w:rFonts w:ascii="Times New Roman" w:hAnsi="Times New Roman"/>
              </w:rPr>
            </w:pPr>
          </w:p>
        </w:tc>
      </w:tr>
      <w:tr w:rsidR="004C4809" w:rsidRPr="009B6989" w:rsidTr="008F3E97">
        <w:trPr>
          <w:trHeight w:val="1125"/>
        </w:trPr>
        <w:tc>
          <w:tcPr>
            <w:tcW w:w="1418" w:type="dxa"/>
            <w:gridSpan w:val="2"/>
            <w:shd w:val="clear" w:color="auto" w:fill="auto"/>
            <w:noWrap/>
            <w:vAlign w:val="center"/>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t>2.2.</w:t>
            </w:r>
            <w:r w:rsidRPr="009B6989">
              <w:rPr>
                <w:rFonts w:ascii="Times New Roman" w:hAnsi="Times New Roman"/>
                <w:lang w:val="sr-Cyrl-CS"/>
              </w:rPr>
              <w:t>3</w:t>
            </w:r>
            <w:r w:rsidRPr="009B6989">
              <w:rPr>
                <w:rFonts w:ascii="Times New Roman" w:hAnsi="Times New Roman"/>
              </w:rPr>
              <w:t>.</w:t>
            </w:r>
          </w:p>
        </w:tc>
        <w:tc>
          <w:tcPr>
            <w:tcW w:w="2897" w:type="dxa"/>
            <w:shd w:val="clear" w:color="auto" w:fill="auto"/>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t>Реализовати пр</w:t>
            </w:r>
            <w:r w:rsidR="00765A21">
              <w:rPr>
                <w:rFonts w:ascii="Times New Roman" w:hAnsi="Times New Roman"/>
              </w:rPr>
              <w:t>ограме обука за запослене и анга</w:t>
            </w:r>
            <w:r w:rsidR="006F6FCB">
              <w:rPr>
                <w:rFonts w:ascii="Times New Roman" w:hAnsi="Times New Roman"/>
              </w:rPr>
              <w:t>жо</w:t>
            </w:r>
            <w:r w:rsidRPr="009B6989">
              <w:rPr>
                <w:rFonts w:ascii="Times New Roman" w:hAnsi="Times New Roman"/>
              </w:rPr>
              <w:t xml:space="preserve">ване у систему здравствене и социјалне заштите </w:t>
            </w:r>
          </w:p>
        </w:tc>
        <w:tc>
          <w:tcPr>
            <w:tcW w:w="1620" w:type="dxa"/>
            <w:shd w:val="clear" w:color="auto" w:fill="auto"/>
            <w:hideMark/>
          </w:tcPr>
          <w:p w:rsidR="004C4809" w:rsidRPr="00B43E00" w:rsidRDefault="004C4809" w:rsidP="004C4809">
            <w:pPr>
              <w:spacing w:after="0" w:line="240" w:lineRule="auto"/>
              <w:rPr>
                <w:rFonts w:ascii="Times New Roman" w:hAnsi="Times New Roman"/>
              </w:rPr>
            </w:pPr>
            <w:r w:rsidRPr="009B6989">
              <w:rPr>
                <w:rFonts w:ascii="Times New Roman" w:hAnsi="Times New Roman"/>
              </w:rPr>
              <w:t>2019-2020</w:t>
            </w:r>
            <w:r w:rsidR="00B43E00">
              <w:rPr>
                <w:rFonts w:ascii="Times New Roman" w:hAnsi="Times New Roman"/>
              </w:rPr>
              <w:t>. година</w:t>
            </w:r>
          </w:p>
        </w:tc>
        <w:tc>
          <w:tcPr>
            <w:tcW w:w="2160" w:type="dxa"/>
            <w:shd w:val="clear" w:color="auto" w:fill="auto"/>
            <w:hideMark/>
          </w:tcPr>
          <w:p w:rsidR="004C4809" w:rsidRPr="009771EE" w:rsidRDefault="00413B59" w:rsidP="004C4809">
            <w:pPr>
              <w:spacing w:after="0" w:line="240" w:lineRule="auto"/>
              <w:rPr>
                <w:rFonts w:ascii="Times New Roman" w:hAnsi="Times New Roman"/>
                <w:color w:val="000000" w:themeColor="text1"/>
              </w:rPr>
            </w:pPr>
            <w:r>
              <w:rPr>
                <w:rFonts w:ascii="Times New Roman" w:hAnsi="Times New Roman"/>
                <w:color w:val="000000" w:themeColor="text1"/>
              </w:rPr>
              <w:t xml:space="preserve">Удружење </w:t>
            </w:r>
            <w:r w:rsidR="004C4809" w:rsidRPr="009771EE">
              <w:rPr>
                <w:rFonts w:ascii="Times New Roman" w:hAnsi="Times New Roman"/>
                <w:color w:val="000000" w:themeColor="text1"/>
              </w:rPr>
              <w:t xml:space="preserve">АСТРА пројекат и оквирна процена средстава </w:t>
            </w:r>
          </w:p>
          <w:p w:rsidR="004C4809" w:rsidRDefault="004C4809" w:rsidP="004C4809">
            <w:pPr>
              <w:spacing w:after="0" w:line="240" w:lineRule="auto"/>
              <w:rPr>
                <w:rFonts w:ascii="Times New Roman" w:hAnsi="Times New Roman"/>
                <w:color w:val="000000" w:themeColor="text1"/>
              </w:rPr>
            </w:pPr>
            <w:r w:rsidRPr="009771EE">
              <w:rPr>
                <w:rFonts w:ascii="Times New Roman" w:hAnsi="Times New Roman"/>
                <w:color w:val="000000" w:themeColor="text1"/>
              </w:rPr>
              <w:t>500</w:t>
            </w:r>
            <w:r w:rsidR="00082E6C">
              <w:rPr>
                <w:rFonts w:ascii="Times New Roman" w:hAnsi="Times New Roman"/>
                <w:color w:val="000000" w:themeColor="text1"/>
              </w:rPr>
              <w:t>.</w:t>
            </w:r>
            <w:r w:rsidRPr="009771EE">
              <w:rPr>
                <w:rFonts w:ascii="Times New Roman" w:hAnsi="Times New Roman"/>
                <w:color w:val="000000" w:themeColor="text1"/>
              </w:rPr>
              <w:t>000  РСД</w:t>
            </w:r>
          </w:p>
          <w:p w:rsidR="004C4809" w:rsidRDefault="004C4809" w:rsidP="004C4809">
            <w:pPr>
              <w:spacing w:after="0" w:line="240" w:lineRule="auto"/>
              <w:rPr>
                <w:rFonts w:ascii="Times New Roman" w:hAnsi="Times New Roman"/>
                <w:color w:val="000000" w:themeColor="text1"/>
              </w:rPr>
            </w:pPr>
          </w:p>
          <w:p w:rsidR="004C4809" w:rsidRDefault="004C4809" w:rsidP="004C4809">
            <w:pPr>
              <w:spacing w:after="0"/>
              <w:rPr>
                <w:rFonts w:ascii="Times New Roman" w:hAnsi="Times New Roman"/>
              </w:rPr>
            </w:pPr>
            <w:r w:rsidRPr="0091762E">
              <w:rPr>
                <w:rFonts w:ascii="Times New Roman" w:hAnsi="Times New Roman"/>
              </w:rPr>
              <w:t>Твининг пројекат „</w:t>
            </w:r>
            <w:r w:rsidRPr="007B0AFC">
              <w:rPr>
                <w:rFonts w:ascii="Times New Roman" w:hAnsi="Times New Roman"/>
              </w:rPr>
              <w:t>Подршка јачањ</w:t>
            </w:r>
            <w:r w:rsidR="00C152E9">
              <w:rPr>
                <w:rFonts w:ascii="Times New Roman" w:hAnsi="Times New Roman"/>
              </w:rPr>
              <w:t>у  борбе против трговине људима</w:t>
            </w:r>
            <w:r w:rsidR="00C152E9" w:rsidRPr="009A0CFB">
              <w:rPr>
                <w:rFonts w:ascii="Times New Roman" w:hAnsi="Times New Roman"/>
                <w:color w:val="000000" w:themeColor="text1"/>
              </w:rPr>
              <w:t>”</w:t>
            </w:r>
            <w:r w:rsidRPr="0091762E">
              <w:rPr>
                <w:rFonts w:ascii="Times New Roman" w:hAnsi="Times New Roman"/>
              </w:rPr>
              <w:t xml:space="preserve">  ИПА 2014,</w:t>
            </w:r>
          </w:p>
          <w:p w:rsidR="004C4809" w:rsidRPr="006F6FCB" w:rsidRDefault="004C4809" w:rsidP="006F6FCB">
            <w:pPr>
              <w:spacing w:after="0"/>
              <w:rPr>
                <w:rFonts w:ascii="Times New Roman" w:hAnsi="Times New Roman"/>
              </w:rPr>
            </w:pPr>
            <w:r>
              <w:rPr>
                <w:rFonts w:ascii="Times New Roman" w:hAnsi="Times New Roman"/>
              </w:rPr>
              <w:t>100</w:t>
            </w:r>
            <w:r w:rsidRPr="009B6989">
              <w:rPr>
                <w:rFonts w:ascii="Times New Roman" w:hAnsi="Times New Roman"/>
              </w:rPr>
              <w:t>.000 РСД</w:t>
            </w:r>
          </w:p>
        </w:tc>
        <w:tc>
          <w:tcPr>
            <w:tcW w:w="1890" w:type="dxa"/>
            <w:shd w:val="clear" w:color="auto" w:fill="auto"/>
            <w:hideMark/>
          </w:tcPr>
          <w:p w:rsidR="004C4809" w:rsidRPr="009B6989" w:rsidRDefault="004C4809" w:rsidP="004C4809">
            <w:pPr>
              <w:spacing w:after="0" w:line="240" w:lineRule="auto"/>
              <w:rPr>
                <w:rFonts w:ascii="Times New Roman" w:hAnsi="Times New Roman"/>
                <w:color w:val="FF0000"/>
              </w:rPr>
            </w:pPr>
            <w:r w:rsidRPr="009B6989">
              <w:rPr>
                <w:rFonts w:ascii="Times New Roman" w:hAnsi="Times New Roman"/>
                <w:color w:val="000000" w:themeColor="text1"/>
              </w:rPr>
              <w:t>Донације</w:t>
            </w:r>
          </w:p>
        </w:tc>
        <w:tc>
          <w:tcPr>
            <w:tcW w:w="2250" w:type="dxa"/>
            <w:shd w:val="clear" w:color="auto" w:fill="auto"/>
            <w:hideMark/>
          </w:tcPr>
          <w:p w:rsidR="0097793A" w:rsidRDefault="004C4809" w:rsidP="004C4809">
            <w:pPr>
              <w:spacing w:after="0" w:line="240" w:lineRule="auto"/>
              <w:rPr>
                <w:rFonts w:ascii="Times New Roman" w:hAnsi="Times New Roman"/>
              </w:rPr>
            </w:pPr>
            <w:r>
              <w:rPr>
                <w:rFonts w:ascii="Times New Roman" w:hAnsi="Times New Roman"/>
                <w:b/>
              </w:rPr>
              <w:t>Министарство унутрашњих послова</w:t>
            </w:r>
            <w:r w:rsidRPr="009B6989">
              <w:rPr>
                <w:rFonts w:ascii="Times New Roman" w:hAnsi="Times New Roman"/>
              </w:rPr>
              <w:t>, Министарство здравља</w:t>
            </w:r>
            <w:r>
              <w:rPr>
                <w:rFonts w:ascii="Times New Roman" w:hAnsi="Times New Roman"/>
              </w:rPr>
              <w:t>,</w:t>
            </w:r>
          </w:p>
          <w:p w:rsidR="0097793A" w:rsidRDefault="004C4809" w:rsidP="004C4809">
            <w:pPr>
              <w:spacing w:after="0" w:line="240" w:lineRule="auto"/>
              <w:rPr>
                <w:rFonts w:ascii="Times New Roman" w:hAnsi="Times New Roman"/>
              </w:rPr>
            </w:pPr>
            <w:r>
              <w:rPr>
                <w:rFonts w:ascii="Times New Roman" w:hAnsi="Times New Roman"/>
              </w:rPr>
              <w:t xml:space="preserve"> </w:t>
            </w:r>
            <w:r w:rsidR="00765A21">
              <w:rPr>
                <w:rFonts w:ascii="Times New Roman" w:hAnsi="Times New Roman"/>
              </w:rPr>
              <w:t xml:space="preserve">Центар за заштиту жртава трговине људима, </w:t>
            </w:r>
          </w:p>
          <w:p w:rsidR="004C4809" w:rsidRPr="009B6989" w:rsidRDefault="004C4809" w:rsidP="004C4809">
            <w:pPr>
              <w:spacing w:after="0" w:line="240" w:lineRule="auto"/>
              <w:rPr>
                <w:rFonts w:ascii="Times New Roman" w:hAnsi="Times New Roman"/>
              </w:rPr>
            </w:pPr>
            <w:r w:rsidRPr="00CC2F62">
              <w:rPr>
                <w:rFonts w:ascii="Times New Roman" w:hAnsi="Times New Roman"/>
              </w:rPr>
              <w:t>Републички завод са социјалну заштиту</w:t>
            </w:r>
            <w:r w:rsidRPr="009B6989">
              <w:rPr>
                <w:rFonts w:ascii="Times New Roman" w:hAnsi="Times New Roman"/>
              </w:rPr>
              <w:t xml:space="preserve"> и партнери</w:t>
            </w:r>
          </w:p>
        </w:tc>
        <w:tc>
          <w:tcPr>
            <w:tcW w:w="2826" w:type="dxa"/>
            <w:shd w:val="clear" w:color="auto" w:fill="auto"/>
            <w:hideMark/>
          </w:tcPr>
          <w:p w:rsidR="004C4809" w:rsidRPr="00B109C2" w:rsidRDefault="00646E8C" w:rsidP="00646E8C">
            <w:pPr>
              <w:spacing w:after="0" w:line="240" w:lineRule="auto"/>
              <w:ind w:left="263" w:hanging="263"/>
              <w:rPr>
                <w:rFonts w:ascii="Times New Roman" w:hAnsi="Times New Roman"/>
              </w:rPr>
            </w:pPr>
            <w:r>
              <w:rPr>
                <w:rFonts w:ascii="Times New Roman" w:hAnsi="Times New Roman"/>
              </w:rPr>
              <w:t xml:space="preserve">1. </w:t>
            </w:r>
            <w:r w:rsidR="0097793A">
              <w:rPr>
                <w:rFonts w:ascii="Times New Roman" w:hAnsi="Times New Roman"/>
              </w:rPr>
              <w:t xml:space="preserve"> </w:t>
            </w:r>
            <w:r>
              <w:rPr>
                <w:rFonts w:ascii="Times New Roman" w:hAnsi="Times New Roman"/>
              </w:rPr>
              <w:t>Број спроведених наставних јединица</w:t>
            </w:r>
            <w:r w:rsidR="00B109C2">
              <w:rPr>
                <w:rFonts w:ascii="Times New Roman" w:hAnsi="Times New Roman"/>
              </w:rPr>
              <w:t>;</w:t>
            </w:r>
          </w:p>
          <w:p w:rsidR="004C4809" w:rsidRPr="00B109C2" w:rsidRDefault="004C4809" w:rsidP="0097793A">
            <w:pPr>
              <w:spacing w:after="0" w:line="240" w:lineRule="auto"/>
              <w:ind w:left="239" w:hanging="239"/>
              <w:rPr>
                <w:rFonts w:ascii="Times New Roman" w:hAnsi="Times New Roman"/>
              </w:rPr>
            </w:pPr>
            <w:r w:rsidRPr="009B6989">
              <w:rPr>
                <w:rFonts w:ascii="Times New Roman" w:hAnsi="Times New Roman"/>
              </w:rPr>
              <w:t xml:space="preserve">2. </w:t>
            </w:r>
            <w:r w:rsidR="0097793A">
              <w:rPr>
                <w:rFonts w:ascii="Times New Roman" w:hAnsi="Times New Roman"/>
              </w:rPr>
              <w:t xml:space="preserve"> </w:t>
            </w:r>
            <w:r w:rsidRPr="009B6989">
              <w:rPr>
                <w:rFonts w:ascii="Times New Roman" w:hAnsi="Times New Roman"/>
              </w:rPr>
              <w:t xml:space="preserve">Број обучених </w:t>
            </w:r>
            <w:r w:rsidR="0097793A">
              <w:rPr>
                <w:rFonts w:ascii="Times New Roman" w:hAnsi="Times New Roman"/>
              </w:rPr>
              <w:t xml:space="preserve">   </w:t>
            </w:r>
            <w:r w:rsidRPr="009B6989">
              <w:rPr>
                <w:rFonts w:ascii="Times New Roman" w:hAnsi="Times New Roman"/>
              </w:rPr>
              <w:t>полазника</w:t>
            </w:r>
            <w:r w:rsidR="00B109C2">
              <w:rPr>
                <w:rFonts w:ascii="Times New Roman" w:hAnsi="Times New Roman"/>
              </w:rPr>
              <w:t>;</w:t>
            </w:r>
          </w:p>
          <w:p w:rsidR="0074744A" w:rsidRDefault="004C4809" w:rsidP="00F54E7B">
            <w:pPr>
              <w:spacing w:after="0" w:line="240" w:lineRule="auto"/>
              <w:rPr>
                <w:rFonts w:ascii="Times New Roman" w:hAnsi="Times New Roman"/>
              </w:rPr>
            </w:pPr>
            <w:r>
              <w:rPr>
                <w:rFonts w:ascii="Times New Roman" w:hAnsi="Times New Roman"/>
              </w:rPr>
              <w:t xml:space="preserve">3. </w:t>
            </w:r>
            <w:r w:rsidR="00B109C2">
              <w:rPr>
                <w:rFonts w:ascii="Times New Roman" w:hAnsi="Times New Roman"/>
              </w:rPr>
              <w:t xml:space="preserve"> </w:t>
            </w:r>
            <w:r>
              <w:rPr>
                <w:rFonts w:ascii="Times New Roman" w:hAnsi="Times New Roman"/>
              </w:rPr>
              <w:t>Повећа</w:t>
            </w:r>
            <w:r w:rsidR="00765A21">
              <w:rPr>
                <w:rFonts w:ascii="Times New Roman" w:hAnsi="Times New Roman"/>
              </w:rPr>
              <w:t>н</w:t>
            </w:r>
            <w:r>
              <w:rPr>
                <w:rFonts w:ascii="Times New Roman" w:hAnsi="Times New Roman"/>
              </w:rPr>
              <w:t xml:space="preserve"> број пријава о </w:t>
            </w:r>
          </w:p>
          <w:p w:rsidR="00B109C2" w:rsidRDefault="00B109C2" w:rsidP="00B109C2">
            <w:pPr>
              <w:spacing w:after="0" w:line="240" w:lineRule="auto"/>
              <w:ind w:left="239" w:hanging="239"/>
              <w:rPr>
                <w:rFonts w:ascii="Times New Roman" w:hAnsi="Times New Roman"/>
              </w:rPr>
            </w:pPr>
            <w:r>
              <w:rPr>
                <w:rFonts w:ascii="Times New Roman" w:hAnsi="Times New Roman"/>
              </w:rPr>
              <w:t xml:space="preserve">     </w:t>
            </w:r>
            <w:r w:rsidR="004C4809">
              <w:rPr>
                <w:rFonts w:ascii="Times New Roman" w:hAnsi="Times New Roman"/>
              </w:rPr>
              <w:t>могућим/</w:t>
            </w:r>
          </w:p>
          <w:p w:rsidR="0074744A" w:rsidRDefault="00B109C2" w:rsidP="00B109C2">
            <w:pPr>
              <w:spacing w:after="0" w:line="240" w:lineRule="auto"/>
              <w:ind w:left="239" w:hanging="239"/>
              <w:rPr>
                <w:rFonts w:ascii="Times New Roman" w:hAnsi="Times New Roman"/>
              </w:rPr>
            </w:pPr>
            <w:r>
              <w:rPr>
                <w:rFonts w:ascii="Times New Roman" w:hAnsi="Times New Roman"/>
              </w:rPr>
              <w:t xml:space="preserve">     </w:t>
            </w:r>
            <w:r w:rsidR="004C4809">
              <w:rPr>
                <w:rFonts w:ascii="Times New Roman" w:hAnsi="Times New Roman"/>
              </w:rPr>
              <w:t xml:space="preserve">претпостављеним </w:t>
            </w:r>
          </w:p>
          <w:p w:rsidR="0074744A" w:rsidRDefault="004C4809" w:rsidP="00B109C2">
            <w:pPr>
              <w:spacing w:after="0" w:line="240" w:lineRule="auto"/>
              <w:ind w:left="239"/>
              <w:rPr>
                <w:rFonts w:ascii="Times New Roman" w:hAnsi="Times New Roman"/>
              </w:rPr>
            </w:pPr>
            <w:r>
              <w:rPr>
                <w:rFonts w:ascii="Times New Roman" w:hAnsi="Times New Roman"/>
              </w:rPr>
              <w:t xml:space="preserve">жртвама трговине </w:t>
            </w:r>
          </w:p>
          <w:p w:rsidR="0074744A" w:rsidRDefault="004C4809" w:rsidP="00B109C2">
            <w:pPr>
              <w:spacing w:after="0" w:line="240" w:lineRule="auto"/>
              <w:ind w:left="239"/>
              <w:rPr>
                <w:rFonts w:ascii="Times New Roman" w:hAnsi="Times New Roman"/>
              </w:rPr>
            </w:pPr>
            <w:r>
              <w:rPr>
                <w:rFonts w:ascii="Times New Roman" w:hAnsi="Times New Roman"/>
              </w:rPr>
              <w:t xml:space="preserve">људима Центру за </w:t>
            </w:r>
          </w:p>
          <w:p w:rsidR="0074744A" w:rsidRDefault="004C4809" w:rsidP="00B109C2">
            <w:pPr>
              <w:spacing w:after="0" w:line="240" w:lineRule="auto"/>
              <w:ind w:left="239"/>
              <w:rPr>
                <w:rFonts w:ascii="Times New Roman" w:hAnsi="Times New Roman"/>
              </w:rPr>
            </w:pPr>
            <w:r>
              <w:rPr>
                <w:rFonts w:ascii="Times New Roman" w:hAnsi="Times New Roman"/>
              </w:rPr>
              <w:t xml:space="preserve">заштиту жртава трговине </w:t>
            </w:r>
          </w:p>
          <w:p w:rsidR="004C4809" w:rsidRDefault="004C4809" w:rsidP="00B109C2">
            <w:pPr>
              <w:spacing w:after="0" w:line="240" w:lineRule="auto"/>
              <w:ind w:left="239"/>
              <w:rPr>
                <w:rFonts w:ascii="Times New Roman" w:hAnsi="Times New Roman"/>
              </w:rPr>
            </w:pPr>
            <w:r>
              <w:rPr>
                <w:rFonts w:ascii="Times New Roman" w:hAnsi="Times New Roman"/>
              </w:rPr>
              <w:t xml:space="preserve">људима </w:t>
            </w:r>
          </w:p>
          <w:p w:rsidR="004C4809" w:rsidRPr="00CC2F62" w:rsidRDefault="004C4809" w:rsidP="004C4809">
            <w:pPr>
              <w:spacing w:after="0" w:line="240" w:lineRule="auto"/>
              <w:rPr>
                <w:rFonts w:ascii="Times New Roman" w:hAnsi="Times New Roman"/>
              </w:rPr>
            </w:pPr>
          </w:p>
        </w:tc>
      </w:tr>
      <w:tr w:rsidR="004C4809" w:rsidRPr="009B6989" w:rsidTr="008F3E97">
        <w:trPr>
          <w:trHeight w:val="1125"/>
        </w:trPr>
        <w:tc>
          <w:tcPr>
            <w:tcW w:w="1418" w:type="dxa"/>
            <w:gridSpan w:val="2"/>
            <w:shd w:val="clear" w:color="auto" w:fill="auto"/>
            <w:noWrap/>
            <w:vAlign w:val="center"/>
          </w:tcPr>
          <w:p w:rsidR="004C4809" w:rsidRPr="00177DB5" w:rsidRDefault="004C4809" w:rsidP="004C4809">
            <w:pPr>
              <w:spacing w:after="0" w:line="240" w:lineRule="auto"/>
              <w:rPr>
                <w:rFonts w:ascii="Times New Roman" w:hAnsi="Times New Roman"/>
                <w:lang w:val="sr-Cyrl-CS"/>
              </w:rPr>
            </w:pPr>
            <w:r w:rsidRPr="00177DB5">
              <w:rPr>
                <w:rFonts w:ascii="Times New Roman" w:hAnsi="Times New Roman"/>
              </w:rPr>
              <w:lastRenderedPageBreak/>
              <w:t>2.2.</w:t>
            </w:r>
            <w:r w:rsidRPr="00177DB5">
              <w:rPr>
                <w:rFonts w:ascii="Times New Roman" w:hAnsi="Times New Roman"/>
                <w:lang w:val="sr-Cyrl-CS"/>
              </w:rPr>
              <w:t>4</w:t>
            </w:r>
          </w:p>
          <w:p w:rsidR="004C4809" w:rsidRPr="00177DB5" w:rsidRDefault="004C4809" w:rsidP="004C4809">
            <w:pPr>
              <w:spacing w:after="0" w:line="240" w:lineRule="auto"/>
              <w:rPr>
                <w:rFonts w:ascii="Times New Roman" w:hAnsi="Times New Roman"/>
              </w:rPr>
            </w:pPr>
          </w:p>
        </w:tc>
        <w:tc>
          <w:tcPr>
            <w:tcW w:w="2897" w:type="dxa"/>
            <w:shd w:val="clear" w:color="auto" w:fill="auto"/>
          </w:tcPr>
          <w:p w:rsidR="004C4809" w:rsidRPr="00177DB5" w:rsidRDefault="004C4809" w:rsidP="00765A21">
            <w:pPr>
              <w:spacing w:after="0" w:line="240" w:lineRule="auto"/>
              <w:rPr>
                <w:rFonts w:ascii="Times New Roman" w:hAnsi="Times New Roman"/>
              </w:rPr>
            </w:pPr>
            <w:r w:rsidRPr="00177DB5">
              <w:rPr>
                <w:rFonts w:ascii="Times New Roman" w:hAnsi="Times New Roman"/>
              </w:rPr>
              <w:t>Реализовати програме обука за запослене и анг</w:t>
            </w:r>
            <w:r w:rsidR="00765A21">
              <w:rPr>
                <w:rFonts w:ascii="Times New Roman" w:hAnsi="Times New Roman"/>
              </w:rPr>
              <w:t>ажо</w:t>
            </w:r>
            <w:r w:rsidRPr="00177DB5">
              <w:rPr>
                <w:rFonts w:ascii="Times New Roman" w:hAnsi="Times New Roman"/>
              </w:rPr>
              <w:t>ване у организацијама цивилног друштва</w:t>
            </w:r>
          </w:p>
        </w:tc>
        <w:tc>
          <w:tcPr>
            <w:tcW w:w="1620" w:type="dxa"/>
            <w:shd w:val="clear" w:color="auto" w:fill="auto"/>
          </w:tcPr>
          <w:p w:rsidR="004C4809" w:rsidRPr="004F59B1" w:rsidRDefault="004C4809" w:rsidP="004C4809">
            <w:pPr>
              <w:spacing w:after="0" w:line="240" w:lineRule="auto"/>
              <w:rPr>
                <w:rFonts w:ascii="Times New Roman" w:hAnsi="Times New Roman"/>
              </w:rPr>
            </w:pPr>
            <w:r w:rsidRPr="004C127E">
              <w:rPr>
                <w:rFonts w:ascii="Times New Roman" w:hAnsi="Times New Roman"/>
              </w:rPr>
              <w:t>2019-2020</w:t>
            </w:r>
            <w:r w:rsidR="004F59B1">
              <w:rPr>
                <w:rFonts w:ascii="Times New Roman" w:hAnsi="Times New Roman"/>
              </w:rPr>
              <w:t>. година</w:t>
            </w:r>
          </w:p>
        </w:tc>
        <w:tc>
          <w:tcPr>
            <w:tcW w:w="2160" w:type="dxa"/>
            <w:shd w:val="clear" w:color="auto" w:fill="auto"/>
          </w:tcPr>
          <w:p w:rsidR="004C4809" w:rsidRPr="002F552F" w:rsidRDefault="00413B59" w:rsidP="004C4809">
            <w:pPr>
              <w:spacing w:after="0" w:line="240" w:lineRule="auto"/>
              <w:rPr>
                <w:rFonts w:ascii="Times New Roman" w:hAnsi="Times New Roman"/>
              </w:rPr>
            </w:pPr>
            <w:r>
              <w:rPr>
                <w:rFonts w:ascii="Times New Roman" w:hAnsi="Times New Roman"/>
              </w:rPr>
              <w:t xml:space="preserve">Удружење </w:t>
            </w:r>
            <w:r w:rsidR="004C4809" w:rsidRPr="002F552F">
              <w:rPr>
                <w:rFonts w:ascii="Times New Roman" w:hAnsi="Times New Roman"/>
              </w:rPr>
              <w:t xml:space="preserve">АСТРА пројекат и оквирна процена средстава </w:t>
            </w:r>
          </w:p>
          <w:p w:rsidR="004C4809" w:rsidRPr="002F552F" w:rsidRDefault="004C4809" w:rsidP="004C4809">
            <w:pPr>
              <w:spacing w:after="0" w:line="240" w:lineRule="auto"/>
              <w:rPr>
                <w:rFonts w:ascii="Times New Roman" w:hAnsi="Times New Roman"/>
              </w:rPr>
            </w:pPr>
            <w:r w:rsidRPr="002F552F">
              <w:rPr>
                <w:rFonts w:ascii="Times New Roman" w:hAnsi="Times New Roman"/>
              </w:rPr>
              <w:t>500</w:t>
            </w:r>
            <w:r w:rsidR="004F59B1">
              <w:rPr>
                <w:rFonts w:ascii="Times New Roman" w:hAnsi="Times New Roman"/>
              </w:rPr>
              <w:t>.</w:t>
            </w:r>
            <w:r w:rsidRPr="002F552F">
              <w:rPr>
                <w:rFonts w:ascii="Times New Roman" w:hAnsi="Times New Roman"/>
              </w:rPr>
              <w:t>000  РСД</w:t>
            </w:r>
          </w:p>
        </w:tc>
        <w:tc>
          <w:tcPr>
            <w:tcW w:w="1890" w:type="dxa"/>
            <w:shd w:val="clear" w:color="auto" w:fill="auto"/>
          </w:tcPr>
          <w:p w:rsidR="004C4809" w:rsidRPr="002F552F" w:rsidRDefault="004C4809" w:rsidP="004C4809">
            <w:pPr>
              <w:spacing w:after="0" w:line="240" w:lineRule="auto"/>
              <w:rPr>
                <w:rFonts w:ascii="Times New Roman" w:hAnsi="Times New Roman"/>
              </w:rPr>
            </w:pPr>
            <w:r w:rsidRPr="002F552F">
              <w:rPr>
                <w:rFonts w:ascii="Times New Roman" w:hAnsi="Times New Roman"/>
              </w:rPr>
              <w:t>Донације</w:t>
            </w:r>
          </w:p>
        </w:tc>
        <w:tc>
          <w:tcPr>
            <w:tcW w:w="2250" w:type="dxa"/>
            <w:shd w:val="clear" w:color="auto" w:fill="auto"/>
          </w:tcPr>
          <w:p w:rsidR="004C4809" w:rsidRPr="002F552F" w:rsidRDefault="004C4809" w:rsidP="004C4809">
            <w:pPr>
              <w:spacing w:after="0" w:line="240" w:lineRule="auto"/>
              <w:rPr>
                <w:rFonts w:ascii="Times New Roman" w:hAnsi="Times New Roman"/>
                <w:b/>
                <w:lang w:val="sr-Cyrl-CS"/>
              </w:rPr>
            </w:pPr>
            <w:r>
              <w:rPr>
                <w:rFonts w:ascii="Times New Roman" w:hAnsi="Times New Roman"/>
                <w:b/>
              </w:rPr>
              <w:t>Министарство унутрашњих послова</w:t>
            </w:r>
            <w:r>
              <w:rPr>
                <w:rFonts w:ascii="Times New Roman" w:hAnsi="Times New Roman"/>
                <w:lang w:val="sr-Cyrl-CS"/>
              </w:rPr>
              <w:t xml:space="preserve">, </w:t>
            </w:r>
            <w:r w:rsidRPr="004C127E">
              <w:rPr>
                <w:rFonts w:ascii="Times New Roman" w:hAnsi="Times New Roman"/>
              </w:rPr>
              <w:t>Канцеларија за сарадњу са цивилн</w:t>
            </w:r>
            <w:r>
              <w:rPr>
                <w:rFonts w:ascii="Times New Roman" w:hAnsi="Times New Roman"/>
              </w:rPr>
              <w:t>им</w:t>
            </w:r>
            <w:r w:rsidRPr="004C127E">
              <w:rPr>
                <w:rFonts w:ascii="Times New Roman" w:hAnsi="Times New Roman"/>
              </w:rPr>
              <w:t xml:space="preserve"> друштв</w:t>
            </w:r>
            <w:r>
              <w:rPr>
                <w:rFonts w:ascii="Times New Roman" w:hAnsi="Times New Roman"/>
              </w:rPr>
              <w:t>ом</w:t>
            </w:r>
            <w:r w:rsidRPr="00177DB5">
              <w:rPr>
                <w:rFonts w:ascii="Times New Roman" w:hAnsi="Times New Roman"/>
                <w:lang w:val="sr-Cyrl-CS"/>
              </w:rPr>
              <w:t xml:space="preserve"> и партнери</w:t>
            </w:r>
          </w:p>
        </w:tc>
        <w:tc>
          <w:tcPr>
            <w:tcW w:w="2826" w:type="dxa"/>
            <w:shd w:val="clear" w:color="auto" w:fill="auto"/>
          </w:tcPr>
          <w:p w:rsidR="004C4809" w:rsidRPr="002F552F" w:rsidRDefault="004C4809" w:rsidP="004C4809">
            <w:pPr>
              <w:spacing w:after="0" w:line="240" w:lineRule="auto"/>
              <w:rPr>
                <w:rFonts w:ascii="Times New Roman" w:hAnsi="Times New Roman"/>
                <w:lang w:val="sr-Cyrl-CS"/>
              </w:rPr>
            </w:pPr>
            <w:r>
              <w:rPr>
                <w:rFonts w:ascii="Times New Roman" w:hAnsi="Times New Roman"/>
                <w:lang w:val="sr-Cyrl-CS"/>
              </w:rPr>
              <w:t>1</w:t>
            </w:r>
            <w:r w:rsidRPr="009B6989">
              <w:rPr>
                <w:rFonts w:ascii="Times New Roman" w:hAnsi="Times New Roman"/>
              </w:rPr>
              <w:t>. Број обучених полазника</w:t>
            </w:r>
          </w:p>
        </w:tc>
      </w:tr>
      <w:tr w:rsidR="004C4809" w:rsidRPr="009B6989" w:rsidTr="008F3E97">
        <w:trPr>
          <w:trHeight w:val="563"/>
        </w:trPr>
        <w:tc>
          <w:tcPr>
            <w:tcW w:w="1418" w:type="dxa"/>
            <w:gridSpan w:val="2"/>
            <w:shd w:val="clear" w:color="auto" w:fill="auto"/>
            <w:noWrap/>
            <w:vAlign w:val="center"/>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t>2.2.</w:t>
            </w:r>
            <w:r>
              <w:rPr>
                <w:rFonts w:ascii="Times New Roman" w:hAnsi="Times New Roman"/>
              </w:rPr>
              <w:t>5</w:t>
            </w:r>
            <w:r w:rsidRPr="009B6989">
              <w:rPr>
                <w:rFonts w:ascii="Times New Roman" w:hAnsi="Times New Roman"/>
              </w:rPr>
              <w:t>.</w:t>
            </w:r>
          </w:p>
        </w:tc>
        <w:tc>
          <w:tcPr>
            <w:tcW w:w="2897" w:type="dxa"/>
            <w:shd w:val="clear" w:color="auto" w:fill="auto"/>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t xml:space="preserve">Реализовати програме обука на тему идентификације међу рањивим категоријама миграната и избеглица </w:t>
            </w:r>
          </w:p>
        </w:tc>
        <w:tc>
          <w:tcPr>
            <w:tcW w:w="1620" w:type="dxa"/>
            <w:shd w:val="clear" w:color="auto" w:fill="auto"/>
            <w:hideMark/>
          </w:tcPr>
          <w:p w:rsidR="004C4809" w:rsidRPr="006E7AE7" w:rsidRDefault="004C4809" w:rsidP="004C4809">
            <w:pPr>
              <w:spacing w:after="0" w:line="240" w:lineRule="auto"/>
              <w:rPr>
                <w:rFonts w:ascii="Times New Roman" w:hAnsi="Times New Roman"/>
              </w:rPr>
            </w:pPr>
            <w:r w:rsidRPr="009B6989">
              <w:rPr>
                <w:rFonts w:ascii="Times New Roman" w:hAnsi="Times New Roman"/>
              </w:rPr>
              <w:t>2019-2020</w:t>
            </w:r>
            <w:r w:rsidR="006E7AE7">
              <w:rPr>
                <w:rFonts w:ascii="Times New Roman" w:hAnsi="Times New Roman"/>
              </w:rPr>
              <w:t>. година</w:t>
            </w:r>
          </w:p>
        </w:tc>
        <w:tc>
          <w:tcPr>
            <w:tcW w:w="2160" w:type="dxa"/>
            <w:shd w:val="clear" w:color="auto" w:fill="auto"/>
            <w:hideMark/>
          </w:tcPr>
          <w:p w:rsidR="00A27F50" w:rsidRPr="00805183" w:rsidRDefault="00512817" w:rsidP="00A27F50">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Пројекат </w:t>
            </w:r>
            <w:r>
              <w:rPr>
                <w:rFonts w:ascii="Times New Roman" w:hAnsi="Times New Roman"/>
                <w:color w:val="000000" w:themeColor="text1"/>
              </w:rPr>
              <w:t>Швајцарског држав</w:t>
            </w:r>
            <w:r w:rsidR="006E7AE7">
              <w:rPr>
                <w:rFonts w:ascii="Times New Roman" w:hAnsi="Times New Roman"/>
                <w:color w:val="000000" w:themeColor="text1"/>
              </w:rPr>
              <w:t xml:space="preserve">ног секретаријата за миграције </w:t>
            </w:r>
            <w:r w:rsidR="00A27F50" w:rsidRPr="00805183">
              <w:rPr>
                <w:rFonts w:ascii="Times New Roman" w:hAnsi="Times New Roman"/>
                <w:color w:val="000000" w:themeColor="text1"/>
              </w:rPr>
              <w:t>„Подршка управљању миграцијама у Србији 2016-201</w:t>
            </w:r>
            <w:r w:rsidR="00A27F50" w:rsidRPr="00A27F50">
              <w:rPr>
                <w:rFonts w:ascii="Times New Roman" w:hAnsi="Times New Roman"/>
              </w:rPr>
              <w:t xml:space="preserve">9” </w:t>
            </w:r>
            <w:r w:rsidR="00A27F50" w:rsidRPr="00805183">
              <w:rPr>
                <w:rFonts w:ascii="Times New Roman" w:hAnsi="Times New Roman"/>
                <w:color w:val="000000" w:themeColor="text1"/>
              </w:rPr>
              <w:t>400.000 РСД</w:t>
            </w:r>
          </w:p>
          <w:p w:rsidR="00A27F50" w:rsidRPr="009B6989" w:rsidRDefault="00A27F50" w:rsidP="00A27F50">
            <w:pPr>
              <w:spacing w:after="0" w:line="240" w:lineRule="auto"/>
              <w:rPr>
                <w:rFonts w:ascii="Times New Roman" w:hAnsi="Times New Roman"/>
                <w:color w:val="FF0000"/>
              </w:rPr>
            </w:pPr>
          </w:p>
          <w:p w:rsidR="00A27F50" w:rsidRPr="00B37397" w:rsidRDefault="00A27F50" w:rsidP="00A27F50">
            <w:pPr>
              <w:spacing w:after="0" w:line="240" w:lineRule="auto"/>
              <w:rPr>
                <w:rFonts w:ascii="Times New Roman" w:hAnsi="Times New Roman"/>
                <w:color w:val="000000" w:themeColor="text1"/>
              </w:rPr>
            </w:pPr>
            <w:r w:rsidRPr="009B6989">
              <w:rPr>
                <w:rFonts w:ascii="Times New Roman" w:hAnsi="Times New Roman"/>
                <w:color w:val="000000" w:themeColor="text1"/>
              </w:rPr>
              <w:t>Пројекат</w:t>
            </w:r>
            <w:r w:rsidR="00413B59">
              <w:rPr>
                <w:rFonts w:ascii="Times New Roman" w:hAnsi="Times New Roman"/>
                <w:color w:val="000000" w:themeColor="text1"/>
              </w:rPr>
              <w:t xml:space="preserve"> који спроводи </w:t>
            </w:r>
            <w:r w:rsidR="00512817">
              <w:rPr>
                <w:rFonts w:ascii="Times New Roman" w:hAnsi="Times New Roman"/>
                <w:color w:val="000000" w:themeColor="text1"/>
              </w:rPr>
              <w:t>„</w:t>
            </w:r>
            <w:r w:rsidR="00413B59">
              <w:rPr>
                <w:rFonts w:ascii="Times New Roman" w:hAnsi="Times New Roman"/>
                <w:color w:val="000000" w:themeColor="text1"/>
              </w:rPr>
              <w:t>Међународни комитет спаса</w:t>
            </w:r>
            <w:r w:rsidR="00512817" w:rsidRPr="00A27F50">
              <w:rPr>
                <w:rFonts w:ascii="Times New Roman" w:hAnsi="Times New Roman"/>
              </w:rPr>
              <w:t>”</w:t>
            </w:r>
            <w:r w:rsidR="00C66E17">
              <w:rPr>
                <w:rFonts w:ascii="Times New Roman" w:hAnsi="Times New Roman"/>
                <w:color w:val="000000" w:themeColor="text1"/>
              </w:rPr>
              <w:t>–</w:t>
            </w:r>
            <w:r w:rsidR="00413B59">
              <w:rPr>
                <w:rFonts w:ascii="Times New Roman" w:hAnsi="Times New Roman"/>
                <w:color w:val="000000" w:themeColor="text1"/>
              </w:rPr>
              <w:t xml:space="preserve"> ИРЦ</w:t>
            </w:r>
            <w:r w:rsidR="004878EB">
              <w:rPr>
                <w:rFonts w:ascii="Times New Roman" w:hAnsi="Times New Roman"/>
                <w:color w:val="000000" w:themeColor="text1"/>
              </w:rPr>
              <w:t xml:space="preserve"> </w:t>
            </w:r>
            <w:r>
              <w:rPr>
                <w:rFonts w:ascii="Times New Roman" w:hAnsi="Times New Roman"/>
                <w:color w:val="000000" w:themeColor="text1"/>
              </w:rPr>
              <w:t>„Од опасности до сигурности: У</w:t>
            </w:r>
            <w:r w:rsidRPr="009B6989">
              <w:rPr>
                <w:rFonts w:ascii="Times New Roman" w:hAnsi="Times New Roman"/>
                <w:color w:val="000000" w:themeColor="text1"/>
              </w:rPr>
              <w:t xml:space="preserve">напређење заштите </w:t>
            </w:r>
            <w:r>
              <w:rPr>
                <w:rFonts w:ascii="Times New Roman" w:hAnsi="Times New Roman"/>
                <w:color w:val="000000" w:themeColor="text1"/>
              </w:rPr>
              <w:t xml:space="preserve">жртава трговине људима у </w:t>
            </w:r>
            <w:r w:rsidRPr="00A27F50">
              <w:rPr>
                <w:rFonts w:ascii="Times New Roman" w:hAnsi="Times New Roman"/>
              </w:rPr>
              <w:t>Србији”</w:t>
            </w:r>
          </w:p>
          <w:p w:rsidR="00A27F50" w:rsidRDefault="00A27F50" w:rsidP="00A27F50">
            <w:pPr>
              <w:spacing w:after="0" w:line="240" w:lineRule="auto"/>
              <w:rPr>
                <w:rFonts w:ascii="Times New Roman" w:hAnsi="Times New Roman"/>
                <w:color w:val="000000" w:themeColor="text1"/>
              </w:rPr>
            </w:pPr>
            <w:r w:rsidRPr="009B6989">
              <w:rPr>
                <w:rFonts w:ascii="Times New Roman" w:hAnsi="Times New Roman"/>
                <w:color w:val="000000" w:themeColor="text1"/>
              </w:rPr>
              <w:t>250.000 РСД</w:t>
            </w:r>
          </w:p>
          <w:p w:rsidR="00A27F50" w:rsidRDefault="00A27F50" w:rsidP="00A27F50">
            <w:pPr>
              <w:spacing w:after="0" w:line="240" w:lineRule="auto"/>
              <w:rPr>
                <w:rFonts w:ascii="Times New Roman" w:hAnsi="Times New Roman"/>
                <w:color w:val="000000" w:themeColor="text1"/>
              </w:rPr>
            </w:pPr>
          </w:p>
          <w:p w:rsidR="004C4809" w:rsidRPr="006F6FCB" w:rsidRDefault="00413B59" w:rsidP="004C4809">
            <w:pPr>
              <w:spacing w:after="0" w:line="240" w:lineRule="auto"/>
              <w:rPr>
                <w:rFonts w:ascii="Times New Roman" w:hAnsi="Times New Roman"/>
              </w:rPr>
            </w:pPr>
            <w:r>
              <w:rPr>
                <w:rFonts w:ascii="Times New Roman" w:hAnsi="Times New Roman"/>
              </w:rPr>
              <w:t xml:space="preserve">Пројекат </w:t>
            </w:r>
            <w:r w:rsidR="00C66E17">
              <w:rPr>
                <w:rFonts w:ascii="Times New Roman" w:hAnsi="Times New Roman"/>
              </w:rPr>
              <w:t>„</w:t>
            </w:r>
            <w:r>
              <w:rPr>
                <w:rFonts w:ascii="Times New Roman" w:hAnsi="Times New Roman"/>
              </w:rPr>
              <w:t>Међународне организације за миграције</w:t>
            </w:r>
            <w:r w:rsidR="00C66E17" w:rsidRPr="00A27F50">
              <w:rPr>
                <w:rFonts w:ascii="Times New Roman" w:hAnsi="Times New Roman"/>
              </w:rPr>
              <w:t>”</w:t>
            </w:r>
            <w:r>
              <w:rPr>
                <w:rFonts w:ascii="Times New Roman" w:hAnsi="Times New Roman"/>
              </w:rPr>
              <w:t xml:space="preserve"> – ИОМ,</w:t>
            </w:r>
            <w:r w:rsidR="00A27F50" w:rsidRPr="00A27F50">
              <w:rPr>
                <w:rFonts w:ascii="Times New Roman" w:hAnsi="Times New Roman"/>
              </w:rPr>
              <w:t xml:space="preserve"> „Унапређење капацитета и механизама за идентификацију и заштиту рањивих миграната на </w:t>
            </w:r>
            <w:r w:rsidR="00A27F50" w:rsidRPr="00A27F50">
              <w:rPr>
                <w:rFonts w:ascii="Times New Roman" w:hAnsi="Times New Roman"/>
              </w:rPr>
              <w:lastRenderedPageBreak/>
              <w:t xml:space="preserve">Западном Балкану” - фаза </w:t>
            </w:r>
            <w:r w:rsidR="004878EB">
              <w:rPr>
                <w:rFonts w:ascii="Times New Roman" w:hAnsi="Times New Roman"/>
                <w:lang w:val="sr-Cyrl-CS"/>
              </w:rPr>
              <w:t>3.</w:t>
            </w:r>
            <w:r w:rsidR="00A27F50" w:rsidRPr="00A27F50">
              <w:rPr>
                <w:rFonts w:ascii="Times New Roman" w:hAnsi="Times New Roman"/>
                <w:lang w:val="sr-Cyrl-CS"/>
              </w:rPr>
              <w:t>200.000 РСД</w:t>
            </w:r>
          </w:p>
        </w:tc>
        <w:tc>
          <w:tcPr>
            <w:tcW w:w="1890" w:type="dxa"/>
            <w:shd w:val="clear" w:color="auto" w:fill="auto"/>
            <w:hideMark/>
          </w:tcPr>
          <w:p w:rsidR="004C4809" w:rsidRPr="009B698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lastRenderedPageBreak/>
              <w:t>Донације</w:t>
            </w:r>
          </w:p>
          <w:p w:rsidR="004C4809" w:rsidRPr="009B6989" w:rsidRDefault="004C4809" w:rsidP="004C4809">
            <w:pPr>
              <w:spacing w:after="0" w:line="240" w:lineRule="auto"/>
              <w:rPr>
                <w:rFonts w:ascii="Times New Roman" w:hAnsi="Times New Roman"/>
                <w:color w:val="FF0000"/>
              </w:rPr>
            </w:pPr>
          </w:p>
          <w:p w:rsidR="004C4809" w:rsidRPr="009B6989" w:rsidRDefault="004C4809" w:rsidP="004C4809">
            <w:pPr>
              <w:spacing w:after="0" w:line="240" w:lineRule="auto"/>
              <w:rPr>
                <w:rFonts w:ascii="Times New Roman" w:hAnsi="Times New Roman"/>
                <w:color w:val="FF0000"/>
              </w:rPr>
            </w:pPr>
          </w:p>
        </w:tc>
        <w:tc>
          <w:tcPr>
            <w:tcW w:w="2250" w:type="dxa"/>
            <w:shd w:val="clear" w:color="auto" w:fill="auto"/>
            <w:hideMark/>
          </w:tcPr>
          <w:p w:rsidR="006E7AE7" w:rsidRDefault="004C4809" w:rsidP="004C4809">
            <w:pPr>
              <w:spacing w:after="0" w:line="240" w:lineRule="auto"/>
              <w:rPr>
                <w:rFonts w:ascii="Times New Roman" w:hAnsi="Times New Roman"/>
                <w:b/>
              </w:rPr>
            </w:pPr>
            <w:r w:rsidRPr="00830F00">
              <w:rPr>
                <w:rFonts w:ascii="Times New Roman" w:hAnsi="Times New Roman"/>
                <w:b/>
              </w:rPr>
              <w:t>Министарство унутрашњих послова,</w:t>
            </w:r>
          </w:p>
          <w:p w:rsidR="006E7AE7" w:rsidRDefault="004C4809" w:rsidP="004C4809">
            <w:pPr>
              <w:spacing w:after="0" w:line="240" w:lineRule="auto"/>
              <w:rPr>
                <w:rFonts w:ascii="Times New Roman" w:hAnsi="Times New Roman"/>
              </w:rPr>
            </w:pPr>
            <w:r w:rsidRPr="00830F00">
              <w:rPr>
                <w:rFonts w:ascii="Times New Roman" w:hAnsi="Times New Roman"/>
              </w:rPr>
              <w:t>Центар за заштиту жртава трговине људима,</w:t>
            </w:r>
          </w:p>
          <w:p w:rsidR="004C4809" w:rsidRPr="00830F00" w:rsidRDefault="004C4809" w:rsidP="004C4809">
            <w:pPr>
              <w:spacing w:after="0" w:line="240" w:lineRule="auto"/>
              <w:rPr>
                <w:rFonts w:ascii="Times New Roman" w:hAnsi="Times New Roman"/>
              </w:rPr>
            </w:pPr>
            <w:r w:rsidRPr="00830F00">
              <w:rPr>
                <w:rFonts w:ascii="Times New Roman" w:hAnsi="Times New Roman"/>
              </w:rPr>
              <w:t>Комесаријат за избеглице и миграције и партнери</w:t>
            </w:r>
          </w:p>
          <w:p w:rsidR="004C4809" w:rsidRDefault="004C4809" w:rsidP="004C4809">
            <w:pPr>
              <w:spacing w:after="0" w:line="240" w:lineRule="auto"/>
              <w:rPr>
                <w:rFonts w:ascii="Times New Roman" w:hAnsi="Times New Roman"/>
              </w:rPr>
            </w:pPr>
          </w:p>
          <w:p w:rsidR="004C4809" w:rsidRDefault="004C4809" w:rsidP="004C4809">
            <w:pPr>
              <w:spacing w:after="0" w:line="240" w:lineRule="auto"/>
              <w:rPr>
                <w:rFonts w:ascii="Times New Roman" w:hAnsi="Times New Roman"/>
              </w:rPr>
            </w:pPr>
          </w:p>
          <w:p w:rsidR="004C4809" w:rsidRPr="005F0B5F" w:rsidRDefault="004C4809" w:rsidP="004C4809">
            <w:pPr>
              <w:spacing w:after="0" w:line="240" w:lineRule="auto"/>
              <w:rPr>
                <w:rFonts w:ascii="Times New Roman" w:hAnsi="Times New Roman"/>
              </w:rPr>
            </w:pPr>
          </w:p>
        </w:tc>
        <w:tc>
          <w:tcPr>
            <w:tcW w:w="2826" w:type="dxa"/>
            <w:shd w:val="clear" w:color="auto" w:fill="auto"/>
            <w:hideMark/>
          </w:tcPr>
          <w:p w:rsidR="004C4809" w:rsidRPr="004C5FF9" w:rsidRDefault="004C4809" w:rsidP="00646E8C">
            <w:pPr>
              <w:spacing w:after="0" w:line="240" w:lineRule="auto"/>
              <w:ind w:left="263" w:hanging="263"/>
              <w:rPr>
                <w:rFonts w:ascii="Times New Roman" w:hAnsi="Times New Roman"/>
              </w:rPr>
            </w:pPr>
            <w:r w:rsidRPr="009B6989">
              <w:rPr>
                <w:rFonts w:ascii="Times New Roman" w:hAnsi="Times New Roman"/>
              </w:rPr>
              <w:t>1. Број</w:t>
            </w:r>
            <w:r w:rsidR="00646E8C">
              <w:rPr>
                <w:rFonts w:ascii="Times New Roman" w:hAnsi="Times New Roman"/>
              </w:rPr>
              <w:t xml:space="preserve"> спроведених наставних јединица</w:t>
            </w:r>
            <w:r w:rsidR="004C5FF9">
              <w:rPr>
                <w:rFonts w:ascii="Times New Roman" w:hAnsi="Times New Roman"/>
              </w:rPr>
              <w:t>;</w:t>
            </w:r>
          </w:p>
          <w:p w:rsidR="004C4809" w:rsidRPr="004C5FF9" w:rsidRDefault="004C4809" w:rsidP="006E7AE7">
            <w:pPr>
              <w:spacing w:after="0" w:line="240" w:lineRule="auto"/>
              <w:ind w:left="239" w:hanging="239"/>
              <w:rPr>
                <w:rFonts w:ascii="Times New Roman" w:hAnsi="Times New Roman"/>
              </w:rPr>
            </w:pPr>
            <w:r w:rsidRPr="009B6989">
              <w:rPr>
                <w:rFonts w:ascii="Times New Roman" w:hAnsi="Times New Roman"/>
              </w:rPr>
              <w:t xml:space="preserve">2. </w:t>
            </w:r>
            <w:r w:rsidR="006E7AE7">
              <w:rPr>
                <w:rFonts w:ascii="Times New Roman" w:hAnsi="Times New Roman"/>
              </w:rPr>
              <w:t xml:space="preserve"> </w:t>
            </w:r>
            <w:r w:rsidRPr="009B6989">
              <w:rPr>
                <w:rFonts w:ascii="Times New Roman" w:hAnsi="Times New Roman"/>
              </w:rPr>
              <w:t xml:space="preserve">Број обучених </w:t>
            </w:r>
            <w:r w:rsidR="006E7AE7">
              <w:rPr>
                <w:rFonts w:ascii="Times New Roman" w:hAnsi="Times New Roman"/>
              </w:rPr>
              <w:t xml:space="preserve">    </w:t>
            </w:r>
            <w:r w:rsidRPr="009B6989">
              <w:rPr>
                <w:rFonts w:ascii="Times New Roman" w:hAnsi="Times New Roman"/>
              </w:rPr>
              <w:t>полазника</w:t>
            </w:r>
            <w:r w:rsidR="004C5FF9">
              <w:rPr>
                <w:rFonts w:ascii="Times New Roman" w:hAnsi="Times New Roman"/>
              </w:rPr>
              <w:t>;</w:t>
            </w:r>
          </w:p>
          <w:p w:rsidR="0074744A" w:rsidRDefault="004C4809" w:rsidP="004C4809">
            <w:pPr>
              <w:spacing w:after="0" w:line="240" w:lineRule="auto"/>
              <w:rPr>
                <w:rFonts w:ascii="Times New Roman" w:hAnsi="Times New Roman"/>
              </w:rPr>
            </w:pPr>
            <w:r>
              <w:rPr>
                <w:rFonts w:ascii="Times New Roman" w:hAnsi="Times New Roman"/>
              </w:rPr>
              <w:t xml:space="preserve">3. </w:t>
            </w:r>
            <w:r w:rsidR="006E7AE7">
              <w:rPr>
                <w:rFonts w:ascii="Times New Roman" w:hAnsi="Times New Roman"/>
              </w:rPr>
              <w:t xml:space="preserve"> </w:t>
            </w:r>
            <w:r>
              <w:rPr>
                <w:rFonts w:ascii="Times New Roman" w:hAnsi="Times New Roman"/>
              </w:rPr>
              <w:t>Обучени су способни</w:t>
            </w:r>
            <w:r w:rsidR="00646E8C">
              <w:rPr>
                <w:rFonts w:ascii="Times New Roman" w:hAnsi="Times New Roman"/>
              </w:rPr>
              <w:t xml:space="preserve"> да </w:t>
            </w:r>
          </w:p>
          <w:p w:rsidR="0074744A" w:rsidRDefault="006E7AE7" w:rsidP="006E7AE7">
            <w:pPr>
              <w:spacing w:after="0" w:line="240" w:lineRule="auto"/>
              <w:ind w:left="239" w:hanging="239"/>
              <w:rPr>
                <w:rFonts w:ascii="Times New Roman" w:hAnsi="Times New Roman"/>
              </w:rPr>
            </w:pPr>
            <w:r>
              <w:rPr>
                <w:rFonts w:ascii="Times New Roman" w:hAnsi="Times New Roman"/>
              </w:rPr>
              <w:t xml:space="preserve">     </w:t>
            </w:r>
            <w:r w:rsidR="00646E8C">
              <w:rPr>
                <w:rFonts w:ascii="Times New Roman" w:hAnsi="Times New Roman"/>
              </w:rPr>
              <w:t xml:space="preserve">примењују листу </w:t>
            </w:r>
          </w:p>
          <w:p w:rsidR="004C4809" w:rsidRDefault="006E7AE7" w:rsidP="006E7AE7">
            <w:pPr>
              <w:spacing w:after="0" w:line="240" w:lineRule="auto"/>
              <w:ind w:left="239" w:hanging="239"/>
              <w:rPr>
                <w:rFonts w:ascii="Times New Roman" w:hAnsi="Times New Roman"/>
              </w:rPr>
            </w:pPr>
            <w:r>
              <w:rPr>
                <w:rFonts w:ascii="Times New Roman" w:hAnsi="Times New Roman"/>
              </w:rPr>
              <w:t xml:space="preserve">     </w:t>
            </w:r>
            <w:r w:rsidR="00646E8C">
              <w:rPr>
                <w:rFonts w:ascii="Times New Roman" w:hAnsi="Times New Roman"/>
              </w:rPr>
              <w:t>показатеља</w:t>
            </w:r>
            <w:r w:rsidR="004C5FF9">
              <w:rPr>
                <w:rFonts w:ascii="Times New Roman" w:hAnsi="Times New Roman"/>
              </w:rPr>
              <w:t>;</w:t>
            </w:r>
            <w:r w:rsidR="00646E8C">
              <w:rPr>
                <w:rFonts w:ascii="Times New Roman" w:hAnsi="Times New Roman"/>
              </w:rPr>
              <w:t xml:space="preserve"> </w:t>
            </w:r>
          </w:p>
          <w:p w:rsidR="006E7AE7" w:rsidRDefault="004C4809" w:rsidP="006E7AE7">
            <w:pPr>
              <w:spacing w:after="0" w:line="240" w:lineRule="auto"/>
              <w:ind w:left="239" w:hanging="239"/>
              <w:rPr>
                <w:rFonts w:ascii="Times New Roman" w:hAnsi="Times New Roman"/>
              </w:rPr>
            </w:pPr>
            <w:r>
              <w:rPr>
                <w:rFonts w:ascii="Times New Roman" w:hAnsi="Times New Roman"/>
              </w:rPr>
              <w:t>4.  Повећа</w:t>
            </w:r>
            <w:r w:rsidR="00765A21">
              <w:rPr>
                <w:rFonts w:ascii="Times New Roman" w:hAnsi="Times New Roman"/>
              </w:rPr>
              <w:t>н</w:t>
            </w:r>
            <w:r>
              <w:rPr>
                <w:rFonts w:ascii="Times New Roman" w:hAnsi="Times New Roman"/>
              </w:rPr>
              <w:t xml:space="preserve"> број пријава о </w:t>
            </w:r>
            <w:r w:rsidR="006E7AE7">
              <w:rPr>
                <w:rFonts w:ascii="Times New Roman" w:hAnsi="Times New Roman"/>
              </w:rPr>
              <w:t xml:space="preserve">          </w:t>
            </w:r>
            <w:r>
              <w:rPr>
                <w:rFonts w:ascii="Times New Roman" w:hAnsi="Times New Roman"/>
              </w:rPr>
              <w:t>могућим/</w:t>
            </w:r>
          </w:p>
          <w:p w:rsidR="004C4809" w:rsidRDefault="004C4809" w:rsidP="006E7AE7">
            <w:pPr>
              <w:spacing w:after="0" w:line="240" w:lineRule="auto"/>
              <w:ind w:left="239"/>
              <w:rPr>
                <w:rFonts w:ascii="Times New Roman" w:hAnsi="Times New Roman"/>
              </w:rPr>
            </w:pPr>
            <w:r>
              <w:rPr>
                <w:rFonts w:ascii="Times New Roman" w:hAnsi="Times New Roman"/>
              </w:rPr>
              <w:t xml:space="preserve">претпостављеним жртвама трговине људима  из рањивих категорија миграната и избеглица Центру за </w:t>
            </w:r>
            <w:r w:rsidR="00F54E7B">
              <w:rPr>
                <w:rFonts w:ascii="Times New Roman" w:hAnsi="Times New Roman"/>
              </w:rPr>
              <w:t>заштиту жртава трговине људима</w:t>
            </w:r>
            <w:r w:rsidR="004C5FF9">
              <w:rPr>
                <w:rFonts w:ascii="Times New Roman" w:hAnsi="Times New Roman"/>
              </w:rPr>
              <w:t>;</w:t>
            </w:r>
            <w:r w:rsidR="00F54E7B">
              <w:rPr>
                <w:rFonts w:ascii="Times New Roman" w:hAnsi="Times New Roman"/>
              </w:rPr>
              <w:t xml:space="preserve"> </w:t>
            </w:r>
          </w:p>
          <w:p w:rsidR="00F54E7B" w:rsidRDefault="004C4809" w:rsidP="004C4809">
            <w:pPr>
              <w:spacing w:after="0" w:line="240" w:lineRule="auto"/>
              <w:rPr>
                <w:rFonts w:ascii="Times New Roman" w:hAnsi="Times New Roman"/>
              </w:rPr>
            </w:pPr>
            <w:r>
              <w:rPr>
                <w:rFonts w:ascii="Times New Roman" w:hAnsi="Times New Roman"/>
              </w:rPr>
              <w:t xml:space="preserve">5. </w:t>
            </w:r>
            <w:r w:rsidR="006E7AE7">
              <w:rPr>
                <w:rFonts w:ascii="Times New Roman" w:hAnsi="Times New Roman"/>
              </w:rPr>
              <w:t xml:space="preserve"> </w:t>
            </w:r>
            <w:r>
              <w:rPr>
                <w:rFonts w:ascii="Times New Roman" w:hAnsi="Times New Roman"/>
              </w:rPr>
              <w:t xml:space="preserve">Број идентификованих </w:t>
            </w:r>
          </w:p>
          <w:p w:rsidR="00F54E7B" w:rsidRDefault="006E7AE7" w:rsidP="006E7AE7">
            <w:pPr>
              <w:spacing w:after="0" w:line="240" w:lineRule="auto"/>
              <w:ind w:left="239" w:hanging="239"/>
              <w:rPr>
                <w:rFonts w:ascii="Times New Roman" w:hAnsi="Times New Roman"/>
              </w:rPr>
            </w:pPr>
            <w:r>
              <w:rPr>
                <w:rFonts w:ascii="Times New Roman" w:hAnsi="Times New Roman"/>
              </w:rPr>
              <w:t xml:space="preserve">     </w:t>
            </w:r>
            <w:r w:rsidR="004C4809">
              <w:rPr>
                <w:rFonts w:ascii="Times New Roman" w:hAnsi="Times New Roman"/>
              </w:rPr>
              <w:t xml:space="preserve">жртава трговине људима </w:t>
            </w:r>
          </w:p>
          <w:p w:rsidR="00F54E7B" w:rsidRDefault="006E7AE7" w:rsidP="006E7AE7">
            <w:pPr>
              <w:spacing w:after="0" w:line="240" w:lineRule="auto"/>
              <w:ind w:left="239" w:hanging="239"/>
              <w:rPr>
                <w:rFonts w:ascii="Times New Roman" w:hAnsi="Times New Roman"/>
              </w:rPr>
            </w:pPr>
            <w:r>
              <w:rPr>
                <w:rFonts w:ascii="Times New Roman" w:hAnsi="Times New Roman"/>
              </w:rPr>
              <w:t xml:space="preserve">     </w:t>
            </w:r>
            <w:r w:rsidR="004C4809">
              <w:rPr>
                <w:rFonts w:ascii="Times New Roman" w:hAnsi="Times New Roman"/>
              </w:rPr>
              <w:t xml:space="preserve">из рањивих категорија </w:t>
            </w:r>
          </w:p>
          <w:p w:rsidR="004C4809" w:rsidRPr="004C5FF9" w:rsidRDefault="006E7AE7" w:rsidP="006E7AE7">
            <w:pPr>
              <w:spacing w:after="0" w:line="240" w:lineRule="auto"/>
              <w:ind w:left="239" w:hanging="239"/>
              <w:rPr>
                <w:rFonts w:ascii="Times New Roman" w:hAnsi="Times New Roman"/>
              </w:rPr>
            </w:pPr>
            <w:r>
              <w:rPr>
                <w:rFonts w:ascii="Times New Roman" w:hAnsi="Times New Roman"/>
              </w:rPr>
              <w:t xml:space="preserve">     </w:t>
            </w:r>
            <w:r w:rsidR="004C4809">
              <w:rPr>
                <w:rFonts w:ascii="Times New Roman" w:hAnsi="Times New Roman"/>
              </w:rPr>
              <w:t>миграната и избеглица</w:t>
            </w:r>
            <w:r w:rsidR="004C5FF9">
              <w:rPr>
                <w:rFonts w:ascii="Times New Roman" w:hAnsi="Times New Roman"/>
              </w:rPr>
              <w:t>;</w:t>
            </w:r>
          </w:p>
          <w:p w:rsidR="004C4809" w:rsidRPr="00796A2A" w:rsidRDefault="004C4809" w:rsidP="004C4809">
            <w:pPr>
              <w:spacing w:after="0" w:line="240" w:lineRule="auto"/>
              <w:rPr>
                <w:rFonts w:ascii="Times New Roman" w:hAnsi="Times New Roman"/>
              </w:rPr>
            </w:pPr>
            <w:r>
              <w:rPr>
                <w:rFonts w:ascii="Times New Roman" w:hAnsi="Times New Roman"/>
              </w:rPr>
              <w:t xml:space="preserve">6. </w:t>
            </w:r>
            <w:r w:rsidR="006E7AE7">
              <w:rPr>
                <w:rFonts w:ascii="Times New Roman" w:hAnsi="Times New Roman"/>
              </w:rPr>
              <w:t xml:space="preserve"> </w:t>
            </w:r>
            <w:r>
              <w:rPr>
                <w:rFonts w:ascii="Times New Roman" w:hAnsi="Times New Roman"/>
              </w:rPr>
              <w:t>веза са 4.2.2.</w:t>
            </w:r>
          </w:p>
        </w:tc>
      </w:tr>
      <w:tr w:rsidR="004C4809" w:rsidRPr="009B6989" w:rsidTr="008F3E97">
        <w:trPr>
          <w:trHeight w:val="750"/>
        </w:trPr>
        <w:tc>
          <w:tcPr>
            <w:tcW w:w="1418" w:type="dxa"/>
            <w:gridSpan w:val="2"/>
            <w:shd w:val="clear" w:color="auto" w:fill="auto"/>
            <w:noWrap/>
            <w:vAlign w:val="center"/>
          </w:tcPr>
          <w:p w:rsidR="004C4809" w:rsidRPr="009B6989" w:rsidRDefault="004C4809" w:rsidP="004C4809">
            <w:pPr>
              <w:spacing w:after="0" w:line="240" w:lineRule="auto"/>
              <w:rPr>
                <w:rFonts w:ascii="Times New Roman" w:hAnsi="Times New Roman"/>
              </w:rPr>
            </w:pPr>
            <w:r w:rsidRPr="009B6989">
              <w:rPr>
                <w:rFonts w:ascii="Times New Roman" w:hAnsi="Times New Roman"/>
              </w:rPr>
              <w:t>2.2.</w:t>
            </w:r>
            <w:r>
              <w:rPr>
                <w:rFonts w:ascii="Times New Roman" w:hAnsi="Times New Roman"/>
              </w:rPr>
              <w:t>6</w:t>
            </w:r>
            <w:r w:rsidRPr="009B6989">
              <w:rPr>
                <w:rFonts w:ascii="Times New Roman" w:hAnsi="Times New Roman"/>
              </w:rPr>
              <w:t>.</w:t>
            </w:r>
          </w:p>
        </w:tc>
        <w:tc>
          <w:tcPr>
            <w:tcW w:w="2897" w:type="dxa"/>
            <w:shd w:val="clear" w:color="auto" w:fill="auto"/>
          </w:tcPr>
          <w:p w:rsidR="004C4809" w:rsidRPr="009B6989" w:rsidRDefault="004C4809" w:rsidP="004C4809">
            <w:pPr>
              <w:spacing w:after="0" w:line="240" w:lineRule="auto"/>
              <w:rPr>
                <w:rFonts w:ascii="Times New Roman" w:hAnsi="Times New Roman"/>
              </w:rPr>
            </w:pPr>
            <w:r w:rsidRPr="009B6989">
              <w:rPr>
                <w:rFonts w:ascii="Times New Roman" w:hAnsi="Times New Roman"/>
              </w:rPr>
              <w:t xml:space="preserve">Развити програм основне обуке и реализовати обуке на тему превенције трговине људима за службенике јавне управе </w:t>
            </w:r>
          </w:p>
        </w:tc>
        <w:tc>
          <w:tcPr>
            <w:tcW w:w="1620" w:type="dxa"/>
            <w:shd w:val="clear" w:color="auto" w:fill="auto"/>
          </w:tcPr>
          <w:p w:rsidR="004C4809" w:rsidRPr="00637F6E" w:rsidRDefault="004C4809" w:rsidP="004C4809">
            <w:pPr>
              <w:spacing w:after="0" w:line="240" w:lineRule="auto"/>
              <w:rPr>
                <w:rFonts w:ascii="Times New Roman" w:hAnsi="Times New Roman"/>
              </w:rPr>
            </w:pPr>
            <w:r w:rsidRPr="009B6989">
              <w:rPr>
                <w:rFonts w:ascii="Times New Roman" w:hAnsi="Times New Roman"/>
              </w:rPr>
              <w:t>2019-2020</w:t>
            </w:r>
            <w:r w:rsidR="00637F6E">
              <w:rPr>
                <w:rFonts w:ascii="Times New Roman" w:hAnsi="Times New Roman"/>
              </w:rPr>
              <w:t>. година</w:t>
            </w:r>
          </w:p>
        </w:tc>
        <w:tc>
          <w:tcPr>
            <w:tcW w:w="2160" w:type="dxa"/>
            <w:shd w:val="clear" w:color="auto" w:fill="auto"/>
          </w:tcPr>
          <w:p w:rsidR="004C4809" w:rsidRPr="009B6989" w:rsidRDefault="004C4809" w:rsidP="004C4809">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4C4809" w:rsidRPr="009B6989" w:rsidRDefault="004C4809" w:rsidP="004C4809">
            <w:pPr>
              <w:spacing w:after="0" w:line="240" w:lineRule="auto"/>
              <w:rPr>
                <w:rFonts w:ascii="Times New Roman" w:hAnsi="Times New Roman"/>
                <w:color w:val="FF0000"/>
              </w:rPr>
            </w:pPr>
          </w:p>
        </w:tc>
        <w:tc>
          <w:tcPr>
            <w:tcW w:w="1890" w:type="dxa"/>
            <w:shd w:val="clear" w:color="auto" w:fill="auto"/>
          </w:tcPr>
          <w:p w:rsidR="004C4809" w:rsidRPr="009B6989" w:rsidRDefault="004C4809" w:rsidP="004C4809">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4C4809" w:rsidRPr="009B6989" w:rsidRDefault="004C4809" w:rsidP="004C4809">
            <w:pPr>
              <w:spacing w:after="0" w:line="240" w:lineRule="auto"/>
              <w:rPr>
                <w:rFonts w:ascii="Times New Roman" w:hAnsi="Times New Roman"/>
                <w:color w:val="FF0000"/>
              </w:rPr>
            </w:pPr>
          </w:p>
        </w:tc>
        <w:tc>
          <w:tcPr>
            <w:tcW w:w="2250" w:type="dxa"/>
            <w:shd w:val="clear" w:color="auto" w:fill="auto"/>
          </w:tcPr>
          <w:p w:rsidR="004C4809" w:rsidRPr="00F746F3" w:rsidRDefault="004C4809" w:rsidP="004C4809">
            <w:pPr>
              <w:spacing w:after="0" w:line="240" w:lineRule="auto"/>
              <w:rPr>
                <w:rFonts w:ascii="Times New Roman" w:hAnsi="Times New Roman"/>
                <w:b/>
              </w:rPr>
            </w:pPr>
            <w:r w:rsidRPr="009B6989">
              <w:rPr>
                <w:rFonts w:ascii="Times New Roman" w:hAnsi="Times New Roman"/>
                <w:b/>
              </w:rPr>
              <w:t>Национална академија за јавну управу</w:t>
            </w:r>
            <w:r w:rsidR="00F746F3">
              <w:rPr>
                <w:rFonts w:ascii="Times New Roman" w:hAnsi="Times New Roman"/>
                <w:b/>
              </w:rPr>
              <w:t xml:space="preserve">, </w:t>
            </w:r>
            <w:r w:rsidR="00765A21">
              <w:rPr>
                <w:rFonts w:ascii="Times New Roman" w:hAnsi="Times New Roman"/>
              </w:rPr>
              <w:t>Министарство унутрашњих послова</w:t>
            </w:r>
            <w:r w:rsidRPr="009B6989">
              <w:rPr>
                <w:rFonts w:ascii="Times New Roman" w:hAnsi="Times New Roman"/>
              </w:rPr>
              <w:t xml:space="preserve"> и партнери</w:t>
            </w:r>
          </w:p>
        </w:tc>
        <w:tc>
          <w:tcPr>
            <w:tcW w:w="2826" w:type="dxa"/>
            <w:shd w:val="clear" w:color="auto" w:fill="auto"/>
          </w:tcPr>
          <w:p w:rsidR="004C4809" w:rsidRPr="00B2507D" w:rsidRDefault="004C4809" w:rsidP="004C4809">
            <w:pPr>
              <w:spacing w:after="0" w:line="240" w:lineRule="auto"/>
              <w:rPr>
                <w:rFonts w:ascii="Times New Roman" w:hAnsi="Times New Roman"/>
              </w:rPr>
            </w:pPr>
            <w:r w:rsidRPr="009B6989">
              <w:rPr>
                <w:rFonts w:ascii="Times New Roman" w:hAnsi="Times New Roman"/>
              </w:rPr>
              <w:t>1. Програм обуке</w:t>
            </w:r>
            <w:r w:rsidR="00B2507D">
              <w:rPr>
                <w:rFonts w:ascii="Times New Roman" w:hAnsi="Times New Roman"/>
              </w:rPr>
              <w:t>;</w:t>
            </w:r>
          </w:p>
          <w:p w:rsidR="00B2507D" w:rsidRDefault="004C4809" w:rsidP="004C4809">
            <w:pPr>
              <w:spacing w:after="0" w:line="240" w:lineRule="auto"/>
              <w:ind w:left="263" w:hanging="263"/>
              <w:rPr>
                <w:rFonts w:ascii="Times New Roman" w:hAnsi="Times New Roman"/>
              </w:rPr>
            </w:pPr>
            <w:r w:rsidRPr="009B6989">
              <w:rPr>
                <w:rFonts w:ascii="Times New Roman" w:hAnsi="Times New Roman"/>
              </w:rPr>
              <w:t>2. Број реализованих обука</w:t>
            </w:r>
          </w:p>
          <w:p w:rsidR="004C4809" w:rsidRPr="009B6989" w:rsidRDefault="00B2507D" w:rsidP="004C4809">
            <w:pPr>
              <w:spacing w:after="0" w:line="240" w:lineRule="auto"/>
              <w:ind w:left="263" w:hanging="263"/>
              <w:rPr>
                <w:rFonts w:ascii="Times New Roman" w:hAnsi="Times New Roman"/>
                <w:color w:val="538135"/>
              </w:rPr>
            </w:pPr>
            <w:r>
              <w:rPr>
                <w:rFonts w:ascii="Times New Roman" w:hAnsi="Times New Roman"/>
              </w:rPr>
              <w:t xml:space="preserve">    </w:t>
            </w:r>
            <w:r w:rsidR="004C4809" w:rsidRPr="009B6989">
              <w:rPr>
                <w:rFonts w:ascii="Times New Roman" w:hAnsi="Times New Roman"/>
              </w:rPr>
              <w:t>и број полазника обуке</w:t>
            </w:r>
          </w:p>
        </w:tc>
      </w:tr>
      <w:tr w:rsidR="004C4809" w:rsidRPr="009B6989" w:rsidTr="008F3E97">
        <w:trPr>
          <w:trHeight w:val="750"/>
        </w:trPr>
        <w:tc>
          <w:tcPr>
            <w:tcW w:w="1418" w:type="dxa"/>
            <w:gridSpan w:val="2"/>
            <w:shd w:val="clear" w:color="auto" w:fill="auto"/>
            <w:noWrap/>
            <w:vAlign w:val="center"/>
          </w:tcPr>
          <w:p w:rsidR="004C4809" w:rsidRPr="00CA6F82" w:rsidRDefault="004C4809" w:rsidP="004C4809">
            <w:pPr>
              <w:spacing w:after="0" w:line="240" w:lineRule="auto"/>
              <w:rPr>
                <w:rFonts w:ascii="Times New Roman" w:hAnsi="Times New Roman"/>
              </w:rPr>
            </w:pPr>
            <w:r w:rsidRPr="00CA6F82">
              <w:rPr>
                <w:rFonts w:ascii="Times New Roman" w:hAnsi="Times New Roman"/>
              </w:rPr>
              <w:t>2.2.</w:t>
            </w:r>
            <w:r>
              <w:rPr>
                <w:rFonts w:ascii="Times New Roman" w:hAnsi="Times New Roman"/>
              </w:rPr>
              <w:t>7</w:t>
            </w:r>
            <w:r w:rsidRPr="00CA6F82">
              <w:rPr>
                <w:rFonts w:ascii="Times New Roman" w:hAnsi="Times New Roman"/>
              </w:rPr>
              <w:t>.</w:t>
            </w:r>
          </w:p>
          <w:p w:rsidR="004C4809" w:rsidRPr="00CA6F82" w:rsidRDefault="004C4809" w:rsidP="004C4809">
            <w:pPr>
              <w:spacing w:after="0" w:line="240" w:lineRule="auto"/>
              <w:rPr>
                <w:rFonts w:ascii="Times New Roman" w:hAnsi="Times New Roman"/>
              </w:rPr>
            </w:pPr>
          </w:p>
          <w:p w:rsidR="004C4809" w:rsidRPr="00CA6F82" w:rsidRDefault="004C4809" w:rsidP="004C4809">
            <w:pPr>
              <w:pStyle w:val="CommentText"/>
              <w:rPr>
                <w:rFonts w:ascii="Times New Roman" w:hAnsi="Times New Roman"/>
              </w:rPr>
            </w:pPr>
          </w:p>
        </w:tc>
        <w:tc>
          <w:tcPr>
            <w:tcW w:w="2897" w:type="dxa"/>
            <w:shd w:val="clear" w:color="auto" w:fill="auto"/>
          </w:tcPr>
          <w:p w:rsidR="004C4809" w:rsidRPr="00CA6F82" w:rsidRDefault="004C4809" w:rsidP="004C4809">
            <w:pPr>
              <w:spacing w:after="0" w:line="240" w:lineRule="auto"/>
              <w:rPr>
                <w:rFonts w:ascii="Times New Roman" w:hAnsi="Times New Roman"/>
              </w:rPr>
            </w:pPr>
            <w:r w:rsidRPr="00CA6F82">
              <w:rPr>
                <w:rFonts w:ascii="Times New Roman" w:hAnsi="Times New Roman"/>
              </w:rPr>
              <w:t>Развити и спровести обуке на тему превенције трговине људима у сврху радне експлоатације</w:t>
            </w:r>
          </w:p>
        </w:tc>
        <w:tc>
          <w:tcPr>
            <w:tcW w:w="1620" w:type="dxa"/>
            <w:shd w:val="clear" w:color="auto" w:fill="auto"/>
          </w:tcPr>
          <w:p w:rsidR="004C4809" w:rsidRPr="00637F6E" w:rsidRDefault="004C4809" w:rsidP="004C4809">
            <w:pPr>
              <w:spacing w:after="0" w:line="240" w:lineRule="auto"/>
              <w:rPr>
                <w:rFonts w:ascii="Times New Roman" w:hAnsi="Times New Roman"/>
              </w:rPr>
            </w:pPr>
            <w:r w:rsidRPr="00CA6F82">
              <w:rPr>
                <w:rFonts w:ascii="Times New Roman" w:hAnsi="Times New Roman"/>
              </w:rPr>
              <w:t>2019-2020</w:t>
            </w:r>
            <w:r w:rsidR="00637F6E">
              <w:rPr>
                <w:rFonts w:ascii="Times New Roman" w:hAnsi="Times New Roman"/>
              </w:rPr>
              <w:t>. године</w:t>
            </w:r>
          </w:p>
        </w:tc>
        <w:tc>
          <w:tcPr>
            <w:tcW w:w="2160" w:type="dxa"/>
            <w:shd w:val="clear" w:color="auto" w:fill="auto"/>
          </w:tcPr>
          <w:p w:rsidR="00F1436C" w:rsidRDefault="004C4809" w:rsidP="004C4809">
            <w:pPr>
              <w:spacing w:after="0" w:line="240" w:lineRule="auto"/>
              <w:rPr>
                <w:rFonts w:ascii="Times New Roman" w:hAnsi="Times New Roman"/>
              </w:rPr>
            </w:pPr>
            <w:r w:rsidRPr="00CA6F82">
              <w:rPr>
                <w:rFonts w:ascii="Times New Roman" w:hAnsi="Times New Roman"/>
              </w:rPr>
              <w:t>Пројекат Савет</w:t>
            </w:r>
            <w:r w:rsidR="00512817">
              <w:rPr>
                <w:rFonts w:ascii="Times New Roman" w:hAnsi="Times New Roman"/>
              </w:rPr>
              <w:t>а</w:t>
            </w:r>
            <w:r w:rsidRPr="00CA6F82">
              <w:rPr>
                <w:rFonts w:ascii="Times New Roman" w:hAnsi="Times New Roman"/>
              </w:rPr>
              <w:t xml:space="preserve"> Европе „Превенција и борба против трговине људима у Србији</w:t>
            </w:r>
            <w:r w:rsidR="00A27F50" w:rsidRPr="00A27F50">
              <w:rPr>
                <w:rFonts w:ascii="Times New Roman" w:hAnsi="Times New Roman"/>
              </w:rPr>
              <w:t xml:space="preserve">” </w:t>
            </w:r>
          </w:p>
          <w:p w:rsidR="004C4809" w:rsidRPr="00CA6F82" w:rsidRDefault="004C4809" w:rsidP="004C4809">
            <w:pPr>
              <w:spacing w:after="0" w:line="240" w:lineRule="auto"/>
              <w:rPr>
                <w:rFonts w:ascii="Times New Roman" w:hAnsi="Times New Roman"/>
                <w:b/>
              </w:rPr>
            </w:pPr>
            <w:r w:rsidRPr="00CA6F82">
              <w:rPr>
                <w:rFonts w:ascii="Times New Roman" w:hAnsi="Times New Roman"/>
              </w:rPr>
              <w:t>(470.000 ЕУР укупна вредност пројекта)</w:t>
            </w:r>
          </w:p>
        </w:tc>
        <w:tc>
          <w:tcPr>
            <w:tcW w:w="1890" w:type="dxa"/>
            <w:shd w:val="clear" w:color="auto" w:fill="auto"/>
          </w:tcPr>
          <w:p w:rsidR="004C4809" w:rsidRPr="001C430E" w:rsidRDefault="004C4809" w:rsidP="004C4809">
            <w:pPr>
              <w:spacing w:after="0" w:line="240" w:lineRule="auto"/>
              <w:rPr>
                <w:rFonts w:ascii="Times New Roman" w:hAnsi="Times New Roman"/>
              </w:rPr>
            </w:pPr>
            <w:r w:rsidRPr="001C430E">
              <w:rPr>
                <w:rFonts w:ascii="Times New Roman" w:hAnsi="Times New Roman"/>
              </w:rPr>
              <w:t>Донације</w:t>
            </w:r>
          </w:p>
        </w:tc>
        <w:tc>
          <w:tcPr>
            <w:tcW w:w="2250" w:type="dxa"/>
            <w:shd w:val="clear" w:color="auto" w:fill="auto"/>
          </w:tcPr>
          <w:p w:rsidR="00285F19" w:rsidRDefault="004C4809" w:rsidP="004C4809">
            <w:pPr>
              <w:spacing w:after="0" w:line="240" w:lineRule="auto"/>
              <w:rPr>
                <w:rFonts w:ascii="Times New Roman" w:hAnsi="Times New Roman"/>
              </w:rPr>
            </w:pPr>
            <w:r w:rsidRPr="00CA6F82">
              <w:rPr>
                <w:rFonts w:ascii="Times New Roman" w:hAnsi="Times New Roman"/>
                <w:b/>
              </w:rPr>
              <w:t>Mинистарство за рад, запошљавање, борачка и социјална питања</w:t>
            </w:r>
            <w:r w:rsidR="00906D99">
              <w:rPr>
                <w:rFonts w:ascii="Times New Roman" w:hAnsi="Times New Roman"/>
                <w:b/>
              </w:rPr>
              <w:t xml:space="preserve"> - </w:t>
            </w:r>
            <w:r w:rsidR="00A95457" w:rsidRPr="00A95457">
              <w:rPr>
                <w:rFonts w:ascii="Times New Roman" w:hAnsi="Times New Roman"/>
              </w:rPr>
              <w:t>Инспекторат за рад</w:t>
            </w:r>
          </w:p>
          <w:p w:rsidR="00285F19" w:rsidRDefault="004C4809" w:rsidP="004C4809">
            <w:pPr>
              <w:spacing w:after="0" w:line="240" w:lineRule="auto"/>
              <w:rPr>
                <w:rFonts w:ascii="Times New Roman" w:hAnsi="Times New Roman"/>
              </w:rPr>
            </w:pPr>
            <w:r w:rsidRPr="00CA6F82">
              <w:rPr>
                <w:rFonts w:ascii="Times New Roman" w:hAnsi="Times New Roman"/>
              </w:rPr>
              <w:t xml:space="preserve">Министарство унутрашњих послова, </w:t>
            </w:r>
          </w:p>
          <w:p w:rsidR="00285F19" w:rsidRDefault="004C4809" w:rsidP="004C4809">
            <w:pPr>
              <w:spacing w:after="0" w:line="240" w:lineRule="auto"/>
              <w:rPr>
                <w:rFonts w:ascii="Times New Roman" w:hAnsi="Times New Roman"/>
              </w:rPr>
            </w:pPr>
            <w:r w:rsidRPr="00CA6F82">
              <w:rPr>
                <w:rFonts w:ascii="Times New Roman" w:hAnsi="Times New Roman"/>
              </w:rPr>
              <w:t xml:space="preserve">Републичко јавно тужилаштво, </w:t>
            </w:r>
          </w:p>
          <w:p w:rsidR="004C4809" w:rsidRPr="00CA6F82" w:rsidRDefault="004C4809" w:rsidP="004C4809">
            <w:pPr>
              <w:spacing w:after="0" w:line="240" w:lineRule="auto"/>
              <w:rPr>
                <w:rFonts w:ascii="Times New Roman" w:hAnsi="Times New Roman"/>
                <w:b/>
              </w:rPr>
            </w:pPr>
            <w:r w:rsidRPr="00CA6F82">
              <w:rPr>
                <w:rFonts w:ascii="Times New Roman" w:hAnsi="Times New Roman"/>
              </w:rPr>
              <w:t>Центар за заштиту жртава трговине људима</w:t>
            </w:r>
            <w:r w:rsidR="00285F19">
              <w:rPr>
                <w:rFonts w:ascii="Times New Roman" w:hAnsi="Times New Roman"/>
              </w:rPr>
              <w:t xml:space="preserve"> </w:t>
            </w:r>
            <w:r w:rsidRPr="00CA6F82">
              <w:rPr>
                <w:rFonts w:ascii="Times New Roman" w:hAnsi="Times New Roman"/>
              </w:rPr>
              <w:t>и партнери</w:t>
            </w:r>
          </w:p>
        </w:tc>
        <w:tc>
          <w:tcPr>
            <w:tcW w:w="2826" w:type="dxa"/>
            <w:shd w:val="clear" w:color="auto" w:fill="auto"/>
          </w:tcPr>
          <w:p w:rsidR="004C4809" w:rsidRPr="00E633CA" w:rsidRDefault="004C4809" w:rsidP="004C4809">
            <w:pPr>
              <w:spacing w:after="0" w:line="240" w:lineRule="auto"/>
              <w:rPr>
                <w:rFonts w:ascii="Times New Roman" w:hAnsi="Times New Roman"/>
              </w:rPr>
            </w:pPr>
            <w:r w:rsidRPr="00CA6F82">
              <w:rPr>
                <w:rFonts w:ascii="Times New Roman" w:hAnsi="Times New Roman"/>
              </w:rPr>
              <w:t>1. Програм обуке</w:t>
            </w:r>
            <w:r w:rsidR="00E633CA">
              <w:rPr>
                <w:rFonts w:ascii="Times New Roman" w:hAnsi="Times New Roman"/>
              </w:rPr>
              <w:t>;</w:t>
            </w:r>
          </w:p>
          <w:p w:rsidR="00F54E7B" w:rsidRDefault="004C4809" w:rsidP="00765A21">
            <w:pPr>
              <w:spacing w:after="0" w:line="240" w:lineRule="auto"/>
              <w:rPr>
                <w:rFonts w:ascii="Times New Roman" w:hAnsi="Times New Roman"/>
              </w:rPr>
            </w:pPr>
            <w:r w:rsidRPr="00CA6F82">
              <w:rPr>
                <w:rFonts w:ascii="Times New Roman" w:hAnsi="Times New Roman"/>
              </w:rPr>
              <w:t xml:space="preserve">2. Број реализованих обука </w:t>
            </w:r>
          </w:p>
          <w:p w:rsidR="006F6FCB" w:rsidRDefault="00285F19" w:rsidP="00765A21">
            <w:pPr>
              <w:spacing w:after="0" w:line="240" w:lineRule="auto"/>
              <w:rPr>
                <w:rFonts w:ascii="Times New Roman" w:hAnsi="Times New Roman"/>
              </w:rPr>
            </w:pPr>
            <w:r>
              <w:rPr>
                <w:rFonts w:ascii="Times New Roman" w:hAnsi="Times New Roman"/>
              </w:rPr>
              <w:t xml:space="preserve">    </w:t>
            </w:r>
            <w:r w:rsidR="004C4809" w:rsidRPr="00CA6F82">
              <w:rPr>
                <w:rFonts w:ascii="Times New Roman" w:hAnsi="Times New Roman"/>
              </w:rPr>
              <w:t>и број полазника обуке</w:t>
            </w:r>
          </w:p>
          <w:p w:rsidR="00F54E7B" w:rsidRDefault="00285F19" w:rsidP="00765A21">
            <w:pPr>
              <w:spacing w:after="0" w:line="240" w:lineRule="auto"/>
              <w:rPr>
                <w:rFonts w:ascii="Times New Roman" w:hAnsi="Times New Roman"/>
              </w:rPr>
            </w:pPr>
            <w:r>
              <w:rPr>
                <w:rFonts w:ascii="Times New Roman" w:hAnsi="Times New Roman"/>
              </w:rPr>
              <w:t xml:space="preserve">    </w:t>
            </w:r>
            <w:r w:rsidR="006F6FCB">
              <w:rPr>
                <w:rFonts w:ascii="Times New Roman" w:hAnsi="Times New Roman"/>
              </w:rPr>
              <w:t>из</w:t>
            </w:r>
            <w:r w:rsidR="00637F6E">
              <w:rPr>
                <w:rFonts w:ascii="Times New Roman" w:hAnsi="Times New Roman"/>
              </w:rPr>
              <w:t xml:space="preserve"> Инспектората за рад</w:t>
            </w:r>
            <w:r w:rsidR="00765A21">
              <w:rPr>
                <w:rFonts w:ascii="Times New Roman" w:hAnsi="Times New Roman"/>
              </w:rPr>
              <w:t xml:space="preserve">, </w:t>
            </w:r>
          </w:p>
          <w:p w:rsidR="00F54E7B" w:rsidRDefault="00285F19" w:rsidP="00765A21">
            <w:pPr>
              <w:spacing w:after="0" w:line="240" w:lineRule="auto"/>
              <w:rPr>
                <w:rFonts w:ascii="Times New Roman" w:hAnsi="Times New Roman"/>
              </w:rPr>
            </w:pPr>
            <w:r>
              <w:rPr>
                <w:rFonts w:ascii="Times New Roman" w:hAnsi="Times New Roman"/>
              </w:rPr>
              <w:t xml:space="preserve">    </w:t>
            </w:r>
            <w:r w:rsidR="00765A21">
              <w:rPr>
                <w:rFonts w:ascii="Times New Roman" w:hAnsi="Times New Roman"/>
              </w:rPr>
              <w:t>полиције,</w:t>
            </w:r>
            <w:r w:rsidR="004C4809">
              <w:rPr>
                <w:rFonts w:ascii="Times New Roman" w:hAnsi="Times New Roman"/>
              </w:rPr>
              <w:t xml:space="preserve"> тужилаштва</w:t>
            </w:r>
            <w:r w:rsidR="00765A21">
              <w:rPr>
                <w:rFonts w:ascii="Times New Roman" w:hAnsi="Times New Roman"/>
              </w:rPr>
              <w:t xml:space="preserve"> и</w:t>
            </w:r>
          </w:p>
          <w:p w:rsidR="004C4809" w:rsidRPr="008902F1" w:rsidRDefault="00285F19" w:rsidP="00765A21">
            <w:pPr>
              <w:spacing w:after="0" w:line="240" w:lineRule="auto"/>
              <w:rPr>
                <w:rFonts w:ascii="Times New Roman" w:hAnsi="Times New Roman"/>
              </w:rPr>
            </w:pPr>
            <w:r>
              <w:rPr>
                <w:rFonts w:ascii="Times New Roman" w:hAnsi="Times New Roman"/>
              </w:rPr>
              <w:t xml:space="preserve">    </w:t>
            </w:r>
            <w:r w:rsidR="004C4809">
              <w:rPr>
                <w:rFonts w:ascii="Times New Roman" w:hAnsi="Times New Roman"/>
              </w:rPr>
              <w:t>тржишне инспекције</w:t>
            </w:r>
          </w:p>
        </w:tc>
      </w:tr>
      <w:tr w:rsidR="004C4809" w:rsidRPr="009B6989" w:rsidTr="00C66E17">
        <w:trPr>
          <w:trHeight w:val="565"/>
        </w:trPr>
        <w:tc>
          <w:tcPr>
            <w:tcW w:w="1418" w:type="dxa"/>
            <w:gridSpan w:val="2"/>
            <w:vMerge w:val="restart"/>
            <w:shd w:val="clear" w:color="auto" w:fill="C5E0B3"/>
            <w:noWrap/>
            <w:vAlign w:val="center"/>
            <w:hideMark/>
          </w:tcPr>
          <w:p w:rsidR="004C4809" w:rsidRPr="009B6989" w:rsidRDefault="004C4809" w:rsidP="004C4809">
            <w:pPr>
              <w:spacing w:after="0" w:line="240" w:lineRule="auto"/>
              <w:rPr>
                <w:rFonts w:ascii="Times New Roman" w:hAnsi="Times New Roman"/>
                <w:b/>
                <w:bCs/>
              </w:rPr>
            </w:pPr>
            <w:r w:rsidRPr="009B6989">
              <w:rPr>
                <w:rFonts w:ascii="Times New Roman" w:hAnsi="Times New Roman"/>
                <w:b/>
                <w:bCs/>
              </w:rPr>
              <w:t>МЕРА 2.3</w:t>
            </w:r>
          </w:p>
        </w:tc>
        <w:tc>
          <w:tcPr>
            <w:tcW w:w="4517" w:type="dxa"/>
            <w:gridSpan w:val="2"/>
            <w:shd w:val="clear" w:color="auto" w:fill="C5E0B3"/>
            <w:vAlign w:val="center"/>
            <w:hideMark/>
          </w:tcPr>
          <w:p w:rsidR="004C4809" w:rsidRPr="009B6989" w:rsidRDefault="004C4809" w:rsidP="004C4809">
            <w:pPr>
              <w:spacing w:after="0" w:line="240" w:lineRule="auto"/>
              <w:rPr>
                <w:rFonts w:ascii="Times New Roman" w:hAnsi="Times New Roman"/>
                <w:b/>
                <w:bCs/>
                <w:lang w:val="sr-Cyrl-CS"/>
              </w:rPr>
            </w:pPr>
            <w:r w:rsidRPr="009B6989">
              <w:rPr>
                <w:rFonts w:ascii="Times New Roman" w:hAnsi="Times New Roman"/>
                <w:b/>
                <w:bCs/>
              </w:rPr>
              <w:t>Подизање свести јавности о различитим облицима трговине људима</w:t>
            </w:r>
          </w:p>
          <w:p w:rsidR="004C4809" w:rsidRPr="009B6989" w:rsidRDefault="004C4809" w:rsidP="004C4809">
            <w:pPr>
              <w:spacing w:after="0" w:line="240" w:lineRule="auto"/>
              <w:rPr>
                <w:rFonts w:ascii="Times New Roman" w:hAnsi="Times New Roman"/>
                <w:lang w:val="sr-Cyrl-CS"/>
              </w:rPr>
            </w:pPr>
            <w:r w:rsidRPr="00D41FD6">
              <w:rPr>
                <w:rFonts w:ascii="Times New Roman" w:hAnsi="Times New Roman"/>
                <w:b/>
                <w:lang w:val="sr-Cyrl-CS"/>
              </w:rPr>
              <w:t>Напомена:</w:t>
            </w:r>
            <w:r w:rsidRPr="009B6989">
              <w:rPr>
                <w:rFonts w:ascii="Times New Roman" w:hAnsi="Times New Roman"/>
              </w:rPr>
              <w:t>Промовиса</w:t>
            </w:r>
            <w:r w:rsidRPr="009B6989">
              <w:rPr>
                <w:rFonts w:ascii="Times New Roman" w:hAnsi="Times New Roman"/>
                <w:lang w:val="sr-Cyrl-CS"/>
              </w:rPr>
              <w:t xml:space="preserve">ње </w:t>
            </w:r>
            <w:r w:rsidRPr="009B6989">
              <w:rPr>
                <w:rFonts w:ascii="Times New Roman" w:hAnsi="Times New Roman"/>
              </w:rPr>
              <w:t>сигурност на мрежи и безбедан Интернет</w:t>
            </w:r>
            <w:r w:rsidRPr="009B6989">
              <w:rPr>
                <w:rFonts w:ascii="Times New Roman" w:hAnsi="Times New Roman"/>
                <w:lang w:val="sr-Cyrl-CS"/>
              </w:rPr>
              <w:t xml:space="preserve"> ће бити рализовани кроз </w:t>
            </w:r>
            <w:r w:rsidRPr="009B6989">
              <w:rPr>
                <w:rFonts w:ascii="Times New Roman" w:hAnsi="Times New Roman"/>
                <w:i/>
                <w:iCs/>
              </w:rPr>
              <w:t>Стратегиј</w:t>
            </w:r>
            <w:r w:rsidRPr="009B6989">
              <w:rPr>
                <w:rFonts w:ascii="Times New Roman" w:hAnsi="Times New Roman"/>
                <w:i/>
                <w:iCs/>
                <w:lang w:val="sr-Cyrl-CS"/>
              </w:rPr>
              <w:t>у</w:t>
            </w:r>
            <w:r w:rsidRPr="009B6989">
              <w:rPr>
                <w:rFonts w:ascii="Times New Roman" w:hAnsi="Times New Roman"/>
                <w:i/>
                <w:iCs/>
              </w:rPr>
              <w:t xml:space="preserve"> за борбу против високотехнолошког криминала 2019-2023 са акционим планом за спровођење 2019-2020</w:t>
            </w:r>
            <w:r w:rsidR="006B6B70">
              <w:rPr>
                <w:rFonts w:ascii="Times New Roman" w:hAnsi="Times New Roman"/>
                <w:i/>
                <w:iCs/>
              </w:rPr>
              <w:t>.</w:t>
            </w:r>
            <w:r w:rsidRPr="009B6989">
              <w:rPr>
                <w:rFonts w:ascii="Times New Roman" w:hAnsi="Times New Roman"/>
                <w:lang w:val="sr-Cyrl-CS"/>
              </w:rPr>
              <w:t xml:space="preserve"> која је усвојена 14. 09. 2018. </w:t>
            </w:r>
            <w:r w:rsidR="006B6B70">
              <w:rPr>
                <w:rFonts w:ascii="Times New Roman" w:hAnsi="Times New Roman"/>
                <w:lang w:val="sr-Cyrl-CS"/>
              </w:rPr>
              <w:t xml:space="preserve">године, </w:t>
            </w:r>
            <w:r w:rsidRPr="009B6989">
              <w:rPr>
                <w:rFonts w:ascii="Times New Roman" w:hAnsi="Times New Roman"/>
                <w:lang w:val="sr-Cyrl-CS"/>
              </w:rPr>
              <w:t xml:space="preserve">кроз следеће активности: </w:t>
            </w:r>
          </w:p>
          <w:p w:rsidR="004C4809" w:rsidRPr="00583ED4" w:rsidRDefault="004C4809" w:rsidP="006C3753">
            <w:pPr>
              <w:spacing w:after="0" w:line="240" w:lineRule="auto"/>
              <w:ind w:left="142" w:hanging="142"/>
              <w:rPr>
                <w:rFonts w:ascii="Times New Roman" w:hAnsi="Times New Roman"/>
              </w:rPr>
            </w:pPr>
            <w:r w:rsidRPr="009B6989">
              <w:rPr>
                <w:rFonts w:ascii="Times New Roman" w:hAnsi="Times New Roman"/>
                <w:lang w:val="sr-Cyrl-CS"/>
              </w:rPr>
              <w:t>1.</w:t>
            </w:r>
            <w:r w:rsidRPr="009B6989">
              <w:rPr>
                <w:rFonts w:ascii="Times New Roman" w:hAnsi="Times New Roman"/>
              </w:rPr>
              <w:t xml:space="preserve">Успоставити директну комуникацију </w:t>
            </w:r>
            <w:r w:rsidR="006C3753">
              <w:rPr>
                <w:rFonts w:ascii="Times New Roman" w:hAnsi="Times New Roman"/>
              </w:rPr>
              <w:t xml:space="preserve">    </w:t>
            </w:r>
            <w:r w:rsidR="006B6B70">
              <w:rPr>
                <w:rFonts w:ascii="Times New Roman" w:hAnsi="Times New Roman"/>
              </w:rPr>
              <w:t>одељења за борбу против високот</w:t>
            </w:r>
            <w:r w:rsidRPr="009B6989">
              <w:rPr>
                <w:rFonts w:ascii="Times New Roman" w:hAnsi="Times New Roman"/>
              </w:rPr>
              <w:t xml:space="preserve">ехнолошког </w:t>
            </w:r>
            <w:r w:rsidR="006B6B70">
              <w:rPr>
                <w:rFonts w:ascii="Times New Roman" w:hAnsi="Times New Roman"/>
              </w:rPr>
              <w:t>к</w:t>
            </w:r>
            <w:r w:rsidRPr="009B6989">
              <w:rPr>
                <w:rFonts w:ascii="Times New Roman" w:hAnsi="Times New Roman"/>
              </w:rPr>
              <w:t>риминала са интерполовом базом података видео и фото материјала насталих искоришћав</w:t>
            </w:r>
            <w:r w:rsidR="00102471">
              <w:rPr>
                <w:rFonts w:ascii="Times New Roman" w:hAnsi="Times New Roman"/>
              </w:rPr>
              <w:t>ањем малолетних лица у порнографс</w:t>
            </w:r>
            <w:r w:rsidRPr="009B6989">
              <w:rPr>
                <w:rFonts w:ascii="Times New Roman" w:hAnsi="Times New Roman"/>
              </w:rPr>
              <w:t>ке сврхе на интернету</w:t>
            </w:r>
            <w:r w:rsidR="00583ED4">
              <w:rPr>
                <w:rFonts w:ascii="Times New Roman" w:hAnsi="Times New Roman"/>
              </w:rPr>
              <w:t>;</w:t>
            </w:r>
          </w:p>
          <w:p w:rsidR="004C4809" w:rsidRPr="009B6989" w:rsidRDefault="004C4809" w:rsidP="006C3753">
            <w:pPr>
              <w:spacing w:after="0" w:line="240" w:lineRule="auto"/>
              <w:ind w:left="142" w:hanging="142"/>
              <w:rPr>
                <w:rFonts w:ascii="Times New Roman" w:hAnsi="Times New Roman"/>
              </w:rPr>
            </w:pPr>
            <w:r w:rsidRPr="009B6989">
              <w:rPr>
                <w:rFonts w:ascii="Times New Roman" w:hAnsi="Times New Roman"/>
              </w:rPr>
              <w:t xml:space="preserve">2.Донети обавезну инструкцију о формирању </w:t>
            </w:r>
            <w:r w:rsidR="006C3753">
              <w:rPr>
                <w:rFonts w:ascii="Times New Roman" w:hAnsi="Times New Roman"/>
              </w:rPr>
              <w:t xml:space="preserve">   </w:t>
            </w:r>
            <w:r w:rsidR="00583ED4">
              <w:rPr>
                <w:rFonts w:ascii="Times New Roman" w:hAnsi="Times New Roman"/>
              </w:rPr>
              <w:lastRenderedPageBreak/>
              <w:t>и кориш</w:t>
            </w:r>
            <w:r w:rsidRPr="009B6989">
              <w:rPr>
                <w:rFonts w:ascii="Times New Roman" w:hAnsi="Times New Roman"/>
              </w:rPr>
              <w:t>ћењу националне базе садржаја насталих злоупотре</w:t>
            </w:r>
            <w:r w:rsidR="00A27F50">
              <w:rPr>
                <w:rFonts w:ascii="Times New Roman" w:hAnsi="Times New Roman"/>
              </w:rPr>
              <w:t>б</w:t>
            </w:r>
            <w:r w:rsidRPr="009B6989">
              <w:rPr>
                <w:rFonts w:ascii="Times New Roman" w:hAnsi="Times New Roman"/>
              </w:rPr>
              <w:t>ом малолетних лица</w:t>
            </w:r>
            <w:r w:rsidR="00583ED4">
              <w:rPr>
                <w:rFonts w:ascii="Times New Roman" w:hAnsi="Times New Roman"/>
              </w:rPr>
              <w:t>;</w:t>
            </w:r>
            <w:r w:rsidRPr="009B6989">
              <w:rPr>
                <w:rFonts w:ascii="Times New Roman" w:hAnsi="Times New Roman"/>
              </w:rPr>
              <w:t xml:space="preserve"> </w:t>
            </w:r>
          </w:p>
          <w:p w:rsidR="006C3753" w:rsidRDefault="004C4809" w:rsidP="006C3753">
            <w:pPr>
              <w:spacing w:after="0" w:line="240" w:lineRule="auto"/>
              <w:ind w:left="283" w:hanging="283"/>
              <w:rPr>
                <w:rFonts w:ascii="Times New Roman" w:hAnsi="Times New Roman"/>
              </w:rPr>
            </w:pPr>
            <w:r w:rsidRPr="009B6989">
              <w:rPr>
                <w:rFonts w:ascii="Times New Roman" w:hAnsi="Times New Roman"/>
              </w:rPr>
              <w:t>3.Успоставити</w:t>
            </w:r>
            <w:r w:rsidR="006C3753">
              <w:rPr>
                <w:rFonts w:ascii="Times New Roman" w:hAnsi="Times New Roman"/>
              </w:rPr>
              <w:t xml:space="preserve"> базу података видео и фото</w:t>
            </w:r>
          </w:p>
          <w:p w:rsidR="006C3753" w:rsidRDefault="006C3753" w:rsidP="006C3753">
            <w:pPr>
              <w:spacing w:after="0" w:line="240" w:lineRule="auto"/>
              <w:ind w:left="283" w:hanging="283"/>
              <w:rPr>
                <w:rFonts w:ascii="Times New Roman" w:hAnsi="Times New Roman"/>
              </w:rPr>
            </w:pPr>
            <w:r>
              <w:rPr>
                <w:rFonts w:ascii="Times New Roman" w:hAnsi="Times New Roman"/>
              </w:rPr>
              <w:t xml:space="preserve">   </w:t>
            </w:r>
            <w:r w:rsidR="004C4809" w:rsidRPr="009B6989">
              <w:rPr>
                <w:rFonts w:ascii="Times New Roman" w:hAnsi="Times New Roman"/>
              </w:rPr>
              <w:t>мат</w:t>
            </w:r>
            <w:r>
              <w:rPr>
                <w:rFonts w:ascii="Times New Roman" w:hAnsi="Times New Roman"/>
              </w:rPr>
              <w:t>еријала насталих искоришћавањем</w:t>
            </w:r>
          </w:p>
          <w:p w:rsidR="006C3753" w:rsidRDefault="006C3753" w:rsidP="006C3753">
            <w:pPr>
              <w:spacing w:after="0" w:line="240" w:lineRule="auto"/>
              <w:ind w:left="283" w:hanging="283"/>
              <w:rPr>
                <w:rFonts w:ascii="Times New Roman" w:hAnsi="Times New Roman"/>
              </w:rPr>
            </w:pPr>
            <w:r>
              <w:rPr>
                <w:rFonts w:ascii="Times New Roman" w:hAnsi="Times New Roman"/>
              </w:rPr>
              <w:t xml:space="preserve">   </w:t>
            </w:r>
            <w:r w:rsidR="004C4809" w:rsidRPr="009B6989">
              <w:rPr>
                <w:rFonts w:ascii="Times New Roman" w:hAnsi="Times New Roman"/>
              </w:rPr>
              <w:t>малолетних лица у</w:t>
            </w:r>
            <w:r w:rsidR="00765A21">
              <w:rPr>
                <w:rFonts w:ascii="Times New Roman" w:hAnsi="Times New Roman"/>
              </w:rPr>
              <w:t xml:space="preserve"> по</w:t>
            </w:r>
            <w:r w:rsidR="00A27F50">
              <w:rPr>
                <w:rFonts w:ascii="Times New Roman" w:hAnsi="Times New Roman"/>
              </w:rPr>
              <w:t>р</w:t>
            </w:r>
            <w:r w:rsidR="00765A21">
              <w:rPr>
                <w:rFonts w:ascii="Times New Roman" w:hAnsi="Times New Roman"/>
              </w:rPr>
              <w:t>нографске сврхе на</w:t>
            </w:r>
          </w:p>
          <w:p w:rsidR="004C4809" w:rsidRPr="009B6989" w:rsidRDefault="006C3753" w:rsidP="006C3753">
            <w:pPr>
              <w:spacing w:after="0" w:line="240" w:lineRule="auto"/>
              <w:ind w:left="283" w:hanging="283"/>
              <w:rPr>
                <w:rFonts w:ascii="Times New Roman" w:hAnsi="Times New Roman"/>
                <w:lang w:val="sr-Cyrl-CS"/>
              </w:rPr>
            </w:pPr>
            <w:r>
              <w:rPr>
                <w:rFonts w:ascii="Times New Roman" w:hAnsi="Times New Roman"/>
              </w:rPr>
              <w:t xml:space="preserve">   </w:t>
            </w:r>
            <w:r w:rsidR="00765A21">
              <w:rPr>
                <w:rFonts w:ascii="Times New Roman" w:hAnsi="Times New Roman"/>
              </w:rPr>
              <w:t>интернету</w:t>
            </w:r>
          </w:p>
        </w:tc>
        <w:tc>
          <w:tcPr>
            <w:tcW w:w="9126" w:type="dxa"/>
            <w:gridSpan w:val="4"/>
            <w:shd w:val="clear" w:color="auto" w:fill="C5E0B3"/>
            <w:vAlign w:val="center"/>
            <w:hideMark/>
          </w:tcPr>
          <w:p w:rsidR="004C4809" w:rsidRPr="009B6989" w:rsidRDefault="004C4809" w:rsidP="004C4809">
            <w:pPr>
              <w:spacing w:after="0" w:line="240" w:lineRule="auto"/>
              <w:rPr>
                <w:rFonts w:ascii="Times New Roman" w:hAnsi="Times New Roman"/>
                <w:b/>
                <w:bCs/>
              </w:rPr>
            </w:pPr>
            <w:r w:rsidRPr="009B6989">
              <w:rPr>
                <w:rFonts w:ascii="Times New Roman" w:hAnsi="Times New Roman"/>
                <w:b/>
                <w:bCs/>
              </w:rPr>
              <w:lastRenderedPageBreak/>
              <w:t>показатељ резултата</w:t>
            </w:r>
          </w:p>
          <w:p w:rsidR="004C4809" w:rsidRPr="009B6989" w:rsidRDefault="004C4809" w:rsidP="004C4809">
            <w:pPr>
              <w:spacing w:after="0" w:line="240" w:lineRule="auto"/>
              <w:rPr>
                <w:rFonts w:ascii="Times New Roman" w:hAnsi="Times New Roman"/>
              </w:rPr>
            </w:pPr>
            <w:r w:rsidRPr="009B6989">
              <w:rPr>
                <w:rFonts w:ascii="Times New Roman" w:hAnsi="Times New Roman"/>
              </w:rPr>
              <w:t>1. Истраживање јавног мњења</w:t>
            </w:r>
            <w:r w:rsidR="00D37D9E">
              <w:rPr>
                <w:rFonts w:ascii="Times New Roman" w:hAnsi="Times New Roman"/>
              </w:rPr>
              <w:t>;</w:t>
            </w:r>
            <w:r w:rsidRPr="009B6989">
              <w:rPr>
                <w:rFonts w:ascii="Times New Roman" w:hAnsi="Times New Roman"/>
              </w:rPr>
              <w:t xml:space="preserve"> </w:t>
            </w:r>
          </w:p>
          <w:p w:rsidR="004C4809" w:rsidRPr="009B6989" w:rsidRDefault="004C4809" w:rsidP="004C4809">
            <w:pPr>
              <w:spacing w:after="0" w:line="240" w:lineRule="auto"/>
              <w:rPr>
                <w:rFonts w:ascii="Times New Roman" w:hAnsi="Times New Roman"/>
              </w:rPr>
            </w:pPr>
            <w:r w:rsidRPr="009B6989">
              <w:rPr>
                <w:rFonts w:ascii="Times New Roman" w:hAnsi="Times New Roman"/>
              </w:rPr>
              <w:t xml:space="preserve">2. Број поднетих пријава од стране грађана; </w:t>
            </w:r>
          </w:p>
          <w:p w:rsidR="004C4809" w:rsidRPr="009B6989" w:rsidRDefault="004C4809" w:rsidP="004C4809">
            <w:pPr>
              <w:spacing w:after="0" w:line="240" w:lineRule="auto"/>
              <w:rPr>
                <w:rFonts w:ascii="Times New Roman" w:hAnsi="Times New Roman"/>
              </w:rPr>
            </w:pPr>
            <w:r w:rsidRPr="009B6989">
              <w:rPr>
                <w:rFonts w:ascii="Times New Roman" w:hAnsi="Times New Roman"/>
              </w:rPr>
              <w:t>3. Број самоидентифкација;</w:t>
            </w:r>
          </w:p>
          <w:p w:rsidR="004C4809" w:rsidRPr="009B6989" w:rsidRDefault="004C4809" w:rsidP="00D37D9E">
            <w:pPr>
              <w:spacing w:after="0" w:line="240" w:lineRule="auto"/>
              <w:ind w:left="161" w:hanging="161"/>
              <w:rPr>
                <w:rFonts w:ascii="Times New Roman" w:hAnsi="Times New Roman"/>
                <w:lang w:val="sr-Cyrl-CS"/>
              </w:rPr>
            </w:pPr>
            <w:r w:rsidRPr="009B6989">
              <w:rPr>
                <w:rFonts w:ascii="Times New Roman" w:hAnsi="Times New Roman"/>
              </w:rPr>
              <w:t xml:space="preserve">4. Број пружених асистенција особама које нису коначно идентификоване као жртве, а које су </w:t>
            </w:r>
            <w:r w:rsidR="00D37D9E">
              <w:rPr>
                <w:rFonts w:ascii="Times New Roman" w:hAnsi="Times New Roman"/>
              </w:rPr>
              <w:t xml:space="preserve">      </w:t>
            </w:r>
            <w:r w:rsidRPr="009B6989">
              <w:rPr>
                <w:rFonts w:ascii="Times New Roman" w:hAnsi="Times New Roman"/>
              </w:rPr>
              <w:t>претходне имале статус претпостављене жртве;</w:t>
            </w:r>
          </w:p>
          <w:p w:rsidR="004C4809" w:rsidRPr="009B6989" w:rsidRDefault="004C4809" w:rsidP="00D37D9E">
            <w:pPr>
              <w:spacing w:after="0" w:line="240" w:lineRule="auto"/>
              <w:ind w:left="161" w:hanging="161"/>
              <w:rPr>
                <w:rFonts w:ascii="Times New Roman" w:hAnsi="Times New Roman"/>
                <w:lang w:val="sr-Cyrl-CS"/>
              </w:rPr>
            </w:pPr>
            <w:r w:rsidRPr="009B6989">
              <w:rPr>
                <w:rFonts w:ascii="Times New Roman" w:hAnsi="Times New Roman"/>
                <w:lang w:val="sr-Cyrl-CS"/>
              </w:rPr>
              <w:t xml:space="preserve">5. </w:t>
            </w:r>
            <w:r w:rsidRPr="009B6989">
              <w:rPr>
                <w:rFonts w:ascii="Times New Roman" w:hAnsi="Times New Roman"/>
              </w:rPr>
              <w:t xml:space="preserve">Ивештај о спроведеним активностима из </w:t>
            </w:r>
            <w:r w:rsidRPr="009B6989">
              <w:rPr>
                <w:rFonts w:ascii="Times New Roman" w:hAnsi="Times New Roman"/>
                <w:iCs/>
              </w:rPr>
              <w:t>Стратегије за борбу против високотехн</w:t>
            </w:r>
            <w:r w:rsidR="00D37D9E">
              <w:rPr>
                <w:rFonts w:ascii="Times New Roman" w:hAnsi="Times New Roman"/>
                <w:iCs/>
              </w:rPr>
              <w:t>олошког криминала 2019-2023 са А</w:t>
            </w:r>
            <w:r w:rsidRPr="009B6989">
              <w:rPr>
                <w:rFonts w:ascii="Times New Roman" w:hAnsi="Times New Roman"/>
                <w:iCs/>
              </w:rPr>
              <w:t>кционим планом за спровођење 2019-2020</w:t>
            </w:r>
          </w:p>
        </w:tc>
      </w:tr>
      <w:tr w:rsidR="004C4809" w:rsidRPr="009B6989" w:rsidTr="008F3E97">
        <w:trPr>
          <w:trHeight w:val="848"/>
        </w:trPr>
        <w:tc>
          <w:tcPr>
            <w:tcW w:w="1418" w:type="dxa"/>
            <w:gridSpan w:val="2"/>
            <w:vMerge/>
            <w:shd w:val="clear" w:color="auto" w:fill="C5E0B3"/>
            <w:noWrap/>
            <w:vAlign w:val="center"/>
            <w:hideMark/>
          </w:tcPr>
          <w:p w:rsidR="004C4809" w:rsidRPr="009B6989" w:rsidRDefault="004C4809" w:rsidP="004C4809">
            <w:pPr>
              <w:spacing w:after="0" w:line="240" w:lineRule="auto"/>
              <w:rPr>
                <w:rFonts w:ascii="Times New Roman" w:hAnsi="Times New Roman"/>
              </w:rPr>
            </w:pPr>
          </w:p>
        </w:tc>
        <w:tc>
          <w:tcPr>
            <w:tcW w:w="2897" w:type="dxa"/>
            <w:shd w:val="clear" w:color="auto" w:fill="C5E0B3"/>
            <w:noWrap/>
            <w:vAlign w:val="center"/>
            <w:hideMark/>
          </w:tcPr>
          <w:p w:rsidR="00C66E17" w:rsidRDefault="004C4809" w:rsidP="004C4809">
            <w:pPr>
              <w:spacing w:after="0" w:line="240" w:lineRule="auto"/>
              <w:jc w:val="center"/>
              <w:rPr>
                <w:rFonts w:ascii="Times New Roman" w:hAnsi="Times New Roman"/>
              </w:rPr>
            </w:pPr>
            <w:r w:rsidRPr="00C66E17">
              <w:rPr>
                <w:rFonts w:ascii="Times New Roman" w:hAnsi="Times New Roman"/>
                <w:b/>
              </w:rPr>
              <w:t>потребна средства</w:t>
            </w:r>
          </w:p>
          <w:p w:rsidR="004C4809" w:rsidRPr="009B6989" w:rsidRDefault="004C4809" w:rsidP="004C4809">
            <w:pPr>
              <w:spacing w:after="0" w:line="240" w:lineRule="auto"/>
              <w:jc w:val="center"/>
              <w:rPr>
                <w:rFonts w:ascii="Times New Roman" w:hAnsi="Times New Roman"/>
              </w:rPr>
            </w:pPr>
            <w:r w:rsidRPr="009B6989">
              <w:rPr>
                <w:rFonts w:ascii="Times New Roman" w:hAnsi="Times New Roman"/>
              </w:rPr>
              <w:t>(збир средстава активности)</w:t>
            </w:r>
          </w:p>
        </w:tc>
        <w:tc>
          <w:tcPr>
            <w:tcW w:w="1620" w:type="dxa"/>
            <w:shd w:val="clear" w:color="auto" w:fill="C5E0B3"/>
            <w:vAlign w:val="center"/>
            <w:hideMark/>
          </w:tcPr>
          <w:p w:rsidR="004C4809" w:rsidRPr="00C66E17" w:rsidRDefault="004C4809" w:rsidP="004C4809">
            <w:pPr>
              <w:spacing w:after="0" w:line="240" w:lineRule="auto"/>
              <w:jc w:val="center"/>
              <w:rPr>
                <w:rFonts w:ascii="Times New Roman" w:hAnsi="Times New Roman"/>
                <w:b/>
              </w:rPr>
            </w:pPr>
            <w:r w:rsidRPr="00C66E17">
              <w:rPr>
                <w:rFonts w:ascii="Times New Roman" w:hAnsi="Times New Roman"/>
                <w:b/>
                <w:color w:val="000000" w:themeColor="text1"/>
              </w:rPr>
              <w:t>извор финансирања</w:t>
            </w:r>
          </w:p>
        </w:tc>
        <w:tc>
          <w:tcPr>
            <w:tcW w:w="2160" w:type="dxa"/>
            <w:shd w:val="clear" w:color="auto" w:fill="C5E0B3"/>
            <w:hideMark/>
          </w:tcPr>
          <w:p w:rsidR="004C4809" w:rsidRPr="00765A21" w:rsidRDefault="004C4809" w:rsidP="004C4809">
            <w:pPr>
              <w:spacing w:after="0" w:line="240" w:lineRule="auto"/>
              <w:jc w:val="center"/>
              <w:rPr>
                <w:rFonts w:ascii="Times New Roman" w:hAnsi="Times New Roman"/>
                <w:b/>
                <w:color w:val="000000" w:themeColor="text1"/>
              </w:rPr>
            </w:pPr>
            <w:r w:rsidRPr="00765A21">
              <w:rPr>
                <w:rFonts w:ascii="Times New Roman" w:hAnsi="Times New Roman"/>
                <w:b/>
                <w:color w:val="000000" w:themeColor="text1"/>
              </w:rPr>
              <w:t>полазна вредност (2019)</w:t>
            </w:r>
          </w:p>
          <w:p w:rsidR="004C4809" w:rsidRPr="00765A21" w:rsidRDefault="004C4809" w:rsidP="004C4809">
            <w:pPr>
              <w:spacing w:after="0" w:line="240" w:lineRule="auto"/>
              <w:rPr>
                <w:rFonts w:ascii="Times New Roman" w:hAnsi="Times New Roman"/>
                <w:color w:val="000000" w:themeColor="text1"/>
              </w:rPr>
            </w:pPr>
            <w:r w:rsidRPr="00765A21">
              <w:rPr>
                <w:rFonts w:ascii="Times New Roman" w:hAnsi="Times New Roman"/>
                <w:color w:val="000000" w:themeColor="text1"/>
              </w:rPr>
              <w:t xml:space="preserve">Извештај о спроведеним активностима из Акционог Плана </w:t>
            </w:r>
            <w:r w:rsidR="00231B35">
              <w:rPr>
                <w:rFonts w:ascii="Times New Roman" w:hAnsi="Times New Roman"/>
              </w:rPr>
              <w:t xml:space="preserve"> за спровођење </w:t>
            </w:r>
            <w:r w:rsidR="00231B35">
              <w:rPr>
                <w:rFonts w:ascii="Times New Roman" w:hAnsi="Times New Roman"/>
                <w:color w:val="000000" w:themeColor="text1"/>
              </w:rPr>
              <w:t>С</w:t>
            </w:r>
            <w:r w:rsidRPr="00765A21">
              <w:rPr>
                <w:rFonts w:ascii="Times New Roman" w:hAnsi="Times New Roman"/>
                <w:color w:val="000000" w:themeColor="text1"/>
              </w:rPr>
              <w:t>тратегиј</w:t>
            </w:r>
            <w:r w:rsidR="00765A21" w:rsidRPr="00765A21">
              <w:rPr>
                <w:rFonts w:ascii="Times New Roman" w:hAnsi="Times New Roman"/>
                <w:color w:val="000000" w:themeColor="text1"/>
              </w:rPr>
              <w:t>е</w:t>
            </w:r>
            <w:r w:rsidRPr="00765A21">
              <w:rPr>
                <w:rFonts w:ascii="Times New Roman" w:hAnsi="Times New Roman"/>
                <w:color w:val="000000" w:themeColor="text1"/>
              </w:rPr>
              <w:t xml:space="preserve"> превенције и сузбијања трговине људима, посебно женама и децом и заштите жртава за период 2017/2018 </w:t>
            </w:r>
          </w:p>
          <w:p w:rsidR="004C4809" w:rsidRPr="00765A21" w:rsidRDefault="004C4809" w:rsidP="00765A21">
            <w:pPr>
              <w:spacing w:after="0" w:line="240" w:lineRule="auto"/>
              <w:rPr>
                <w:rFonts w:ascii="Times New Roman" w:hAnsi="Times New Roman"/>
                <w:b/>
                <w:color w:val="000000" w:themeColor="text1"/>
              </w:rPr>
            </w:pPr>
            <w:r w:rsidRPr="00765A21">
              <w:rPr>
                <w:rFonts w:ascii="Times New Roman" w:hAnsi="Times New Roman"/>
                <w:color w:val="000000" w:themeColor="text1"/>
              </w:rPr>
              <w:t>(Подизање свести јавности о различитим облицима трговине људима: број округих столова, број штампаних м</w:t>
            </w:r>
            <w:r w:rsidR="00765A21" w:rsidRPr="00765A21">
              <w:rPr>
                <w:rFonts w:ascii="Times New Roman" w:hAnsi="Times New Roman"/>
                <w:color w:val="000000" w:themeColor="text1"/>
              </w:rPr>
              <w:t>а</w:t>
            </w:r>
            <w:r w:rsidRPr="00765A21">
              <w:rPr>
                <w:rFonts w:ascii="Times New Roman" w:hAnsi="Times New Roman"/>
                <w:color w:val="000000" w:themeColor="text1"/>
              </w:rPr>
              <w:t>теријала, број конференција за</w:t>
            </w:r>
            <w:r w:rsidR="00765A21" w:rsidRPr="00765A21">
              <w:rPr>
                <w:rFonts w:ascii="Times New Roman" w:hAnsi="Times New Roman"/>
                <w:color w:val="000000" w:themeColor="text1"/>
              </w:rPr>
              <w:t xml:space="preserve"> новинаре, наступи у медијима, истраживање јавног мњења)</w:t>
            </w:r>
          </w:p>
        </w:tc>
        <w:tc>
          <w:tcPr>
            <w:tcW w:w="1890" w:type="dxa"/>
            <w:shd w:val="clear" w:color="auto" w:fill="C5E0B3"/>
            <w:hideMark/>
          </w:tcPr>
          <w:p w:rsidR="004C4809" w:rsidRPr="009B6989" w:rsidRDefault="004C4809" w:rsidP="004C4809">
            <w:pPr>
              <w:spacing w:after="0" w:line="240" w:lineRule="auto"/>
              <w:jc w:val="center"/>
              <w:rPr>
                <w:rFonts w:ascii="Times New Roman" w:hAnsi="Times New Roman"/>
                <w:b/>
              </w:rPr>
            </w:pPr>
            <w:r w:rsidRPr="009B6989">
              <w:rPr>
                <w:rFonts w:ascii="Times New Roman" w:hAnsi="Times New Roman"/>
                <w:b/>
              </w:rPr>
              <w:t>циљна вредност (2020)</w:t>
            </w:r>
          </w:p>
          <w:p w:rsidR="004C4809" w:rsidRDefault="004C4809" w:rsidP="00EA1CE7">
            <w:pPr>
              <w:spacing w:after="0" w:line="240" w:lineRule="auto"/>
              <w:rPr>
                <w:rFonts w:ascii="Times New Roman" w:hAnsi="Times New Roman"/>
                <w:color w:val="000000" w:themeColor="text1"/>
              </w:rPr>
            </w:pPr>
            <w:r w:rsidRPr="009B6989">
              <w:rPr>
                <w:rFonts w:ascii="Times New Roman" w:hAnsi="Times New Roman"/>
              </w:rPr>
              <w:t>Извештај о спрове</w:t>
            </w:r>
            <w:r w:rsidR="007E69B1">
              <w:rPr>
                <w:rFonts w:ascii="Times New Roman" w:hAnsi="Times New Roman"/>
              </w:rPr>
              <w:t>деним активностима из Акционог п</w:t>
            </w:r>
            <w:r w:rsidRPr="009B6989">
              <w:rPr>
                <w:rFonts w:ascii="Times New Roman" w:hAnsi="Times New Roman"/>
              </w:rPr>
              <w:t>лана</w:t>
            </w:r>
            <w:r w:rsidR="00231B35">
              <w:rPr>
                <w:rFonts w:ascii="Times New Roman" w:hAnsi="Times New Roman"/>
              </w:rPr>
              <w:t xml:space="preserve">  за спровођење  С</w:t>
            </w:r>
            <w:r w:rsidRPr="009B6989">
              <w:rPr>
                <w:rFonts w:ascii="Times New Roman" w:hAnsi="Times New Roman"/>
              </w:rPr>
              <w:t>тратегиј</w:t>
            </w:r>
            <w:r w:rsidR="00765A21">
              <w:rPr>
                <w:rFonts w:ascii="Times New Roman" w:hAnsi="Times New Roman"/>
              </w:rPr>
              <w:t>е</w:t>
            </w:r>
            <w:r w:rsidRPr="009B6989">
              <w:rPr>
                <w:rFonts w:ascii="Times New Roman" w:hAnsi="Times New Roman"/>
              </w:rPr>
              <w:t xml:space="preserve"> превенције и сузбијања трговине људима, посебно женама и децом и заштите жртава за период 2019/2020 </w:t>
            </w:r>
            <w:r w:rsidRPr="00EA1CE7">
              <w:rPr>
                <w:rFonts w:ascii="Times New Roman" w:hAnsi="Times New Roman"/>
                <w:color w:val="000000" w:themeColor="text1"/>
              </w:rPr>
              <w:t>(Подизање свести јавности о различитим облицима трговине људима: број округих столова, број штампаних м</w:t>
            </w:r>
            <w:r w:rsidR="00765A21" w:rsidRPr="00EA1CE7">
              <w:rPr>
                <w:rFonts w:ascii="Times New Roman" w:hAnsi="Times New Roman"/>
                <w:color w:val="000000" w:themeColor="text1"/>
              </w:rPr>
              <w:t>а</w:t>
            </w:r>
            <w:r w:rsidRPr="00EA1CE7">
              <w:rPr>
                <w:rFonts w:ascii="Times New Roman" w:hAnsi="Times New Roman"/>
                <w:color w:val="000000" w:themeColor="text1"/>
              </w:rPr>
              <w:t>теријала, број конференција за новинаре, наступи у медијима, истраживање јавног мњења)</w:t>
            </w:r>
          </w:p>
          <w:p w:rsidR="0018163E" w:rsidRDefault="0018163E" w:rsidP="00EA1CE7">
            <w:pPr>
              <w:spacing w:after="0" w:line="240" w:lineRule="auto"/>
              <w:rPr>
                <w:rFonts w:ascii="Times New Roman" w:hAnsi="Times New Roman"/>
                <w:color w:val="000000" w:themeColor="text1"/>
              </w:rPr>
            </w:pPr>
          </w:p>
          <w:p w:rsidR="0018163E" w:rsidRPr="009B6989" w:rsidRDefault="0018163E" w:rsidP="00EA1CE7">
            <w:pPr>
              <w:spacing w:after="0" w:line="240" w:lineRule="auto"/>
              <w:rPr>
                <w:rFonts w:ascii="Times New Roman" w:hAnsi="Times New Roman"/>
                <w:b/>
              </w:rPr>
            </w:pPr>
          </w:p>
        </w:tc>
        <w:tc>
          <w:tcPr>
            <w:tcW w:w="2250" w:type="dxa"/>
            <w:shd w:val="clear" w:color="auto" w:fill="C5E0B3"/>
            <w:hideMark/>
          </w:tcPr>
          <w:p w:rsidR="004C4809" w:rsidRPr="009B6989" w:rsidRDefault="004C4809" w:rsidP="004C4809">
            <w:pPr>
              <w:spacing w:after="0" w:line="240" w:lineRule="auto"/>
              <w:jc w:val="center"/>
              <w:rPr>
                <w:rFonts w:ascii="Times New Roman" w:hAnsi="Times New Roman"/>
                <w:b/>
              </w:rPr>
            </w:pPr>
            <w:r w:rsidRPr="009B6989">
              <w:rPr>
                <w:rFonts w:ascii="Times New Roman" w:hAnsi="Times New Roman"/>
                <w:b/>
              </w:rPr>
              <w:t>извор верификације</w:t>
            </w:r>
          </w:p>
          <w:p w:rsidR="004C4809" w:rsidRPr="009B6989" w:rsidRDefault="004C4809" w:rsidP="004C4809">
            <w:pPr>
              <w:spacing w:after="0" w:line="240" w:lineRule="auto"/>
              <w:rPr>
                <w:rFonts w:ascii="Times New Roman" w:hAnsi="Times New Roman"/>
                <w:b/>
              </w:rPr>
            </w:pPr>
          </w:p>
          <w:p w:rsidR="004C4809" w:rsidRPr="009B6989" w:rsidRDefault="004C4809" w:rsidP="004C4809">
            <w:pPr>
              <w:spacing w:after="0" w:line="240" w:lineRule="auto"/>
              <w:rPr>
                <w:rFonts w:ascii="Times New Roman" w:hAnsi="Times New Roman"/>
                <w:b/>
              </w:rPr>
            </w:pPr>
            <w:r w:rsidRPr="009B6989">
              <w:rPr>
                <w:rFonts w:ascii="Times New Roman" w:hAnsi="Times New Roman"/>
              </w:rPr>
              <w:t>Извештаји</w:t>
            </w:r>
          </w:p>
        </w:tc>
        <w:tc>
          <w:tcPr>
            <w:tcW w:w="2826" w:type="dxa"/>
            <w:shd w:val="clear" w:color="auto" w:fill="C5E0B3"/>
            <w:vAlign w:val="center"/>
            <w:hideMark/>
          </w:tcPr>
          <w:p w:rsidR="004C4809" w:rsidRPr="009B6989" w:rsidRDefault="004C4809" w:rsidP="004C4809">
            <w:pPr>
              <w:rPr>
                <w:rFonts w:ascii="Times New Roman" w:hAnsi="Times New Roman"/>
              </w:rPr>
            </w:pPr>
          </w:p>
        </w:tc>
      </w:tr>
      <w:tr w:rsidR="004C4809" w:rsidRPr="009B6989" w:rsidTr="008F3E97">
        <w:trPr>
          <w:trHeight w:val="548"/>
        </w:trPr>
        <w:tc>
          <w:tcPr>
            <w:tcW w:w="4315" w:type="dxa"/>
            <w:gridSpan w:val="3"/>
            <w:shd w:val="clear" w:color="auto" w:fill="C5E0B3"/>
            <w:noWrap/>
            <w:vAlign w:val="center"/>
            <w:hideMark/>
          </w:tcPr>
          <w:p w:rsidR="004C4809" w:rsidRPr="009B6989" w:rsidRDefault="004C4809" w:rsidP="004C4809">
            <w:pPr>
              <w:spacing w:after="0" w:line="240" w:lineRule="auto"/>
              <w:jc w:val="center"/>
              <w:rPr>
                <w:rFonts w:ascii="Times New Roman" w:hAnsi="Times New Roman"/>
              </w:rPr>
            </w:pPr>
            <w:r w:rsidRPr="009B6989">
              <w:rPr>
                <w:rFonts w:ascii="Times New Roman" w:hAnsi="Times New Roman"/>
              </w:rPr>
              <w:lastRenderedPageBreak/>
              <w:t>активност</w:t>
            </w:r>
          </w:p>
        </w:tc>
        <w:tc>
          <w:tcPr>
            <w:tcW w:w="1620" w:type="dxa"/>
            <w:shd w:val="clear" w:color="auto" w:fill="C5E0B3"/>
            <w:vAlign w:val="center"/>
            <w:hideMark/>
          </w:tcPr>
          <w:p w:rsidR="004C4809" w:rsidRPr="009B6989" w:rsidRDefault="004C4809" w:rsidP="004C4809">
            <w:pPr>
              <w:spacing w:after="0" w:line="240" w:lineRule="auto"/>
              <w:jc w:val="center"/>
              <w:rPr>
                <w:rFonts w:ascii="Times New Roman" w:hAnsi="Times New Roman"/>
              </w:rPr>
            </w:pPr>
            <w:r w:rsidRPr="009B6989">
              <w:rPr>
                <w:rFonts w:ascii="Times New Roman" w:hAnsi="Times New Roman"/>
              </w:rPr>
              <w:t>рок реализације</w:t>
            </w:r>
          </w:p>
        </w:tc>
        <w:tc>
          <w:tcPr>
            <w:tcW w:w="2160" w:type="dxa"/>
            <w:shd w:val="clear" w:color="auto" w:fill="C5E0B3"/>
            <w:vAlign w:val="center"/>
            <w:hideMark/>
          </w:tcPr>
          <w:p w:rsidR="004C4809" w:rsidRPr="009B6989" w:rsidRDefault="004C4809" w:rsidP="004C4809">
            <w:pPr>
              <w:spacing w:after="0" w:line="240" w:lineRule="auto"/>
              <w:jc w:val="center"/>
              <w:rPr>
                <w:rFonts w:ascii="Times New Roman" w:hAnsi="Times New Roman"/>
              </w:rPr>
            </w:pPr>
            <w:r w:rsidRPr="009B6989">
              <w:rPr>
                <w:rFonts w:ascii="Times New Roman" w:hAnsi="Times New Roman"/>
              </w:rPr>
              <w:t>потребна средства</w:t>
            </w:r>
          </w:p>
        </w:tc>
        <w:tc>
          <w:tcPr>
            <w:tcW w:w="1890" w:type="dxa"/>
            <w:shd w:val="clear" w:color="auto" w:fill="C5E0B3"/>
            <w:vAlign w:val="center"/>
            <w:hideMark/>
          </w:tcPr>
          <w:p w:rsidR="004C4809" w:rsidRPr="009B6989" w:rsidRDefault="004C4809" w:rsidP="004C4809">
            <w:pPr>
              <w:spacing w:after="0" w:line="240" w:lineRule="auto"/>
              <w:jc w:val="center"/>
              <w:rPr>
                <w:rFonts w:ascii="Times New Roman" w:hAnsi="Times New Roman"/>
              </w:rPr>
            </w:pPr>
            <w:r w:rsidRPr="009B6989">
              <w:rPr>
                <w:rFonts w:ascii="Times New Roman" w:hAnsi="Times New Roman"/>
              </w:rPr>
              <w:t>извор финансирања</w:t>
            </w:r>
          </w:p>
        </w:tc>
        <w:tc>
          <w:tcPr>
            <w:tcW w:w="2250" w:type="dxa"/>
            <w:shd w:val="clear" w:color="auto" w:fill="C5E0B3"/>
            <w:vAlign w:val="center"/>
            <w:hideMark/>
          </w:tcPr>
          <w:p w:rsidR="004C4809" w:rsidRPr="009B6989" w:rsidRDefault="004C4809" w:rsidP="004C4809">
            <w:pPr>
              <w:spacing w:after="0" w:line="240" w:lineRule="auto"/>
              <w:jc w:val="center"/>
              <w:rPr>
                <w:rFonts w:ascii="Times New Roman" w:hAnsi="Times New Roman"/>
              </w:rPr>
            </w:pPr>
            <w:r w:rsidRPr="009B6989">
              <w:rPr>
                <w:rFonts w:ascii="Times New Roman" w:hAnsi="Times New Roman"/>
              </w:rPr>
              <w:t>носиоци активности</w:t>
            </w:r>
          </w:p>
        </w:tc>
        <w:tc>
          <w:tcPr>
            <w:tcW w:w="2826" w:type="dxa"/>
            <w:shd w:val="clear" w:color="auto" w:fill="C5E0B3"/>
            <w:vAlign w:val="center"/>
            <w:hideMark/>
          </w:tcPr>
          <w:p w:rsidR="004C4809" w:rsidRPr="009B6989" w:rsidRDefault="004C4809" w:rsidP="004C4809">
            <w:pPr>
              <w:jc w:val="center"/>
              <w:rPr>
                <w:rFonts w:ascii="Times New Roman" w:hAnsi="Times New Roman"/>
                <w:bCs/>
              </w:rPr>
            </w:pPr>
            <w:r w:rsidRPr="009B6989">
              <w:rPr>
                <w:rFonts w:ascii="Times New Roman" w:hAnsi="Times New Roman"/>
                <w:bCs/>
              </w:rPr>
              <w:t>показатељи активности</w:t>
            </w:r>
          </w:p>
        </w:tc>
      </w:tr>
      <w:tr w:rsidR="004C4809" w:rsidRPr="009B6989" w:rsidTr="008F3E97">
        <w:trPr>
          <w:trHeight w:val="1420"/>
        </w:trPr>
        <w:tc>
          <w:tcPr>
            <w:tcW w:w="1345" w:type="dxa"/>
            <w:shd w:val="clear" w:color="auto" w:fill="auto"/>
            <w:noWrap/>
            <w:vAlign w:val="center"/>
            <w:hideMark/>
          </w:tcPr>
          <w:p w:rsidR="004C4809" w:rsidRPr="009B698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t>2.3.1.</w:t>
            </w:r>
          </w:p>
          <w:p w:rsidR="004C4809" w:rsidRPr="009B6989" w:rsidRDefault="004C4809" w:rsidP="004C4809">
            <w:pPr>
              <w:spacing w:after="0" w:line="240" w:lineRule="auto"/>
              <w:rPr>
                <w:rFonts w:ascii="Times New Roman" w:hAnsi="Times New Roman"/>
                <w:color w:val="FF0000"/>
              </w:rPr>
            </w:pPr>
          </w:p>
          <w:p w:rsidR="004C4809" w:rsidRPr="009B6989" w:rsidRDefault="004C4809" w:rsidP="004C4809">
            <w:pPr>
              <w:spacing w:after="0" w:line="240" w:lineRule="auto"/>
              <w:rPr>
                <w:rFonts w:ascii="Times New Roman" w:hAnsi="Times New Roman"/>
                <w:color w:val="FF0000"/>
              </w:rPr>
            </w:pPr>
          </w:p>
        </w:tc>
        <w:tc>
          <w:tcPr>
            <w:tcW w:w="2970" w:type="dxa"/>
            <w:gridSpan w:val="2"/>
            <w:shd w:val="clear" w:color="auto" w:fill="auto"/>
          </w:tcPr>
          <w:p w:rsidR="004C4809" w:rsidRPr="009B6989" w:rsidRDefault="004C4809" w:rsidP="004C4809">
            <w:pPr>
              <w:rPr>
                <w:rFonts w:ascii="Times New Roman" w:hAnsi="Times New Roman"/>
                <w:color w:val="000000" w:themeColor="text1"/>
              </w:rPr>
            </w:pPr>
            <w:r w:rsidRPr="009B6989">
              <w:rPr>
                <w:rFonts w:ascii="Times New Roman" w:hAnsi="Times New Roman"/>
                <w:color w:val="000000" w:themeColor="text1"/>
              </w:rPr>
              <w:t>Подршка медијским садржајима са темом трговина људима, кроз пројектно суфинансирање медија</w:t>
            </w:r>
          </w:p>
          <w:p w:rsidR="004C4809" w:rsidRPr="009B6989" w:rsidRDefault="004C4809" w:rsidP="004C4809">
            <w:pPr>
              <w:rPr>
                <w:rFonts w:ascii="Times New Roman" w:hAnsi="Times New Roman"/>
                <w:color w:val="FF0000"/>
              </w:rPr>
            </w:pPr>
          </w:p>
          <w:p w:rsidR="004C4809" w:rsidRPr="009B6989" w:rsidRDefault="004C4809" w:rsidP="004C4809">
            <w:pPr>
              <w:rPr>
                <w:rFonts w:ascii="Times New Roman" w:hAnsi="Times New Roman"/>
                <w:color w:val="FF0000"/>
              </w:rPr>
            </w:pPr>
          </w:p>
        </w:tc>
        <w:tc>
          <w:tcPr>
            <w:tcW w:w="1620" w:type="dxa"/>
            <w:shd w:val="clear" w:color="auto" w:fill="auto"/>
            <w:hideMark/>
          </w:tcPr>
          <w:p w:rsidR="004C4809" w:rsidRPr="006B6B70" w:rsidRDefault="004C4809" w:rsidP="004C4809">
            <w:pPr>
              <w:spacing w:after="0" w:line="240" w:lineRule="auto"/>
              <w:rPr>
                <w:rFonts w:ascii="Times New Roman" w:hAnsi="Times New Roman"/>
                <w:color w:val="FF0000"/>
              </w:rPr>
            </w:pPr>
            <w:r w:rsidRPr="009B6989">
              <w:rPr>
                <w:rFonts w:ascii="Times New Roman" w:hAnsi="Times New Roman"/>
                <w:color w:val="000000" w:themeColor="text1"/>
              </w:rPr>
              <w:t>2019-2020</w:t>
            </w:r>
            <w:r w:rsidR="006B6B70">
              <w:rPr>
                <w:rFonts w:ascii="Times New Roman" w:hAnsi="Times New Roman"/>
                <w:color w:val="000000" w:themeColor="text1"/>
              </w:rPr>
              <w:t>. година</w:t>
            </w:r>
          </w:p>
        </w:tc>
        <w:tc>
          <w:tcPr>
            <w:tcW w:w="2160" w:type="dxa"/>
            <w:shd w:val="clear" w:color="auto" w:fill="auto"/>
            <w:hideMark/>
          </w:tcPr>
          <w:p w:rsidR="004C480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t>2019</w:t>
            </w:r>
            <w:r w:rsidR="006B6B70">
              <w:rPr>
                <w:rFonts w:ascii="Times New Roman" w:hAnsi="Times New Roman"/>
                <w:color w:val="000000" w:themeColor="text1"/>
              </w:rPr>
              <w:t>. године</w:t>
            </w:r>
            <w:r w:rsidRPr="009B6989">
              <w:rPr>
                <w:rFonts w:ascii="Times New Roman" w:hAnsi="Times New Roman"/>
                <w:color w:val="000000" w:themeColor="text1"/>
              </w:rPr>
              <w:t xml:space="preserve"> 1.234.000 РСД</w:t>
            </w:r>
          </w:p>
          <w:p w:rsidR="004C4809" w:rsidRPr="009B6989" w:rsidRDefault="004C4809" w:rsidP="004C4809">
            <w:pPr>
              <w:spacing w:after="0" w:line="240" w:lineRule="auto"/>
              <w:rPr>
                <w:rFonts w:ascii="Times New Roman" w:hAnsi="Times New Roman"/>
                <w:color w:val="000000" w:themeColor="text1"/>
              </w:rPr>
            </w:pPr>
          </w:p>
          <w:p w:rsidR="004C4809" w:rsidRPr="009B6989" w:rsidRDefault="004C4809" w:rsidP="004C4809">
            <w:pPr>
              <w:spacing w:after="0" w:line="240" w:lineRule="auto"/>
              <w:rPr>
                <w:rFonts w:ascii="Times New Roman" w:hAnsi="Times New Roman"/>
                <w:color w:val="FF0000"/>
              </w:rPr>
            </w:pPr>
            <w:r w:rsidRPr="00EA1CE7">
              <w:rPr>
                <w:rFonts w:ascii="Times New Roman" w:hAnsi="Times New Roman"/>
                <w:color w:val="000000" w:themeColor="text1"/>
              </w:rPr>
              <w:t>2020</w:t>
            </w:r>
            <w:r w:rsidR="006B6B70">
              <w:rPr>
                <w:rFonts w:ascii="Times New Roman" w:hAnsi="Times New Roman"/>
                <w:color w:val="000000" w:themeColor="text1"/>
              </w:rPr>
              <w:t>. године</w:t>
            </w:r>
            <w:r w:rsidRPr="00EA1CE7">
              <w:rPr>
                <w:rFonts w:ascii="Times New Roman" w:hAnsi="Times New Roman"/>
                <w:color w:val="000000" w:themeColor="text1"/>
              </w:rPr>
              <w:t xml:space="preserve"> 1.234.000 РСД</w:t>
            </w:r>
          </w:p>
        </w:tc>
        <w:tc>
          <w:tcPr>
            <w:tcW w:w="1890" w:type="dxa"/>
            <w:shd w:val="clear" w:color="auto" w:fill="auto"/>
            <w:hideMark/>
          </w:tcPr>
          <w:p w:rsidR="004C4809" w:rsidRPr="009B6989" w:rsidRDefault="004C4809" w:rsidP="004C4809">
            <w:pPr>
              <w:spacing w:after="0" w:line="240" w:lineRule="auto"/>
              <w:rPr>
                <w:ins w:id="1" w:author="Mitar Đurašković" w:date="2018-10-01T11:00:00Z"/>
                <w:rFonts w:ascii="Times New Roman" w:hAnsi="Times New Roman"/>
                <w:color w:val="000000" w:themeColor="text1"/>
              </w:rPr>
            </w:pPr>
            <w:r w:rsidRPr="009B6989">
              <w:rPr>
                <w:rFonts w:ascii="Times New Roman" w:hAnsi="Times New Roman"/>
                <w:color w:val="000000" w:themeColor="text1"/>
              </w:rPr>
              <w:t>Буџет Министарства културе и информисања</w:t>
            </w:r>
          </w:p>
          <w:p w:rsidR="004C4809" w:rsidRPr="009B6989" w:rsidRDefault="004C4809" w:rsidP="004C4809">
            <w:pPr>
              <w:spacing w:after="0" w:line="240" w:lineRule="auto"/>
              <w:rPr>
                <w:ins w:id="2" w:author="Mitar Đurašković" w:date="2018-10-01T11:00:00Z"/>
                <w:rFonts w:ascii="Times New Roman" w:hAnsi="Times New Roman"/>
                <w:color w:val="002060"/>
              </w:rPr>
            </w:pPr>
          </w:p>
          <w:p w:rsidR="004C4809" w:rsidRPr="009B6989" w:rsidRDefault="004C4809" w:rsidP="004C4809">
            <w:pPr>
              <w:spacing w:after="0" w:line="240" w:lineRule="auto"/>
              <w:rPr>
                <w:rFonts w:ascii="Times New Roman" w:hAnsi="Times New Roman"/>
                <w:color w:val="FF0000"/>
              </w:rPr>
            </w:pPr>
          </w:p>
        </w:tc>
        <w:tc>
          <w:tcPr>
            <w:tcW w:w="2250" w:type="dxa"/>
            <w:shd w:val="clear" w:color="auto" w:fill="auto"/>
            <w:hideMark/>
          </w:tcPr>
          <w:p w:rsidR="004C4809" w:rsidRPr="009B6989" w:rsidRDefault="004C4809" w:rsidP="004C4809">
            <w:pPr>
              <w:spacing w:after="0" w:line="240" w:lineRule="auto"/>
              <w:rPr>
                <w:rFonts w:ascii="Times New Roman" w:hAnsi="Times New Roman"/>
                <w:color w:val="FF0000"/>
              </w:rPr>
            </w:pPr>
            <w:r w:rsidRPr="009B6989">
              <w:rPr>
                <w:rFonts w:ascii="Times New Roman" w:hAnsi="Times New Roman"/>
                <w:b/>
                <w:color w:val="000000" w:themeColor="text1"/>
              </w:rPr>
              <w:t>Министарств</w:t>
            </w:r>
            <w:r>
              <w:rPr>
                <w:rFonts w:ascii="Times New Roman" w:hAnsi="Times New Roman"/>
                <w:b/>
                <w:color w:val="000000" w:themeColor="text1"/>
              </w:rPr>
              <w:t>о</w:t>
            </w:r>
            <w:r w:rsidRPr="009B6989">
              <w:rPr>
                <w:rFonts w:ascii="Times New Roman" w:hAnsi="Times New Roman"/>
                <w:b/>
                <w:color w:val="000000" w:themeColor="text1"/>
              </w:rPr>
              <w:t xml:space="preserve"> културе и информисања, </w:t>
            </w:r>
            <w:r w:rsidRPr="009B6989">
              <w:rPr>
                <w:rFonts w:ascii="Times New Roman" w:hAnsi="Times New Roman"/>
                <w:color w:val="000000" w:themeColor="text1"/>
              </w:rPr>
              <w:t>Министарство унутрашњих послова и партнери</w:t>
            </w:r>
          </w:p>
        </w:tc>
        <w:tc>
          <w:tcPr>
            <w:tcW w:w="2826" w:type="dxa"/>
            <w:shd w:val="clear" w:color="auto" w:fill="auto"/>
            <w:hideMark/>
          </w:tcPr>
          <w:p w:rsidR="00541F36" w:rsidRDefault="00541F36" w:rsidP="004C4809">
            <w:pPr>
              <w:spacing w:after="0" w:line="240" w:lineRule="auto"/>
              <w:ind w:left="263" w:hanging="263"/>
              <w:rPr>
                <w:rFonts w:ascii="Times New Roman" w:hAnsi="Times New Roman"/>
                <w:color w:val="000000" w:themeColor="text1"/>
              </w:rPr>
            </w:pPr>
            <w:r>
              <w:rPr>
                <w:rFonts w:ascii="Times New Roman" w:hAnsi="Times New Roman"/>
                <w:color w:val="000000" w:themeColor="text1"/>
              </w:rPr>
              <w:t>1. Број подржаних</w:t>
            </w:r>
          </w:p>
          <w:p w:rsidR="004C4809" w:rsidRPr="009B6989" w:rsidRDefault="00541F36" w:rsidP="004C4809">
            <w:pPr>
              <w:spacing w:after="0" w:line="240" w:lineRule="auto"/>
              <w:ind w:left="263" w:hanging="263"/>
              <w:rPr>
                <w:rFonts w:ascii="Times New Roman" w:hAnsi="Times New Roman"/>
                <w:color w:val="000000" w:themeColor="text1"/>
              </w:rPr>
            </w:pPr>
            <w:r>
              <w:rPr>
                <w:rFonts w:ascii="Times New Roman" w:hAnsi="Times New Roman"/>
                <w:color w:val="000000" w:themeColor="text1"/>
              </w:rPr>
              <w:t xml:space="preserve">    </w:t>
            </w:r>
            <w:r w:rsidR="004C4809" w:rsidRPr="009B6989">
              <w:rPr>
                <w:rFonts w:ascii="Times New Roman" w:hAnsi="Times New Roman"/>
                <w:color w:val="000000" w:themeColor="text1"/>
              </w:rPr>
              <w:t>медијских пројеката;</w:t>
            </w:r>
          </w:p>
          <w:p w:rsidR="004C4809" w:rsidRPr="009B6989" w:rsidRDefault="004C4809" w:rsidP="004C4809">
            <w:pPr>
              <w:spacing w:after="0" w:line="240" w:lineRule="auto"/>
              <w:ind w:left="263" w:hanging="263"/>
              <w:rPr>
                <w:rFonts w:ascii="Times New Roman" w:hAnsi="Times New Roman"/>
                <w:color w:val="000000" w:themeColor="text1"/>
              </w:rPr>
            </w:pPr>
            <w:r w:rsidRPr="009B6989">
              <w:rPr>
                <w:rFonts w:ascii="Times New Roman" w:hAnsi="Times New Roman"/>
                <w:color w:val="000000" w:themeColor="text1"/>
              </w:rPr>
              <w:t>2. Резултати евалуације медијских садржаја;</w:t>
            </w:r>
          </w:p>
          <w:p w:rsidR="004C4809" w:rsidRPr="009B6989" w:rsidRDefault="004C4809" w:rsidP="00EA1CE7">
            <w:pPr>
              <w:spacing w:after="0" w:line="240" w:lineRule="auto"/>
              <w:ind w:left="263" w:hanging="263"/>
              <w:rPr>
                <w:rFonts w:ascii="Times New Roman" w:hAnsi="Times New Roman"/>
                <w:color w:val="000000" w:themeColor="text1"/>
              </w:rPr>
            </w:pPr>
            <w:r w:rsidRPr="009B6989">
              <w:rPr>
                <w:rFonts w:ascii="Times New Roman" w:hAnsi="Times New Roman"/>
                <w:color w:val="000000" w:themeColor="text1"/>
              </w:rPr>
              <w:t>3. Процена доступности медијских садржаја на територији Републике Србије на националном и на локалном нивоу (посебно на геогр</w:t>
            </w:r>
            <w:r w:rsidR="00541F36">
              <w:rPr>
                <w:rFonts w:ascii="Times New Roman" w:hAnsi="Times New Roman"/>
                <w:color w:val="000000" w:themeColor="text1"/>
              </w:rPr>
              <w:t>а</w:t>
            </w:r>
            <w:r w:rsidRPr="009B6989">
              <w:rPr>
                <w:rFonts w:ascii="Times New Roman" w:hAnsi="Times New Roman"/>
                <w:color w:val="000000" w:themeColor="text1"/>
              </w:rPr>
              <w:t>фски</w:t>
            </w:r>
            <w:r w:rsidR="00EA1CE7">
              <w:rPr>
                <w:rFonts w:ascii="Times New Roman" w:hAnsi="Times New Roman"/>
                <w:color w:val="000000" w:themeColor="text1"/>
              </w:rPr>
              <w:t>м подручјима</w:t>
            </w:r>
            <w:r w:rsidRPr="009B6989">
              <w:rPr>
                <w:rFonts w:ascii="Times New Roman" w:hAnsi="Times New Roman"/>
                <w:color w:val="000000" w:themeColor="text1"/>
              </w:rPr>
              <w:t xml:space="preserve"> која су угрожена);</w:t>
            </w:r>
          </w:p>
        </w:tc>
      </w:tr>
      <w:tr w:rsidR="004C4809" w:rsidRPr="009B6989" w:rsidTr="009D75A3">
        <w:trPr>
          <w:trHeight w:val="1970"/>
        </w:trPr>
        <w:tc>
          <w:tcPr>
            <w:tcW w:w="1345" w:type="dxa"/>
            <w:shd w:val="clear" w:color="auto" w:fill="auto"/>
            <w:noWrap/>
            <w:vAlign w:val="center"/>
            <w:hideMark/>
          </w:tcPr>
          <w:p w:rsidR="004C4809" w:rsidRPr="009B6989" w:rsidRDefault="004C4809" w:rsidP="004C4809">
            <w:pPr>
              <w:spacing w:after="0" w:line="240" w:lineRule="auto"/>
              <w:rPr>
                <w:rFonts w:ascii="Times New Roman" w:hAnsi="Times New Roman"/>
              </w:rPr>
            </w:pPr>
            <w:r w:rsidRPr="009B6989">
              <w:rPr>
                <w:rFonts w:ascii="Times New Roman" w:hAnsi="Times New Roman"/>
              </w:rPr>
              <w:t>2.3.</w:t>
            </w:r>
            <w:r w:rsidRPr="009B6989">
              <w:rPr>
                <w:rFonts w:ascii="Times New Roman" w:hAnsi="Times New Roman"/>
                <w:lang w:val="sr-Cyrl-CS"/>
              </w:rPr>
              <w:t>2</w:t>
            </w:r>
            <w:r w:rsidRPr="009B6989">
              <w:rPr>
                <w:rFonts w:ascii="Times New Roman" w:hAnsi="Times New Roman"/>
              </w:rPr>
              <w:t>.</w:t>
            </w:r>
          </w:p>
        </w:tc>
        <w:tc>
          <w:tcPr>
            <w:tcW w:w="2970" w:type="dxa"/>
            <w:gridSpan w:val="2"/>
            <w:shd w:val="clear" w:color="auto" w:fill="auto"/>
            <w:hideMark/>
          </w:tcPr>
          <w:p w:rsidR="004C4809" w:rsidRPr="009B6989" w:rsidRDefault="004C4809" w:rsidP="00F36F02">
            <w:pPr>
              <w:spacing w:after="0" w:line="240" w:lineRule="auto"/>
              <w:rPr>
                <w:rFonts w:ascii="Times New Roman" w:hAnsi="Times New Roman"/>
              </w:rPr>
            </w:pPr>
            <w:r w:rsidRPr="009B6989">
              <w:rPr>
                <w:rFonts w:ascii="Times New Roman" w:hAnsi="Times New Roman"/>
                <w:lang w:val="sr-Cyrl-CS"/>
              </w:rPr>
              <w:t>Унапредити</w:t>
            </w:r>
            <w:r w:rsidRPr="009B6989">
              <w:rPr>
                <w:rFonts w:ascii="Times New Roman" w:hAnsi="Times New Roman"/>
              </w:rPr>
              <w:t xml:space="preserve"> рад у </w:t>
            </w:r>
            <w:r w:rsidR="00AA3426">
              <w:rPr>
                <w:rFonts w:ascii="Times New Roman" w:hAnsi="Times New Roman"/>
              </w:rPr>
              <w:t>Центрима за азил и другим објектима намењеним за смештај тражилаца азила</w:t>
            </w:r>
            <w:r w:rsidRPr="009B6989">
              <w:rPr>
                <w:rFonts w:ascii="Times New Roman" w:hAnsi="Times New Roman"/>
              </w:rPr>
              <w:t xml:space="preserve"> уз коришћење материјала намењених </w:t>
            </w:r>
            <w:r w:rsidRPr="00541F36">
              <w:rPr>
                <w:rFonts w:ascii="Times New Roman" w:hAnsi="Times New Roman"/>
              </w:rPr>
              <w:t>информисању</w:t>
            </w:r>
            <w:r w:rsidR="00DC3798">
              <w:rPr>
                <w:rFonts w:ascii="Times New Roman" w:hAnsi="Times New Roman"/>
              </w:rPr>
              <w:t xml:space="preserve"> </w:t>
            </w:r>
            <w:r w:rsidR="00F36F02" w:rsidRPr="00541F36">
              <w:rPr>
                <w:rFonts w:ascii="Times New Roman" w:hAnsi="Times New Roman"/>
              </w:rPr>
              <w:t>избегличке и мигрантске популације</w:t>
            </w:r>
            <w:r w:rsidR="00F36F02">
              <w:rPr>
                <w:rFonts w:ascii="Times New Roman" w:hAnsi="Times New Roman"/>
                <w:color w:val="FF0000"/>
              </w:rPr>
              <w:t xml:space="preserve"> </w:t>
            </w:r>
            <w:r w:rsidRPr="009B6989">
              <w:rPr>
                <w:rFonts w:ascii="Times New Roman" w:hAnsi="Times New Roman"/>
              </w:rPr>
              <w:t>о питањима како да препознају и заштите се од трговине људима и других ризика</w:t>
            </w:r>
          </w:p>
        </w:tc>
        <w:tc>
          <w:tcPr>
            <w:tcW w:w="1620" w:type="dxa"/>
            <w:shd w:val="clear" w:color="auto" w:fill="auto"/>
            <w:hideMark/>
          </w:tcPr>
          <w:p w:rsidR="004C4809" w:rsidRPr="006B6B70" w:rsidRDefault="004C4809" w:rsidP="004C4809">
            <w:pPr>
              <w:spacing w:after="0" w:line="240" w:lineRule="auto"/>
              <w:rPr>
                <w:rFonts w:ascii="Times New Roman" w:hAnsi="Times New Roman"/>
              </w:rPr>
            </w:pPr>
            <w:r w:rsidRPr="009B6989">
              <w:rPr>
                <w:rFonts w:ascii="Times New Roman" w:hAnsi="Times New Roman"/>
              </w:rPr>
              <w:t>2019-2020</w:t>
            </w:r>
            <w:r w:rsidR="006B6B70">
              <w:rPr>
                <w:rFonts w:ascii="Times New Roman" w:hAnsi="Times New Roman"/>
              </w:rPr>
              <w:t>. година</w:t>
            </w:r>
          </w:p>
        </w:tc>
        <w:tc>
          <w:tcPr>
            <w:tcW w:w="2160" w:type="dxa"/>
            <w:shd w:val="clear" w:color="auto" w:fill="auto"/>
          </w:tcPr>
          <w:p w:rsidR="004C4809" w:rsidRPr="00413B5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Пројекат </w:t>
            </w:r>
            <w:r w:rsidR="00413B59">
              <w:rPr>
                <w:rFonts w:ascii="Times New Roman" w:hAnsi="Times New Roman"/>
                <w:color w:val="000000" w:themeColor="text1"/>
              </w:rPr>
              <w:t>Међународне организације за миграције - ИОМ</w:t>
            </w:r>
          </w:p>
          <w:p w:rsidR="004C4809" w:rsidRPr="009B698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t>1.200.000 РСД</w:t>
            </w:r>
          </w:p>
          <w:p w:rsidR="004C4809" w:rsidRPr="009B6989" w:rsidRDefault="004C4809" w:rsidP="004C4809">
            <w:pPr>
              <w:spacing w:after="0" w:line="240" w:lineRule="auto"/>
              <w:rPr>
                <w:rFonts w:ascii="Times New Roman" w:hAnsi="Times New Roman"/>
                <w:color w:val="000000" w:themeColor="text1"/>
              </w:rPr>
            </w:pPr>
          </w:p>
          <w:p w:rsidR="004C4809" w:rsidRPr="009B698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Пројекат </w:t>
            </w:r>
            <w:r w:rsidR="00CC7BF5">
              <w:rPr>
                <w:rFonts w:ascii="Times New Roman" w:hAnsi="Times New Roman"/>
                <w:color w:val="000000" w:themeColor="text1"/>
              </w:rPr>
              <w:t>Швајцарског државног секретаријата за миграције</w:t>
            </w:r>
            <w:r w:rsidR="00512817">
              <w:rPr>
                <w:rFonts w:ascii="Times New Roman" w:hAnsi="Times New Roman"/>
                <w:color w:val="000000" w:themeColor="text1"/>
              </w:rPr>
              <w:t xml:space="preserve"> - </w:t>
            </w:r>
            <w:r w:rsidRPr="00FA4497">
              <w:rPr>
                <w:rFonts w:ascii="Times New Roman" w:hAnsi="Times New Roman"/>
                <w:color w:val="000000" w:themeColor="text1"/>
              </w:rPr>
              <w:t>„Подршка управљању миграцијама у Србији 2016-201</w:t>
            </w:r>
            <w:r w:rsidRPr="00E9477B">
              <w:rPr>
                <w:rFonts w:ascii="Times New Roman" w:hAnsi="Times New Roman"/>
              </w:rPr>
              <w:t>9</w:t>
            </w:r>
            <w:r w:rsidR="00E9477B" w:rsidRPr="00E9477B">
              <w:rPr>
                <w:rFonts w:ascii="Times New Roman" w:hAnsi="Times New Roman"/>
              </w:rPr>
              <w:t>”</w:t>
            </w:r>
          </w:p>
          <w:p w:rsidR="004C4809" w:rsidRPr="009B6989" w:rsidRDefault="004C4809" w:rsidP="004C4809">
            <w:pPr>
              <w:spacing w:after="0" w:line="240" w:lineRule="auto"/>
              <w:rPr>
                <w:rFonts w:ascii="Times New Roman" w:hAnsi="Times New Roman"/>
                <w:color w:val="000000" w:themeColor="text1"/>
              </w:rPr>
            </w:pPr>
            <w:r w:rsidRPr="009B6989">
              <w:rPr>
                <w:rFonts w:ascii="Times New Roman" w:hAnsi="Times New Roman"/>
                <w:color w:val="000000" w:themeColor="text1"/>
              </w:rPr>
              <w:t>300.000 РСД</w:t>
            </w:r>
          </w:p>
          <w:p w:rsidR="004C4809" w:rsidRDefault="004C4809" w:rsidP="004C4809">
            <w:pPr>
              <w:spacing w:after="0" w:line="240" w:lineRule="auto"/>
              <w:rPr>
                <w:rFonts w:ascii="Times New Roman" w:hAnsi="Times New Roman"/>
                <w:color w:val="000000" w:themeColor="text1"/>
              </w:rPr>
            </w:pPr>
          </w:p>
          <w:p w:rsidR="004C4809" w:rsidRPr="00805183" w:rsidRDefault="004C4809" w:rsidP="004C4809">
            <w:pPr>
              <w:spacing w:after="0" w:line="240" w:lineRule="auto"/>
              <w:rPr>
                <w:rFonts w:ascii="Times New Roman" w:hAnsi="Times New Roman"/>
              </w:rPr>
            </w:pPr>
            <w:r>
              <w:rPr>
                <w:rFonts w:ascii="Times New Roman" w:hAnsi="Times New Roman"/>
              </w:rPr>
              <w:t>П</w:t>
            </w:r>
            <w:r w:rsidRPr="00805183">
              <w:rPr>
                <w:rFonts w:ascii="Times New Roman" w:hAnsi="Times New Roman"/>
              </w:rPr>
              <w:t xml:space="preserve">ројекта </w:t>
            </w:r>
            <w:r w:rsidR="00413B59">
              <w:rPr>
                <w:rFonts w:ascii="Times New Roman" w:hAnsi="Times New Roman"/>
              </w:rPr>
              <w:t xml:space="preserve">Удружења </w:t>
            </w:r>
            <w:r w:rsidRPr="00805183">
              <w:rPr>
                <w:rFonts w:ascii="Times New Roman" w:hAnsi="Times New Roman"/>
              </w:rPr>
              <w:t>Атина „Побољшање положаја жртава трговине људима у Србији</w:t>
            </w:r>
            <w:r w:rsidR="00E9477B" w:rsidRPr="00E9477B">
              <w:rPr>
                <w:rFonts w:ascii="Times New Roman" w:hAnsi="Times New Roman"/>
              </w:rPr>
              <w:t>”</w:t>
            </w:r>
            <w:r w:rsidRPr="00805183">
              <w:rPr>
                <w:rFonts w:ascii="Times New Roman" w:hAnsi="Times New Roman"/>
              </w:rPr>
              <w:t xml:space="preserve"> који финансираУНОДЦ</w:t>
            </w:r>
          </w:p>
          <w:p w:rsidR="004C4809" w:rsidRPr="00805183" w:rsidRDefault="004C4809" w:rsidP="004C4809">
            <w:pPr>
              <w:spacing w:after="0" w:line="240" w:lineRule="auto"/>
              <w:rPr>
                <w:rFonts w:ascii="Times New Roman" w:hAnsi="Times New Roman"/>
              </w:rPr>
            </w:pPr>
            <w:r w:rsidRPr="00805183">
              <w:rPr>
                <w:rFonts w:ascii="Times New Roman" w:hAnsi="Times New Roman"/>
              </w:rPr>
              <w:t>520.000РСД</w:t>
            </w:r>
          </w:p>
          <w:p w:rsidR="004C4809" w:rsidRPr="009B6989" w:rsidRDefault="004C4809" w:rsidP="004C4809">
            <w:pPr>
              <w:spacing w:after="0" w:line="240" w:lineRule="auto"/>
              <w:rPr>
                <w:rFonts w:ascii="Times New Roman" w:hAnsi="Times New Roman"/>
                <w:color w:val="FF0000"/>
              </w:rPr>
            </w:pPr>
          </w:p>
        </w:tc>
        <w:tc>
          <w:tcPr>
            <w:tcW w:w="1890" w:type="dxa"/>
            <w:shd w:val="clear" w:color="auto" w:fill="auto"/>
          </w:tcPr>
          <w:p w:rsidR="004C4809" w:rsidRPr="009B6989" w:rsidRDefault="004C4809" w:rsidP="004C4809">
            <w:pPr>
              <w:spacing w:after="0" w:line="240" w:lineRule="auto"/>
              <w:rPr>
                <w:rFonts w:ascii="Times New Roman" w:hAnsi="Times New Roman"/>
                <w:color w:val="000000" w:themeColor="text1"/>
                <w:lang w:val="sr-Cyrl-CS"/>
              </w:rPr>
            </w:pPr>
            <w:r w:rsidRPr="009B6989">
              <w:rPr>
                <w:rFonts w:ascii="Times New Roman" w:hAnsi="Times New Roman"/>
                <w:color w:val="000000" w:themeColor="text1"/>
              </w:rPr>
              <w:t xml:space="preserve">Донације </w:t>
            </w:r>
          </w:p>
          <w:p w:rsidR="004C4809" w:rsidRPr="009B6989" w:rsidRDefault="004C4809" w:rsidP="004C4809">
            <w:pPr>
              <w:spacing w:after="0" w:line="240" w:lineRule="auto"/>
              <w:rPr>
                <w:rFonts w:ascii="Times New Roman" w:hAnsi="Times New Roman"/>
                <w:color w:val="7030A0"/>
                <w:lang w:val="sr-Cyrl-CS"/>
              </w:rPr>
            </w:pPr>
          </w:p>
        </w:tc>
        <w:tc>
          <w:tcPr>
            <w:tcW w:w="2250" w:type="dxa"/>
            <w:shd w:val="clear" w:color="auto" w:fill="auto"/>
            <w:hideMark/>
          </w:tcPr>
          <w:p w:rsidR="004C4809" w:rsidRPr="009B6989" w:rsidRDefault="004C4809" w:rsidP="004C4809">
            <w:pPr>
              <w:spacing w:after="0" w:line="240" w:lineRule="auto"/>
              <w:rPr>
                <w:rFonts w:ascii="Times New Roman" w:hAnsi="Times New Roman"/>
              </w:rPr>
            </w:pPr>
            <w:r w:rsidRPr="009B6989">
              <w:rPr>
                <w:rFonts w:ascii="Times New Roman" w:hAnsi="Times New Roman"/>
                <w:b/>
              </w:rPr>
              <w:t>Комесаријат за избеглице и миграције</w:t>
            </w:r>
          </w:p>
          <w:p w:rsidR="004C4809" w:rsidRPr="009B6989" w:rsidRDefault="004C4809" w:rsidP="004C4809">
            <w:pPr>
              <w:spacing w:after="0" w:line="240" w:lineRule="auto"/>
              <w:rPr>
                <w:rFonts w:ascii="Times New Roman" w:hAnsi="Times New Roman"/>
              </w:rPr>
            </w:pPr>
            <w:r w:rsidRPr="009B6989">
              <w:rPr>
                <w:rFonts w:ascii="Times New Roman" w:hAnsi="Times New Roman"/>
              </w:rPr>
              <w:t>и партнери</w:t>
            </w:r>
          </w:p>
        </w:tc>
        <w:tc>
          <w:tcPr>
            <w:tcW w:w="2826" w:type="dxa"/>
            <w:shd w:val="clear" w:color="auto" w:fill="auto"/>
            <w:hideMark/>
          </w:tcPr>
          <w:p w:rsidR="004C4809" w:rsidRPr="00541F36" w:rsidRDefault="004C4809" w:rsidP="004C4809">
            <w:pPr>
              <w:spacing w:after="0" w:line="240" w:lineRule="auto"/>
              <w:ind w:left="263" w:hanging="263"/>
              <w:rPr>
                <w:rFonts w:ascii="Times New Roman" w:hAnsi="Times New Roman"/>
              </w:rPr>
            </w:pPr>
            <w:r w:rsidRPr="009B6989">
              <w:rPr>
                <w:rFonts w:ascii="Times New Roman" w:hAnsi="Times New Roman"/>
              </w:rPr>
              <w:t>1. Број подељених материјала заинтересованим странама</w:t>
            </w:r>
            <w:r w:rsidR="00541F36">
              <w:rPr>
                <w:rFonts w:ascii="Times New Roman" w:hAnsi="Times New Roman"/>
              </w:rPr>
              <w:t>;</w:t>
            </w:r>
          </w:p>
          <w:p w:rsidR="004C4809" w:rsidRPr="00541F36" w:rsidRDefault="004C4809" w:rsidP="004C4809">
            <w:pPr>
              <w:spacing w:after="0" w:line="240" w:lineRule="auto"/>
              <w:ind w:left="263" w:hanging="263"/>
              <w:rPr>
                <w:rFonts w:ascii="Times New Roman" w:hAnsi="Times New Roman"/>
              </w:rPr>
            </w:pPr>
            <w:r w:rsidRPr="009B6989">
              <w:rPr>
                <w:rFonts w:ascii="Times New Roman" w:hAnsi="Times New Roman"/>
              </w:rPr>
              <w:t xml:space="preserve">2. Број подељених материјала припадницима посебно рањивих група унутар избегличке </w:t>
            </w:r>
            <w:r w:rsidR="00947D86" w:rsidRPr="00541F36">
              <w:rPr>
                <w:rFonts w:ascii="Times New Roman" w:hAnsi="Times New Roman"/>
              </w:rPr>
              <w:t>и мигрантске</w:t>
            </w:r>
            <w:r w:rsidR="00947D86">
              <w:rPr>
                <w:rFonts w:ascii="Times New Roman" w:hAnsi="Times New Roman"/>
                <w:color w:val="FF0000"/>
              </w:rPr>
              <w:t xml:space="preserve"> </w:t>
            </w:r>
            <w:r w:rsidRPr="009B6989">
              <w:rPr>
                <w:rFonts w:ascii="Times New Roman" w:hAnsi="Times New Roman"/>
              </w:rPr>
              <w:t>популације</w:t>
            </w:r>
            <w:r w:rsidR="00541F36">
              <w:rPr>
                <w:rFonts w:ascii="Times New Roman" w:hAnsi="Times New Roman"/>
              </w:rPr>
              <w:t>;</w:t>
            </w:r>
          </w:p>
          <w:p w:rsidR="004C4809" w:rsidRPr="009B6989" w:rsidRDefault="004C4809" w:rsidP="00AA3426">
            <w:pPr>
              <w:spacing w:after="0" w:line="240" w:lineRule="auto"/>
              <w:ind w:left="263" w:hanging="263"/>
              <w:rPr>
                <w:rFonts w:ascii="Times New Roman" w:hAnsi="Times New Roman"/>
              </w:rPr>
            </w:pPr>
            <w:r w:rsidRPr="009B6989">
              <w:rPr>
                <w:rFonts w:ascii="Times New Roman" w:hAnsi="Times New Roman"/>
              </w:rPr>
              <w:t xml:space="preserve">3. Сви Центри </w:t>
            </w:r>
            <w:r w:rsidR="00AA3426">
              <w:rPr>
                <w:rFonts w:ascii="Times New Roman" w:hAnsi="Times New Roman"/>
              </w:rPr>
              <w:t>за азил и други објекти намењени за смештај тражилаца азила</w:t>
            </w:r>
            <w:r w:rsidR="00290FCB">
              <w:rPr>
                <w:rFonts w:ascii="Times New Roman" w:hAnsi="Times New Roman"/>
              </w:rPr>
              <w:t xml:space="preserve"> </w:t>
            </w:r>
            <w:r w:rsidRPr="009B6989">
              <w:rPr>
                <w:rFonts w:ascii="Times New Roman" w:hAnsi="Times New Roman"/>
              </w:rPr>
              <w:t>имају стално видно изложене материјале (постере) са информацијама коме да се јаве у случајевима трговине људима</w:t>
            </w:r>
          </w:p>
        </w:tc>
      </w:tr>
      <w:tr w:rsidR="004C4809" w:rsidRPr="009B6989" w:rsidTr="008F3E97">
        <w:trPr>
          <w:trHeight w:val="1125"/>
        </w:trPr>
        <w:tc>
          <w:tcPr>
            <w:tcW w:w="1345" w:type="dxa"/>
            <w:shd w:val="clear" w:color="auto" w:fill="auto"/>
            <w:noWrap/>
            <w:vAlign w:val="center"/>
          </w:tcPr>
          <w:p w:rsidR="004C4809" w:rsidRPr="009B6989" w:rsidRDefault="004C4809" w:rsidP="004C4809">
            <w:pPr>
              <w:spacing w:after="0" w:line="240" w:lineRule="auto"/>
              <w:rPr>
                <w:rFonts w:ascii="Times New Roman" w:hAnsi="Times New Roman"/>
              </w:rPr>
            </w:pPr>
            <w:r w:rsidRPr="009B6989">
              <w:rPr>
                <w:rFonts w:ascii="Times New Roman" w:hAnsi="Times New Roman"/>
              </w:rPr>
              <w:lastRenderedPageBreak/>
              <w:t>2.3.</w:t>
            </w:r>
            <w:r>
              <w:rPr>
                <w:rFonts w:ascii="Times New Roman" w:hAnsi="Times New Roman"/>
              </w:rPr>
              <w:t>3</w:t>
            </w:r>
            <w:r w:rsidRPr="009B6989">
              <w:rPr>
                <w:rFonts w:ascii="Times New Roman" w:hAnsi="Times New Roman"/>
              </w:rPr>
              <w:t>.</w:t>
            </w:r>
          </w:p>
        </w:tc>
        <w:tc>
          <w:tcPr>
            <w:tcW w:w="2970" w:type="dxa"/>
            <w:gridSpan w:val="2"/>
            <w:shd w:val="clear" w:color="auto" w:fill="auto"/>
          </w:tcPr>
          <w:p w:rsidR="004C4809" w:rsidRPr="009B6989" w:rsidRDefault="004C4809" w:rsidP="004C4809">
            <w:pPr>
              <w:spacing w:after="0" w:line="240" w:lineRule="auto"/>
              <w:rPr>
                <w:rFonts w:ascii="Times New Roman" w:hAnsi="Times New Roman"/>
              </w:rPr>
            </w:pPr>
            <w:r w:rsidRPr="009B6989">
              <w:rPr>
                <w:rFonts w:ascii="Times New Roman" w:hAnsi="Times New Roman"/>
                <w:lang w:val="sr-Cyrl-CS"/>
              </w:rPr>
              <w:t>Унапредити</w:t>
            </w:r>
            <w:r w:rsidRPr="009B6989">
              <w:rPr>
                <w:rFonts w:ascii="Times New Roman" w:hAnsi="Times New Roman"/>
              </w:rPr>
              <w:t xml:space="preserve"> рад у туризму и угоститељству (хотели, ресторани), саобраћају и транспорту, пољопривреди (сезонски послови)</w:t>
            </w:r>
            <w:r w:rsidR="00F0796A">
              <w:rPr>
                <w:rFonts w:ascii="Times New Roman" w:hAnsi="Times New Roman"/>
              </w:rPr>
              <w:t>,</w:t>
            </w:r>
            <w:r w:rsidRPr="009B6989">
              <w:rPr>
                <w:rFonts w:ascii="Times New Roman" w:hAnsi="Times New Roman"/>
              </w:rPr>
              <w:t xml:space="preserve"> уз коришћење материјала намењених информисању радника и послодаваца у овим секторима о трговини људима и поступању у потенцијалним случајевима трговине људима</w:t>
            </w:r>
          </w:p>
        </w:tc>
        <w:tc>
          <w:tcPr>
            <w:tcW w:w="1620" w:type="dxa"/>
            <w:shd w:val="clear" w:color="auto" w:fill="auto"/>
          </w:tcPr>
          <w:p w:rsidR="004C4809" w:rsidRPr="009D0D8B" w:rsidRDefault="004C4809" w:rsidP="004C4809">
            <w:pPr>
              <w:spacing w:after="0" w:line="240" w:lineRule="auto"/>
              <w:rPr>
                <w:rFonts w:ascii="Times New Roman" w:hAnsi="Times New Roman"/>
              </w:rPr>
            </w:pPr>
            <w:r w:rsidRPr="009B6989">
              <w:rPr>
                <w:rFonts w:ascii="Times New Roman" w:hAnsi="Times New Roman"/>
              </w:rPr>
              <w:t>2019-2020</w:t>
            </w:r>
            <w:r w:rsidR="009D0D8B">
              <w:rPr>
                <w:rFonts w:ascii="Times New Roman" w:hAnsi="Times New Roman"/>
              </w:rPr>
              <w:t>. година</w:t>
            </w:r>
          </w:p>
        </w:tc>
        <w:tc>
          <w:tcPr>
            <w:tcW w:w="2160" w:type="dxa"/>
            <w:shd w:val="clear" w:color="auto" w:fill="auto"/>
          </w:tcPr>
          <w:p w:rsidR="00F7164D" w:rsidRDefault="00512817" w:rsidP="004C4809">
            <w:pPr>
              <w:spacing w:after="0" w:line="240" w:lineRule="auto"/>
              <w:rPr>
                <w:rFonts w:ascii="Times New Roman" w:hAnsi="Times New Roman"/>
              </w:rPr>
            </w:pPr>
            <w:r>
              <w:rPr>
                <w:rFonts w:ascii="Times New Roman" w:hAnsi="Times New Roman"/>
              </w:rPr>
              <w:t>Пројекат</w:t>
            </w:r>
            <w:r w:rsidR="004C4809" w:rsidRPr="00CA6F82">
              <w:rPr>
                <w:rFonts w:ascii="Times New Roman" w:hAnsi="Times New Roman"/>
              </w:rPr>
              <w:t xml:space="preserve"> Савет</w:t>
            </w:r>
            <w:r>
              <w:rPr>
                <w:rFonts w:ascii="Times New Roman" w:hAnsi="Times New Roman"/>
              </w:rPr>
              <w:t>а</w:t>
            </w:r>
            <w:r w:rsidR="004C4809" w:rsidRPr="00CA6F82">
              <w:rPr>
                <w:rFonts w:ascii="Times New Roman" w:hAnsi="Times New Roman"/>
              </w:rPr>
              <w:t xml:space="preserve"> Европе „Превенција и борба против трговине људима у Србији</w:t>
            </w:r>
            <w:r w:rsidR="00E9477B" w:rsidRPr="00E9477B">
              <w:rPr>
                <w:rFonts w:ascii="Times New Roman" w:hAnsi="Times New Roman"/>
              </w:rPr>
              <w:t>”</w:t>
            </w:r>
          </w:p>
          <w:p w:rsidR="004C4809" w:rsidRPr="009B6989" w:rsidRDefault="004C4809" w:rsidP="004C4809">
            <w:pPr>
              <w:spacing w:after="0" w:line="240" w:lineRule="auto"/>
              <w:rPr>
                <w:rFonts w:ascii="Times New Roman" w:hAnsi="Times New Roman"/>
                <w:color w:val="FF0000"/>
              </w:rPr>
            </w:pPr>
            <w:r w:rsidRPr="00CA6F82">
              <w:rPr>
                <w:rFonts w:ascii="Times New Roman" w:hAnsi="Times New Roman"/>
              </w:rPr>
              <w:t>(470.000 ЕУР укупна вредност пројекта)</w:t>
            </w:r>
          </w:p>
        </w:tc>
        <w:tc>
          <w:tcPr>
            <w:tcW w:w="1890" w:type="dxa"/>
            <w:shd w:val="clear" w:color="auto" w:fill="auto"/>
          </w:tcPr>
          <w:p w:rsidR="004C4809" w:rsidRPr="00EE0A2C" w:rsidRDefault="004C4809" w:rsidP="004C4809">
            <w:pPr>
              <w:spacing w:after="0" w:line="240" w:lineRule="auto"/>
              <w:rPr>
                <w:rFonts w:ascii="Times New Roman" w:hAnsi="Times New Roman"/>
              </w:rPr>
            </w:pPr>
            <w:r w:rsidRPr="00EE0A2C">
              <w:rPr>
                <w:rFonts w:ascii="Times New Roman" w:hAnsi="Times New Roman"/>
              </w:rPr>
              <w:t>Донације</w:t>
            </w:r>
          </w:p>
          <w:p w:rsidR="004C4809" w:rsidRPr="009B6989" w:rsidRDefault="004C4809" w:rsidP="004C4809">
            <w:pPr>
              <w:spacing w:after="0" w:line="240" w:lineRule="auto"/>
              <w:rPr>
                <w:rFonts w:ascii="Times New Roman" w:hAnsi="Times New Roman"/>
                <w:color w:val="FF0000"/>
              </w:rPr>
            </w:pPr>
          </w:p>
        </w:tc>
        <w:tc>
          <w:tcPr>
            <w:tcW w:w="2250" w:type="dxa"/>
            <w:shd w:val="clear" w:color="auto" w:fill="auto"/>
          </w:tcPr>
          <w:p w:rsidR="00F0796A" w:rsidRDefault="004C4809" w:rsidP="004C4809">
            <w:pPr>
              <w:spacing w:after="0" w:line="240" w:lineRule="auto"/>
              <w:rPr>
                <w:rFonts w:ascii="Times New Roman" w:hAnsi="Times New Roman"/>
              </w:rPr>
            </w:pPr>
            <w:r w:rsidRPr="009B6989">
              <w:rPr>
                <w:rFonts w:ascii="Times New Roman" w:hAnsi="Times New Roman"/>
                <w:b/>
              </w:rPr>
              <w:t xml:space="preserve">Министарство </w:t>
            </w:r>
            <w:r w:rsidR="00E9477B" w:rsidRPr="009B6989">
              <w:rPr>
                <w:rFonts w:ascii="Times New Roman" w:hAnsi="Times New Roman"/>
                <w:b/>
              </w:rPr>
              <w:t xml:space="preserve"> трговине</w:t>
            </w:r>
            <w:r w:rsidR="00E9477B">
              <w:rPr>
                <w:rFonts w:ascii="Times New Roman" w:hAnsi="Times New Roman"/>
                <w:b/>
              </w:rPr>
              <w:t xml:space="preserve">, </w:t>
            </w:r>
            <w:r w:rsidRPr="009B6989">
              <w:rPr>
                <w:rFonts w:ascii="Times New Roman" w:hAnsi="Times New Roman"/>
                <w:b/>
              </w:rPr>
              <w:t xml:space="preserve">туризма, и </w:t>
            </w:r>
            <w:r w:rsidR="00E9477B">
              <w:rPr>
                <w:rFonts w:ascii="Times New Roman" w:hAnsi="Times New Roman"/>
                <w:b/>
              </w:rPr>
              <w:t>т</w:t>
            </w:r>
            <w:r w:rsidRPr="009B6989">
              <w:rPr>
                <w:rFonts w:ascii="Times New Roman" w:hAnsi="Times New Roman"/>
                <w:b/>
              </w:rPr>
              <w:t xml:space="preserve">елекомуникација, </w:t>
            </w:r>
            <w:r w:rsidRPr="009B6989">
              <w:rPr>
                <w:rFonts w:ascii="Times New Roman" w:hAnsi="Times New Roman"/>
              </w:rPr>
              <w:t>Министарство унутрашњих послова,</w:t>
            </w:r>
          </w:p>
          <w:p w:rsidR="004C4809" w:rsidRPr="009B6989" w:rsidRDefault="004C4809" w:rsidP="004C4809">
            <w:pPr>
              <w:spacing w:after="0" w:line="240" w:lineRule="auto"/>
              <w:rPr>
                <w:rFonts w:ascii="Times New Roman" w:hAnsi="Times New Roman"/>
              </w:rPr>
            </w:pPr>
            <w:r w:rsidRPr="009B6989">
              <w:rPr>
                <w:rFonts w:ascii="Times New Roman" w:hAnsi="Times New Roman"/>
              </w:rPr>
              <w:t xml:space="preserve">Министарство грађевинарства, саобраћаја и инфраструктуре, Министарство за рад, запошљавање, борачка и социјална питања, </w:t>
            </w:r>
          </w:p>
          <w:p w:rsidR="004C4809" w:rsidRPr="009B6989" w:rsidRDefault="004C4809" w:rsidP="004C4809">
            <w:pPr>
              <w:spacing w:after="0" w:line="240" w:lineRule="auto"/>
              <w:rPr>
                <w:rFonts w:ascii="Times New Roman" w:hAnsi="Times New Roman"/>
              </w:rPr>
            </w:pPr>
            <w:r w:rsidRPr="009B6989">
              <w:rPr>
                <w:rFonts w:ascii="Times New Roman" w:hAnsi="Times New Roman"/>
              </w:rPr>
              <w:t>Министарство пољопривреде, шумарства и водопривреде и партнери</w:t>
            </w:r>
          </w:p>
        </w:tc>
        <w:tc>
          <w:tcPr>
            <w:tcW w:w="2826" w:type="dxa"/>
            <w:shd w:val="clear" w:color="auto" w:fill="auto"/>
          </w:tcPr>
          <w:p w:rsidR="004C4809" w:rsidRPr="00F0796A" w:rsidRDefault="004C4809" w:rsidP="00646E8C">
            <w:pPr>
              <w:spacing w:after="0" w:line="240" w:lineRule="auto"/>
              <w:ind w:left="263" w:hanging="263"/>
              <w:rPr>
                <w:rFonts w:ascii="Times New Roman" w:hAnsi="Times New Roman"/>
              </w:rPr>
            </w:pPr>
            <w:r w:rsidRPr="009B6989">
              <w:rPr>
                <w:rFonts w:ascii="Times New Roman" w:hAnsi="Times New Roman"/>
              </w:rPr>
              <w:t xml:space="preserve">1. </w:t>
            </w:r>
            <w:r w:rsidR="00F0796A">
              <w:rPr>
                <w:rFonts w:ascii="Times New Roman" w:hAnsi="Times New Roman"/>
              </w:rPr>
              <w:t xml:space="preserve"> </w:t>
            </w:r>
            <w:r w:rsidRPr="009B6989">
              <w:rPr>
                <w:rFonts w:ascii="Times New Roman" w:hAnsi="Times New Roman"/>
              </w:rPr>
              <w:t>Број одржаних информативних састанака, ок</w:t>
            </w:r>
            <w:r w:rsidR="00646E8C">
              <w:rPr>
                <w:rFonts w:ascii="Times New Roman" w:hAnsi="Times New Roman"/>
              </w:rPr>
              <w:t>руглих столова, трибина и друго</w:t>
            </w:r>
            <w:r w:rsidR="00F0796A">
              <w:rPr>
                <w:rFonts w:ascii="Times New Roman" w:hAnsi="Times New Roman"/>
              </w:rPr>
              <w:t>;</w:t>
            </w:r>
          </w:p>
          <w:p w:rsidR="004C4809" w:rsidRPr="00F0796A" w:rsidRDefault="004C4809" w:rsidP="009D0D8B">
            <w:pPr>
              <w:spacing w:after="0" w:line="240" w:lineRule="auto"/>
              <w:ind w:left="263" w:hanging="263"/>
              <w:rPr>
                <w:rFonts w:ascii="Times New Roman" w:hAnsi="Times New Roman"/>
              </w:rPr>
            </w:pPr>
            <w:r w:rsidRPr="009B6989">
              <w:rPr>
                <w:rFonts w:ascii="Times New Roman" w:hAnsi="Times New Roman"/>
              </w:rPr>
              <w:t xml:space="preserve">2. </w:t>
            </w:r>
            <w:r w:rsidR="00F0796A">
              <w:rPr>
                <w:rFonts w:ascii="Times New Roman" w:hAnsi="Times New Roman"/>
              </w:rPr>
              <w:t xml:space="preserve"> </w:t>
            </w:r>
            <w:r w:rsidRPr="009B6989">
              <w:rPr>
                <w:rFonts w:ascii="Times New Roman" w:hAnsi="Times New Roman"/>
              </w:rPr>
              <w:t>Број подељених информативних материјала заинтересованим странама</w:t>
            </w:r>
            <w:r w:rsidR="00F0796A">
              <w:rPr>
                <w:rFonts w:ascii="Times New Roman" w:hAnsi="Times New Roman"/>
              </w:rPr>
              <w:t>;</w:t>
            </w:r>
          </w:p>
          <w:p w:rsidR="00F0796A" w:rsidRDefault="004C4809" w:rsidP="00EA1CE7">
            <w:pPr>
              <w:spacing w:after="0" w:line="240" w:lineRule="auto"/>
              <w:ind w:left="263" w:hanging="263"/>
              <w:rPr>
                <w:rFonts w:ascii="Times New Roman" w:hAnsi="Times New Roman"/>
              </w:rPr>
            </w:pPr>
            <w:r w:rsidRPr="009B6989">
              <w:rPr>
                <w:rFonts w:ascii="Times New Roman" w:hAnsi="Times New Roman"/>
              </w:rPr>
              <w:t xml:space="preserve">3. </w:t>
            </w:r>
            <w:r w:rsidR="00EA1CE7">
              <w:rPr>
                <w:rFonts w:ascii="Times New Roman" w:hAnsi="Times New Roman"/>
              </w:rPr>
              <w:t xml:space="preserve"> Повећан број пријава о могућим/</w:t>
            </w:r>
          </w:p>
          <w:p w:rsidR="004C4809" w:rsidRPr="009B6989" w:rsidRDefault="00F0796A" w:rsidP="00EA1CE7">
            <w:pPr>
              <w:spacing w:after="0" w:line="240" w:lineRule="auto"/>
              <w:ind w:left="263" w:hanging="263"/>
              <w:rPr>
                <w:rFonts w:ascii="Times New Roman" w:hAnsi="Times New Roman"/>
              </w:rPr>
            </w:pPr>
            <w:r>
              <w:rPr>
                <w:rFonts w:ascii="Times New Roman" w:hAnsi="Times New Roman"/>
              </w:rPr>
              <w:t xml:space="preserve">     </w:t>
            </w:r>
            <w:r w:rsidR="00EA1CE7">
              <w:rPr>
                <w:rFonts w:ascii="Times New Roman" w:hAnsi="Times New Roman"/>
              </w:rPr>
              <w:t>претпостављеним жртвама трговине људима Центру за заштиту жртава трговине људима</w:t>
            </w:r>
          </w:p>
        </w:tc>
      </w:tr>
    </w:tbl>
    <w:p w:rsidR="00685B1F" w:rsidRPr="009B6989" w:rsidRDefault="00685B1F" w:rsidP="00DE3B0D">
      <w:pPr>
        <w:rPr>
          <w:rFonts w:ascii="Times New Roman" w:hAnsi="Times New Roman"/>
        </w:rPr>
      </w:pPr>
    </w:p>
    <w:tbl>
      <w:tblPr>
        <w:tblW w:w="15079"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2970"/>
        <w:gridCol w:w="1710"/>
        <w:gridCol w:w="1980"/>
        <w:gridCol w:w="1890"/>
        <w:gridCol w:w="2610"/>
        <w:gridCol w:w="2659"/>
      </w:tblGrid>
      <w:tr w:rsidR="00DE3B0D" w:rsidRPr="009B6989" w:rsidTr="00CC7BF5">
        <w:trPr>
          <w:trHeight w:val="599"/>
        </w:trPr>
        <w:tc>
          <w:tcPr>
            <w:tcW w:w="1260" w:type="dxa"/>
            <w:vMerge w:val="restart"/>
            <w:shd w:val="clear" w:color="auto" w:fill="D5DCE4"/>
            <w:noWrap/>
            <w:vAlign w:val="center"/>
            <w:hideMark/>
          </w:tcPr>
          <w:p w:rsidR="00DE3B0D" w:rsidRPr="009B6989" w:rsidRDefault="00DE3B0D" w:rsidP="00DE3B0D">
            <w:pPr>
              <w:rPr>
                <w:rFonts w:ascii="Times New Roman" w:hAnsi="Times New Roman"/>
                <w:b/>
                <w:bCs/>
              </w:rPr>
            </w:pPr>
            <w:r w:rsidRPr="009B6989">
              <w:rPr>
                <w:rFonts w:ascii="Times New Roman" w:hAnsi="Times New Roman"/>
                <w:b/>
                <w:bCs/>
              </w:rPr>
              <w:t>ОПШТИ ЦИЉ</w:t>
            </w:r>
          </w:p>
        </w:tc>
        <w:tc>
          <w:tcPr>
            <w:tcW w:w="4680" w:type="dxa"/>
            <w:gridSpan w:val="2"/>
            <w:vMerge w:val="restart"/>
            <w:shd w:val="clear" w:color="auto" w:fill="D5DCE4"/>
            <w:vAlign w:val="center"/>
            <w:hideMark/>
          </w:tcPr>
          <w:p w:rsidR="00DE3B0D" w:rsidRPr="009B6989" w:rsidRDefault="00DE3B0D" w:rsidP="00DE3B0D">
            <w:pPr>
              <w:rPr>
                <w:rFonts w:ascii="Times New Roman" w:hAnsi="Times New Roman"/>
                <w:b/>
                <w:bCs/>
                <w:lang w:val="sr-Cyrl-CS"/>
              </w:rPr>
            </w:pPr>
            <w:r w:rsidRPr="009B6989">
              <w:rPr>
                <w:rFonts w:ascii="Times New Roman" w:hAnsi="Times New Roman"/>
                <w:b/>
                <w:bCs/>
              </w:rPr>
              <w:t>Обезбеђен континуирани свеобухватан одговор друштва на трговину људима, у складу са динамиком нових изазова, ризика и претњи, кроз унапређен систем превенције, помоћи и заштите жртава и сузбијања трговине људима, посебно женама и децом</w:t>
            </w:r>
            <w:r w:rsidR="00453D1A" w:rsidRPr="009B6989">
              <w:rPr>
                <w:rFonts w:ascii="Times New Roman" w:hAnsi="Times New Roman"/>
                <w:b/>
                <w:bCs/>
              </w:rPr>
              <w:t>,</w:t>
            </w:r>
            <w:r w:rsidRPr="009B6989">
              <w:rPr>
                <w:rFonts w:ascii="Times New Roman" w:hAnsi="Times New Roman"/>
                <w:b/>
                <w:bCs/>
              </w:rPr>
              <w:t xml:space="preserve"> функционалним повезивањем и институционалном изградњом капацитета свих партнера</w:t>
            </w:r>
          </w:p>
        </w:tc>
        <w:tc>
          <w:tcPr>
            <w:tcW w:w="9139" w:type="dxa"/>
            <w:gridSpan w:val="4"/>
            <w:shd w:val="clear" w:color="auto" w:fill="D5DCE4"/>
            <w:noWrap/>
            <w:vAlign w:val="center"/>
            <w:hideMark/>
          </w:tcPr>
          <w:p w:rsidR="00DE3B0D" w:rsidRPr="009B6989" w:rsidRDefault="00DE3B0D" w:rsidP="00DE3B0D">
            <w:pPr>
              <w:rPr>
                <w:rFonts w:ascii="Times New Roman" w:hAnsi="Times New Roman"/>
                <w:b/>
              </w:rPr>
            </w:pPr>
            <w:r w:rsidRPr="009B6989">
              <w:rPr>
                <w:rFonts w:ascii="Times New Roman" w:hAnsi="Times New Roman"/>
                <w:b/>
              </w:rPr>
              <w:t xml:space="preserve">показатељ ефекта: </w:t>
            </w:r>
            <w:r w:rsidRPr="009B6989">
              <w:rPr>
                <w:rFonts w:ascii="Times New Roman" w:hAnsi="Times New Roman"/>
              </w:rPr>
              <w:t>испуњени минимални стандарди поштовања и заштите људских права као одговор на трогвину људима</w:t>
            </w:r>
          </w:p>
        </w:tc>
      </w:tr>
      <w:tr w:rsidR="00DE3B0D" w:rsidRPr="009B6989" w:rsidTr="00CC7BF5">
        <w:trPr>
          <w:trHeight w:val="1794"/>
        </w:trPr>
        <w:tc>
          <w:tcPr>
            <w:tcW w:w="1260" w:type="dxa"/>
            <w:vMerge/>
            <w:shd w:val="clear" w:color="auto" w:fill="D5DCE4"/>
            <w:vAlign w:val="center"/>
            <w:hideMark/>
          </w:tcPr>
          <w:p w:rsidR="00DE3B0D" w:rsidRPr="009B6989" w:rsidRDefault="00DE3B0D" w:rsidP="00DE3B0D">
            <w:pPr>
              <w:rPr>
                <w:rFonts w:ascii="Times New Roman" w:hAnsi="Times New Roman"/>
                <w:b/>
                <w:bCs/>
              </w:rPr>
            </w:pPr>
          </w:p>
        </w:tc>
        <w:tc>
          <w:tcPr>
            <w:tcW w:w="4680" w:type="dxa"/>
            <w:gridSpan w:val="2"/>
            <w:vMerge/>
            <w:shd w:val="clear" w:color="auto" w:fill="D5DCE4"/>
            <w:vAlign w:val="center"/>
            <w:hideMark/>
          </w:tcPr>
          <w:p w:rsidR="00DE3B0D" w:rsidRPr="009B6989" w:rsidRDefault="00DE3B0D" w:rsidP="00DE3B0D">
            <w:pPr>
              <w:rPr>
                <w:rFonts w:ascii="Times New Roman" w:hAnsi="Times New Roman"/>
                <w:b/>
                <w:bCs/>
              </w:rPr>
            </w:pPr>
          </w:p>
        </w:tc>
        <w:tc>
          <w:tcPr>
            <w:tcW w:w="1980" w:type="dxa"/>
            <w:shd w:val="clear" w:color="auto" w:fill="D5DCE4"/>
            <w:hideMark/>
          </w:tcPr>
          <w:p w:rsidR="00DE3B0D" w:rsidRPr="009B6989" w:rsidRDefault="00DE3B0D" w:rsidP="00CC7BF5">
            <w:pPr>
              <w:jc w:val="center"/>
              <w:rPr>
                <w:rFonts w:ascii="Times New Roman" w:hAnsi="Times New Roman"/>
                <w:b/>
              </w:rPr>
            </w:pPr>
            <w:r w:rsidRPr="009B6989">
              <w:rPr>
                <w:rFonts w:ascii="Times New Roman" w:hAnsi="Times New Roman"/>
                <w:b/>
              </w:rPr>
              <w:t>полазна вредност (2019)</w:t>
            </w:r>
          </w:p>
          <w:p w:rsidR="00DE3B0D" w:rsidRPr="00465CC4" w:rsidRDefault="00DE3B0D" w:rsidP="00DE3B0D">
            <w:pPr>
              <w:rPr>
                <w:rFonts w:ascii="Times New Roman" w:hAnsi="Times New Roman"/>
                <w:b/>
              </w:rPr>
            </w:pPr>
            <w:r w:rsidRPr="009B6989">
              <w:rPr>
                <w:rFonts w:ascii="Times New Roman" w:hAnsi="Times New Roman"/>
              </w:rPr>
              <w:t xml:space="preserve">Према подацима из Извештаја о напретку ЕУ, ГРЕТА, ТИП за 2018. </w:t>
            </w:r>
            <w:r w:rsidR="00465CC4">
              <w:rPr>
                <w:rFonts w:ascii="Times New Roman" w:hAnsi="Times New Roman"/>
              </w:rPr>
              <w:t>годину</w:t>
            </w:r>
          </w:p>
        </w:tc>
        <w:tc>
          <w:tcPr>
            <w:tcW w:w="1890" w:type="dxa"/>
            <w:shd w:val="clear" w:color="auto" w:fill="D5DCE4"/>
            <w:hideMark/>
          </w:tcPr>
          <w:p w:rsidR="00DE3B0D" w:rsidRPr="009B6989" w:rsidRDefault="00DE3B0D" w:rsidP="007E3464">
            <w:pPr>
              <w:spacing w:after="0"/>
              <w:rPr>
                <w:rFonts w:ascii="Times New Roman" w:hAnsi="Times New Roman"/>
                <w:b/>
              </w:rPr>
            </w:pPr>
            <w:r w:rsidRPr="009B6989">
              <w:rPr>
                <w:rFonts w:ascii="Times New Roman" w:hAnsi="Times New Roman"/>
                <w:b/>
              </w:rPr>
              <w:t>циљна вредност</w:t>
            </w:r>
          </w:p>
          <w:p w:rsidR="00DE3B0D" w:rsidRPr="009B6989" w:rsidRDefault="00DE3B0D" w:rsidP="00CC7BF5">
            <w:pPr>
              <w:spacing w:after="0"/>
              <w:jc w:val="center"/>
              <w:rPr>
                <w:rFonts w:ascii="Times New Roman" w:hAnsi="Times New Roman"/>
                <w:b/>
              </w:rPr>
            </w:pPr>
            <w:r w:rsidRPr="009B6989">
              <w:rPr>
                <w:rFonts w:ascii="Times New Roman" w:hAnsi="Times New Roman"/>
                <w:b/>
              </w:rPr>
              <w:t>(2020)</w:t>
            </w:r>
          </w:p>
          <w:p w:rsidR="00DE3B0D" w:rsidRPr="0018163E" w:rsidRDefault="00DE3B0D" w:rsidP="007E3464">
            <w:pPr>
              <w:spacing w:after="0"/>
              <w:rPr>
                <w:rFonts w:ascii="Times New Roman" w:hAnsi="Times New Roman"/>
              </w:rPr>
            </w:pPr>
            <w:r w:rsidRPr="009B6989">
              <w:rPr>
                <w:rFonts w:ascii="Times New Roman" w:hAnsi="Times New Roman"/>
              </w:rPr>
              <w:t>Према подацима из Извештаја о напретку ЕУ, ГРЕТА, ТИП за 2019.</w:t>
            </w:r>
            <w:r w:rsidR="00465CC4">
              <w:rPr>
                <w:rFonts w:ascii="Times New Roman" w:hAnsi="Times New Roman"/>
              </w:rPr>
              <w:t xml:space="preserve"> годину</w:t>
            </w:r>
          </w:p>
        </w:tc>
        <w:tc>
          <w:tcPr>
            <w:tcW w:w="2610" w:type="dxa"/>
            <w:shd w:val="clear" w:color="auto" w:fill="D5DCE4"/>
            <w:hideMark/>
          </w:tcPr>
          <w:p w:rsidR="00DE3B0D" w:rsidRPr="009B6989" w:rsidRDefault="00DE3B0D" w:rsidP="00DE3B0D">
            <w:pPr>
              <w:rPr>
                <w:rFonts w:ascii="Times New Roman" w:hAnsi="Times New Roman"/>
                <w:b/>
              </w:rPr>
            </w:pPr>
            <w:r w:rsidRPr="009B6989">
              <w:rPr>
                <w:rFonts w:ascii="Times New Roman" w:hAnsi="Times New Roman"/>
                <w:b/>
              </w:rPr>
              <w:t>извор верификације</w:t>
            </w:r>
          </w:p>
          <w:p w:rsidR="00DE3B0D" w:rsidRPr="009B6989" w:rsidRDefault="00DE3B0D" w:rsidP="00DE3B0D">
            <w:pPr>
              <w:rPr>
                <w:rFonts w:ascii="Times New Roman" w:hAnsi="Times New Roman"/>
                <w:b/>
              </w:rPr>
            </w:pPr>
            <w:r w:rsidRPr="009B6989">
              <w:rPr>
                <w:rFonts w:ascii="Times New Roman" w:hAnsi="Times New Roman"/>
              </w:rPr>
              <w:t>Извештај о напретку ЕУ, ГРЕТА, ТИП</w:t>
            </w:r>
          </w:p>
        </w:tc>
        <w:tc>
          <w:tcPr>
            <w:tcW w:w="2659" w:type="dxa"/>
            <w:shd w:val="clear" w:color="auto" w:fill="D5DCE4"/>
            <w:vAlign w:val="center"/>
            <w:hideMark/>
          </w:tcPr>
          <w:p w:rsidR="00DE3B0D" w:rsidRPr="009B6989" w:rsidRDefault="00DE3B0D" w:rsidP="00DE3B0D">
            <w:pPr>
              <w:rPr>
                <w:rFonts w:ascii="Times New Roman" w:hAnsi="Times New Roman"/>
              </w:rPr>
            </w:pPr>
          </w:p>
        </w:tc>
      </w:tr>
      <w:tr w:rsidR="00DE3B0D" w:rsidRPr="009B6989" w:rsidTr="00CC7BF5">
        <w:trPr>
          <w:trHeight w:val="719"/>
        </w:trPr>
        <w:tc>
          <w:tcPr>
            <w:tcW w:w="1260" w:type="dxa"/>
            <w:vMerge w:val="restart"/>
            <w:shd w:val="clear" w:color="auto" w:fill="F7CAAC"/>
            <w:noWrap/>
            <w:vAlign w:val="center"/>
            <w:hideMark/>
          </w:tcPr>
          <w:p w:rsidR="00DE3B0D" w:rsidRPr="00660C91" w:rsidRDefault="00660C91" w:rsidP="00660C91">
            <w:pPr>
              <w:rPr>
                <w:rFonts w:ascii="Times New Roman" w:hAnsi="Times New Roman"/>
                <w:b/>
                <w:bCs/>
              </w:rPr>
            </w:pPr>
            <w:r>
              <w:rPr>
                <w:rFonts w:ascii="Times New Roman" w:hAnsi="Times New Roman"/>
                <w:b/>
                <w:bCs/>
              </w:rPr>
              <w:t xml:space="preserve">3.ПОСЕ- </w:t>
            </w:r>
            <w:r w:rsidR="00DE3B0D" w:rsidRPr="009B6989">
              <w:rPr>
                <w:rFonts w:ascii="Times New Roman" w:hAnsi="Times New Roman"/>
                <w:b/>
                <w:bCs/>
              </w:rPr>
              <w:t>БАН ЦИЉ</w:t>
            </w:r>
          </w:p>
        </w:tc>
        <w:tc>
          <w:tcPr>
            <w:tcW w:w="4680" w:type="dxa"/>
            <w:gridSpan w:val="2"/>
            <w:vMerge w:val="restart"/>
            <w:shd w:val="clear" w:color="auto" w:fill="F7CAAC"/>
            <w:vAlign w:val="center"/>
            <w:hideMark/>
          </w:tcPr>
          <w:p w:rsidR="00DE3B0D" w:rsidRPr="009B6989" w:rsidRDefault="00C41C28" w:rsidP="00DE3B0D">
            <w:pPr>
              <w:rPr>
                <w:rFonts w:ascii="Times New Roman" w:hAnsi="Times New Roman"/>
                <w:b/>
                <w:bCs/>
              </w:rPr>
            </w:pPr>
            <w:r>
              <w:rPr>
                <w:rFonts w:ascii="Times New Roman" w:hAnsi="Times New Roman"/>
                <w:b/>
                <w:bCs/>
              </w:rPr>
              <w:t>Унапређен проактивни</w:t>
            </w:r>
            <w:r w:rsidR="00DE3B0D" w:rsidRPr="009B6989">
              <w:rPr>
                <w:rFonts w:ascii="Times New Roman" w:hAnsi="Times New Roman"/>
                <w:b/>
                <w:bCs/>
              </w:rPr>
              <w:t xml:space="preserve"> систем откривања случајева трговине људима, ефикасно процесуирање физичких и правних лица и правна заштита жртава трговине људима</w:t>
            </w:r>
          </w:p>
        </w:tc>
        <w:tc>
          <w:tcPr>
            <w:tcW w:w="9139" w:type="dxa"/>
            <w:gridSpan w:val="4"/>
            <w:shd w:val="clear" w:color="auto" w:fill="F7CAAC"/>
            <w:noWrap/>
            <w:vAlign w:val="center"/>
            <w:hideMark/>
          </w:tcPr>
          <w:p w:rsidR="00DE3B0D" w:rsidRPr="009B6989" w:rsidRDefault="00DE3B0D" w:rsidP="00DE3B0D">
            <w:pPr>
              <w:rPr>
                <w:rFonts w:ascii="Times New Roman" w:hAnsi="Times New Roman"/>
                <w:b/>
                <w:bCs/>
              </w:rPr>
            </w:pPr>
            <w:r w:rsidRPr="009B6989">
              <w:rPr>
                <w:rFonts w:ascii="Times New Roman" w:hAnsi="Times New Roman"/>
                <w:b/>
                <w:bCs/>
              </w:rPr>
              <w:t xml:space="preserve">показатељ исхода: </w:t>
            </w:r>
            <w:r w:rsidRPr="009B6989">
              <w:rPr>
                <w:rFonts w:ascii="Times New Roman" w:hAnsi="Times New Roman"/>
              </w:rPr>
              <w:t>делотворно спроведене истраге, ефикасно кривично гоњење и адекватно кажњавање физичких и правних лица, унапређен систем правне заштите жртава трговине људима у складу са међународним стандардима</w:t>
            </w:r>
          </w:p>
        </w:tc>
      </w:tr>
      <w:tr w:rsidR="00DE3B0D" w:rsidRPr="009B6989" w:rsidTr="00CC7BF5">
        <w:trPr>
          <w:trHeight w:val="349"/>
        </w:trPr>
        <w:tc>
          <w:tcPr>
            <w:tcW w:w="1260" w:type="dxa"/>
            <w:vMerge/>
            <w:shd w:val="clear" w:color="auto" w:fill="F7CAAC"/>
            <w:vAlign w:val="center"/>
            <w:hideMark/>
          </w:tcPr>
          <w:p w:rsidR="00DE3B0D" w:rsidRPr="009B6989" w:rsidRDefault="00DE3B0D" w:rsidP="00DE3B0D">
            <w:pPr>
              <w:rPr>
                <w:rFonts w:ascii="Times New Roman" w:hAnsi="Times New Roman"/>
                <w:b/>
                <w:bCs/>
              </w:rPr>
            </w:pPr>
          </w:p>
        </w:tc>
        <w:tc>
          <w:tcPr>
            <w:tcW w:w="4680" w:type="dxa"/>
            <w:gridSpan w:val="2"/>
            <w:vMerge/>
            <w:shd w:val="clear" w:color="auto" w:fill="F7CAAC"/>
            <w:vAlign w:val="center"/>
            <w:hideMark/>
          </w:tcPr>
          <w:p w:rsidR="00DE3B0D" w:rsidRPr="009B6989" w:rsidRDefault="00DE3B0D" w:rsidP="00DE3B0D">
            <w:pPr>
              <w:rPr>
                <w:rFonts w:ascii="Times New Roman" w:hAnsi="Times New Roman"/>
                <w:b/>
                <w:bCs/>
              </w:rPr>
            </w:pPr>
          </w:p>
        </w:tc>
        <w:tc>
          <w:tcPr>
            <w:tcW w:w="1980" w:type="dxa"/>
            <w:shd w:val="clear" w:color="auto" w:fill="F7CAAC"/>
            <w:hideMark/>
          </w:tcPr>
          <w:p w:rsidR="00DE3B0D" w:rsidRPr="009B6989" w:rsidRDefault="00DE3B0D" w:rsidP="00CC7BF5">
            <w:pPr>
              <w:jc w:val="center"/>
              <w:rPr>
                <w:rFonts w:ascii="Times New Roman" w:hAnsi="Times New Roman"/>
                <w:b/>
              </w:rPr>
            </w:pPr>
            <w:r w:rsidRPr="009B6989">
              <w:rPr>
                <w:rFonts w:ascii="Times New Roman" w:hAnsi="Times New Roman"/>
                <w:b/>
              </w:rPr>
              <w:t>полазна вредност (2019)</w:t>
            </w:r>
          </w:p>
          <w:p w:rsidR="00DE3B0D" w:rsidRDefault="00DE3B0D" w:rsidP="007E3464">
            <w:pPr>
              <w:spacing w:after="0"/>
              <w:rPr>
                <w:rFonts w:ascii="Times New Roman" w:hAnsi="Times New Roman"/>
              </w:rPr>
            </w:pPr>
            <w:r w:rsidRPr="009B6989">
              <w:rPr>
                <w:rFonts w:ascii="Times New Roman" w:hAnsi="Times New Roman"/>
              </w:rPr>
              <w:lastRenderedPageBreak/>
              <w:t xml:space="preserve">Подаци из годишњег извештаја Републичког јавног тужилаштва за 2017. годину о броју поднетих кривичних пријава, броју оптужених и осуђених лица, као и подаци Републичког јавног тужилаоштва о броју оштећених којима је додељен статус посебно осетљивог сведока </w:t>
            </w:r>
          </w:p>
          <w:p w:rsidR="00060398" w:rsidRPr="009B6989" w:rsidRDefault="00060398" w:rsidP="00060398">
            <w:pPr>
              <w:pStyle w:val="CommentText"/>
              <w:rPr>
                <w:rFonts w:ascii="Times New Roman" w:hAnsi="Times New Roman"/>
              </w:rPr>
            </w:pPr>
          </w:p>
        </w:tc>
        <w:tc>
          <w:tcPr>
            <w:tcW w:w="1890" w:type="dxa"/>
            <w:shd w:val="clear" w:color="auto" w:fill="F7CAAC"/>
            <w:hideMark/>
          </w:tcPr>
          <w:p w:rsidR="00CC7BF5" w:rsidRDefault="00DE3B0D" w:rsidP="00CC7BF5">
            <w:pPr>
              <w:spacing w:after="0"/>
              <w:rPr>
                <w:rFonts w:ascii="Times New Roman" w:hAnsi="Times New Roman"/>
                <w:b/>
              </w:rPr>
            </w:pPr>
            <w:r w:rsidRPr="009B6989">
              <w:rPr>
                <w:rFonts w:ascii="Times New Roman" w:hAnsi="Times New Roman"/>
                <w:b/>
              </w:rPr>
              <w:lastRenderedPageBreak/>
              <w:t xml:space="preserve">циљна вредност </w:t>
            </w:r>
          </w:p>
          <w:p w:rsidR="00DE3B0D" w:rsidRPr="009B6989" w:rsidRDefault="00CC7BF5" w:rsidP="00CC7BF5">
            <w:pPr>
              <w:spacing w:after="0"/>
              <w:jc w:val="center"/>
              <w:rPr>
                <w:rFonts w:ascii="Times New Roman" w:hAnsi="Times New Roman"/>
                <w:b/>
              </w:rPr>
            </w:pPr>
            <w:r>
              <w:rPr>
                <w:rFonts w:ascii="Times New Roman" w:hAnsi="Times New Roman"/>
                <w:b/>
              </w:rPr>
              <w:t>(</w:t>
            </w:r>
            <w:r w:rsidR="00DE3B0D" w:rsidRPr="009B6989">
              <w:rPr>
                <w:rFonts w:ascii="Times New Roman" w:hAnsi="Times New Roman"/>
                <w:b/>
              </w:rPr>
              <w:t>2020)</w:t>
            </w:r>
          </w:p>
          <w:p w:rsidR="00660C91" w:rsidRDefault="00660C91" w:rsidP="00DE3B0D">
            <w:pPr>
              <w:rPr>
                <w:rFonts w:ascii="Times New Roman" w:hAnsi="Times New Roman"/>
              </w:rPr>
            </w:pPr>
          </w:p>
          <w:p w:rsidR="00DE3B0D" w:rsidRPr="009B6989" w:rsidRDefault="00DE3B0D" w:rsidP="00DE3B0D">
            <w:pPr>
              <w:rPr>
                <w:rFonts w:ascii="Times New Roman" w:hAnsi="Times New Roman"/>
              </w:rPr>
            </w:pPr>
            <w:r w:rsidRPr="00177DB5">
              <w:rPr>
                <w:rFonts w:ascii="Times New Roman" w:hAnsi="Times New Roman"/>
              </w:rPr>
              <w:t>20%</w:t>
            </w:r>
            <w:r w:rsidRPr="009B6989">
              <w:rPr>
                <w:rFonts w:ascii="Times New Roman" w:hAnsi="Times New Roman"/>
              </w:rPr>
              <w:t xml:space="preserve"> више поднетих кривичних пријава, оптужених и осуђених физичких и правних лица и </w:t>
            </w:r>
            <w:r w:rsidRPr="00177DB5">
              <w:rPr>
                <w:rFonts w:ascii="Times New Roman" w:hAnsi="Times New Roman"/>
              </w:rPr>
              <w:t>60%</w:t>
            </w:r>
            <w:r w:rsidRPr="009B6989">
              <w:rPr>
                <w:rFonts w:ascii="Times New Roman" w:hAnsi="Times New Roman"/>
              </w:rPr>
              <w:t xml:space="preserve"> жртава којима је додељен статус посебно осетљивог сведока</w:t>
            </w:r>
          </w:p>
          <w:p w:rsidR="00DE3B0D" w:rsidRPr="00601918" w:rsidRDefault="00DE3B0D" w:rsidP="00601918">
            <w:pPr>
              <w:pStyle w:val="CommentText"/>
            </w:pPr>
          </w:p>
        </w:tc>
        <w:tc>
          <w:tcPr>
            <w:tcW w:w="5269" w:type="dxa"/>
            <w:gridSpan w:val="2"/>
            <w:shd w:val="clear" w:color="auto" w:fill="F7CAAC"/>
            <w:hideMark/>
          </w:tcPr>
          <w:p w:rsidR="00DE3B0D" w:rsidRPr="009B6989" w:rsidRDefault="00DE3B0D" w:rsidP="00DE3B0D">
            <w:pPr>
              <w:rPr>
                <w:rFonts w:ascii="Times New Roman" w:hAnsi="Times New Roman"/>
                <w:b/>
              </w:rPr>
            </w:pPr>
            <w:r w:rsidRPr="009B6989">
              <w:rPr>
                <w:rFonts w:ascii="Times New Roman" w:hAnsi="Times New Roman"/>
                <w:b/>
              </w:rPr>
              <w:lastRenderedPageBreak/>
              <w:t>извор верификације:</w:t>
            </w:r>
          </w:p>
          <w:p w:rsidR="00DE3B0D" w:rsidRPr="009B6989" w:rsidRDefault="00DE3B0D" w:rsidP="00DE3B0D">
            <w:pPr>
              <w:rPr>
                <w:rFonts w:ascii="Times New Roman" w:hAnsi="Times New Roman"/>
              </w:rPr>
            </w:pPr>
            <w:r w:rsidRPr="009B6989">
              <w:rPr>
                <w:rFonts w:ascii="Times New Roman" w:hAnsi="Times New Roman"/>
              </w:rPr>
              <w:lastRenderedPageBreak/>
              <w:t>Годишњи извештај Републичког јавног тужилаштва</w:t>
            </w:r>
          </w:p>
        </w:tc>
      </w:tr>
      <w:tr w:rsidR="00DE3B0D" w:rsidRPr="009B6989" w:rsidTr="00CC7BF5">
        <w:trPr>
          <w:trHeight w:val="833"/>
        </w:trPr>
        <w:tc>
          <w:tcPr>
            <w:tcW w:w="1260" w:type="dxa"/>
            <w:vMerge w:val="restart"/>
            <w:shd w:val="clear" w:color="auto" w:fill="C5E0B3"/>
            <w:vAlign w:val="center"/>
            <w:hideMark/>
          </w:tcPr>
          <w:p w:rsidR="00DE3B0D" w:rsidRPr="009B6989" w:rsidRDefault="00DE3B0D" w:rsidP="00DE3B0D">
            <w:pPr>
              <w:rPr>
                <w:rFonts w:ascii="Times New Roman" w:hAnsi="Times New Roman"/>
                <w:b/>
                <w:bCs/>
              </w:rPr>
            </w:pPr>
            <w:r w:rsidRPr="009B6989">
              <w:rPr>
                <w:rFonts w:ascii="Times New Roman" w:hAnsi="Times New Roman"/>
                <w:b/>
                <w:bCs/>
              </w:rPr>
              <w:lastRenderedPageBreak/>
              <w:t xml:space="preserve">МЕРА 3.1. </w:t>
            </w:r>
          </w:p>
        </w:tc>
        <w:tc>
          <w:tcPr>
            <w:tcW w:w="4680" w:type="dxa"/>
            <w:gridSpan w:val="2"/>
            <w:shd w:val="clear" w:color="auto" w:fill="C5E0B3"/>
            <w:vAlign w:val="center"/>
            <w:hideMark/>
          </w:tcPr>
          <w:p w:rsidR="00C0273E" w:rsidRPr="00D41FD6" w:rsidRDefault="00DE3B0D" w:rsidP="00D41FD6">
            <w:pPr>
              <w:rPr>
                <w:rFonts w:ascii="Times New Roman" w:hAnsi="Times New Roman"/>
                <w:b/>
              </w:rPr>
            </w:pPr>
            <w:r w:rsidRPr="009B6989">
              <w:rPr>
                <w:rFonts w:ascii="Times New Roman" w:hAnsi="Times New Roman"/>
                <w:b/>
              </w:rPr>
              <w:t>Праћење примене међународних стандарда у пракси у циљу унапређења поступања полиције, јавног тужилаштва и суда</w:t>
            </w:r>
          </w:p>
        </w:tc>
        <w:tc>
          <w:tcPr>
            <w:tcW w:w="9139" w:type="dxa"/>
            <w:gridSpan w:val="4"/>
            <w:shd w:val="clear" w:color="auto" w:fill="C5E0B3"/>
            <w:hideMark/>
          </w:tcPr>
          <w:p w:rsidR="00DE3B0D" w:rsidRPr="009B6989" w:rsidRDefault="00DE3B0D" w:rsidP="00C21652">
            <w:pPr>
              <w:rPr>
                <w:rFonts w:ascii="Times New Roman" w:hAnsi="Times New Roman"/>
                <w:b/>
                <w:bCs/>
              </w:rPr>
            </w:pPr>
            <w:r w:rsidRPr="009B6989">
              <w:rPr>
                <w:rFonts w:ascii="Times New Roman" w:hAnsi="Times New Roman"/>
                <w:b/>
                <w:bCs/>
              </w:rPr>
              <w:t xml:space="preserve">показатељ резултата: </w:t>
            </w:r>
            <w:r w:rsidR="00C21652" w:rsidRPr="009B6989">
              <w:rPr>
                <w:rFonts w:ascii="Times New Roman" w:hAnsi="Times New Roman"/>
                <w:bCs/>
              </w:rPr>
              <w:t>делотворна истрага случајева трговине људима</w:t>
            </w:r>
            <w:r w:rsidR="005C2FEC" w:rsidRPr="009B6989">
              <w:rPr>
                <w:rFonts w:ascii="Times New Roman" w:hAnsi="Times New Roman"/>
                <w:bCs/>
              </w:rPr>
              <w:t xml:space="preserve"> у </w:t>
            </w:r>
            <w:r w:rsidR="00BE7FF7">
              <w:rPr>
                <w:rFonts w:ascii="Times New Roman" w:hAnsi="Times New Roman"/>
                <w:bCs/>
              </w:rPr>
              <w:t>с</w:t>
            </w:r>
            <w:r w:rsidR="005C2FEC" w:rsidRPr="009B6989">
              <w:rPr>
                <w:rFonts w:ascii="Times New Roman" w:hAnsi="Times New Roman"/>
                <w:bCs/>
              </w:rPr>
              <w:t>кладу са праксом Е</w:t>
            </w:r>
            <w:r w:rsidR="00D00A85" w:rsidRPr="009B6989">
              <w:rPr>
                <w:rFonts w:ascii="Times New Roman" w:hAnsi="Times New Roman"/>
                <w:bCs/>
              </w:rPr>
              <w:t>вропског суда за људска права</w:t>
            </w:r>
            <w:r w:rsidR="00C21652" w:rsidRPr="009B6989">
              <w:rPr>
                <w:rFonts w:ascii="Times New Roman" w:hAnsi="Times New Roman"/>
                <w:bCs/>
              </w:rPr>
              <w:t xml:space="preserve"> и </w:t>
            </w:r>
            <w:r w:rsidRPr="009B6989">
              <w:rPr>
                <w:rFonts w:ascii="Times New Roman" w:hAnsi="Times New Roman"/>
                <w:bCs/>
              </w:rPr>
              <w:t xml:space="preserve">испуњени минимални стандарди </w:t>
            </w:r>
            <w:r w:rsidR="00C21652" w:rsidRPr="009B6989">
              <w:rPr>
                <w:rFonts w:ascii="Times New Roman" w:hAnsi="Times New Roman"/>
                <w:bCs/>
              </w:rPr>
              <w:t>о правној заштити</w:t>
            </w:r>
            <w:r w:rsidRPr="009B6989">
              <w:rPr>
                <w:rFonts w:ascii="Times New Roman" w:hAnsi="Times New Roman"/>
                <w:bCs/>
              </w:rPr>
              <w:t xml:space="preserve"> жртава трговине људима</w:t>
            </w:r>
          </w:p>
        </w:tc>
      </w:tr>
      <w:tr w:rsidR="00DE3B0D" w:rsidRPr="009B6989" w:rsidTr="00CC7BF5">
        <w:trPr>
          <w:trHeight w:val="2744"/>
        </w:trPr>
        <w:tc>
          <w:tcPr>
            <w:tcW w:w="1260" w:type="dxa"/>
            <w:vMerge/>
            <w:shd w:val="clear" w:color="auto" w:fill="C5E0B3"/>
            <w:noWrap/>
            <w:vAlign w:val="center"/>
            <w:hideMark/>
          </w:tcPr>
          <w:p w:rsidR="00DE3B0D" w:rsidRPr="009B6989" w:rsidRDefault="00DE3B0D" w:rsidP="00DE3B0D">
            <w:pPr>
              <w:rPr>
                <w:rFonts w:ascii="Times New Roman" w:hAnsi="Times New Roman"/>
              </w:rPr>
            </w:pPr>
          </w:p>
        </w:tc>
        <w:tc>
          <w:tcPr>
            <w:tcW w:w="2970" w:type="dxa"/>
            <w:shd w:val="clear" w:color="auto" w:fill="C5E0B3"/>
            <w:noWrap/>
            <w:vAlign w:val="center"/>
            <w:hideMark/>
          </w:tcPr>
          <w:p w:rsidR="00CC7BF5" w:rsidRDefault="00DE3B0D" w:rsidP="00CC7BF5">
            <w:pPr>
              <w:spacing w:after="0"/>
              <w:rPr>
                <w:rFonts w:ascii="Times New Roman" w:hAnsi="Times New Roman"/>
                <w:b/>
              </w:rPr>
            </w:pPr>
            <w:r w:rsidRPr="009B6989">
              <w:rPr>
                <w:rFonts w:ascii="Times New Roman" w:hAnsi="Times New Roman"/>
                <w:b/>
              </w:rPr>
              <w:t xml:space="preserve">потребна средства </w:t>
            </w:r>
          </w:p>
          <w:p w:rsidR="00DE3B0D" w:rsidRPr="009B6989" w:rsidRDefault="00DE3B0D" w:rsidP="00CC7BF5">
            <w:pPr>
              <w:spacing w:after="0"/>
              <w:rPr>
                <w:rFonts w:ascii="Times New Roman" w:hAnsi="Times New Roman"/>
                <w:b/>
              </w:rPr>
            </w:pPr>
            <w:r w:rsidRPr="00CC7BF5">
              <w:rPr>
                <w:rFonts w:ascii="Times New Roman" w:hAnsi="Times New Roman"/>
              </w:rPr>
              <w:t>(збир средстава активности)</w:t>
            </w:r>
          </w:p>
        </w:tc>
        <w:tc>
          <w:tcPr>
            <w:tcW w:w="1710" w:type="dxa"/>
            <w:shd w:val="clear" w:color="auto" w:fill="C5E0B3"/>
            <w:vAlign w:val="center"/>
            <w:hideMark/>
          </w:tcPr>
          <w:p w:rsidR="00DE3B0D" w:rsidRPr="009B6989" w:rsidRDefault="00DE3B0D" w:rsidP="00CC7BF5">
            <w:pPr>
              <w:jc w:val="center"/>
              <w:rPr>
                <w:rFonts w:ascii="Times New Roman" w:hAnsi="Times New Roman"/>
                <w:b/>
              </w:rPr>
            </w:pPr>
            <w:r w:rsidRPr="009B6989">
              <w:rPr>
                <w:rFonts w:ascii="Times New Roman" w:hAnsi="Times New Roman"/>
                <w:b/>
              </w:rPr>
              <w:t>извор финансирања</w:t>
            </w:r>
          </w:p>
        </w:tc>
        <w:tc>
          <w:tcPr>
            <w:tcW w:w="1980" w:type="dxa"/>
            <w:shd w:val="clear" w:color="auto" w:fill="C5E0B3"/>
            <w:hideMark/>
          </w:tcPr>
          <w:p w:rsidR="00DE3B0D" w:rsidRPr="009B6989" w:rsidRDefault="00DE3B0D" w:rsidP="00CC7BF5">
            <w:pPr>
              <w:spacing w:after="0"/>
              <w:jc w:val="center"/>
              <w:rPr>
                <w:rFonts w:ascii="Times New Roman" w:hAnsi="Times New Roman"/>
                <w:b/>
              </w:rPr>
            </w:pPr>
            <w:r w:rsidRPr="009B6989">
              <w:rPr>
                <w:rFonts w:ascii="Times New Roman" w:hAnsi="Times New Roman"/>
                <w:b/>
              </w:rPr>
              <w:t>полазна вредност (2019)</w:t>
            </w:r>
          </w:p>
          <w:p w:rsidR="00DE3B0D" w:rsidRPr="009B6989" w:rsidRDefault="00DE3B0D" w:rsidP="00DE3B0D">
            <w:pPr>
              <w:rPr>
                <w:rFonts w:ascii="Times New Roman" w:hAnsi="Times New Roman"/>
                <w:b/>
              </w:rPr>
            </w:pPr>
            <w:r w:rsidRPr="009B6989">
              <w:rPr>
                <w:rFonts w:ascii="Times New Roman" w:hAnsi="Times New Roman"/>
              </w:rPr>
              <w:t xml:space="preserve">Подаци о броју предмета у којима је вођена проактивна истрага и броју жртава којима је пружена правна заштита пре, током и након завршетка </w:t>
            </w:r>
            <w:r w:rsidRPr="009B6989">
              <w:rPr>
                <w:rFonts w:ascii="Times New Roman" w:hAnsi="Times New Roman"/>
              </w:rPr>
              <w:lastRenderedPageBreak/>
              <w:t>кривичног поступка</w:t>
            </w:r>
          </w:p>
        </w:tc>
        <w:tc>
          <w:tcPr>
            <w:tcW w:w="1890" w:type="dxa"/>
            <w:shd w:val="clear" w:color="auto" w:fill="C5E0B3"/>
            <w:hideMark/>
          </w:tcPr>
          <w:p w:rsidR="00DE3B0D" w:rsidRPr="009B6989" w:rsidRDefault="00DE3B0D" w:rsidP="00CC7BF5">
            <w:pPr>
              <w:spacing w:after="0"/>
              <w:jc w:val="center"/>
              <w:rPr>
                <w:rFonts w:ascii="Times New Roman" w:hAnsi="Times New Roman"/>
              </w:rPr>
            </w:pPr>
            <w:r w:rsidRPr="009B6989">
              <w:rPr>
                <w:rFonts w:ascii="Times New Roman" w:hAnsi="Times New Roman"/>
                <w:b/>
              </w:rPr>
              <w:lastRenderedPageBreak/>
              <w:t>циљна вредност (2020</w:t>
            </w:r>
            <w:r w:rsidRPr="009B6989">
              <w:rPr>
                <w:rFonts w:ascii="Times New Roman" w:hAnsi="Times New Roman"/>
              </w:rPr>
              <w:t>)</w:t>
            </w:r>
          </w:p>
          <w:p w:rsidR="00DE3B0D" w:rsidRPr="009B6989" w:rsidRDefault="00DE3B0D" w:rsidP="00DE3B0D">
            <w:pPr>
              <w:rPr>
                <w:rFonts w:ascii="Times New Roman" w:hAnsi="Times New Roman"/>
              </w:rPr>
            </w:pPr>
            <w:r w:rsidRPr="009B6989">
              <w:rPr>
                <w:rFonts w:ascii="Times New Roman" w:hAnsi="Times New Roman"/>
              </w:rPr>
              <w:t>За 30% повећан број предмета у којима је вођена проактивна истрага и 60% повећан број жртава којима је пружена правна заштита</w:t>
            </w:r>
          </w:p>
        </w:tc>
        <w:tc>
          <w:tcPr>
            <w:tcW w:w="2610" w:type="dxa"/>
            <w:shd w:val="clear" w:color="auto" w:fill="C5E0B3"/>
            <w:hideMark/>
          </w:tcPr>
          <w:p w:rsidR="00DE3B0D" w:rsidRPr="009B6989" w:rsidRDefault="00DE3B0D" w:rsidP="00DE3B0D">
            <w:pPr>
              <w:rPr>
                <w:rFonts w:ascii="Times New Roman" w:hAnsi="Times New Roman"/>
                <w:b/>
              </w:rPr>
            </w:pPr>
            <w:r w:rsidRPr="009B6989">
              <w:rPr>
                <w:rFonts w:ascii="Times New Roman" w:hAnsi="Times New Roman"/>
                <w:b/>
              </w:rPr>
              <w:t>извор верификације</w:t>
            </w:r>
          </w:p>
          <w:p w:rsidR="00DE3B0D" w:rsidRPr="009B6989" w:rsidRDefault="00DE3B0D" w:rsidP="00DE3B0D">
            <w:pPr>
              <w:rPr>
                <w:rFonts w:ascii="Times New Roman" w:hAnsi="Times New Roman"/>
              </w:rPr>
            </w:pPr>
            <w:r w:rsidRPr="009B6989">
              <w:rPr>
                <w:rFonts w:ascii="Times New Roman" w:hAnsi="Times New Roman"/>
              </w:rPr>
              <w:t>Анализа о броју предмета у којима је вођена проактивна истрага и броју жртава којима је пружена правна заштита</w:t>
            </w:r>
          </w:p>
        </w:tc>
        <w:tc>
          <w:tcPr>
            <w:tcW w:w="2659" w:type="dxa"/>
            <w:shd w:val="clear" w:color="auto" w:fill="C5E0B3"/>
            <w:hideMark/>
          </w:tcPr>
          <w:p w:rsidR="00DE3B0D" w:rsidRPr="009B6989" w:rsidRDefault="00DE3B0D" w:rsidP="00DE3B0D">
            <w:pPr>
              <w:rPr>
                <w:rFonts w:ascii="Times New Roman" w:hAnsi="Times New Roman"/>
              </w:rPr>
            </w:pPr>
          </w:p>
        </w:tc>
      </w:tr>
      <w:tr w:rsidR="00DE3B0D" w:rsidRPr="009B6989" w:rsidTr="00CC7BF5">
        <w:trPr>
          <w:trHeight w:val="719"/>
        </w:trPr>
        <w:tc>
          <w:tcPr>
            <w:tcW w:w="4230" w:type="dxa"/>
            <w:gridSpan w:val="2"/>
            <w:shd w:val="clear" w:color="auto" w:fill="C5E0B3"/>
            <w:noWrap/>
            <w:vAlign w:val="center"/>
            <w:hideMark/>
          </w:tcPr>
          <w:p w:rsidR="00DE3B0D" w:rsidRPr="009B6989" w:rsidRDefault="00DE3B0D" w:rsidP="00DE3B0D">
            <w:pPr>
              <w:rPr>
                <w:rFonts w:ascii="Times New Roman" w:hAnsi="Times New Roman"/>
              </w:rPr>
            </w:pPr>
            <w:r w:rsidRPr="009B6989">
              <w:rPr>
                <w:rFonts w:ascii="Times New Roman" w:hAnsi="Times New Roman"/>
              </w:rPr>
              <w:t>активност</w:t>
            </w:r>
          </w:p>
        </w:tc>
        <w:tc>
          <w:tcPr>
            <w:tcW w:w="171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рок реализације</w:t>
            </w:r>
          </w:p>
        </w:tc>
        <w:tc>
          <w:tcPr>
            <w:tcW w:w="198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потребна средства</w:t>
            </w:r>
          </w:p>
        </w:tc>
        <w:tc>
          <w:tcPr>
            <w:tcW w:w="189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извор финансирања</w:t>
            </w:r>
          </w:p>
        </w:tc>
        <w:tc>
          <w:tcPr>
            <w:tcW w:w="261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носиоци активности</w:t>
            </w:r>
          </w:p>
        </w:tc>
        <w:tc>
          <w:tcPr>
            <w:tcW w:w="2659" w:type="dxa"/>
            <w:shd w:val="clear" w:color="auto" w:fill="C5E0B3"/>
            <w:vAlign w:val="center"/>
            <w:hideMark/>
          </w:tcPr>
          <w:p w:rsidR="00DE3B0D" w:rsidRPr="009B6989" w:rsidRDefault="00DE3B0D" w:rsidP="00DE3B0D">
            <w:pPr>
              <w:rPr>
                <w:rFonts w:ascii="Times New Roman" w:hAnsi="Times New Roman"/>
                <w:bCs/>
              </w:rPr>
            </w:pPr>
            <w:r w:rsidRPr="009B6989">
              <w:rPr>
                <w:rFonts w:ascii="Times New Roman" w:hAnsi="Times New Roman"/>
                <w:bCs/>
              </w:rPr>
              <w:t>показатељи активности</w:t>
            </w:r>
          </w:p>
        </w:tc>
      </w:tr>
      <w:tr w:rsidR="00DE3B0D" w:rsidRPr="009B6989" w:rsidTr="0098758B">
        <w:trPr>
          <w:trHeight w:val="1997"/>
        </w:trPr>
        <w:tc>
          <w:tcPr>
            <w:tcW w:w="1260" w:type="dxa"/>
            <w:noWrap/>
            <w:vAlign w:val="center"/>
            <w:hideMark/>
          </w:tcPr>
          <w:p w:rsidR="00DE3B0D" w:rsidRPr="009B6989" w:rsidRDefault="00DE3B0D" w:rsidP="00DE3B0D">
            <w:pPr>
              <w:rPr>
                <w:rFonts w:ascii="Times New Roman" w:hAnsi="Times New Roman"/>
              </w:rPr>
            </w:pPr>
            <w:r w:rsidRPr="009B6989">
              <w:rPr>
                <w:rFonts w:ascii="Times New Roman" w:hAnsi="Times New Roman"/>
              </w:rPr>
              <w:t>3.1.1.</w:t>
            </w:r>
          </w:p>
        </w:tc>
        <w:tc>
          <w:tcPr>
            <w:tcW w:w="2970" w:type="dxa"/>
            <w:noWrap/>
            <w:hideMark/>
          </w:tcPr>
          <w:p w:rsidR="00DE3B0D" w:rsidRPr="009B6989" w:rsidRDefault="00F171A6" w:rsidP="0098758B">
            <w:pPr>
              <w:rPr>
                <w:rFonts w:ascii="Times New Roman" w:hAnsi="Times New Roman"/>
              </w:rPr>
            </w:pPr>
            <w:r w:rsidRPr="009B6989">
              <w:rPr>
                <w:rFonts w:ascii="Times New Roman" w:hAnsi="Times New Roman"/>
              </w:rPr>
              <w:t>Спровести препоруке из функционалне анализе које ће допринети проактивном приступу у истрагама трговине људима (</w:t>
            </w:r>
            <w:r w:rsidRPr="009B6989">
              <w:rPr>
                <w:rFonts w:ascii="Times New Roman" w:hAnsi="Times New Roman"/>
                <w:i/>
              </w:rPr>
              <w:t>веза са претходним акционим планом</w:t>
            </w:r>
            <w:r w:rsidRPr="009B6989">
              <w:rPr>
                <w:rFonts w:ascii="Times New Roman" w:hAnsi="Times New Roman"/>
              </w:rPr>
              <w:t>)</w:t>
            </w:r>
          </w:p>
        </w:tc>
        <w:tc>
          <w:tcPr>
            <w:tcW w:w="1710" w:type="dxa"/>
            <w:hideMark/>
          </w:tcPr>
          <w:p w:rsidR="00DE3B0D" w:rsidRPr="00DF5A35" w:rsidRDefault="00F171A6" w:rsidP="00DE3B0D">
            <w:pPr>
              <w:rPr>
                <w:rFonts w:ascii="Times New Roman" w:hAnsi="Times New Roman"/>
              </w:rPr>
            </w:pPr>
            <w:r>
              <w:rPr>
                <w:rFonts w:ascii="Times New Roman" w:hAnsi="Times New Roman"/>
              </w:rPr>
              <w:t>2019-</w:t>
            </w:r>
            <w:r w:rsidR="00C264D3">
              <w:rPr>
                <w:rFonts w:ascii="Times New Roman" w:hAnsi="Times New Roman"/>
              </w:rPr>
              <w:t>2020</w:t>
            </w:r>
            <w:r w:rsidR="00DF5A35">
              <w:rPr>
                <w:rFonts w:ascii="Times New Roman" w:hAnsi="Times New Roman"/>
              </w:rPr>
              <w:t>. година</w:t>
            </w:r>
          </w:p>
        </w:tc>
        <w:tc>
          <w:tcPr>
            <w:tcW w:w="1980" w:type="dxa"/>
          </w:tcPr>
          <w:p w:rsidR="00F171A6" w:rsidRPr="00326641" w:rsidRDefault="00F171A6" w:rsidP="00C264D3">
            <w:pPr>
              <w:rPr>
                <w:rFonts w:ascii="Times New Roman" w:hAnsi="Times New Roman"/>
              </w:rPr>
            </w:pPr>
            <w:r w:rsidRPr="009B6989">
              <w:rPr>
                <w:rFonts w:ascii="Times New Roman" w:hAnsi="Times New Roman"/>
              </w:rPr>
              <w:t>Средства ће бити опредељена након усвајања функционалне анализе</w:t>
            </w:r>
          </w:p>
        </w:tc>
        <w:tc>
          <w:tcPr>
            <w:tcW w:w="1890" w:type="dxa"/>
          </w:tcPr>
          <w:p w:rsidR="00DE3B0D" w:rsidRPr="00063B47" w:rsidRDefault="00F171A6" w:rsidP="00DE3B0D">
            <w:pPr>
              <w:rPr>
                <w:rFonts w:ascii="Times New Roman" w:hAnsi="Times New Roman"/>
              </w:rPr>
            </w:pPr>
            <w:r w:rsidRPr="009B6989">
              <w:rPr>
                <w:rFonts w:ascii="Times New Roman" w:hAnsi="Times New Roman"/>
              </w:rPr>
              <w:t>Буџет/донације</w:t>
            </w:r>
          </w:p>
          <w:p w:rsidR="00DE3B0D" w:rsidRPr="009B6989" w:rsidRDefault="00DE3B0D" w:rsidP="005C2FEC">
            <w:pPr>
              <w:rPr>
                <w:rFonts w:ascii="Times New Roman" w:hAnsi="Times New Roman"/>
              </w:rPr>
            </w:pPr>
          </w:p>
        </w:tc>
        <w:tc>
          <w:tcPr>
            <w:tcW w:w="2610" w:type="dxa"/>
            <w:hideMark/>
          </w:tcPr>
          <w:p w:rsidR="00DE3B0D" w:rsidRPr="0046131E" w:rsidRDefault="00655476" w:rsidP="0098758B">
            <w:pPr>
              <w:rPr>
                <w:rFonts w:ascii="Times New Roman" w:hAnsi="Times New Roman"/>
              </w:rPr>
            </w:pPr>
            <w:r w:rsidRPr="009B6989">
              <w:rPr>
                <w:rFonts w:ascii="Times New Roman" w:hAnsi="Times New Roman"/>
                <w:b/>
              </w:rPr>
              <w:t xml:space="preserve">Министарство унутрашњих послова, </w:t>
            </w:r>
            <w:r w:rsidRPr="009B6989">
              <w:rPr>
                <w:rFonts w:ascii="Times New Roman" w:hAnsi="Times New Roman"/>
              </w:rPr>
              <w:t>Републичко јавно тужилаштво и партнери</w:t>
            </w:r>
          </w:p>
        </w:tc>
        <w:tc>
          <w:tcPr>
            <w:tcW w:w="2659" w:type="dxa"/>
          </w:tcPr>
          <w:p w:rsidR="00655476" w:rsidRPr="009B6989" w:rsidRDefault="00DE3B0D" w:rsidP="00F54E7B">
            <w:pPr>
              <w:spacing w:line="240" w:lineRule="auto"/>
              <w:ind w:left="234" w:hanging="234"/>
              <w:rPr>
                <w:rFonts w:ascii="Times New Roman" w:hAnsi="Times New Roman"/>
              </w:rPr>
            </w:pPr>
            <w:r w:rsidRPr="009B6989">
              <w:rPr>
                <w:rFonts w:ascii="Times New Roman" w:hAnsi="Times New Roman"/>
              </w:rPr>
              <w:t>1</w:t>
            </w:r>
            <w:r w:rsidR="00655476">
              <w:rPr>
                <w:rFonts w:ascii="Times New Roman" w:hAnsi="Times New Roman"/>
              </w:rPr>
              <w:t xml:space="preserve">. </w:t>
            </w:r>
            <w:r w:rsidR="00655476" w:rsidRPr="009B6989">
              <w:rPr>
                <w:rFonts w:ascii="Times New Roman" w:hAnsi="Times New Roman"/>
              </w:rPr>
              <w:t>Показатељи ће бити одређени након усвајања функционалне анализе</w:t>
            </w:r>
          </w:p>
        </w:tc>
      </w:tr>
      <w:tr w:rsidR="00DE3B0D" w:rsidRPr="009B6989" w:rsidTr="00CC7BF5">
        <w:trPr>
          <w:trHeight w:val="799"/>
        </w:trPr>
        <w:tc>
          <w:tcPr>
            <w:tcW w:w="1260" w:type="dxa"/>
            <w:noWrap/>
            <w:vAlign w:val="center"/>
            <w:hideMark/>
          </w:tcPr>
          <w:p w:rsidR="00DE3B0D" w:rsidRPr="009B6989" w:rsidRDefault="00DE3B0D" w:rsidP="00DE3B0D">
            <w:pPr>
              <w:rPr>
                <w:rFonts w:ascii="Times New Roman" w:hAnsi="Times New Roman"/>
              </w:rPr>
            </w:pPr>
            <w:r w:rsidRPr="009B6989">
              <w:rPr>
                <w:rFonts w:ascii="Times New Roman" w:hAnsi="Times New Roman"/>
              </w:rPr>
              <w:t>3.1.2.</w:t>
            </w:r>
          </w:p>
        </w:tc>
        <w:tc>
          <w:tcPr>
            <w:tcW w:w="2970" w:type="dxa"/>
            <w:noWrap/>
            <w:hideMark/>
          </w:tcPr>
          <w:p w:rsidR="00DE3B0D" w:rsidRPr="009B6989" w:rsidRDefault="00F171A6" w:rsidP="00DE3B0D">
            <w:pPr>
              <w:rPr>
                <w:rFonts w:ascii="Times New Roman" w:hAnsi="Times New Roman"/>
              </w:rPr>
            </w:pPr>
            <w:r w:rsidRPr="009B6989">
              <w:rPr>
                <w:rFonts w:ascii="Times New Roman" w:hAnsi="Times New Roman"/>
              </w:rPr>
              <w:t>Израда анализе о броју  предмета у којима је вођена проактивна истрага и броју жртава којима је пружена правна заштита са препорукама за унапређење примене међународних стандарда у борби против трговине људима</w:t>
            </w:r>
          </w:p>
        </w:tc>
        <w:tc>
          <w:tcPr>
            <w:tcW w:w="1710" w:type="dxa"/>
            <w:hideMark/>
          </w:tcPr>
          <w:p w:rsidR="00DE3B0D" w:rsidRPr="00DF5A35" w:rsidRDefault="00F171A6" w:rsidP="00DE3B0D">
            <w:pPr>
              <w:rPr>
                <w:rFonts w:ascii="Times New Roman" w:hAnsi="Times New Roman"/>
              </w:rPr>
            </w:pPr>
            <w:r>
              <w:rPr>
                <w:rFonts w:ascii="Times New Roman" w:hAnsi="Times New Roman"/>
              </w:rPr>
              <w:t>2</w:t>
            </w:r>
            <w:r w:rsidR="00DE3B0D" w:rsidRPr="009B6989">
              <w:rPr>
                <w:rFonts w:ascii="Times New Roman" w:hAnsi="Times New Roman"/>
              </w:rPr>
              <w:t>020</w:t>
            </w:r>
            <w:r w:rsidR="00DF5A35">
              <w:rPr>
                <w:rFonts w:ascii="Times New Roman" w:hAnsi="Times New Roman"/>
              </w:rPr>
              <w:t>. година</w:t>
            </w:r>
          </w:p>
        </w:tc>
        <w:tc>
          <w:tcPr>
            <w:tcW w:w="1980" w:type="dxa"/>
            <w:hideMark/>
          </w:tcPr>
          <w:p w:rsidR="00F171A6" w:rsidRPr="00C264D3" w:rsidRDefault="00F171A6" w:rsidP="00F171A6">
            <w:pPr>
              <w:rPr>
                <w:rFonts w:ascii="Times New Roman" w:hAnsi="Times New Roman"/>
                <w:color w:val="000000" w:themeColor="text1"/>
              </w:rPr>
            </w:pPr>
            <w:r w:rsidRPr="00C264D3">
              <w:rPr>
                <w:rFonts w:ascii="Times New Roman" w:hAnsi="Times New Roman"/>
                <w:color w:val="000000" w:themeColor="text1"/>
              </w:rPr>
              <w:t>ТАИЕХ</w:t>
            </w:r>
          </w:p>
          <w:p w:rsidR="00F171A6" w:rsidRDefault="00F171A6" w:rsidP="00F171A6">
            <w:pPr>
              <w:rPr>
                <w:rFonts w:ascii="Times New Roman" w:hAnsi="Times New Roman"/>
                <w:color w:val="000000" w:themeColor="text1"/>
              </w:rPr>
            </w:pPr>
            <w:r>
              <w:rPr>
                <w:rFonts w:ascii="Times New Roman" w:hAnsi="Times New Roman"/>
                <w:color w:val="000000" w:themeColor="text1"/>
              </w:rPr>
              <w:t>50</w:t>
            </w:r>
            <w:r w:rsidRPr="00C264D3">
              <w:rPr>
                <w:rFonts w:ascii="Times New Roman" w:hAnsi="Times New Roman"/>
                <w:color w:val="000000" w:themeColor="text1"/>
              </w:rPr>
              <w:t>0.000 РСД</w:t>
            </w:r>
          </w:p>
          <w:p w:rsidR="00DE3B0D" w:rsidRPr="009B6989" w:rsidRDefault="00DE3B0D" w:rsidP="00DE3B0D">
            <w:pPr>
              <w:rPr>
                <w:rFonts w:ascii="Times New Roman" w:hAnsi="Times New Roman"/>
              </w:rPr>
            </w:pPr>
          </w:p>
        </w:tc>
        <w:tc>
          <w:tcPr>
            <w:tcW w:w="1890" w:type="dxa"/>
            <w:hideMark/>
          </w:tcPr>
          <w:p w:rsidR="00DE3B0D" w:rsidRPr="009B6989" w:rsidRDefault="00F171A6" w:rsidP="006C4DAC">
            <w:pPr>
              <w:rPr>
                <w:rFonts w:ascii="Times New Roman" w:hAnsi="Times New Roman"/>
              </w:rPr>
            </w:pPr>
            <w:r>
              <w:rPr>
                <w:rFonts w:ascii="Times New Roman" w:hAnsi="Times New Roman"/>
              </w:rPr>
              <w:t>Донације</w:t>
            </w:r>
          </w:p>
        </w:tc>
        <w:tc>
          <w:tcPr>
            <w:tcW w:w="2610" w:type="dxa"/>
          </w:tcPr>
          <w:p w:rsidR="00906D99" w:rsidRDefault="00655476" w:rsidP="00906D99">
            <w:pPr>
              <w:spacing w:after="0" w:line="240" w:lineRule="auto"/>
              <w:rPr>
                <w:rFonts w:ascii="Times New Roman" w:hAnsi="Times New Roman"/>
                <w:b/>
              </w:rPr>
            </w:pPr>
            <w:r w:rsidRPr="00C264D3">
              <w:rPr>
                <w:rFonts w:ascii="Times New Roman" w:hAnsi="Times New Roman"/>
                <w:b/>
              </w:rPr>
              <w:t>Републичко јавно тужилаштво,</w:t>
            </w:r>
          </w:p>
          <w:p w:rsidR="00655476" w:rsidRDefault="00655476" w:rsidP="00906D99">
            <w:pPr>
              <w:spacing w:after="0" w:line="240" w:lineRule="auto"/>
              <w:rPr>
                <w:rFonts w:ascii="Times New Roman" w:hAnsi="Times New Roman"/>
              </w:rPr>
            </w:pPr>
            <w:r w:rsidRPr="00C264D3">
              <w:rPr>
                <w:rFonts w:ascii="Times New Roman" w:hAnsi="Times New Roman"/>
              </w:rPr>
              <w:t>Министарство унутрашњих послова</w:t>
            </w:r>
            <w:r>
              <w:rPr>
                <w:rFonts w:ascii="Times New Roman" w:hAnsi="Times New Roman"/>
              </w:rPr>
              <w:t xml:space="preserve">, Центар за заштиту жртава трговине људима </w:t>
            </w:r>
            <w:r w:rsidRPr="009B6989">
              <w:rPr>
                <w:rFonts w:ascii="Times New Roman" w:hAnsi="Times New Roman"/>
              </w:rPr>
              <w:t xml:space="preserve">и </w:t>
            </w:r>
            <w:r>
              <w:rPr>
                <w:rFonts w:ascii="Times New Roman" w:hAnsi="Times New Roman"/>
              </w:rPr>
              <w:t>партнери</w:t>
            </w:r>
          </w:p>
          <w:p w:rsidR="00655476" w:rsidRPr="009B6989" w:rsidRDefault="00655476" w:rsidP="00DE3B0D">
            <w:pPr>
              <w:rPr>
                <w:rFonts w:ascii="Times New Roman" w:hAnsi="Times New Roman"/>
              </w:rPr>
            </w:pPr>
          </w:p>
        </w:tc>
        <w:tc>
          <w:tcPr>
            <w:tcW w:w="2659" w:type="dxa"/>
            <w:hideMark/>
          </w:tcPr>
          <w:p w:rsidR="00F54E7B" w:rsidRDefault="00655476" w:rsidP="00F54E7B">
            <w:pPr>
              <w:spacing w:after="0"/>
              <w:rPr>
                <w:rFonts w:ascii="Times New Roman" w:hAnsi="Times New Roman"/>
              </w:rPr>
            </w:pPr>
            <w:r>
              <w:rPr>
                <w:rFonts w:ascii="Times New Roman" w:hAnsi="Times New Roman"/>
              </w:rPr>
              <w:t xml:space="preserve">1. </w:t>
            </w:r>
            <w:r w:rsidRPr="00655476">
              <w:rPr>
                <w:rFonts w:ascii="Times New Roman" w:hAnsi="Times New Roman"/>
              </w:rPr>
              <w:t xml:space="preserve">Израђена анализа са </w:t>
            </w:r>
          </w:p>
          <w:p w:rsidR="00DE3B0D" w:rsidRPr="00655476" w:rsidRDefault="0046131E" w:rsidP="00F54E7B">
            <w:pPr>
              <w:spacing w:after="0"/>
              <w:rPr>
                <w:rFonts w:ascii="Times New Roman" w:hAnsi="Times New Roman"/>
              </w:rPr>
            </w:pPr>
            <w:r>
              <w:rPr>
                <w:rFonts w:ascii="Times New Roman" w:hAnsi="Times New Roman"/>
              </w:rPr>
              <w:t xml:space="preserve">    </w:t>
            </w:r>
            <w:r w:rsidR="00655476" w:rsidRPr="00655476">
              <w:rPr>
                <w:rFonts w:ascii="Times New Roman" w:hAnsi="Times New Roman"/>
              </w:rPr>
              <w:t>препорукама</w:t>
            </w:r>
          </w:p>
        </w:tc>
      </w:tr>
      <w:tr w:rsidR="00DE3B0D" w:rsidRPr="009B6989" w:rsidTr="00CC7BF5">
        <w:trPr>
          <w:trHeight w:val="619"/>
        </w:trPr>
        <w:tc>
          <w:tcPr>
            <w:tcW w:w="1260" w:type="dxa"/>
            <w:vMerge w:val="restart"/>
            <w:shd w:val="clear" w:color="auto" w:fill="C5E0B3"/>
            <w:noWrap/>
            <w:vAlign w:val="center"/>
            <w:hideMark/>
          </w:tcPr>
          <w:p w:rsidR="00DE3B0D" w:rsidRPr="009B6989" w:rsidRDefault="00DE3B0D" w:rsidP="00DE3B0D">
            <w:pPr>
              <w:rPr>
                <w:rFonts w:ascii="Times New Roman" w:hAnsi="Times New Roman"/>
                <w:b/>
                <w:bCs/>
              </w:rPr>
            </w:pPr>
            <w:r w:rsidRPr="009B6989">
              <w:rPr>
                <w:rFonts w:ascii="Times New Roman" w:hAnsi="Times New Roman"/>
                <w:b/>
                <w:bCs/>
              </w:rPr>
              <w:t>МЕРА 3.2.</w:t>
            </w:r>
          </w:p>
        </w:tc>
        <w:tc>
          <w:tcPr>
            <w:tcW w:w="4680" w:type="dxa"/>
            <w:gridSpan w:val="2"/>
            <w:shd w:val="clear" w:color="auto" w:fill="C5E0B3"/>
            <w:vAlign w:val="center"/>
            <w:hideMark/>
          </w:tcPr>
          <w:p w:rsidR="00DE3B0D" w:rsidRPr="009B6989" w:rsidRDefault="00DE3B0D" w:rsidP="00DE3B0D">
            <w:pPr>
              <w:rPr>
                <w:rFonts w:ascii="Times New Roman" w:hAnsi="Times New Roman"/>
                <w:b/>
                <w:bCs/>
              </w:rPr>
            </w:pPr>
            <w:r w:rsidRPr="009B6989">
              <w:rPr>
                <w:rFonts w:ascii="Times New Roman" w:hAnsi="Times New Roman"/>
                <w:b/>
                <w:bCs/>
              </w:rPr>
              <w:t>Унапређење капацитета полиције, тужилаштва и судова</w:t>
            </w:r>
          </w:p>
        </w:tc>
        <w:tc>
          <w:tcPr>
            <w:tcW w:w="9139" w:type="dxa"/>
            <w:gridSpan w:val="4"/>
            <w:shd w:val="clear" w:color="auto" w:fill="C5E0B3"/>
            <w:vAlign w:val="center"/>
            <w:hideMark/>
          </w:tcPr>
          <w:p w:rsidR="00DE3B0D" w:rsidRPr="009B6989" w:rsidRDefault="00DE3B0D" w:rsidP="00DE3B0D">
            <w:pPr>
              <w:rPr>
                <w:rFonts w:ascii="Times New Roman" w:hAnsi="Times New Roman"/>
                <w:bCs/>
              </w:rPr>
            </w:pPr>
            <w:r w:rsidRPr="009B6989">
              <w:rPr>
                <w:rFonts w:ascii="Times New Roman" w:hAnsi="Times New Roman"/>
                <w:b/>
                <w:bCs/>
              </w:rPr>
              <w:t>показатељ резултата:</w:t>
            </w:r>
            <w:r w:rsidRPr="009B6989">
              <w:rPr>
                <w:rFonts w:ascii="Times New Roman" w:hAnsi="Times New Roman"/>
                <w:bCs/>
              </w:rPr>
              <w:t xml:space="preserve"> Број </w:t>
            </w:r>
            <w:r w:rsidR="00822C5D" w:rsidRPr="009B6989">
              <w:rPr>
                <w:rFonts w:ascii="Times New Roman" w:hAnsi="Times New Roman"/>
                <w:bCs/>
              </w:rPr>
              <w:t xml:space="preserve">полицијских службеника, јавних тужилаца и судија </w:t>
            </w:r>
            <w:r w:rsidRPr="009B6989">
              <w:rPr>
                <w:rFonts w:ascii="Times New Roman" w:hAnsi="Times New Roman"/>
                <w:bCs/>
              </w:rPr>
              <w:t>који су унапредили компентенције;</w:t>
            </w:r>
          </w:p>
          <w:p w:rsidR="00DE3B0D" w:rsidRPr="009B6989" w:rsidRDefault="00DE3B0D" w:rsidP="00DE3B0D">
            <w:pPr>
              <w:rPr>
                <w:rFonts w:ascii="Times New Roman" w:hAnsi="Times New Roman"/>
                <w:bCs/>
              </w:rPr>
            </w:pPr>
            <w:r w:rsidRPr="009B6989">
              <w:rPr>
                <w:rFonts w:ascii="Times New Roman" w:hAnsi="Times New Roman"/>
                <w:bCs/>
              </w:rPr>
              <w:t>Опрема набављена у складу са техничком спецификацијом</w:t>
            </w:r>
          </w:p>
        </w:tc>
      </w:tr>
      <w:tr w:rsidR="00DE3B0D" w:rsidRPr="009B6989" w:rsidTr="00CC7BF5">
        <w:trPr>
          <w:trHeight w:val="1015"/>
        </w:trPr>
        <w:tc>
          <w:tcPr>
            <w:tcW w:w="1260" w:type="dxa"/>
            <w:vMerge/>
            <w:shd w:val="clear" w:color="auto" w:fill="C5E0B3"/>
            <w:noWrap/>
            <w:vAlign w:val="center"/>
            <w:hideMark/>
          </w:tcPr>
          <w:p w:rsidR="00DE3B0D" w:rsidRPr="009B6989" w:rsidRDefault="00DE3B0D" w:rsidP="00DE3B0D">
            <w:pPr>
              <w:rPr>
                <w:rFonts w:ascii="Times New Roman" w:hAnsi="Times New Roman"/>
              </w:rPr>
            </w:pPr>
          </w:p>
        </w:tc>
        <w:tc>
          <w:tcPr>
            <w:tcW w:w="2970" w:type="dxa"/>
            <w:shd w:val="clear" w:color="auto" w:fill="C5E0B3"/>
            <w:noWrap/>
            <w:vAlign w:val="center"/>
            <w:hideMark/>
          </w:tcPr>
          <w:p w:rsidR="00CC7BF5" w:rsidRDefault="00DE3B0D" w:rsidP="00CC7BF5">
            <w:pPr>
              <w:spacing w:after="0"/>
              <w:jc w:val="center"/>
              <w:rPr>
                <w:rFonts w:ascii="Times New Roman" w:hAnsi="Times New Roman"/>
                <w:b/>
              </w:rPr>
            </w:pPr>
            <w:r w:rsidRPr="009B6989">
              <w:rPr>
                <w:rFonts w:ascii="Times New Roman" w:hAnsi="Times New Roman"/>
                <w:b/>
              </w:rPr>
              <w:t>потребна средства</w:t>
            </w:r>
          </w:p>
          <w:p w:rsidR="00DE3B0D" w:rsidRPr="009B6989" w:rsidRDefault="00DE3B0D" w:rsidP="00CC7BF5">
            <w:pPr>
              <w:spacing w:after="0"/>
              <w:jc w:val="center"/>
              <w:rPr>
                <w:rFonts w:ascii="Times New Roman" w:hAnsi="Times New Roman"/>
                <w:b/>
              </w:rPr>
            </w:pPr>
            <w:r w:rsidRPr="00CC7BF5">
              <w:rPr>
                <w:rFonts w:ascii="Times New Roman" w:hAnsi="Times New Roman"/>
              </w:rPr>
              <w:t>(збир средстава активности)</w:t>
            </w:r>
          </w:p>
        </w:tc>
        <w:tc>
          <w:tcPr>
            <w:tcW w:w="1710" w:type="dxa"/>
            <w:shd w:val="clear" w:color="auto" w:fill="C5E0B3"/>
            <w:vAlign w:val="center"/>
            <w:hideMark/>
          </w:tcPr>
          <w:p w:rsidR="00DE3B0D" w:rsidRPr="00CC7BF5" w:rsidRDefault="00DE3B0D" w:rsidP="00CC7BF5">
            <w:pPr>
              <w:jc w:val="center"/>
              <w:rPr>
                <w:rFonts w:ascii="Times New Roman" w:hAnsi="Times New Roman"/>
                <w:b/>
              </w:rPr>
            </w:pPr>
            <w:r w:rsidRPr="00CC7BF5">
              <w:rPr>
                <w:rFonts w:ascii="Times New Roman" w:hAnsi="Times New Roman"/>
                <w:b/>
              </w:rPr>
              <w:t>извор финансирања</w:t>
            </w:r>
          </w:p>
        </w:tc>
        <w:tc>
          <w:tcPr>
            <w:tcW w:w="1980" w:type="dxa"/>
            <w:shd w:val="clear" w:color="auto" w:fill="C5E0B3"/>
            <w:hideMark/>
          </w:tcPr>
          <w:p w:rsidR="00DE3B0D" w:rsidRPr="009B6989" w:rsidRDefault="00DE3B0D" w:rsidP="00CC7BF5">
            <w:pPr>
              <w:jc w:val="center"/>
              <w:rPr>
                <w:rFonts w:ascii="Times New Roman" w:hAnsi="Times New Roman"/>
                <w:b/>
              </w:rPr>
            </w:pPr>
            <w:r w:rsidRPr="009B6989">
              <w:rPr>
                <w:rFonts w:ascii="Times New Roman" w:hAnsi="Times New Roman"/>
                <w:b/>
              </w:rPr>
              <w:t>полазна вредност (2019)</w:t>
            </w:r>
          </w:p>
          <w:p w:rsidR="00DE3B0D" w:rsidRPr="009B6989" w:rsidRDefault="00DE3B0D" w:rsidP="00DE3B0D">
            <w:pPr>
              <w:rPr>
                <w:rFonts w:ascii="Times New Roman" w:hAnsi="Times New Roman"/>
              </w:rPr>
            </w:pPr>
          </w:p>
          <w:p w:rsidR="00DE3B0D" w:rsidRPr="009B6989" w:rsidRDefault="00DE3B0D" w:rsidP="00DE3B0D">
            <w:pPr>
              <w:rPr>
                <w:rFonts w:ascii="Times New Roman" w:hAnsi="Times New Roman"/>
              </w:rPr>
            </w:pPr>
            <w:r w:rsidRPr="009B6989">
              <w:rPr>
                <w:rFonts w:ascii="Times New Roman" w:hAnsi="Times New Roman"/>
              </w:rPr>
              <w:t>Подаци за 2018</w:t>
            </w:r>
            <w:r w:rsidR="00DF5A35">
              <w:rPr>
                <w:rFonts w:ascii="Times New Roman" w:hAnsi="Times New Roman"/>
              </w:rPr>
              <w:t>.</w:t>
            </w:r>
            <w:r w:rsidRPr="009B6989">
              <w:rPr>
                <w:rFonts w:ascii="Times New Roman" w:hAnsi="Times New Roman"/>
              </w:rPr>
              <w:t xml:space="preserve"> годину о спроведеним обук</w:t>
            </w:r>
            <w:r w:rsidR="009D658F" w:rsidRPr="009B6989">
              <w:rPr>
                <w:rFonts w:ascii="Times New Roman" w:hAnsi="Times New Roman"/>
              </w:rPr>
              <w:t xml:space="preserve">ама и техничкој опремљености </w:t>
            </w:r>
          </w:p>
        </w:tc>
        <w:tc>
          <w:tcPr>
            <w:tcW w:w="1890" w:type="dxa"/>
            <w:shd w:val="clear" w:color="auto" w:fill="C5E0B3"/>
            <w:hideMark/>
          </w:tcPr>
          <w:p w:rsidR="00DE3B0D" w:rsidRPr="009B6989" w:rsidRDefault="00DE3B0D" w:rsidP="00CC7BF5">
            <w:pPr>
              <w:jc w:val="center"/>
              <w:rPr>
                <w:rFonts w:ascii="Times New Roman" w:hAnsi="Times New Roman"/>
                <w:b/>
              </w:rPr>
            </w:pPr>
            <w:r w:rsidRPr="009B6989">
              <w:rPr>
                <w:rFonts w:ascii="Times New Roman" w:hAnsi="Times New Roman"/>
                <w:b/>
              </w:rPr>
              <w:t>циљна вредност (2020)</w:t>
            </w:r>
          </w:p>
          <w:p w:rsidR="00DE3B0D" w:rsidRPr="009B6989" w:rsidRDefault="00DE3B0D" w:rsidP="007E3464">
            <w:pPr>
              <w:rPr>
                <w:rFonts w:ascii="Times New Roman" w:hAnsi="Times New Roman"/>
              </w:rPr>
            </w:pPr>
            <w:r w:rsidRPr="009B6989">
              <w:rPr>
                <w:rFonts w:ascii="Times New Roman" w:hAnsi="Times New Roman"/>
              </w:rPr>
              <w:t xml:space="preserve"> За 30% повећан</w:t>
            </w:r>
            <w:r w:rsidR="00822C5D" w:rsidRPr="009B6989">
              <w:rPr>
                <w:rFonts w:ascii="Times New Roman" w:hAnsi="Times New Roman"/>
              </w:rPr>
              <w:t xml:space="preserve"> број полицијских службеника, јавних тужилаца и судија</w:t>
            </w:r>
            <w:r w:rsidRPr="009B6989">
              <w:rPr>
                <w:rFonts w:ascii="Times New Roman" w:hAnsi="Times New Roman"/>
              </w:rPr>
              <w:t xml:space="preserve"> који су прошли обуку </w:t>
            </w:r>
            <w:r w:rsidR="009D658F" w:rsidRPr="009B6989">
              <w:rPr>
                <w:rFonts w:ascii="Times New Roman" w:hAnsi="Times New Roman"/>
              </w:rPr>
              <w:t>и  опрема у вредности 840.000 евра је распоређена и користи се</w:t>
            </w:r>
          </w:p>
        </w:tc>
        <w:tc>
          <w:tcPr>
            <w:tcW w:w="2610" w:type="dxa"/>
            <w:shd w:val="clear" w:color="auto" w:fill="C5E0B3"/>
            <w:hideMark/>
          </w:tcPr>
          <w:p w:rsidR="00DE3B0D" w:rsidRPr="009B6989" w:rsidRDefault="00DE3B0D" w:rsidP="00DE3B0D">
            <w:pPr>
              <w:rPr>
                <w:rFonts w:ascii="Times New Roman" w:hAnsi="Times New Roman"/>
                <w:b/>
              </w:rPr>
            </w:pPr>
            <w:r w:rsidRPr="009B6989">
              <w:rPr>
                <w:rFonts w:ascii="Times New Roman" w:hAnsi="Times New Roman"/>
                <w:b/>
              </w:rPr>
              <w:t>извор верификације</w:t>
            </w:r>
          </w:p>
          <w:p w:rsidR="00DE3B0D" w:rsidRPr="009B6989" w:rsidRDefault="00DE3B0D" w:rsidP="00DE3B0D">
            <w:pPr>
              <w:rPr>
                <w:rFonts w:ascii="Times New Roman" w:hAnsi="Times New Roman"/>
              </w:rPr>
            </w:pPr>
            <w:r w:rsidRPr="009B6989">
              <w:rPr>
                <w:rFonts w:ascii="Times New Roman" w:hAnsi="Times New Roman"/>
              </w:rPr>
              <w:t>Извештај о раду Министарства унутрашњих послова, извештај Правосудне академије</w:t>
            </w:r>
          </w:p>
        </w:tc>
        <w:tc>
          <w:tcPr>
            <w:tcW w:w="2659" w:type="dxa"/>
            <w:shd w:val="clear" w:color="auto" w:fill="C5E0B3"/>
            <w:vAlign w:val="center"/>
            <w:hideMark/>
          </w:tcPr>
          <w:p w:rsidR="00DE3B0D" w:rsidRPr="009B6989" w:rsidRDefault="00DE3B0D" w:rsidP="00DE3B0D">
            <w:pPr>
              <w:rPr>
                <w:rFonts w:ascii="Times New Roman" w:hAnsi="Times New Roman"/>
                <w:b/>
                <w:bCs/>
              </w:rPr>
            </w:pPr>
          </w:p>
        </w:tc>
      </w:tr>
      <w:tr w:rsidR="00DE3B0D" w:rsidRPr="009B6989" w:rsidTr="00CC7BF5">
        <w:trPr>
          <w:trHeight w:val="610"/>
        </w:trPr>
        <w:tc>
          <w:tcPr>
            <w:tcW w:w="4230" w:type="dxa"/>
            <w:gridSpan w:val="2"/>
            <w:shd w:val="clear" w:color="auto" w:fill="C5E0B3"/>
            <w:noWrap/>
            <w:vAlign w:val="center"/>
            <w:hideMark/>
          </w:tcPr>
          <w:p w:rsidR="00DE3B0D" w:rsidRPr="009B6989" w:rsidRDefault="00DE3B0D" w:rsidP="00DE19AD">
            <w:pPr>
              <w:jc w:val="center"/>
              <w:rPr>
                <w:rFonts w:ascii="Times New Roman" w:hAnsi="Times New Roman"/>
              </w:rPr>
            </w:pPr>
            <w:r w:rsidRPr="009B6989">
              <w:rPr>
                <w:rFonts w:ascii="Times New Roman" w:hAnsi="Times New Roman"/>
              </w:rPr>
              <w:t>активност</w:t>
            </w:r>
          </w:p>
        </w:tc>
        <w:tc>
          <w:tcPr>
            <w:tcW w:w="171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рок реализације</w:t>
            </w:r>
          </w:p>
        </w:tc>
        <w:tc>
          <w:tcPr>
            <w:tcW w:w="198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потребна средства</w:t>
            </w:r>
          </w:p>
        </w:tc>
        <w:tc>
          <w:tcPr>
            <w:tcW w:w="189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извор финансирања</w:t>
            </w:r>
          </w:p>
        </w:tc>
        <w:tc>
          <w:tcPr>
            <w:tcW w:w="2610" w:type="dxa"/>
            <w:shd w:val="clear" w:color="auto" w:fill="C5E0B3"/>
            <w:vAlign w:val="center"/>
            <w:hideMark/>
          </w:tcPr>
          <w:p w:rsidR="00DE3B0D" w:rsidRPr="009B6989" w:rsidRDefault="00DE3B0D" w:rsidP="00DE3B0D">
            <w:pPr>
              <w:rPr>
                <w:rFonts w:ascii="Times New Roman" w:hAnsi="Times New Roman"/>
              </w:rPr>
            </w:pPr>
            <w:r w:rsidRPr="009B6989">
              <w:rPr>
                <w:rFonts w:ascii="Times New Roman" w:hAnsi="Times New Roman"/>
              </w:rPr>
              <w:t>носиоци активности</w:t>
            </w:r>
          </w:p>
        </w:tc>
        <w:tc>
          <w:tcPr>
            <w:tcW w:w="2659" w:type="dxa"/>
            <w:shd w:val="clear" w:color="auto" w:fill="C5E0B3"/>
            <w:vAlign w:val="center"/>
            <w:hideMark/>
          </w:tcPr>
          <w:p w:rsidR="00DE3B0D" w:rsidRPr="009B6989" w:rsidRDefault="00DE3B0D" w:rsidP="00DE3B0D">
            <w:pPr>
              <w:rPr>
                <w:rFonts w:ascii="Times New Roman" w:hAnsi="Times New Roman"/>
                <w:bCs/>
              </w:rPr>
            </w:pPr>
            <w:r w:rsidRPr="009B6989">
              <w:rPr>
                <w:rFonts w:ascii="Times New Roman" w:hAnsi="Times New Roman"/>
                <w:bCs/>
              </w:rPr>
              <w:t>показатељи активности</w:t>
            </w:r>
          </w:p>
        </w:tc>
      </w:tr>
      <w:tr w:rsidR="00DE3B0D" w:rsidRPr="009B6989" w:rsidTr="00CC7BF5">
        <w:trPr>
          <w:trHeight w:val="975"/>
        </w:trPr>
        <w:tc>
          <w:tcPr>
            <w:tcW w:w="1260" w:type="dxa"/>
            <w:noWrap/>
            <w:vAlign w:val="center"/>
          </w:tcPr>
          <w:p w:rsidR="00DE3B0D" w:rsidRPr="009B6989" w:rsidRDefault="00DE3B0D" w:rsidP="00DE3B0D">
            <w:pPr>
              <w:rPr>
                <w:rFonts w:ascii="Times New Roman" w:hAnsi="Times New Roman"/>
              </w:rPr>
            </w:pPr>
            <w:r w:rsidRPr="009B6989">
              <w:rPr>
                <w:rFonts w:ascii="Times New Roman" w:hAnsi="Times New Roman"/>
              </w:rPr>
              <w:t>3.2.</w:t>
            </w:r>
            <w:r w:rsidRPr="009B6989">
              <w:rPr>
                <w:rFonts w:ascii="Times New Roman" w:hAnsi="Times New Roman"/>
                <w:lang w:val="sr-Cyrl-CS"/>
              </w:rPr>
              <w:t>1</w:t>
            </w:r>
            <w:r w:rsidRPr="009B6989">
              <w:rPr>
                <w:rFonts w:ascii="Times New Roman" w:hAnsi="Times New Roman"/>
              </w:rPr>
              <w:t>.</w:t>
            </w:r>
          </w:p>
        </w:tc>
        <w:tc>
          <w:tcPr>
            <w:tcW w:w="2970" w:type="dxa"/>
          </w:tcPr>
          <w:p w:rsidR="00DE3B0D" w:rsidRPr="009B6989" w:rsidRDefault="00DE3B0D" w:rsidP="00DE3B0D">
            <w:pPr>
              <w:rPr>
                <w:rFonts w:ascii="Times New Roman" w:hAnsi="Times New Roman"/>
              </w:rPr>
            </w:pPr>
            <w:r w:rsidRPr="009B6989">
              <w:rPr>
                <w:rFonts w:ascii="Times New Roman" w:hAnsi="Times New Roman"/>
              </w:rPr>
              <w:t xml:space="preserve">Организовати и спровести специјалистичке обуке полицијских службеника и јавних тужилаца на тему препознавања различитих облика трговине људима и заједничком поступању </w:t>
            </w:r>
          </w:p>
        </w:tc>
        <w:tc>
          <w:tcPr>
            <w:tcW w:w="1710" w:type="dxa"/>
          </w:tcPr>
          <w:p w:rsidR="00DE3B0D" w:rsidRPr="00DF5A35" w:rsidRDefault="00DE3B0D" w:rsidP="00DE3B0D">
            <w:pPr>
              <w:rPr>
                <w:rFonts w:ascii="Times New Roman" w:hAnsi="Times New Roman"/>
              </w:rPr>
            </w:pPr>
            <w:r w:rsidRPr="009B6989">
              <w:rPr>
                <w:rFonts w:ascii="Times New Roman" w:hAnsi="Times New Roman"/>
              </w:rPr>
              <w:t>2019-2020</w:t>
            </w:r>
            <w:r w:rsidR="00DF5A35">
              <w:rPr>
                <w:rFonts w:ascii="Times New Roman" w:hAnsi="Times New Roman"/>
              </w:rPr>
              <w:t>. година</w:t>
            </w:r>
          </w:p>
        </w:tc>
        <w:tc>
          <w:tcPr>
            <w:tcW w:w="1980" w:type="dxa"/>
          </w:tcPr>
          <w:p w:rsidR="00BF1D9F" w:rsidRDefault="0091762E" w:rsidP="00BF1D9F">
            <w:pPr>
              <w:spacing w:after="0"/>
              <w:rPr>
                <w:rFonts w:ascii="Times New Roman" w:hAnsi="Times New Roman"/>
              </w:rPr>
            </w:pPr>
            <w:r w:rsidRPr="0091762E">
              <w:rPr>
                <w:rFonts w:ascii="Times New Roman" w:hAnsi="Times New Roman"/>
              </w:rPr>
              <w:t>Твининг пројекат „</w:t>
            </w:r>
            <w:r w:rsidR="007B0AFC" w:rsidRPr="007B0AFC">
              <w:rPr>
                <w:rFonts w:ascii="Times New Roman" w:hAnsi="Times New Roman"/>
              </w:rPr>
              <w:t>Подршка јачањ</w:t>
            </w:r>
            <w:r w:rsidR="00C152E9">
              <w:rPr>
                <w:rFonts w:ascii="Times New Roman" w:hAnsi="Times New Roman"/>
              </w:rPr>
              <w:t>у  борбе против трговине људима</w:t>
            </w:r>
            <w:r w:rsidR="00C152E9" w:rsidRPr="009A0CFB">
              <w:rPr>
                <w:rFonts w:ascii="Times New Roman" w:hAnsi="Times New Roman"/>
                <w:color w:val="000000" w:themeColor="text1"/>
              </w:rPr>
              <w:t>”</w:t>
            </w:r>
            <w:r w:rsidRPr="0091762E">
              <w:rPr>
                <w:rFonts w:ascii="Times New Roman" w:hAnsi="Times New Roman"/>
              </w:rPr>
              <w:t>-  ИПА 2014,</w:t>
            </w:r>
          </w:p>
          <w:p w:rsidR="003B02B8" w:rsidRDefault="00433E39" w:rsidP="00BF1D9F">
            <w:pPr>
              <w:spacing w:after="0"/>
              <w:rPr>
                <w:rFonts w:ascii="Times New Roman" w:hAnsi="Times New Roman"/>
              </w:rPr>
            </w:pPr>
            <w:r w:rsidRPr="009B6989">
              <w:rPr>
                <w:rFonts w:ascii="Times New Roman" w:hAnsi="Times New Roman"/>
              </w:rPr>
              <w:t>600.000 РСД</w:t>
            </w:r>
          </w:p>
          <w:p w:rsidR="00BF1D9F" w:rsidRDefault="00BF1D9F" w:rsidP="00BF1D9F">
            <w:pPr>
              <w:spacing w:after="0"/>
              <w:rPr>
                <w:rFonts w:ascii="Times New Roman" w:hAnsi="Times New Roman"/>
              </w:rPr>
            </w:pPr>
          </w:p>
          <w:p w:rsidR="00DE3B0D" w:rsidRPr="009B6989" w:rsidRDefault="004C5D42" w:rsidP="00BF1D9F">
            <w:pPr>
              <w:rPr>
                <w:rFonts w:ascii="Times New Roman" w:hAnsi="Times New Roman"/>
              </w:rPr>
            </w:pPr>
            <w:r w:rsidRPr="00CA6F82">
              <w:rPr>
                <w:rFonts w:ascii="Times New Roman" w:hAnsi="Times New Roman"/>
              </w:rPr>
              <w:t>Пројекат</w:t>
            </w:r>
            <w:r w:rsidR="00DE19AD">
              <w:rPr>
                <w:rFonts w:ascii="Times New Roman" w:hAnsi="Times New Roman"/>
              </w:rPr>
              <w:t xml:space="preserve"> </w:t>
            </w:r>
            <w:r w:rsidR="00BF1D9F" w:rsidRPr="00CA6F82">
              <w:rPr>
                <w:rFonts w:ascii="Times New Roman" w:hAnsi="Times New Roman"/>
              </w:rPr>
              <w:t>Савет</w:t>
            </w:r>
            <w:r w:rsidR="00A4473B">
              <w:rPr>
                <w:rFonts w:ascii="Times New Roman" w:hAnsi="Times New Roman"/>
              </w:rPr>
              <w:t>а</w:t>
            </w:r>
            <w:r w:rsidR="00BF1D9F" w:rsidRPr="00CA6F82">
              <w:rPr>
                <w:rFonts w:ascii="Times New Roman" w:hAnsi="Times New Roman"/>
              </w:rPr>
              <w:t xml:space="preserve"> Европе </w:t>
            </w:r>
            <w:r w:rsidRPr="00CA6F82">
              <w:rPr>
                <w:rFonts w:ascii="Times New Roman" w:hAnsi="Times New Roman"/>
              </w:rPr>
              <w:t>„Превенција и борба против трговине људима у Србији</w:t>
            </w:r>
            <w:r w:rsidR="00C152E9" w:rsidRPr="009A0CFB">
              <w:rPr>
                <w:rFonts w:ascii="Times New Roman" w:hAnsi="Times New Roman"/>
                <w:color w:val="000000" w:themeColor="text1"/>
              </w:rPr>
              <w:t>”</w:t>
            </w:r>
            <w:r w:rsidRPr="00CA6F82">
              <w:rPr>
                <w:rFonts w:ascii="Times New Roman" w:hAnsi="Times New Roman"/>
              </w:rPr>
              <w:t xml:space="preserve"> (470.000 ЕУР укупна вредност пројекта)</w:t>
            </w:r>
          </w:p>
        </w:tc>
        <w:tc>
          <w:tcPr>
            <w:tcW w:w="1890" w:type="dxa"/>
          </w:tcPr>
          <w:p w:rsidR="003B02B8" w:rsidRPr="003B02B8" w:rsidRDefault="0091762E" w:rsidP="003B02B8">
            <w:pPr>
              <w:rPr>
                <w:rFonts w:ascii="Times New Roman" w:hAnsi="Times New Roman"/>
              </w:rPr>
            </w:pPr>
            <w:r>
              <w:rPr>
                <w:rFonts w:ascii="Times New Roman" w:hAnsi="Times New Roman"/>
              </w:rPr>
              <w:t>Донација</w:t>
            </w:r>
          </w:p>
          <w:p w:rsidR="00A25222" w:rsidRPr="009B6989" w:rsidRDefault="00A25222" w:rsidP="00A25222">
            <w:pPr>
              <w:rPr>
                <w:rFonts w:ascii="Times New Roman" w:hAnsi="Times New Roman"/>
              </w:rPr>
            </w:pPr>
          </w:p>
        </w:tc>
        <w:tc>
          <w:tcPr>
            <w:tcW w:w="2610" w:type="dxa"/>
          </w:tcPr>
          <w:p w:rsidR="00DE19AD" w:rsidRDefault="002A553E" w:rsidP="00DE19AD">
            <w:pPr>
              <w:spacing w:after="0" w:line="240" w:lineRule="auto"/>
              <w:rPr>
                <w:rFonts w:ascii="Times New Roman" w:hAnsi="Times New Roman"/>
              </w:rPr>
            </w:pPr>
            <w:r w:rsidRPr="009B6989">
              <w:rPr>
                <w:rFonts w:ascii="Times New Roman" w:hAnsi="Times New Roman"/>
                <w:b/>
              </w:rPr>
              <w:t xml:space="preserve">Министарство унутрашњих послова, </w:t>
            </w:r>
            <w:r w:rsidR="004F569E" w:rsidRPr="009B6989">
              <w:rPr>
                <w:rFonts w:ascii="Times New Roman" w:hAnsi="Times New Roman"/>
              </w:rPr>
              <w:t xml:space="preserve">Републичко јавно тужилаштво, </w:t>
            </w:r>
          </w:p>
          <w:p w:rsidR="00DE3B0D" w:rsidRPr="009B6989" w:rsidRDefault="002A553E" w:rsidP="00DE19AD">
            <w:pPr>
              <w:spacing w:after="0" w:line="240" w:lineRule="auto"/>
              <w:rPr>
                <w:rFonts w:ascii="Times New Roman" w:hAnsi="Times New Roman"/>
              </w:rPr>
            </w:pPr>
            <w:r w:rsidRPr="009B6989">
              <w:rPr>
                <w:rFonts w:ascii="Times New Roman" w:hAnsi="Times New Roman"/>
              </w:rPr>
              <w:t xml:space="preserve">Правосудна академија и </w:t>
            </w:r>
            <w:r w:rsidR="00DE3B0D" w:rsidRPr="009B6989">
              <w:rPr>
                <w:rFonts w:ascii="Times New Roman" w:hAnsi="Times New Roman"/>
              </w:rPr>
              <w:t>партнери</w:t>
            </w:r>
          </w:p>
        </w:tc>
        <w:tc>
          <w:tcPr>
            <w:tcW w:w="2659" w:type="dxa"/>
          </w:tcPr>
          <w:p w:rsidR="00F54E7B" w:rsidRDefault="00A25222" w:rsidP="0074744A">
            <w:pPr>
              <w:pStyle w:val="NoSpacing"/>
              <w:rPr>
                <w:rFonts w:ascii="Times New Roman" w:hAnsi="Times New Roman"/>
              </w:rPr>
            </w:pPr>
            <w:r w:rsidRPr="009B6989">
              <w:t>1</w:t>
            </w:r>
            <w:r w:rsidRPr="0074744A">
              <w:rPr>
                <w:rFonts w:ascii="Times New Roman" w:hAnsi="Times New Roman"/>
              </w:rPr>
              <w:t xml:space="preserve">. Број организованих </w:t>
            </w:r>
          </w:p>
          <w:p w:rsidR="00646E8C" w:rsidRPr="00030496" w:rsidRDefault="00030496" w:rsidP="0074744A">
            <w:pPr>
              <w:pStyle w:val="NoSpacing"/>
              <w:rPr>
                <w:rFonts w:ascii="Times New Roman" w:hAnsi="Times New Roman"/>
              </w:rPr>
            </w:pPr>
            <w:r>
              <w:rPr>
                <w:rFonts w:ascii="Times New Roman" w:hAnsi="Times New Roman"/>
              </w:rPr>
              <w:t xml:space="preserve">    о</w:t>
            </w:r>
            <w:r w:rsidR="00A25222" w:rsidRPr="0074744A">
              <w:rPr>
                <w:rFonts w:ascii="Times New Roman" w:hAnsi="Times New Roman"/>
              </w:rPr>
              <w:t>бука</w:t>
            </w:r>
            <w:r>
              <w:rPr>
                <w:rFonts w:ascii="Times New Roman" w:hAnsi="Times New Roman"/>
              </w:rPr>
              <w:t>;</w:t>
            </w:r>
          </w:p>
          <w:p w:rsidR="00F54E7B" w:rsidRDefault="00A25222" w:rsidP="0074744A">
            <w:pPr>
              <w:pStyle w:val="NoSpacing"/>
              <w:rPr>
                <w:rFonts w:ascii="Times New Roman" w:hAnsi="Times New Roman"/>
              </w:rPr>
            </w:pPr>
            <w:r w:rsidRPr="0074744A">
              <w:rPr>
                <w:rFonts w:ascii="Times New Roman" w:hAnsi="Times New Roman"/>
              </w:rPr>
              <w:t xml:space="preserve">2. Број полицијских </w:t>
            </w:r>
          </w:p>
          <w:p w:rsidR="00F54E7B" w:rsidRDefault="00030496" w:rsidP="0074744A">
            <w:pPr>
              <w:pStyle w:val="NoSpacing"/>
              <w:rPr>
                <w:rFonts w:ascii="Times New Roman" w:hAnsi="Times New Roman"/>
              </w:rPr>
            </w:pPr>
            <w:r>
              <w:rPr>
                <w:rFonts w:ascii="Times New Roman" w:hAnsi="Times New Roman"/>
              </w:rPr>
              <w:t xml:space="preserve">    </w:t>
            </w:r>
            <w:r w:rsidR="00A25222" w:rsidRPr="0074744A">
              <w:rPr>
                <w:rFonts w:ascii="Times New Roman" w:hAnsi="Times New Roman"/>
              </w:rPr>
              <w:t xml:space="preserve">службеника који су </w:t>
            </w:r>
          </w:p>
          <w:p w:rsidR="00A25222" w:rsidRPr="00193763" w:rsidRDefault="00030496" w:rsidP="0074744A">
            <w:pPr>
              <w:pStyle w:val="NoSpacing"/>
              <w:rPr>
                <w:rFonts w:ascii="Times New Roman" w:hAnsi="Times New Roman"/>
              </w:rPr>
            </w:pPr>
            <w:r>
              <w:rPr>
                <w:rFonts w:ascii="Times New Roman" w:hAnsi="Times New Roman"/>
              </w:rPr>
              <w:t xml:space="preserve">    </w:t>
            </w:r>
            <w:r w:rsidR="00A25222" w:rsidRPr="0074744A">
              <w:rPr>
                <w:rFonts w:ascii="Times New Roman" w:hAnsi="Times New Roman"/>
              </w:rPr>
              <w:t>прошли обуку</w:t>
            </w:r>
            <w:r w:rsidR="00193763">
              <w:rPr>
                <w:rFonts w:ascii="Times New Roman" w:hAnsi="Times New Roman"/>
              </w:rPr>
              <w:t>;</w:t>
            </w:r>
          </w:p>
          <w:p w:rsidR="00F54E7B" w:rsidRDefault="00A25222" w:rsidP="0074744A">
            <w:pPr>
              <w:pStyle w:val="NoSpacing"/>
              <w:rPr>
                <w:rFonts w:ascii="Times New Roman" w:hAnsi="Times New Roman"/>
              </w:rPr>
            </w:pPr>
            <w:r w:rsidRPr="0074744A">
              <w:rPr>
                <w:rFonts w:ascii="Times New Roman" w:hAnsi="Times New Roman"/>
              </w:rPr>
              <w:t xml:space="preserve">3. Број јавних тужилаца </w:t>
            </w:r>
          </w:p>
          <w:p w:rsidR="00DE3B0D" w:rsidRPr="009B6989" w:rsidRDefault="00030496" w:rsidP="0074744A">
            <w:pPr>
              <w:pStyle w:val="NoSpacing"/>
            </w:pPr>
            <w:r>
              <w:rPr>
                <w:rFonts w:ascii="Times New Roman" w:hAnsi="Times New Roman"/>
              </w:rPr>
              <w:t xml:space="preserve">    </w:t>
            </w:r>
            <w:r w:rsidR="00A25222" w:rsidRPr="0074744A">
              <w:rPr>
                <w:rFonts w:ascii="Times New Roman" w:hAnsi="Times New Roman"/>
              </w:rPr>
              <w:t>који су прошли обуку</w:t>
            </w:r>
          </w:p>
        </w:tc>
      </w:tr>
      <w:tr w:rsidR="00A25222" w:rsidRPr="009B6989" w:rsidTr="00802F98">
        <w:trPr>
          <w:trHeight w:val="2096"/>
        </w:trPr>
        <w:tc>
          <w:tcPr>
            <w:tcW w:w="1260" w:type="dxa"/>
            <w:noWrap/>
            <w:vAlign w:val="center"/>
          </w:tcPr>
          <w:p w:rsidR="00A25222" w:rsidRPr="009B6989" w:rsidRDefault="00A25222" w:rsidP="00646E8C">
            <w:pPr>
              <w:spacing w:after="0"/>
              <w:rPr>
                <w:rFonts w:ascii="Times New Roman" w:hAnsi="Times New Roman"/>
              </w:rPr>
            </w:pPr>
            <w:r w:rsidRPr="009B6989">
              <w:rPr>
                <w:rFonts w:ascii="Times New Roman" w:hAnsi="Times New Roman"/>
              </w:rPr>
              <w:lastRenderedPageBreak/>
              <w:t>3.2.2.</w:t>
            </w:r>
          </w:p>
        </w:tc>
        <w:tc>
          <w:tcPr>
            <w:tcW w:w="2970" w:type="dxa"/>
          </w:tcPr>
          <w:p w:rsidR="00A25222" w:rsidRPr="009B6989" w:rsidRDefault="00A25222" w:rsidP="00646E8C">
            <w:pPr>
              <w:spacing w:after="0"/>
              <w:rPr>
                <w:rFonts w:ascii="Times New Roman" w:hAnsi="Times New Roman"/>
              </w:rPr>
            </w:pPr>
            <w:r w:rsidRPr="009B6989">
              <w:rPr>
                <w:rFonts w:ascii="Times New Roman" w:hAnsi="Times New Roman"/>
              </w:rPr>
              <w:t>Организовати и спровести обуке полицијских службеника и јавних тужилаца на тему проактивних истрага и примене посебних доказних радњи</w:t>
            </w:r>
          </w:p>
        </w:tc>
        <w:tc>
          <w:tcPr>
            <w:tcW w:w="1710" w:type="dxa"/>
          </w:tcPr>
          <w:p w:rsidR="00A25222" w:rsidRPr="00850B79" w:rsidRDefault="00A25222" w:rsidP="00646E8C">
            <w:pPr>
              <w:spacing w:after="0"/>
              <w:rPr>
                <w:rFonts w:ascii="Times New Roman" w:hAnsi="Times New Roman"/>
              </w:rPr>
            </w:pPr>
            <w:r w:rsidRPr="009B6989">
              <w:rPr>
                <w:rFonts w:ascii="Times New Roman" w:hAnsi="Times New Roman"/>
              </w:rPr>
              <w:t>2019-2020</w:t>
            </w:r>
            <w:r w:rsidR="00850B79">
              <w:rPr>
                <w:rFonts w:ascii="Times New Roman" w:hAnsi="Times New Roman"/>
              </w:rPr>
              <w:t>. година</w:t>
            </w:r>
          </w:p>
        </w:tc>
        <w:tc>
          <w:tcPr>
            <w:tcW w:w="1980" w:type="dxa"/>
          </w:tcPr>
          <w:p w:rsidR="00C26021" w:rsidRDefault="00C26021" w:rsidP="00646E8C">
            <w:pPr>
              <w:spacing w:after="0"/>
              <w:rPr>
                <w:rFonts w:ascii="Times New Roman" w:hAnsi="Times New Roman"/>
              </w:rPr>
            </w:pPr>
            <w:r w:rsidRPr="00C26021">
              <w:rPr>
                <w:rFonts w:ascii="Times New Roman" w:hAnsi="Times New Roman"/>
              </w:rPr>
              <w:t>Твининг пројекат „</w:t>
            </w:r>
            <w:r w:rsidR="007B0AFC" w:rsidRPr="007B0AFC">
              <w:rPr>
                <w:rFonts w:ascii="Times New Roman" w:hAnsi="Times New Roman"/>
              </w:rPr>
              <w:t>Подршка јачањ</w:t>
            </w:r>
            <w:r w:rsidR="00C152E9">
              <w:rPr>
                <w:rFonts w:ascii="Times New Roman" w:hAnsi="Times New Roman"/>
              </w:rPr>
              <w:t>у  борбе против трговине људима</w:t>
            </w:r>
            <w:r w:rsidR="00C152E9" w:rsidRPr="009A0CFB">
              <w:rPr>
                <w:rFonts w:ascii="Times New Roman" w:hAnsi="Times New Roman"/>
                <w:color w:val="000000" w:themeColor="text1"/>
              </w:rPr>
              <w:t>”</w:t>
            </w:r>
            <w:r w:rsidRPr="00C26021">
              <w:rPr>
                <w:rFonts w:ascii="Times New Roman" w:hAnsi="Times New Roman"/>
              </w:rPr>
              <w:t>-  ИПА 2014,</w:t>
            </w:r>
          </w:p>
          <w:p w:rsidR="00A25222" w:rsidRPr="009B6989" w:rsidRDefault="00566FB6" w:rsidP="00646E8C">
            <w:pPr>
              <w:spacing w:after="0"/>
              <w:rPr>
                <w:rFonts w:ascii="Times New Roman" w:hAnsi="Times New Roman"/>
              </w:rPr>
            </w:pPr>
            <w:r w:rsidRPr="009B6989">
              <w:rPr>
                <w:rFonts w:ascii="Times New Roman" w:hAnsi="Times New Roman"/>
              </w:rPr>
              <w:t>600.000 РСД</w:t>
            </w:r>
          </w:p>
        </w:tc>
        <w:tc>
          <w:tcPr>
            <w:tcW w:w="1890" w:type="dxa"/>
          </w:tcPr>
          <w:p w:rsidR="00566FB6" w:rsidRPr="00CB6BC1" w:rsidRDefault="00C26021" w:rsidP="00646E8C">
            <w:pPr>
              <w:spacing w:after="0"/>
              <w:rPr>
                <w:rFonts w:ascii="Times New Roman" w:hAnsi="Times New Roman"/>
              </w:rPr>
            </w:pPr>
            <w:r w:rsidRPr="00C26021">
              <w:rPr>
                <w:rFonts w:ascii="Times New Roman" w:hAnsi="Times New Roman"/>
              </w:rPr>
              <w:t>Донација</w:t>
            </w:r>
          </w:p>
        </w:tc>
        <w:tc>
          <w:tcPr>
            <w:tcW w:w="2610" w:type="dxa"/>
          </w:tcPr>
          <w:p w:rsidR="008466AF" w:rsidRDefault="00566FB6" w:rsidP="00646E8C">
            <w:pPr>
              <w:spacing w:after="0"/>
              <w:rPr>
                <w:rFonts w:ascii="Times New Roman" w:hAnsi="Times New Roman"/>
                <w:b/>
              </w:rPr>
            </w:pPr>
            <w:r w:rsidRPr="009B6989">
              <w:rPr>
                <w:rFonts w:ascii="Times New Roman" w:hAnsi="Times New Roman"/>
                <w:b/>
              </w:rPr>
              <w:t xml:space="preserve">Министарство унутрашњих послова, </w:t>
            </w:r>
            <w:r w:rsidR="004F569E" w:rsidRPr="009B6989">
              <w:rPr>
                <w:rFonts w:ascii="Times New Roman" w:hAnsi="Times New Roman"/>
              </w:rPr>
              <w:t>Републичко јавно тужилаштв</w:t>
            </w:r>
            <w:r w:rsidR="004F569E" w:rsidRPr="00EB6CC9">
              <w:rPr>
                <w:rFonts w:ascii="Times New Roman" w:hAnsi="Times New Roman"/>
              </w:rPr>
              <w:t>о</w:t>
            </w:r>
            <w:r w:rsidR="004F569E" w:rsidRPr="009B6989">
              <w:rPr>
                <w:rFonts w:ascii="Times New Roman" w:hAnsi="Times New Roman"/>
                <w:b/>
              </w:rPr>
              <w:t>,</w:t>
            </w:r>
          </w:p>
          <w:p w:rsidR="00A25222" w:rsidRPr="009B6989" w:rsidRDefault="004F569E" w:rsidP="00646E8C">
            <w:pPr>
              <w:spacing w:after="0"/>
              <w:rPr>
                <w:rFonts w:ascii="Times New Roman" w:hAnsi="Times New Roman"/>
                <w:b/>
              </w:rPr>
            </w:pPr>
            <w:r w:rsidRPr="009B6989">
              <w:rPr>
                <w:rFonts w:ascii="Times New Roman" w:hAnsi="Times New Roman"/>
                <w:b/>
              </w:rPr>
              <w:t xml:space="preserve"> </w:t>
            </w:r>
            <w:r w:rsidR="00566FB6" w:rsidRPr="009B6989">
              <w:rPr>
                <w:rFonts w:ascii="Times New Roman" w:hAnsi="Times New Roman"/>
              </w:rPr>
              <w:t>Правосудна академија и партнери</w:t>
            </w:r>
          </w:p>
        </w:tc>
        <w:tc>
          <w:tcPr>
            <w:tcW w:w="2659" w:type="dxa"/>
          </w:tcPr>
          <w:p w:rsidR="008C26A5" w:rsidRDefault="00A25222" w:rsidP="0074744A">
            <w:pPr>
              <w:pStyle w:val="NoSpacing"/>
              <w:rPr>
                <w:rFonts w:ascii="Times New Roman" w:hAnsi="Times New Roman"/>
              </w:rPr>
            </w:pPr>
            <w:r w:rsidRPr="009B6989">
              <w:t>1</w:t>
            </w:r>
            <w:r w:rsidRPr="0074744A">
              <w:rPr>
                <w:rFonts w:ascii="Times New Roman" w:hAnsi="Times New Roman"/>
              </w:rPr>
              <w:t>.</w:t>
            </w:r>
            <w:r w:rsidR="008466AF">
              <w:rPr>
                <w:rFonts w:ascii="Times New Roman" w:hAnsi="Times New Roman"/>
              </w:rPr>
              <w:t xml:space="preserve"> </w:t>
            </w:r>
            <w:r w:rsidRPr="0074744A">
              <w:rPr>
                <w:rFonts w:ascii="Times New Roman" w:hAnsi="Times New Roman"/>
              </w:rPr>
              <w:t xml:space="preserve"> Број организованих </w:t>
            </w:r>
          </w:p>
          <w:p w:rsidR="00A25222" w:rsidRPr="0013463A" w:rsidRDefault="008466AF" w:rsidP="0074744A">
            <w:pPr>
              <w:pStyle w:val="NoSpacing"/>
              <w:rPr>
                <w:rFonts w:ascii="Times New Roman" w:hAnsi="Times New Roman"/>
              </w:rPr>
            </w:pPr>
            <w:r>
              <w:rPr>
                <w:rFonts w:ascii="Times New Roman" w:hAnsi="Times New Roman"/>
              </w:rPr>
              <w:t xml:space="preserve">     </w:t>
            </w:r>
            <w:r w:rsidR="0013463A">
              <w:rPr>
                <w:rFonts w:ascii="Times New Roman" w:hAnsi="Times New Roman"/>
              </w:rPr>
              <w:t>о</w:t>
            </w:r>
            <w:r w:rsidR="00A25222" w:rsidRPr="0074744A">
              <w:rPr>
                <w:rFonts w:ascii="Times New Roman" w:hAnsi="Times New Roman"/>
              </w:rPr>
              <w:t>бука</w:t>
            </w:r>
            <w:r w:rsidR="0013463A">
              <w:rPr>
                <w:rFonts w:ascii="Times New Roman" w:hAnsi="Times New Roman"/>
              </w:rPr>
              <w:t>;</w:t>
            </w:r>
          </w:p>
          <w:p w:rsidR="008466AF" w:rsidRDefault="00A25222" w:rsidP="0074744A">
            <w:pPr>
              <w:pStyle w:val="NoSpacing"/>
              <w:ind w:left="261" w:hanging="261"/>
              <w:rPr>
                <w:rFonts w:ascii="Times New Roman" w:hAnsi="Times New Roman"/>
              </w:rPr>
            </w:pPr>
            <w:r w:rsidRPr="0074744A">
              <w:rPr>
                <w:rFonts w:ascii="Times New Roman" w:hAnsi="Times New Roman"/>
              </w:rPr>
              <w:t>2.</w:t>
            </w:r>
            <w:r w:rsidR="008466AF">
              <w:rPr>
                <w:rFonts w:ascii="Times New Roman" w:hAnsi="Times New Roman"/>
              </w:rPr>
              <w:t xml:space="preserve"> </w:t>
            </w:r>
            <w:r w:rsidRPr="0074744A">
              <w:rPr>
                <w:rFonts w:ascii="Times New Roman" w:hAnsi="Times New Roman"/>
              </w:rPr>
              <w:t xml:space="preserve"> </w:t>
            </w:r>
            <w:r w:rsidR="008466AF">
              <w:rPr>
                <w:rFonts w:ascii="Times New Roman" w:hAnsi="Times New Roman"/>
              </w:rPr>
              <w:t>Број полицијских</w:t>
            </w:r>
          </w:p>
          <w:p w:rsidR="00A25222" w:rsidRPr="0013463A" w:rsidRDefault="008466AF" w:rsidP="0074744A">
            <w:pPr>
              <w:pStyle w:val="NoSpacing"/>
              <w:ind w:left="261" w:hanging="261"/>
              <w:rPr>
                <w:rFonts w:ascii="Times New Roman" w:hAnsi="Times New Roman"/>
              </w:rPr>
            </w:pPr>
            <w:r>
              <w:rPr>
                <w:rFonts w:ascii="Times New Roman" w:hAnsi="Times New Roman"/>
              </w:rPr>
              <w:t xml:space="preserve">     службеника који су </w:t>
            </w:r>
            <w:r w:rsidR="00A25222" w:rsidRPr="0074744A">
              <w:rPr>
                <w:rFonts w:ascii="Times New Roman" w:hAnsi="Times New Roman"/>
              </w:rPr>
              <w:t>прошли обуку</w:t>
            </w:r>
            <w:r w:rsidR="0013463A">
              <w:rPr>
                <w:rFonts w:ascii="Times New Roman" w:hAnsi="Times New Roman"/>
              </w:rPr>
              <w:t>;</w:t>
            </w:r>
          </w:p>
          <w:p w:rsidR="00A25222" w:rsidRPr="009B6989" w:rsidRDefault="00A25222" w:rsidP="0074744A">
            <w:pPr>
              <w:pStyle w:val="NoSpacing"/>
              <w:ind w:left="261" w:hanging="261"/>
            </w:pPr>
            <w:r w:rsidRPr="0074744A">
              <w:rPr>
                <w:rFonts w:ascii="Times New Roman" w:hAnsi="Times New Roman"/>
              </w:rPr>
              <w:t xml:space="preserve">3. </w:t>
            </w:r>
            <w:r w:rsidR="008466AF">
              <w:rPr>
                <w:rFonts w:ascii="Times New Roman" w:hAnsi="Times New Roman"/>
              </w:rPr>
              <w:t xml:space="preserve"> </w:t>
            </w:r>
            <w:r w:rsidRPr="0074744A">
              <w:rPr>
                <w:rFonts w:ascii="Times New Roman" w:hAnsi="Times New Roman"/>
              </w:rPr>
              <w:t>Број јавних тужилаца који су прошли обуку</w:t>
            </w:r>
          </w:p>
        </w:tc>
      </w:tr>
      <w:tr w:rsidR="00DE3B0D" w:rsidRPr="009B6989" w:rsidTr="00CC7BF5">
        <w:trPr>
          <w:trHeight w:val="550"/>
        </w:trPr>
        <w:tc>
          <w:tcPr>
            <w:tcW w:w="1260" w:type="dxa"/>
            <w:noWrap/>
            <w:vAlign w:val="center"/>
            <w:hideMark/>
          </w:tcPr>
          <w:p w:rsidR="00DE3B0D" w:rsidRPr="009B6989" w:rsidRDefault="00DE3B0D" w:rsidP="00646E8C">
            <w:pPr>
              <w:spacing w:after="0"/>
              <w:rPr>
                <w:rFonts w:ascii="Times New Roman" w:hAnsi="Times New Roman"/>
              </w:rPr>
            </w:pPr>
            <w:r w:rsidRPr="009B6989">
              <w:rPr>
                <w:rFonts w:ascii="Times New Roman" w:hAnsi="Times New Roman"/>
              </w:rPr>
              <w:t>3.2.</w:t>
            </w:r>
            <w:r w:rsidR="00A25222" w:rsidRPr="009B6989">
              <w:rPr>
                <w:rFonts w:ascii="Times New Roman" w:hAnsi="Times New Roman"/>
                <w:lang w:val="sr-Cyrl-CS"/>
              </w:rPr>
              <w:t>3</w:t>
            </w:r>
            <w:r w:rsidRPr="009B6989">
              <w:rPr>
                <w:rFonts w:ascii="Times New Roman" w:hAnsi="Times New Roman"/>
              </w:rPr>
              <w:t>.</w:t>
            </w:r>
          </w:p>
        </w:tc>
        <w:tc>
          <w:tcPr>
            <w:tcW w:w="2970" w:type="dxa"/>
            <w:hideMark/>
          </w:tcPr>
          <w:p w:rsidR="00DE3B0D" w:rsidRPr="009B6989" w:rsidRDefault="00DE3B0D" w:rsidP="00646E8C">
            <w:pPr>
              <w:spacing w:after="0"/>
              <w:rPr>
                <w:rFonts w:ascii="Times New Roman" w:hAnsi="Times New Roman"/>
              </w:rPr>
            </w:pPr>
            <w:r w:rsidRPr="009B6989">
              <w:rPr>
                <w:rFonts w:ascii="Times New Roman" w:hAnsi="Times New Roman"/>
              </w:rPr>
              <w:t>Организовати и спровести обуке за полицијске службенике, јавне тужиоце и судије редовних и прекршајних судова на тему примене принципа некажњавања (члан 26</w:t>
            </w:r>
            <w:r w:rsidR="00850B79">
              <w:rPr>
                <w:rFonts w:ascii="Times New Roman" w:hAnsi="Times New Roman"/>
              </w:rPr>
              <w:t>.</w:t>
            </w:r>
            <w:r w:rsidRPr="009B6989">
              <w:rPr>
                <w:rFonts w:ascii="Times New Roman" w:hAnsi="Times New Roman"/>
              </w:rPr>
              <w:t xml:space="preserve"> Конвенције СЕ)</w:t>
            </w:r>
          </w:p>
        </w:tc>
        <w:tc>
          <w:tcPr>
            <w:tcW w:w="1710" w:type="dxa"/>
            <w:hideMark/>
          </w:tcPr>
          <w:p w:rsidR="00DE3B0D" w:rsidRPr="00850B79" w:rsidRDefault="00DE3B0D" w:rsidP="00646E8C">
            <w:pPr>
              <w:spacing w:after="0"/>
              <w:rPr>
                <w:rFonts w:ascii="Times New Roman" w:hAnsi="Times New Roman"/>
              </w:rPr>
            </w:pPr>
            <w:r w:rsidRPr="009B6989">
              <w:rPr>
                <w:rFonts w:ascii="Times New Roman" w:hAnsi="Times New Roman"/>
              </w:rPr>
              <w:t>2019-2020</w:t>
            </w:r>
            <w:r w:rsidR="00850B79">
              <w:rPr>
                <w:rFonts w:ascii="Times New Roman" w:hAnsi="Times New Roman"/>
              </w:rPr>
              <w:t>. година</w:t>
            </w:r>
          </w:p>
        </w:tc>
        <w:tc>
          <w:tcPr>
            <w:tcW w:w="1980" w:type="dxa"/>
            <w:hideMark/>
          </w:tcPr>
          <w:p w:rsidR="001459F1" w:rsidRDefault="001459F1" w:rsidP="00646E8C">
            <w:pPr>
              <w:spacing w:after="0"/>
              <w:rPr>
                <w:rFonts w:ascii="Times New Roman" w:hAnsi="Times New Roman"/>
              </w:rPr>
            </w:pPr>
            <w:r>
              <w:rPr>
                <w:rFonts w:ascii="Times New Roman" w:hAnsi="Times New Roman"/>
              </w:rPr>
              <w:t>ОЕБС</w:t>
            </w:r>
          </w:p>
          <w:p w:rsidR="00000C08" w:rsidRPr="009B6989" w:rsidRDefault="00E27C8A" w:rsidP="00646E8C">
            <w:pPr>
              <w:spacing w:after="0"/>
              <w:rPr>
                <w:rFonts w:ascii="Times New Roman" w:hAnsi="Times New Roman"/>
              </w:rPr>
            </w:pPr>
            <w:r>
              <w:rPr>
                <w:rFonts w:ascii="Times New Roman" w:hAnsi="Times New Roman"/>
              </w:rPr>
              <w:t xml:space="preserve">350.000 </w:t>
            </w:r>
            <w:r w:rsidR="00000C08" w:rsidRPr="009B6989">
              <w:rPr>
                <w:rFonts w:ascii="Times New Roman" w:hAnsi="Times New Roman"/>
              </w:rPr>
              <w:t>РСД</w:t>
            </w:r>
          </w:p>
          <w:p w:rsidR="00DE3B0D" w:rsidRPr="009B6989" w:rsidRDefault="00DE3B0D" w:rsidP="00646E8C">
            <w:pPr>
              <w:spacing w:after="0"/>
              <w:rPr>
                <w:rFonts w:ascii="Times New Roman" w:hAnsi="Times New Roman"/>
              </w:rPr>
            </w:pPr>
          </w:p>
        </w:tc>
        <w:tc>
          <w:tcPr>
            <w:tcW w:w="1890" w:type="dxa"/>
            <w:hideMark/>
          </w:tcPr>
          <w:p w:rsidR="00000C08" w:rsidRPr="009B6989" w:rsidRDefault="001C430E" w:rsidP="00646E8C">
            <w:pPr>
              <w:spacing w:after="0"/>
              <w:rPr>
                <w:rFonts w:ascii="Times New Roman" w:hAnsi="Times New Roman"/>
              </w:rPr>
            </w:pPr>
            <w:r>
              <w:rPr>
                <w:rFonts w:ascii="Times New Roman" w:hAnsi="Times New Roman"/>
              </w:rPr>
              <w:t>Д</w:t>
            </w:r>
            <w:r w:rsidR="00C11B56">
              <w:rPr>
                <w:rFonts w:ascii="Times New Roman" w:hAnsi="Times New Roman"/>
              </w:rPr>
              <w:t>онације</w:t>
            </w:r>
          </w:p>
          <w:p w:rsidR="00DE3B0D" w:rsidRPr="009B6989" w:rsidRDefault="00DE3B0D" w:rsidP="00646E8C">
            <w:pPr>
              <w:spacing w:after="0"/>
              <w:rPr>
                <w:rFonts w:ascii="Times New Roman" w:hAnsi="Times New Roman"/>
              </w:rPr>
            </w:pPr>
          </w:p>
        </w:tc>
        <w:tc>
          <w:tcPr>
            <w:tcW w:w="2610" w:type="dxa"/>
            <w:hideMark/>
          </w:tcPr>
          <w:p w:rsidR="00173553" w:rsidRDefault="00EC41DF" w:rsidP="00646E8C">
            <w:pPr>
              <w:spacing w:after="0"/>
              <w:rPr>
                <w:rFonts w:ascii="Times New Roman" w:hAnsi="Times New Roman"/>
                <w:b/>
              </w:rPr>
            </w:pPr>
            <w:r w:rsidRPr="009B6989">
              <w:rPr>
                <w:rFonts w:ascii="Times New Roman" w:hAnsi="Times New Roman"/>
                <w:b/>
              </w:rPr>
              <w:t xml:space="preserve">Републичко јавно тужилаштво, </w:t>
            </w:r>
          </w:p>
          <w:p w:rsidR="00DE3B0D" w:rsidRPr="009B6989" w:rsidRDefault="0014050A" w:rsidP="00646E8C">
            <w:pPr>
              <w:spacing w:after="0"/>
              <w:rPr>
                <w:rFonts w:ascii="Times New Roman" w:hAnsi="Times New Roman"/>
              </w:rPr>
            </w:pPr>
            <w:r w:rsidRPr="009B6989">
              <w:rPr>
                <w:rFonts w:ascii="Times New Roman" w:hAnsi="Times New Roman"/>
              </w:rPr>
              <w:t xml:space="preserve">Врховни касациони суд, </w:t>
            </w:r>
            <w:r w:rsidR="002D37D2" w:rsidRPr="009B6989">
              <w:rPr>
                <w:rFonts w:ascii="Times New Roman" w:hAnsi="Times New Roman"/>
              </w:rPr>
              <w:t xml:space="preserve">Правосудна </w:t>
            </w:r>
            <w:r w:rsidR="00EC41DF" w:rsidRPr="009B6989">
              <w:rPr>
                <w:rFonts w:ascii="Times New Roman" w:hAnsi="Times New Roman"/>
              </w:rPr>
              <w:t xml:space="preserve">академија, </w:t>
            </w:r>
            <w:r w:rsidR="00DE3B0D" w:rsidRPr="009B6989">
              <w:rPr>
                <w:rFonts w:ascii="Times New Roman" w:hAnsi="Times New Roman"/>
              </w:rPr>
              <w:t xml:space="preserve">Министарство унутрашњих послова и партнери </w:t>
            </w:r>
          </w:p>
        </w:tc>
        <w:tc>
          <w:tcPr>
            <w:tcW w:w="2659" w:type="dxa"/>
            <w:hideMark/>
          </w:tcPr>
          <w:p w:rsidR="008C26A5" w:rsidRDefault="00DE3B0D" w:rsidP="00646E8C">
            <w:pPr>
              <w:spacing w:after="0"/>
              <w:rPr>
                <w:rFonts w:ascii="Times New Roman" w:hAnsi="Times New Roman"/>
              </w:rPr>
            </w:pPr>
            <w:r w:rsidRPr="009B6989">
              <w:rPr>
                <w:rFonts w:ascii="Times New Roman" w:hAnsi="Times New Roman"/>
              </w:rPr>
              <w:t xml:space="preserve">1. Број организованих </w:t>
            </w:r>
          </w:p>
          <w:p w:rsidR="00DE3B0D" w:rsidRPr="0013463A" w:rsidRDefault="00173553" w:rsidP="00646E8C">
            <w:pPr>
              <w:spacing w:after="0"/>
              <w:rPr>
                <w:rFonts w:ascii="Times New Roman" w:hAnsi="Times New Roman"/>
              </w:rPr>
            </w:pPr>
            <w:r>
              <w:rPr>
                <w:rFonts w:ascii="Times New Roman" w:hAnsi="Times New Roman"/>
              </w:rPr>
              <w:t xml:space="preserve">    </w:t>
            </w:r>
            <w:r w:rsidR="0013463A">
              <w:rPr>
                <w:rFonts w:ascii="Times New Roman" w:hAnsi="Times New Roman"/>
              </w:rPr>
              <w:t>о</w:t>
            </w:r>
            <w:r w:rsidR="00DE3B0D" w:rsidRPr="009B6989">
              <w:rPr>
                <w:rFonts w:ascii="Times New Roman" w:hAnsi="Times New Roman"/>
              </w:rPr>
              <w:t>бука</w:t>
            </w:r>
            <w:r w:rsidR="0013463A">
              <w:rPr>
                <w:rFonts w:ascii="Times New Roman" w:hAnsi="Times New Roman"/>
              </w:rPr>
              <w:t>;</w:t>
            </w:r>
          </w:p>
          <w:p w:rsidR="00D97023" w:rsidRPr="0013463A" w:rsidRDefault="00DE3B0D" w:rsidP="00646E8C">
            <w:pPr>
              <w:spacing w:after="0"/>
              <w:ind w:left="234" w:hanging="234"/>
              <w:rPr>
                <w:rFonts w:ascii="Times New Roman" w:hAnsi="Times New Roman"/>
              </w:rPr>
            </w:pPr>
            <w:r w:rsidRPr="009B6989">
              <w:rPr>
                <w:rFonts w:ascii="Times New Roman" w:hAnsi="Times New Roman"/>
              </w:rPr>
              <w:t>2. Број полицијских службеника који су прошли обуку</w:t>
            </w:r>
            <w:r w:rsidR="0013463A">
              <w:rPr>
                <w:rFonts w:ascii="Times New Roman" w:hAnsi="Times New Roman"/>
              </w:rPr>
              <w:t>;</w:t>
            </w:r>
          </w:p>
          <w:p w:rsidR="00D97023" w:rsidRPr="0013463A" w:rsidRDefault="00D97023" w:rsidP="0074744A">
            <w:pPr>
              <w:spacing w:after="0"/>
              <w:ind w:left="261" w:hanging="261"/>
              <w:rPr>
                <w:rFonts w:ascii="Times New Roman" w:hAnsi="Times New Roman"/>
              </w:rPr>
            </w:pPr>
            <w:r w:rsidRPr="009B6989">
              <w:rPr>
                <w:rFonts w:ascii="Times New Roman" w:hAnsi="Times New Roman"/>
              </w:rPr>
              <w:t xml:space="preserve">3. </w:t>
            </w:r>
            <w:r w:rsidR="00BC34BD">
              <w:rPr>
                <w:rFonts w:ascii="Times New Roman" w:hAnsi="Times New Roman"/>
              </w:rPr>
              <w:t xml:space="preserve">Број јавних тужилаца </w:t>
            </w:r>
            <w:r w:rsidR="00DE3B0D" w:rsidRPr="009B6989">
              <w:rPr>
                <w:rFonts w:ascii="Times New Roman" w:hAnsi="Times New Roman"/>
              </w:rPr>
              <w:t>који су прошли обуку</w:t>
            </w:r>
            <w:r w:rsidR="0013463A">
              <w:rPr>
                <w:rFonts w:ascii="Times New Roman" w:hAnsi="Times New Roman"/>
              </w:rPr>
              <w:t>;</w:t>
            </w:r>
          </w:p>
          <w:p w:rsidR="00DE3B0D" w:rsidRPr="009B6989" w:rsidRDefault="00D97023" w:rsidP="00646E8C">
            <w:pPr>
              <w:spacing w:after="0"/>
              <w:ind w:left="234" w:hanging="234"/>
              <w:rPr>
                <w:rFonts w:ascii="Times New Roman" w:hAnsi="Times New Roman"/>
              </w:rPr>
            </w:pPr>
            <w:r w:rsidRPr="009B6989">
              <w:rPr>
                <w:rFonts w:ascii="Times New Roman" w:hAnsi="Times New Roman"/>
              </w:rPr>
              <w:t xml:space="preserve">4. </w:t>
            </w:r>
            <w:r w:rsidR="00BC34BD">
              <w:rPr>
                <w:rFonts w:ascii="Times New Roman" w:hAnsi="Times New Roman"/>
              </w:rPr>
              <w:t xml:space="preserve"> </w:t>
            </w:r>
            <w:r w:rsidR="00DE3B0D" w:rsidRPr="009B6989">
              <w:rPr>
                <w:rFonts w:ascii="Times New Roman" w:hAnsi="Times New Roman"/>
              </w:rPr>
              <w:t>Број судија који су прошли обуку</w:t>
            </w:r>
          </w:p>
        </w:tc>
      </w:tr>
      <w:tr w:rsidR="00DE3B0D" w:rsidRPr="009B6989" w:rsidTr="008C26A5">
        <w:trPr>
          <w:trHeight w:val="2123"/>
        </w:trPr>
        <w:tc>
          <w:tcPr>
            <w:tcW w:w="1260" w:type="dxa"/>
            <w:noWrap/>
            <w:vAlign w:val="center"/>
            <w:hideMark/>
          </w:tcPr>
          <w:p w:rsidR="00DE3B0D" w:rsidRPr="009B6989" w:rsidRDefault="00DE3B0D" w:rsidP="00646E8C">
            <w:pPr>
              <w:spacing w:after="0"/>
              <w:rPr>
                <w:rFonts w:ascii="Times New Roman" w:hAnsi="Times New Roman"/>
              </w:rPr>
            </w:pPr>
            <w:r w:rsidRPr="009B6989">
              <w:rPr>
                <w:rFonts w:ascii="Times New Roman" w:hAnsi="Times New Roman"/>
              </w:rPr>
              <w:t>3.2.</w:t>
            </w:r>
            <w:r w:rsidRPr="009B6989">
              <w:rPr>
                <w:rFonts w:ascii="Times New Roman" w:hAnsi="Times New Roman"/>
                <w:lang w:val="sr-Cyrl-CS"/>
              </w:rPr>
              <w:t>4</w:t>
            </w:r>
            <w:r w:rsidRPr="009B6989">
              <w:rPr>
                <w:rFonts w:ascii="Times New Roman" w:hAnsi="Times New Roman"/>
              </w:rPr>
              <w:t>.</w:t>
            </w:r>
          </w:p>
        </w:tc>
        <w:tc>
          <w:tcPr>
            <w:tcW w:w="2970" w:type="dxa"/>
            <w:hideMark/>
          </w:tcPr>
          <w:p w:rsidR="00DE3B0D" w:rsidRDefault="00DE3B0D" w:rsidP="00646E8C">
            <w:pPr>
              <w:spacing w:after="0"/>
              <w:rPr>
                <w:rFonts w:ascii="Times New Roman" w:hAnsi="Times New Roman"/>
              </w:rPr>
            </w:pPr>
            <w:r w:rsidRPr="009B6989">
              <w:rPr>
                <w:rFonts w:ascii="Times New Roman" w:hAnsi="Times New Roman"/>
              </w:rPr>
              <w:t>Организовати и спровести обуку јавних тужилаца и судија за поступање у предметима трговине људима, са посебним освртом на кривичну одговорност правних лица</w:t>
            </w:r>
          </w:p>
          <w:p w:rsidR="008C26A5" w:rsidRPr="009B6989" w:rsidRDefault="008C26A5" w:rsidP="00646E8C">
            <w:pPr>
              <w:spacing w:after="0"/>
              <w:rPr>
                <w:rFonts w:ascii="Times New Roman" w:hAnsi="Times New Roman"/>
              </w:rPr>
            </w:pPr>
          </w:p>
        </w:tc>
        <w:tc>
          <w:tcPr>
            <w:tcW w:w="1710" w:type="dxa"/>
            <w:hideMark/>
          </w:tcPr>
          <w:p w:rsidR="00DE3B0D" w:rsidRPr="00DB4EF2" w:rsidRDefault="00DE3B0D" w:rsidP="00646E8C">
            <w:pPr>
              <w:spacing w:after="0"/>
              <w:rPr>
                <w:rFonts w:ascii="Times New Roman" w:hAnsi="Times New Roman"/>
              </w:rPr>
            </w:pPr>
            <w:r w:rsidRPr="009B6989">
              <w:rPr>
                <w:rFonts w:ascii="Times New Roman" w:hAnsi="Times New Roman"/>
              </w:rPr>
              <w:t>2019-2020</w:t>
            </w:r>
            <w:r w:rsidR="00DB4EF2">
              <w:rPr>
                <w:rFonts w:ascii="Times New Roman" w:hAnsi="Times New Roman"/>
              </w:rPr>
              <w:t>. година</w:t>
            </w:r>
          </w:p>
        </w:tc>
        <w:tc>
          <w:tcPr>
            <w:tcW w:w="1980" w:type="dxa"/>
            <w:hideMark/>
          </w:tcPr>
          <w:p w:rsidR="00C11B56" w:rsidRPr="009B6989" w:rsidRDefault="00C11B56" w:rsidP="00646E8C">
            <w:pPr>
              <w:spacing w:after="0"/>
              <w:rPr>
                <w:rFonts w:ascii="Times New Roman" w:hAnsi="Times New Roman"/>
              </w:rPr>
            </w:pPr>
            <w:r w:rsidRPr="009B6989">
              <w:rPr>
                <w:rFonts w:ascii="Times New Roman" w:hAnsi="Times New Roman"/>
              </w:rPr>
              <w:t>ОЕБС</w:t>
            </w:r>
          </w:p>
          <w:p w:rsidR="009371F0" w:rsidRPr="009B6989" w:rsidRDefault="00E27C8A" w:rsidP="00646E8C">
            <w:pPr>
              <w:spacing w:after="0"/>
              <w:rPr>
                <w:rFonts w:ascii="Times New Roman" w:hAnsi="Times New Roman"/>
              </w:rPr>
            </w:pPr>
            <w:r>
              <w:rPr>
                <w:rFonts w:ascii="Times New Roman" w:hAnsi="Times New Roman"/>
              </w:rPr>
              <w:t xml:space="preserve">350.000 </w:t>
            </w:r>
            <w:r w:rsidR="009371F0" w:rsidRPr="009B6989">
              <w:rPr>
                <w:rFonts w:ascii="Times New Roman" w:hAnsi="Times New Roman"/>
              </w:rPr>
              <w:t>РСД</w:t>
            </w:r>
          </w:p>
        </w:tc>
        <w:tc>
          <w:tcPr>
            <w:tcW w:w="1890" w:type="dxa"/>
            <w:hideMark/>
          </w:tcPr>
          <w:p w:rsidR="00DE3B0D" w:rsidRPr="00C11B56" w:rsidRDefault="001C430E" w:rsidP="00646E8C">
            <w:pPr>
              <w:spacing w:after="0"/>
              <w:rPr>
                <w:rFonts w:ascii="Times New Roman" w:hAnsi="Times New Roman"/>
              </w:rPr>
            </w:pPr>
            <w:r>
              <w:rPr>
                <w:rFonts w:ascii="Times New Roman" w:hAnsi="Times New Roman"/>
              </w:rPr>
              <w:t>Д</w:t>
            </w:r>
            <w:r w:rsidR="00C11B56">
              <w:rPr>
                <w:rFonts w:ascii="Times New Roman" w:hAnsi="Times New Roman"/>
              </w:rPr>
              <w:t>онације</w:t>
            </w:r>
          </w:p>
        </w:tc>
        <w:tc>
          <w:tcPr>
            <w:tcW w:w="2610" w:type="dxa"/>
            <w:hideMark/>
          </w:tcPr>
          <w:p w:rsidR="002D3837" w:rsidRDefault="009371F0" w:rsidP="00646E8C">
            <w:pPr>
              <w:spacing w:after="0"/>
              <w:rPr>
                <w:rFonts w:ascii="Times New Roman" w:hAnsi="Times New Roman"/>
              </w:rPr>
            </w:pPr>
            <w:r w:rsidRPr="009B6989">
              <w:rPr>
                <w:rFonts w:ascii="Times New Roman" w:hAnsi="Times New Roman"/>
                <w:b/>
              </w:rPr>
              <w:t>Републичко јавно тужилаштво,</w:t>
            </w:r>
            <w:r w:rsidR="0014050A" w:rsidRPr="009B6989">
              <w:rPr>
                <w:rFonts w:ascii="Times New Roman" w:hAnsi="Times New Roman"/>
              </w:rPr>
              <w:t xml:space="preserve"> </w:t>
            </w:r>
          </w:p>
          <w:p w:rsidR="002D3837" w:rsidRDefault="0014050A" w:rsidP="00646E8C">
            <w:pPr>
              <w:spacing w:after="0"/>
              <w:rPr>
                <w:rFonts w:ascii="Times New Roman" w:hAnsi="Times New Roman"/>
              </w:rPr>
            </w:pPr>
            <w:r w:rsidRPr="009B6989">
              <w:rPr>
                <w:rFonts w:ascii="Times New Roman" w:hAnsi="Times New Roman"/>
              </w:rPr>
              <w:t>Врховни касациони суд,</w:t>
            </w:r>
          </w:p>
          <w:p w:rsidR="00DE3B0D" w:rsidRPr="009B6989" w:rsidRDefault="009371F0" w:rsidP="00646E8C">
            <w:pPr>
              <w:spacing w:after="0"/>
              <w:rPr>
                <w:rFonts w:ascii="Times New Roman" w:hAnsi="Times New Roman"/>
                <w:b/>
              </w:rPr>
            </w:pPr>
            <w:r w:rsidRPr="009B6989">
              <w:rPr>
                <w:rFonts w:ascii="Times New Roman" w:hAnsi="Times New Roman"/>
              </w:rPr>
              <w:t>Правосу</w:t>
            </w:r>
            <w:r w:rsidR="003B5D3F" w:rsidRPr="009B6989">
              <w:rPr>
                <w:rFonts w:ascii="Times New Roman" w:hAnsi="Times New Roman"/>
              </w:rPr>
              <w:t>дна</w:t>
            </w:r>
            <w:r w:rsidRPr="009B6989">
              <w:rPr>
                <w:rFonts w:ascii="Times New Roman" w:hAnsi="Times New Roman"/>
              </w:rPr>
              <w:t xml:space="preserve"> академија и партнери</w:t>
            </w:r>
          </w:p>
        </w:tc>
        <w:tc>
          <w:tcPr>
            <w:tcW w:w="2659" w:type="dxa"/>
            <w:hideMark/>
          </w:tcPr>
          <w:p w:rsidR="00F54E7B" w:rsidRDefault="009371F0" w:rsidP="00646E8C">
            <w:pPr>
              <w:spacing w:after="0"/>
              <w:rPr>
                <w:rFonts w:ascii="Times New Roman" w:hAnsi="Times New Roman"/>
              </w:rPr>
            </w:pPr>
            <w:r w:rsidRPr="009B6989">
              <w:rPr>
                <w:rFonts w:ascii="Times New Roman" w:hAnsi="Times New Roman"/>
              </w:rPr>
              <w:t xml:space="preserve">1. Број организованх </w:t>
            </w:r>
          </w:p>
          <w:p w:rsidR="00DE3B0D" w:rsidRPr="009B6989" w:rsidRDefault="002D3837" w:rsidP="00646E8C">
            <w:pPr>
              <w:spacing w:after="0"/>
              <w:rPr>
                <w:rFonts w:ascii="Times New Roman" w:hAnsi="Times New Roman"/>
              </w:rPr>
            </w:pPr>
            <w:r>
              <w:rPr>
                <w:rFonts w:ascii="Times New Roman" w:hAnsi="Times New Roman"/>
              </w:rPr>
              <w:t xml:space="preserve">    о</w:t>
            </w:r>
            <w:r w:rsidR="009371F0" w:rsidRPr="009B6989">
              <w:rPr>
                <w:rFonts w:ascii="Times New Roman" w:hAnsi="Times New Roman"/>
              </w:rPr>
              <w:t>бука</w:t>
            </w:r>
            <w:r>
              <w:rPr>
                <w:rFonts w:ascii="Times New Roman" w:hAnsi="Times New Roman"/>
              </w:rPr>
              <w:t>;</w:t>
            </w:r>
            <w:r w:rsidR="009371F0" w:rsidRPr="009B6989">
              <w:rPr>
                <w:rFonts w:ascii="Times New Roman" w:hAnsi="Times New Roman"/>
              </w:rPr>
              <w:t xml:space="preserve"> </w:t>
            </w:r>
          </w:p>
          <w:p w:rsidR="00DE3B0D" w:rsidRPr="002D3837" w:rsidRDefault="00DE3B0D" w:rsidP="00646E8C">
            <w:pPr>
              <w:spacing w:after="0"/>
              <w:ind w:left="234" w:hanging="234"/>
              <w:rPr>
                <w:rFonts w:ascii="Times New Roman" w:hAnsi="Times New Roman"/>
              </w:rPr>
            </w:pPr>
            <w:r w:rsidRPr="009B6989">
              <w:rPr>
                <w:rFonts w:ascii="Times New Roman" w:hAnsi="Times New Roman"/>
              </w:rPr>
              <w:t>2. Број јавни</w:t>
            </w:r>
            <w:r w:rsidR="003B5D3F" w:rsidRPr="009B6989">
              <w:rPr>
                <w:rFonts w:ascii="Times New Roman" w:hAnsi="Times New Roman"/>
              </w:rPr>
              <w:t>х тужилаца који су прошли обуку</w:t>
            </w:r>
            <w:r w:rsidR="002D3837">
              <w:rPr>
                <w:rFonts w:ascii="Times New Roman" w:hAnsi="Times New Roman"/>
              </w:rPr>
              <w:t>;</w:t>
            </w:r>
          </w:p>
          <w:p w:rsidR="00DE3B0D" w:rsidRPr="009B6989" w:rsidRDefault="00DE3B0D" w:rsidP="00646E8C">
            <w:pPr>
              <w:spacing w:after="0"/>
              <w:ind w:left="234" w:hanging="234"/>
              <w:rPr>
                <w:rFonts w:ascii="Times New Roman" w:hAnsi="Times New Roman"/>
              </w:rPr>
            </w:pPr>
            <w:r w:rsidRPr="009B6989">
              <w:rPr>
                <w:rFonts w:ascii="Times New Roman" w:hAnsi="Times New Roman"/>
              </w:rPr>
              <w:t xml:space="preserve">3. Број судија који су прошли обуку </w:t>
            </w:r>
          </w:p>
          <w:p w:rsidR="00DE3B0D" w:rsidRPr="009B6989" w:rsidRDefault="00DE3B0D" w:rsidP="00646E8C">
            <w:pPr>
              <w:spacing w:after="0"/>
              <w:rPr>
                <w:rFonts w:ascii="Times New Roman" w:hAnsi="Times New Roman"/>
              </w:rPr>
            </w:pPr>
          </w:p>
        </w:tc>
      </w:tr>
      <w:tr w:rsidR="009D2816" w:rsidRPr="009B6989" w:rsidTr="00CC7BF5">
        <w:trPr>
          <w:trHeight w:val="331"/>
        </w:trPr>
        <w:tc>
          <w:tcPr>
            <w:tcW w:w="1260" w:type="dxa"/>
            <w:noWrap/>
            <w:vAlign w:val="center"/>
          </w:tcPr>
          <w:p w:rsidR="009D2816" w:rsidRPr="009B6989" w:rsidRDefault="009D2816" w:rsidP="00646E8C">
            <w:pPr>
              <w:spacing w:after="0"/>
              <w:rPr>
                <w:rFonts w:ascii="Times New Roman" w:hAnsi="Times New Roman"/>
              </w:rPr>
            </w:pPr>
            <w:r w:rsidRPr="009B6989">
              <w:rPr>
                <w:rFonts w:ascii="Times New Roman" w:hAnsi="Times New Roman"/>
              </w:rPr>
              <w:t>3.2.</w:t>
            </w:r>
            <w:r w:rsidRPr="009B6989">
              <w:rPr>
                <w:rFonts w:ascii="Times New Roman" w:hAnsi="Times New Roman"/>
                <w:lang w:val="sr-Cyrl-CS"/>
              </w:rPr>
              <w:t>5</w:t>
            </w:r>
            <w:r w:rsidRPr="009B6989">
              <w:rPr>
                <w:rFonts w:ascii="Times New Roman" w:hAnsi="Times New Roman"/>
              </w:rPr>
              <w:t>.</w:t>
            </w:r>
          </w:p>
        </w:tc>
        <w:tc>
          <w:tcPr>
            <w:tcW w:w="2970" w:type="dxa"/>
          </w:tcPr>
          <w:p w:rsidR="009D2816" w:rsidRPr="009B6989" w:rsidRDefault="009D2816" w:rsidP="00646E8C">
            <w:pPr>
              <w:spacing w:after="0"/>
              <w:rPr>
                <w:rFonts w:ascii="Times New Roman" w:hAnsi="Times New Roman"/>
              </w:rPr>
            </w:pPr>
            <w:r w:rsidRPr="009B6989">
              <w:rPr>
                <w:rFonts w:ascii="Times New Roman" w:hAnsi="Times New Roman"/>
              </w:rPr>
              <w:t>Обезбедити и спровести специјализацију јавних тужилаца за поступање у кривичним предметима због кривичног дела трговина људима</w:t>
            </w:r>
          </w:p>
        </w:tc>
        <w:tc>
          <w:tcPr>
            <w:tcW w:w="1710" w:type="dxa"/>
          </w:tcPr>
          <w:p w:rsidR="009D2816" w:rsidRPr="00DB4EF2" w:rsidRDefault="009D2816" w:rsidP="00646E8C">
            <w:pPr>
              <w:spacing w:after="0"/>
              <w:rPr>
                <w:rFonts w:ascii="Times New Roman" w:hAnsi="Times New Roman"/>
              </w:rPr>
            </w:pPr>
            <w:r w:rsidRPr="009B6989">
              <w:rPr>
                <w:rFonts w:ascii="Times New Roman" w:hAnsi="Times New Roman"/>
              </w:rPr>
              <w:t>2019</w:t>
            </w:r>
            <w:r w:rsidR="00DB4EF2">
              <w:rPr>
                <w:rFonts w:ascii="Times New Roman" w:hAnsi="Times New Roman"/>
              </w:rPr>
              <w:t>. година</w:t>
            </w:r>
          </w:p>
        </w:tc>
        <w:tc>
          <w:tcPr>
            <w:tcW w:w="1980" w:type="dxa"/>
            <w:shd w:val="clear" w:color="auto" w:fill="auto"/>
          </w:tcPr>
          <w:p w:rsidR="009D2816" w:rsidRPr="009B6989" w:rsidRDefault="009D2816" w:rsidP="00646E8C">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9D2816" w:rsidRPr="009B6989" w:rsidRDefault="009D2816" w:rsidP="00646E8C">
            <w:pPr>
              <w:spacing w:after="0"/>
              <w:rPr>
                <w:rFonts w:ascii="Times New Roman" w:hAnsi="Times New Roman"/>
              </w:rPr>
            </w:pPr>
          </w:p>
        </w:tc>
        <w:tc>
          <w:tcPr>
            <w:tcW w:w="1890" w:type="dxa"/>
            <w:shd w:val="clear" w:color="auto" w:fill="auto"/>
          </w:tcPr>
          <w:p w:rsidR="009D2816" w:rsidRPr="009B6989" w:rsidRDefault="009D2816" w:rsidP="00646E8C">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9D2816" w:rsidRPr="009B6989" w:rsidRDefault="009D2816" w:rsidP="00646E8C">
            <w:pPr>
              <w:spacing w:after="0"/>
              <w:rPr>
                <w:rFonts w:ascii="Times New Roman" w:hAnsi="Times New Roman"/>
              </w:rPr>
            </w:pPr>
          </w:p>
        </w:tc>
        <w:tc>
          <w:tcPr>
            <w:tcW w:w="2610" w:type="dxa"/>
          </w:tcPr>
          <w:p w:rsidR="009D2816" w:rsidRPr="009B6989" w:rsidRDefault="009D2816" w:rsidP="00646E8C">
            <w:pPr>
              <w:spacing w:after="0"/>
              <w:rPr>
                <w:rFonts w:ascii="Times New Roman" w:hAnsi="Times New Roman"/>
                <w:b/>
              </w:rPr>
            </w:pPr>
            <w:r w:rsidRPr="009B6989">
              <w:rPr>
                <w:rFonts w:ascii="Times New Roman" w:hAnsi="Times New Roman"/>
                <w:b/>
              </w:rPr>
              <w:t>Републичко јавно тужилаштво</w:t>
            </w:r>
          </w:p>
        </w:tc>
        <w:tc>
          <w:tcPr>
            <w:tcW w:w="2659" w:type="dxa"/>
          </w:tcPr>
          <w:p w:rsidR="00DB4EF2" w:rsidRPr="00DB4EF2" w:rsidRDefault="00DB4EF2" w:rsidP="00DB4EF2">
            <w:pPr>
              <w:spacing w:after="0" w:line="240" w:lineRule="auto"/>
              <w:rPr>
                <w:rFonts w:ascii="Times New Roman" w:hAnsi="Times New Roman"/>
              </w:rPr>
            </w:pPr>
            <w:r>
              <w:rPr>
                <w:rFonts w:ascii="Times New Roman" w:hAnsi="Times New Roman"/>
              </w:rPr>
              <w:t>1.</w:t>
            </w:r>
            <w:r w:rsidR="00380A7C">
              <w:rPr>
                <w:rFonts w:ascii="Times New Roman" w:hAnsi="Times New Roman"/>
              </w:rPr>
              <w:t xml:space="preserve"> </w:t>
            </w:r>
            <w:r w:rsidR="009D2816" w:rsidRPr="00DB4EF2">
              <w:rPr>
                <w:rFonts w:ascii="Times New Roman" w:hAnsi="Times New Roman"/>
              </w:rPr>
              <w:t>Опште обавезно</w:t>
            </w:r>
          </w:p>
          <w:p w:rsidR="009D2816" w:rsidRPr="00DB4EF2" w:rsidRDefault="00380A7C" w:rsidP="00DB4EF2">
            <w:pPr>
              <w:spacing w:after="0" w:line="240" w:lineRule="auto"/>
              <w:rPr>
                <w:rFonts w:ascii="Times New Roman" w:hAnsi="Times New Roman"/>
              </w:rPr>
            </w:pPr>
            <w:r>
              <w:rPr>
                <w:rFonts w:ascii="Times New Roman" w:hAnsi="Times New Roman"/>
              </w:rPr>
              <w:t xml:space="preserve">    </w:t>
            </w:r>
            <w:r w:rsidR="009D2816" w:rsidRPr="00DB4EF2">
              <w:rPr>
                <w:rFonts w:ascii="Times New Roman" w:hAnsi="Times New Roman"/>
              </w:rPr>
              <w:t>упутство</w:t>
            </w:r>
          </w:p>
          <w:p w:rsidR="009D2816" w:rsidRPr="009B6989" w:rsidRDefault="009D2816" w:rsidP="001D3FB0">
            <w:pPr>
              <w:pStyle w:val="ListParagraph"/>
              <w:spacing w:after="0" w:line="240" w:lineRule="auto"/>
              <w:ind w:left="261"/>
              <w:rPr>
                <w:rFonts w:ascii="Times New Roman" w:hAnsi="Times New Roman"/>
              </w:rPr>
            </w:pPr>
            <w:r w:rsidRPr="009B6989">
              <w:rPr>
                <w:rFonts w:ascii="Times New Roman" w:hAnsi="Times New Roman"/>
              </w:rPr>
              <w:t>Републичког јавног тужиоца</w:t>
            </w:r>
          </w:p>
        </w:tc>
      </w:tr>
      <w:tr w:rsidR="00DE3B0D" w:rsidRPr="009B6989" w:rsidTr="00CC7BF5">
        <w:trPr>
          <w:trHeight w:val="549"/>
        </w:trPr>
        <w:tc>
          <w:tcPr>
            <w:tcW w:w="1260" w:type="dxa"/>
            <w:noWrap/>
            <w:vAlign w:val="center"/>
            <w:hideMark/>
          </w:tcPr>
          <w:p w:rsidR="00DE3B0D" w:rsidRPr="009B6989" w:rsidRDefault="00DE3B0D" w:rsidP="00DE3B0D">
            <w:pPr>
              <w:rPr>
                <w:rFonts w:ascii="Times New Roman" w:hAnsi="Times New Roman"/>
              </w:rPr>
            </w:pPr>
            <w:r w:rsidRPr="009B6989">
              <w:rPr>
                <w:rFonts w:ascii="Times New Roman" w:hAnsi="Times New Roman"/>
              </w:rPr>
              <w:t>3.2.</w:t>
            </w:r>
            <w:r w:rsidRPr="009B6989">
              <w:rPr>
                <w:rFonts w:ascii="Times New Roman" w:hAnsi="Times New Roman"/>
                <w:lang w:val="sr-Cyrl-CS"/>
              </w:rPr>
              <w:t>6</w:t>
            </w:r>
            <w:r w:rsidRPr="009B6989">
              <w:rPr>
                <w:rFonts w:ascii="Times New Roman" w:hAnsi="Times New Roman"/>
              </w:rPr>
              <w:t>.</w:t>
            </w:r>
          </w:p>
        </w:tc>
        <w:tc>
          <w:tcPr>
            <w:tcW w:w="2970" w:type="dxa"/>
            <w:hideMark/>
          </w:tcPr>
          <w:p w:rsidR="00DE3B0D" w:rsidRPr="009B6989" w:rsidRDefault="00465DB4" w:rsidP="00465DB4">
            <w:pPr>
              <w:rPr>
                <w:rFonts w:ascii="Times New Roman" w:hAnsi="Times New Roman"/>
              </w:rPr>
            </w:pPr>
            <w:r w:rsidRPr="009B6989">
              <w:rPr>
                <w:rFonts w:ascii="Times New Roman" w:hAnsi="Times New Roman"/>
              </w:rPr>
              <w:t>Обезбедити одговарајућу опрему</w:t>
            </w:r>
            <w:r w:rsidR="00DE3B0D" w:rsidRPr="009B6989">
              <w:rPr>
                <w:rFonts w:ascii="Times New Roman" w:hAnsi="Times New Roman"/>
              </w:rPr>
              <w:t xml:space="preserve"> за јединице у криминалистичкој полицији које воде истраге у кривичним делима трговине </w:t>
            </w:r>
            <w:r w:rsidR="00DE3B0D" w:rsidRPr="009B6989">
              <w:rPr>
                <w:rFonts w:ascii="Times New Roman" w:hAnsi="Times New Roman"/>
              </w:rPr>
              <w:lastRenderedPageBreak/>
              <w:t xml:space="preserve">људима </w:t>
            </w:r>
          </w:p>
        </w:tc>
        <w:tc>
          <w:tcPr>
            <w:tcW w:w="1710" w:type="dxa"/>
            <w:hideMark/>
          </w:tcPr>
          <w:p w:rsidR="00DE3B0D" w:rsidRPr="00DB4EF2" w:rsidRDefault="00DE3B0D" w:rsidP="00DE3B0D">
            <w:pPr>
              <w:rPr>
                <w:rFonts w:ascii="Times New Roman" w:hAnsi="Times New Roman"/>
              </w:rPr>
            </w:pPr>
            <w:r w:rsidRPr="009B6989">
              <w:rPr>
                <w:rFonts w:ascii="Times New Roman" w:hAnsi="Times New Roman"/>
              </w:rPr>
              <w:lastRenderedPageBreak/>
              <w:t>2019</w:t>
            </w:r>
            <w:r w:rsidR="00DB4EF2">
              <w:rPr>
                <w:rFonts w:ascii="Times New Roman" w:hAnsi="Times New Roman"/>
              </w:rPr>
              <w:t>. година</w:t>
            </w:r>
          </w:p>
        </w:tc>
        <w:tc>
          <w:tcPr>
            <w:tcW w:w="1980" w:type="dxa"/>
            <w:hideMark/>
          </w:tcPr>
          <w:p w:rsidR="009C6497" w:rsidRDefault="00925B90" w:rsidP="00DE3B0D">
            <w:pPr>
              <w:rPr>
                <w:rFonts w:ascii="Times New Roman" w:hAnsi="Times New Roman"/>
              </w:rPr>
            </w:pPr>
            <w:r>
              <w:rPr>
                <w:rFonts w:ascii="Times New Roman" w:hAnsi="Times New Roman"/>
              </w:rPr>
              <w:t>Набавка опреме</w:t>
            </w:r>
            <w:r w:rsidR="00052BAB">
              <w:rPr>
                <w:rFonts w:ascii="Times New Roman" w:hAnsi="Times New Roman"/>
              </w:rPr>
              <w:t xml:space="preserve"> </w:t>
            </w:r>
            <w:r w:rsidR="007B0AFC">
              <w:rPr>
                <w:rFonts w:ascii="Times New Roman" w:hAnsi="Times New Roman"/>
              </w:rPr>
              <w:t>„</w:t>
            </w:r>
            <w:r w:rsidR="007B0AFC" w:rsidRPr="007B0AFC">
              <w:rPr>
                <w:rFonts w:ascii="Times New Roman" w:hAnsi="Times New Roman"/>
              </w:rPr>
              <w:t>Подршка јачањ</w:t>
            </w:r>
            <w:r w:rsidR="00C152E9">
              <w:rPr>
                <w:rFonts w:ascii="Times New Roman" w:hAnsi="Times New Roman"/>
              </w:rPr>
              <w:t>у  борбе против трговине људима</w:t>
            </w:r>
            <w:r w:rsidR="00C152E9" w:rsidRPr="009A0CFB">
              <w:rPr>
                <w:rFonts w:ascii="Times New Roman" w:hAnsi="Times New Roman"/>
                <w:color w:val="000000" w:themeColor="text1"/>
              </w:rPr>
              <w:t>”</w:t>
            </w:r>
            <w:r w:rsidR="00802F98">
              <w:rPr>
                <w:rFonts w:ascii="Times New Roman" w:hAnsi="Times New Roman"/>
              </w:rPr>
              <w:t xml:space="preserve">-  ИПА </w:t>
            </w:r>
            <w:r w:rsidR="00802F98">
              <w:rPr>
                <w:rFonts w:ascii="Times New Roman" w:hAnsi="Times New Roman"/>
              </w:rPr>
              <w:lastRenderedPageBreak/>
              <w:t>2014.</w:t>
            </w:r>
          </w:p>
          <w:p w:rsidR="00DE3B0D" w:rsidRPr="00F7164D" w:rsidRDefault="00AE16EA" w:rsidP="00DE3B0D">
            <w:pPr>
              <w:rPr>
                <w:rFonts w:ascii="Times New Roman" w:hAnsi="Times New Roman"/>
              </w:rPr>
            </w:pPr>
            <w:r>
              <w:rPr>
                <w:rFonts w:ascii="Times New Roman" w:hAnsi="Times New Roman"/>
              </w:rPr>
              <w:t>(Опрема у вредности 840.000 ЕУР</w:t>
            </w:r>
            <w:r w:rsidR="005B6EE8" w:rsidRPr="009B6989">
              <w:rPr>
                <w:rFonts w:ascii="Times New Roman" w:hAnsi="Times New Roman"/>
              </w:rPr>
              <w:t xml:space="preserve"> из ИПА пројекта за запослене у полицији за јединице које се баве истрагама трговине људима</w:t>
            </w:r>
            <w:r w:rsidR="00F7164D">
              <w:rPr>
                <w:rFonts w:ascii="Times New Roman" w:hAnsi="Times New Roman"/>
              </w:rPr>
              <w:t>)</w:t>
            </w:r>
          </w:p>
        </w:tc>
        <w:tc>
          <w:tcPr>
            <w:tcW w:w="1890" w:type="dxa"/>
            <w:hideMark/>
          </w:tcPr>
          <w:p w:rsidR="00DE3B0D" w:rsidRPr="009C6497" w:rsidRDefault="009C6497" w:rsidP="00DE3B0D">
            <w:pPr>
              <w:rPr>
                <w:rFonts w:ascii="Times New Roman" w:hAnsi="Times New Roman"/>
              </w:rPr>
            </w:pPr>
            <w:r>
              <w:rPr>
                <w:rFonts w:ascii="Times New Roman" w:hAnsi="Times New Roman"/>
              </w:rPr>
              <w:lastRenderedPageBreak/>
              <w:t>Донације</w:t>
            </w:r>
          </w:p>
          <w:p w:rsidR="00DE3B0D" w:rsidRPr="009B6989" w:rsidRDefault="00DE3B0D" w:rsidP="00DE3B0D">
            <w:pPr>
              <w:rPr>
                <w:rFonts w:ascii="Times New Roman" w:hAnsi="Times New Roman"/>
              </w:rPr>
            </w:pPr>
          </w:p>
        </w:tc>
        <w:tc>
          <w:tcPr>
            <w:tcW w:w="2610" w:type="dxa"/>
            <w:hideMark/>
          </w:tcPr>
          <w:p w:rsidR="00DE3B0D" w:rsidRPr="009B6989" w:rsidRDefault="00DE3B0D" w:rsidP="00DE3B0D">
            <w:pPr>
              <w:rPr>
                <w:rFonts w:ascii="Times New Roman" w:hAnsi="Times New Roman"/>
                <w:b/>
              </w:rPr>
            </w:pPr>
            <w:r w:rsidRPr="009B6989">
              <w:rPr>
                <w:rFonts w:ascii="Times New Roman" w:hAnsi="Times New Roman"/>
                <w:b/>
              </w:rPr>
              <w:t>Министарство унутрашњих послова</w:t>
            </w:r>
          </w:p>
        </w:tc>
        <w:tc>
          <w:tcPr>
            <w:tcW w:w="2659" w:type="dxa"/>
            <w:hideMark/>
          </w:tcPr>
          <w:p w:rsidR="00DE3B0D" w:rsidRPr="009B6989" w:rsidRDefault="00DE3B0D" w:rsidP="00D97023">
            <w:pPr>
              <w:ind w:left="234" w:hanging="234"/>
              <w:rPr>
                <w:rFonts w:ascii="Times New Roman" w:hAnsi="Times New Roman"/>
              </w:rPr>
            </w:pPr>
            <w:r w:rsidRPr="009B6989">
              <w:rPr>
                <w:rFonts w:ascii="Times New Roman" w:hAnsi="Times New Roman"/>
              </w:rPr>
              <w:t xml:space="preserve">1. </w:t>
            </w:r>
            <w:r w:rsidR="00465DB4" w:rsidRPr="009B6989">
              <w:rPr>
                <w:rFonts w:ascii="Times New Roman" w:hAnsi="Times New Roman"/>
              </w:rPr>
              <w:t>Опрема за јединице у криминалистичкој полицији је распоређена и користи се</w:t>
            </w:r>
          </w:p>
        </w:tc>
      </w:tr>
      <w:tr w:rsidR="00BB2197" w:rsidRPr="009B6989" w:rsidTr="00CC7BF5">
        <w:trPr>
          <w:trHeight w:val="549"/>
        </w:trPr>
        <w:tc>
          <w:tcPr>
            <w:tcW w:w="1260" w:type="dxa"/>
            <w:tcBorders>
              <w:top w:val="single" w:sz="4" w:space="0" w:color="auto"/>
              <w:left w:val="single" w:sz="4" w:space="0" w:color="auto"/>
              <w:bottom w:val="single" w:sz="4" w:space="0" w:color="auto"/>
              <w:right w:val="single" w:sz="4" w:space="0" w:color="auto"/>
            </w:tcBorders>
            <w:noWrap/>
            <w:vAlign w:val="center"/>
          </w:tcPr>
          <w:p w:rsidR="00BB2197" w:rsidRPr="009F7D60" w:rsidRDefault="00BB2197" w:rsidP="00BB2197">
            <w:pPr>
              <w:rPr>
                <w:rFonts w:ascii="Times New Roman" w:hAnsi="Times New Roman"/>
              </w:rPr>
            </w:pPr>
            <w:r w:rsidRPr="009F7D60">
              <w:rPr>
                <w:rFonts w:ascii="Times New Roman" w:hAnsi="Times New Roman"/>
              </w:rPr>
              <w:t>3.2.7.</w:t>
            </w:r>
          </w:p>
          <w:p w:rsidR="00BB2197" w:rsidRPr="00BB2197" w:rsidRDefault="00BB2197" w:rsidP="00BB2197">
            <w:pPr>
              <w:rPr>
                <w:rFonts w:ascii="Times New Roman" w:hAnsi="Times New Roman"/>
              </w:rPr>
            </w:pPr>
          </w:p>
        </w:tc>
        <w:tc>
          <w:tcPr>
            <w:tcW w:w="2970" w:type="dxa"/>
            <w:tcBorders>
              <w:top w:val="single" w:sz="4" w:space="0" w:color="auto"/>
              <w:left w:val="single" w:sz="4" w:space="0" w:color="auto"/>
              <w:bottom w:val="single" w:sz="4" w:space="0" w:color="auto"/>
              <w:right w:val="single" w:sz="4" w:space="0" w:color="auto"/>
            </w:tcBorders>
          </w:tcPr>
          <w:p w:rsidR="00BB2197" w:rsidRPr="009F7D60" w:rsidRDefault="00BB2197" w:rsidP="009F7D60">
            <w:pPr>
              <w:rPr>
                <w:rFonts w:ascii="Times New Roman" w:hAnsi="Times New Roman"/>
              </w:rPr>
            </w:pPr>
            <w:r w:rsidRPr="009F7D60">
              <w:rPr>
                <w:rFonts w:ascii="Times New Roman" w:hAnsi="Times New Roman"/>
              </w:rPr>
              <w:t>Организовати и спровести обуку</w:t>
            </w:r>
            <w:r w:rsidR="009F7D60" w:rsidRPr="009F7D60">
              <w:rPr>
                <w:rFonts w:ascii="Times New Roman" w:hAnsi="Times New Roman"/>
              </w:rPr>
              <w:t xml:space="preserve"> полиције, </w:t>
            </w:r>
            <w:r w:rsidRPr="009F7D60">
              <w:rPr>
                <w:rFonts w:ascii="Times New Roman" w:hAnsi="Times New Roman"/>
              </w:rPr>
              <w:t>јавн</w:t>
            </w:r>
            <w:r w:rsidR="009F7D60" w:rsidRPr="009F7D60">
              <w:rPr>
                <w:rFonts w:ascii="Times New Roman" w:hAnsi="Times New Roman"/>
              </w:rPr>
              <w:t>их тужилаца, судија, адвоката,</w:t>
            </w:r>
            <w:r w:rsidRPr="009F7D60">
              <w:rPr>
                <w:rFonts w:ascii="Times New Roman" w:hAnsi="Times New Roman"/>
              </w:rPr>
              <w:t xml:space="preserve"> на тему компензације за жртве трговине људима </w:t>
            </w:r>
          </w:p>
        </w:tc>
        <w:tc>
          <w:tcPr>
            <w:tcW w:w="1710" w:type="dxa"/>
            <w:tcBorders>
              <w:top w:val="single" w:sz="4" w:space="0" w:color="auto"/>
              <w:left w:val="single" w:sz="4" w:space="0" w:color="auto"/>
              <w:bottom w:val="single" w:sz="4" w:space="0" w:color="auto"/>
              <w:right w:val="single" w:sz="4" w:space="0" w:color="auto"/>
            </w:tcBorders>
          </w:tcPr>
          <w:p w:rsidR="00BB2197" w:rsidRPr="00052BAB" w:rsidRDefault="00BB2197" w:rsidP="002B77BF">
            <w:pPr>
              <w:rPr>
                <w:rFonts w:ascii="Times New Roman" w:hAnsi="Times New Roman"/>
              </w:rPr>
            </w:pPr>
            <w:r w:rsidRPr="009F7D60">
              <w:rPr>
                <w:rFonts w:ascii="Times New Roman" w:hAnsi="Times New Roman"/>
              </w:rPr>
              <w:t>2019-2020</w:t>
            </w:r>
            <w:r w:rsidR="004E1DF2">
              <w:rPr>
                <w:rFonts w:ascii="Times New Roman" w:hAnsi="Times New Roman"/>
              </w:rPr>
              <w:t xml:space="preserve">. </w:t>
            </w:r>
            <w:r w:rsidR="00052BAB">
              <w:rPr>
                <w:rFonts w:ascii="Times New Roman" w:hAnsi="Times New Roman"/>
              </w:rPr>
              <w:t>година</w:t>
            </w:r>
          </w:p>
        </w:tc>
        <w:tc>
          <w:tcPr>
            <w:tcW w:w="1980" w:type="dxa"/>
            <w:tcBorders>
              <w:top w:val="single" w:sz="4" w:space="0" w:color="auto"/>
              <w:left w:val="single" w:sz="4" w:space="0" w:color="auto"/>
              <w:bottom w:val="single" w:sz="4" w:space="0" w:color="auto"/>
              <w:right w:val="single" w:sz="4" w:space="0" w:color="auto"/>
            </w:tcBorders>
          </w:tcPr>
          <w:p w:rsidR="00BB2197" w:rsidRPr="009F7D60" w:rsidRDefault="009F7D60" w:rsidP="00413B59">
            <w:pPr>
              <w:rPr>
                <w:rFonts w:ascii="Times New Roman" w:hAnsi="Times New Roman"/>
              </w:rPr>
            </w:pPr>
            <w:r w:rsidRPr="009F7D60">
              <w:rPr>
                <w:rFonts w:ascii="Times New Roman" w:hAnsi="Times New Roman"/>
              </w:rPr>
              <w:t xml:space="preserve">Пројекат </w:t>
            </w:r>
            <w:r w:rsidR="00413B59" w:rsidRPr="009F7D60">
              <w:rPr>
                <w:rFonts w:ascii="Times New Roman" w:hAnsi="Times New Roman"/>
              </w:rPr>
              <w:t>Савет</w:t>
            </w:r>
            <w:r w:rsidR="00413B59">
              <w:rPr>
                <w:rFonts w:ascii="Times New Roman" w:hAnsi="Times New Roman"/>
              </w:rPr>
              <w:t>а</w:t>
            </w:r>
            <w:r w:rsidR="00413B59" w:rsidRPr="009F7D60">
              <w:rPr>
                <w:rFonts w:ascii="Times New Roman" w:hAnsi="Times New Roman"/>
              </w:rPr>
              <w:t xml:space="preserve"> Европе </w:t>
            </w:r>
            <w:r w:rsidRPr="009F7D60">
              <w:rPr>
                <w:rFonts w:ascii="Times New Roman" w:hAnsi="Times New Roman"/>
              </w:rPr>
              <w:t>„Превенција и борба против трговине људима у Србији</w:t>
            </w:r>
            <w:r w:rsidR="00C152E9" w:rsidRPr="009A0CFB">
              <w:rPr>
                <w:rFonts w:ascii="Times New Roman" w:hAnsi="Times New Roman"/>
                <w:color w:val="000000" w:themeColor="text1"/>
              </w:rPr>
              <w:t>”</w:t>
            </w:r>
            <w:r w:rsidRPr="009F7D60">
              <w:rPr>
                <w:rFonts w:ascii="Times New Roman" w:hAnsi="Times New Roman"/>
              </w:rPr>
              <w:t>(470.000 ЕУР укупна вредност пројекта)</w:t>
            </w:r>
          </w:p>
        </w:tc>
        <w:tc>
          <w:tcPr>
            <w:tcW w:w="1890" w:type="dxa"/>
            <w:tcBorders>
              <w:top w:val="single" w:sz="4" w:space="0" w:color="auto"/>
              <w:left w:val="single" w:sz="4" w:space="0" w:color="auto"/>
              <w:bottom w:val="single" w:sz="4" w:space="0" w:color="auto"/>
              <w:right w:val="single" w:sz="4" w:space="0" w:color="auto"/>
            </w:tcBorders>
          </w:tcPr>
          <w:p w:rsidR="00BB2197" w:rsidRPr="009F7D60" w:rsidRDefault="00BB2197" w:rsidP="00BB2197">
            <w:pPr>
              <w:rPr>
                <w:rFonts w:ascii="Times New Roman" w:hAnsi="Times New Roman"/>
              </w:rPr>
            </w:pPr>
            <w:r w:rsidRPr="009F7D60">
              <w:rPr>
                <w:rFonts w:ascii="Times New Roman" w:hAnsi="Times New Roman"/>
              </w:rPr>
              <w:t>Донације</w:t>
            </w:r>
          </w:p>
          <w:p w:rsidR="00BB2197" w:rsidRPr="009F7D60" w:rsidRDefault="00BB2197" w:rsidP="00BB2197">
            <w:pPr>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2F3F4F" w:rsidRDefault="002E3D53" w:rsidP="00122D8E">
            <w:pPr>
              <w:spacing w:after="0"/>
              <w:rPr>
                <w:rFonts w:ascii="Times New Roman" w:hAnsi="Times New Roman"/>
              </w:rPr>
            </w:pPr>
            <w:r w:rsidRPr="009B6989">
              <w:rPr>
                <w:rFonts w:ascii="Times New Roman" w:hAnsi="Times New Roman"/>
                <w:b/>
              </w:rPr>
              <w:t xml:space="preserve">Министарство унутрашњих </w:t>
            </w:r>
            <w:r w:rsidRPr="002E3D53">
              <w:rPr>
                <w:rFonts w:ascii="Times New Roman" w:hAnsi="Times New Roman"/>
                <w:b/>
              </w:rPr>
              <w:t>послова</w:t>
            </w:r>
            <w:r w:rsidRPr="002E3D53">
              <w:rPr>
                <w:rFonts w:ascii="Times New Roman" w:hAnsi="Times New Roman"/>
              </w:rPr>
              <w:t>,</w:t>
            </w:r>
          </w:p>
          <w:p w:rsidR="0018163E" w:rsidRDefault="0018163E" w:rsidP="0018163E">
            <w:pPr>
              <w:spacing w:after="0"/>
              <w:rPr>
                <w:rFonts w:ascii="Times New Roman" w:hAnsi="Times New Roman"/>
                <w:lang w:val="sr-Cyrl-RS"/>
              </w:rPr>
            </w:pPr>
            <w:r w:rsidRPr="00052BAB">
              <w:rPr>
                <w:rFonts w:ascii="Times New Roman" w:hAnsi="Times New Roman"/>
              </w:rPr>
              <w:t>Правосудна академија</w:t>
            </w:r>
            <w:r>
              <w:rPr>
                <w:rFonts w:ascii="Times New Roman" w:hAnsi="Times New Roman"/>
                <w:lang w:val="sr-Cyrl-RS"/>
              </w:rPr>
              <w:t>,</w:t>
            </w:r>
          </w:p>
          <w:p w:rsidR="00122D8E" w:rsidRDefault="00122D8E" w:rsidP="00122D8E">
            <w:pPr>
              <w:spacing w:after="0"/>
              <w:rPr>
                <w:rFonts w:ascii="Times New Roman" w:hAnsi="Times New Roman"/>
                <w:lang w:val="sr-Cyrl-RS"/>
              </w:rPr>
            </w:pPr>
            <w:r>
              <w:rPr>
                <w:rFonts w:ascii="Times New Roman" w:hAnsi="Times New Roman"/>
                <w:lang w:val="sr-Cyrl-RS"/>
              </w:rPr>
              <w:t>Високи савет судства,</w:t>
            </w:r>
          </w:p>
          <w:p w:rsidR="002F3F4F" w:rsidRPr="00122D8E" w:rsidRDefault="002F3F4F" w:rsidP="00122D8E">
            <w:pPr>
              <w:spacing w:after="0"/>
              <w:rPr>
                <w:rFonts w:ascii="Times New Roman" w:hAnsi="Times New Roman"/>
                <w:lang w:val="sr-Cyrl-RS"/>
              </w:rPr>
            </w:pPr>
            <w:r>
              <w:rPr>
                <w:rFonts w:ascii="Times New Roman" w:hAnsi="Times New Roman"/>
                <w:lang w:val="sr-Cyrl-RS"/>
              </w:rPr>
              <w:t>Државно веће тужилаца,</w:t>
            </w:r>
          </w:p>
          <w:p w:rsidR="00BB2197" w:rsidRPr="00F679C9" w:rsidRDefault="002F3F4F" w:rsidP="002F3F4F">
            <w:pPr>
              <w:spacing w:after="0"/>
              <w:rPr>
                <w:rFonts w:ascii="Times New Roman" w:hAnsi="Times New Roman"/>
                <w:color w:val="FF0000"/>
              </w:rPr>
            </w:pPr>
            <w:r>
              <w:rPr>
                <w:rFonts w:ascii="Times New Roman" w:hAnsi="Times New Roman"/>
                <w:lang w:val="sr-Cyrl-RS"/>
              </w:rPr>
              <w:t>Адвокатска комора Србије</w:t>
            </w:r>
            <w:r w:rsidR="00F679C9">
              <w:rPr>
                <w:rFonts w:ascii="Times New Roman" w:hAnsi="Times New Roman"/>
              </w:rPr>
              <w:t xml:space="preserve"> и партнери</w:t>
            </w:r>
          </w:p>
        </w:tc>
        <w:tc>
          <w:tcPr>
            <w:tcW w:w="2659" w:type="dxa"/>
            <w:tcBorders>
              <w:top w:val="single" w:sz="4" w:space="0" w:color="auto"/>
              <w:left w:val="single" w:sz="4" w:space="0" w:color="auto"/>
              <w:bottom w:val="single" w:sz="4" w:space="0" w:color="auto"/>
              <w:right w:val="single" w:sz="4" w:space="0" w:color="auto"/>
            </w:tcBorders>
          </w:tcPr>
          <w:p w:rsidR="008C26A5" w:rsidRDefault="00BB2197" w:rsidP="00646E8C">
            <w:pPr>
              <w:spacing w:after="0"/>
              <w:rPr>
                <w:rFonts w:ascii="Times New Roman" w:hAnsi="Times New Roman"/>
              </w:rPr>
            </w:pPr>
            <w:r w:rsidRPr="002E3D53">
              <w:rPr>
                <w:rFonts w:ascii="Times New Roman" w:hAnsi="Times New Roman"/>
              </w:rPr>
              <w:t xml:space="preserve">1. Број организованх </w:t>
            </w:r>
          </w:p>
          <w:p w:rsidR="00BB2197" w:rsidRPr="002E3D53" w:rsidRDefault="00052BAB" w:rsidP="00646E8C">
            <w:pPr>
              <w:spacing w:after="0"/>
              <w:rPr>
                <w:rFonts w:ascii="Times New Roman" w:hAnsi="Times New Roman"/>
              </w:rPr>
            </w:pPr>
            <w:r>
              <w:rPr>
                <w:rFonts w:ascii="Times New Roman" w:hAnsi="Times New Roman"/>
              </w:rPr>
              <w:t xml:space="preserve">    </w:t>
            </w:r>
            <w:r w:rsidR="00BB2197" w:rsidRPr="002E3D53">
              <w:rPr>
                <w:rFonts w:ascii="Times New Roman" w:hAnsi="Times New Roman"/>
              </w:rPr>
              <w:t xml:space="preserve">обука </w:t>
            </w:r>
          </w:p>
          <w:p w:rsidR="00BB2197" w:rsidRPr="002E3D53" w:rsidRDefault="00802F98" w:rsidP="001D3FB0">
            <w:pPr>
              <w:spacing w:after="0"/>
              <w:ind w:left="171" w:hanging="171"/>
              <w:rPr>
                <w:rFonts w:ascii="Times New Roman" w:hAnsi="Times New Roman"/>
              </w:rPr>
            </w:pPr>
            <w:r>
              <w:rPr>
                <w:rFonts w:ascii="Times New Roman" w:hAnsi="Times New Roman"/>
              </w:rPr>
              <w:t>2. Број обучених тужилаца,</w:t>
            </w:r>
            <w:r w:rsidR="00BB2197" w:rsidRPr="002E3D53">
              <w:rPr>
                <w:rFonts w:ascii="Times New Roman" w:hAnsi="Times New Roman"/>
              </w:rPr>
              <w:t xml:space="preserve">судија, </w:t>
            </w:r>
            <w:r>
              <w:rPr>
                <w:rFonts w:ascii="Times New Roman" w:hAnsi="Times New Roman"/>
              </w:rPr>
              <w:t>полицијских службеника</w:t>
            </w:r>
            <w:r w:rsidR="002E3D53" w:rsidRPr="002E3D53">
              <w:rPr>
                <w:rFonts w:ascii="Times New Roman" w:hAnsi="Times New Roman"/>
              </w:rPr>
              <w:t>, пуномоћника</w:t>
            </w:r>
          </w:p>
          <w:p w:rsidR="00BB2197" w:rsidRPr="00854C72" w:rsidRDefault="00BB2197" w:rsidP="00BB2197">
            <w:pPr>
              <w:rPr>
                <w:rFonts w:ascii="Times New Roman" w:hAnsi="Times New Roman"/>
                <w:highlight w:val="yellow"/>
              </w:rPr>
            </w:pPr>
          </w:p>
          <w:p w:rsidR="00BB2197" w:rsidRPr="009B6989" w:rsidRDefault="00BB2197" w:rsidP="00BB2197">
            <w:pPr>
              <w:ind w:left="234" w:hanging="234"/>
              <w:rPr>
                <w:rFonts w:ascii="Times New Roman" w:hAnsi="Times New Roman"/>
              </w:rPr>
            </w:pPr>
          </w:p>
        </w:tc>
      </w:tr>
      <w:tr w:rsidR="00BB2197" w:rsidRPr="009B6989" w:rsidTr="00CC7BF5">
        <w:trPr>
          <w:trHeight w:val="648"/>
        </w:trPr>
        <w:tc>
          <w:tcPr>
            <w:tcW w:w="1260" w:type="dxa"/>
            <w:vMerge w:val="restart"/>
            <w:shd w:val="clear" w:color="auto" w:fill="C5E0B3"/>
            <w:noWrap/>
            <w:vAlign w:val="center"/>
            <w:hideMark/>
          </w:tcPr>
          <w:p w:rsidR="00BB2197" w:rsidRPr="009B6989" w:rsidRDefault="00BB2197" w:rsidP="00BB2197">
            <w:pPr>
              <w:rPr>
                <w:rFonts w:ascii="Times New Roman" w:hAnsi="Times New Roman"/>
                <w:b/>
                <w:bCs/>
              </w:rPr>
            </w:pPr>
            <w:r w:rsidRPr="009B6989">
              <w:rPr>
                <w:rFonts w:ascii="Times New Roman" w:hAnsi="Times New Roman"/>
                <w:b/>
                <w:bCs/>
              </w:rPr>
              <w:t>МЕРА 3.3.</w:t>
            </w:r>
          </w:p>
        </w:tc>
        <w:tc>
          <w:tcPr>
            <w:tcW w:w="4680" w:type="dxa"/>
            <w:gridSpan w:val="2"/>
            <w:shd w:val="clear" w:color="auto" w:fill="C5E0B3"/>
            <w:vAlign w:val="center"/>
            <w:hideMark/>
          </w:tcPr>
          <w:p w:rsidR="00BB2197" w:rsidRPr="009B6989" w:rsidRDefault="00BB2197" w:rsidP="00BB2197">
            <w:pPr>
              <w:rPr>
                <w:rFonts w:ascii="Times New Roman" w:hAnsi="Times New Roman"/>
                <w:b/>
                <w:bCs/>
              </w:rPr>
            </w:pPr>
            <w:r w:rsidRPr="009B6989">
              <w:rPr>
                <w:rFonts w:ascii="Times New Roman" w:hAnsi="Times New Roman"/>
                <w:b/>
                <w:bCs/>
              </w:rPr>
              <w:t>Правна заштита жртава трговине људима</w:t>
            </w:r>
          </w:p>
        </w:tc>
        <w:tc>
          <w:tcPr>
            <w:tcW w:w="9139" w:type="dxa"/>
            <w:gridSpan w:val="4"/>
            <w:shd w:val="clear" w:color="auto" w:fill="C5E0B3"/>
            <w:vAlign w:val="center"/>
            <w:hideMark/>
          </w:tcPr>
          <w:p w:rsidR="00BB2197" w:rsidRPr="009B6989" w:rsidRDefault="00BB2197" w:rsidP="00FB34C9">
            <w:pPr>
              <w:rPr>
                <w:rFonts w:ascii="Times New Roman" w:hAnsi="Times New Roman"/>
              </w:rPr>
            </w:pPr>
            <w:r w:rsidRPr="009B6989">
              <w:rPr>
                <w:rFonts w:ascii="Times New Roman" w:hAnsi="Times New Roman"/>
                <w:b/>
                <w:bCs/>
              </w:rPr>
              <w:t>Показатељ резултата</w:t>
            </w:r>
            <w:r w:rsidRPr="009B6989">
              <w:rPr>
                <w:rFonts w:ascii="Times New Roman" w:hAnsi="Times New Roman"/>
              </w:rPr>
              <w:t xml:space="preserve">: број жртава којима је додељен статус посебно осетљивог сведока и број </w:t>
            </w:r>
            <w:r w:rsidR="00FB34C9" w:rsidRPr="009B6989">
              <w:rPr>
                <w:rFonts w:ascii="Times New Roman" w:hAnsi="Times New Roman"/>
              </w:rPr>
              <w:t xml:space="preserve">предмета у којима је жртви досуђен имовинскоправни захтев у кривичном поступку </w:t>
            </w:r>
          </w:p>
        </w:tc>
      </w:tr>
      <w:tr w:rsidR="00BB2197" w:rsidRPr="009B6989" w:rsidTr="00CC7BF5">
        <w:trPr>
          <w:trHeight w:val="952"/>
        </w:trPr>
        <w:tc>
          <w:tcPr>
            <w:tcW w:w="1260" w:type="dxa"/>
            <w:vMerge/>
            <w:shd w:val="clear" w:color="auto" w:fill="C5E0B3"/>
            <w:noWrap/>
            <w:vAlign w:val="center"/>
            <w:hideMark/>
          </w:tcPr>
          <w:p w:rsidR="00BB2197" w:rsidRPr="009B6989" w:rsidRDefault="00BB2197" w:rsidP="00E7594F">
            <w:pPr>
              <w:spacing w:after="0"/>
              <w:rPr>
                <w:rFonts w:ascii="Times New Roman" w:hAnsi="Times New Roman"/>
              </w:rPr>
            </w:pPr>
          </w:p>
        </w:tc>
        <w:tc>
          <w:tcPr>
            <w:tcW w:w="2970" w:type="dxa"/>
            <w:shd w:val="clear" w:color="auto" w:fill="C5E0B3"/>
            <w:noWrap/>
            <w:vAlign w:val="center"/>
            <w:hideMark/>
          </w:tcPr>
          <w:p w:rsidR="00E7594F" w:rsidRDefault="00BB2197" w:rsidP="003674E0">
            <w:pPr>
              <w:spacing w:after="0"/>
              <w:jc w:val="center"/>
              <w:rPr>
                <w:rFonts w:ascii="Times New Roman" w:hAnsi="Times New Roman"/>
                <w:b/>
              </w:rPr>
            </w:pPr>
            <w:r w:rsidRPr="009B6989">
              <w:rPr>
                <w:rFonts w:ascii="Times New Roman" w:hAnsi="Times New Roman"/>
                <w:b/>
              </w:rPr>
              <w:t>потребна средства</w:t>
            </w:r>
          </w:p>
          <w:p w:rsidR="00BB2197" w:rsidRPr="009B6989" w:rsidRDefault="00BB2197" w:rsidP="00E7594F">
            <w:pPr>
              <w:spacing w:after="0"/>
              <w:jc w:val="center"/>
              <w:rPr>
                <w:rFonts w:ascii="Times New Roman" w:hAnsi="Times New Roman"/>
                <w:b/>
              </w:rPr>
            </w:pPr>
            <w:r w:rsidRPr="00E7594F">
              <w:rPr>
                <w:rFonts w:ascii="Times New Roman" w:hAnsi="Times New Roman"/>
              </w:rPr>
              <w:t>(збир средстава активности)</w:t>
            </w:r>
          </w:p>
        </w:tc>
        <w:tc>
          <w:tcPr>
            <w:tcW w:w="1710" w:type="dxa"/>
            <w:shd w:val="clear" w:color="auto" w:fill="C5E0B3"/>
            <w:vAlign w:val="center"/>
            <w:hideMark/>
          </w:tcPr>
          <w:p w:rsidR="00BB2197" w:rsidRPr="009B6989" w:rsidRDefault="00BB2197" w:rsidP="00E7594F">
            <w:pPr>
              <w:spacing w:after="0"/>
              <w:jc w:val="center"/>
              <w:rPr>
                <w:rFonts w:ascii="Times New Roman" w:hAnsi="Times New Roman"/>
                <w:b/>
              </w:rPr>
            </w:pPr>
            <w:r w:rsidRPr="009B6989">
              <w:rPr>
                <w:rFonts w:ascii="Times New Roman" w:hAnsi="Times New Roman"/>
                <w:b/>
              </w:rPr>
              <w:t>извор финансирања</w:t>
            </w:r>
          </w:p>
        </w:tc>
        <w:tc>
          <w:tcPr>
            <w:tcW w:w="1980" w:type="dxa"/>
            <w:shd w:val="clear" w:color="auto" w:fill="C5E0B3"/>
            <w:hideMark/>
          </w:tcPr>
          <w:p w:rsidR="00BB2197" w:rsidRDefault="00BB2197" w:rsidP="00E7594F">
            <w:pPr>
              <w:spacing w:after="0"/>
              <w:jc w:val="center"/>
              <w:rPr>
                <w:rFonts w:ascii="Times New Roman" w:hAnsi="Times New Roman"/>
                <w:b/>
              </w:rPr>
            </w:pPr>
            <w:r w:rsidRPr="009B6989">
              <w:rPr>
                <w:rFonts w:ascii="Times New Roman" w:hAnsi="Times New Roman"/>
                <w:b/>
              </w:rPr>
              <w:t>полазна вредност (2019)</w:t>
            </w:r>
          </w:p>
          <w:p w:rsidR="00E7594F" w:rsidRPr="009B6989" w:rsidRDefault="00E7594F" w:rsidP="00E7594F">
            <w:pPr>
              <w:spacing w:after="0"/>
              <w:jc w:val="center"/>
              <w:rPr>
                <w:rFonts w:ascii="Times New Roman" w:hAnsi="Times New Roman"/>
                <w:b/>
              </w:rPr>
            </w:pPr>
          </w:p>
          <w:p w:rsidR="00BB2197" w:rsidRPr="009B6989" w:rsidRDefault="00BB2197" w:rsidP="00E7594F">
            <w:pPr>
              <w:spacing w:after="0"/>
              <w:rPr>
                <w:rFonts w:ascii="Times New Roman" w:hAnsi="Times New Roman"/>
              </w:rPr>
            </w:pPr>
            <w:r w:rsidRPr="009B6989">
              <w:rPr>
                <w:rFonts w:ascii="Times New Roman" w:hAnsi="Times New Roman"/>
              </w:rPr>
              <w:t>1.Подаци из извештаја Републичког јавног тужилаштва о броју жртава којима је додељен статус посебно осетљивог сведока;</w:t>
            </w:r>
          </w:p>
          <w:p w:rsidR="00BB2197" w:rsidRPr="009B6989" w:rsidRDefault="00BB2197" w:rsidP="00E7594F">
            <w:pPr>
              <w:spacing w:after="0"/>
              <w:rPr>
                <w:rFonts w:ascii="Times New Roman" w:hAnsi="Times New Roman"/>
              </w:rPr>
            </w:pPr>
            <w:r w:rsidRPr="009B6989">
              <w:rPr>
                <w:rFonts w:ascii="Times New Roman" w:hAnsi="Times New Roman"/>
              </w:rPr>
              <w:lastRenderedPageBreak/>
              <w:t xml:space="preserve">2. Подаци Врховног касационог суда о броју предмета у којима је жртви досуђен имовинскоправни захтев у кривичном поступку </w:t>
            </w:r>
          </w:p>
        </w:tc>
        <w:tc>
          <w:tcPr>
            <w:tcW w:w="1890" w:type="dxa"/>
            <w:shd w:val="clear" w:color="auto" w:fill="C5E0B3"/>
            <w:hideMark/>
          </w:tcPr>
          <w:p w:rsidR="00BB2197" w:rsidRDefault="00BB2197" w:rsidP="00E7594F">
            <w:pPr>
              <w:spacing w:after="0"/>
              <w:jc w:val="center"/>
              <w:rPr>
                <w:rFonts w:ascii="Times New Roman" w:hAnsi="Times New Roman"/>
                <w:b/>
              </w:rPr>
            </w:pPr>
            <w:r w:rsidRPr="009B6989">
              <w:rPr>
                <w:rFonts w:ascii="Times New Roman" w:hAnsi="Times New Roman"/>
                <w:b/>
              </w:rPr>
              <w:lastRenderedPageBreak/>
              <w:t>циљна вредност (2020)</w:t>
            </w:r>
          </w:p>
          <w:p w:rsidR="00E7594F" w:rsidRPr="009B6989" w:rsidRDefault="00E7594F" w:rsidP="00E7594F">
            <w:pPr>
              <w:spacing w:after="0"/>
              <w:jc w:val="center"/>
              <w:rPr>
                <w:rFonts w:ascii="Times New Roman" w:hAnsi="Times New Roman"/>
                <w:b/>
              </w:rPr>
            </w:pPr>
          </w:p>
          <w:p w:rsidR="00BB2197" w:rsidRPr="007614EA" w:rsidRDefault="00BB2197" w:rsidP="00606D14">
            <w:pPr>
              <w:spacing w:after="0"/>
              <w:ind w:left="176" w:hanging="176"/>
              <w:rPr>
                <w:rFonts w:ascii="Times New Roman" w:hAnsi="Times New Roman"/>
              </w:rPr>
            </w:pPr>
            <w:r w:rsidRPr="009B6989">
              <w:rPr>
                <w:rFonts w:ascii="Times New Roman" w:hAnsi="Times New Roman"/>
              </w:rPr>
              <w:t>1. 60% жртава којима је додељен статус посебно осетљивог сведока</w:t>
            </w:r>
            <w:r w:rsidR="007614EA">
              <w:rPr>
                <w:rFonts w:ascii="Times New Roman" w:hAnsi="Times New Roman"/>
              </w:rPr>
              <w:t>;</w:t>
            </w:r>
          </w:p>
          <w:p w:rsidR="00BB2197" w:rsidRPr="009B6989" w:rsidRDefault="00BB2197" w:rsidP="00606D14">
            <w:pPr>
              <w:spacing w:after="0"/>
              <w:ind w:left="176" w:hanging="176"/>
              <w:rPr>
                <w:rFonts w:ascii="Times New Roman" w:hAnsi="Times New Roman"/>
              </w:rPr>
            </w:pPr>
            <w:r w:rsidRPr="009B6989">
              <w:rPr>
                <w:rFonts w:ascii="Times New Roman" w:hAnsi="Times New Roman"/>
              </w:rPr>
              <w:t>2. 10% предмет</w:t>
            </w:r>
            <w:r w:rsidR="00187E23">
              <w:rPr>
                <w:rFonts w:ascii="Times New Roman" w:hAnsi="Times New Roman"/>
              </w:rPr>
              <w:t>а у којима је досуђен имовинско-</w:t>
            </w:r>
            <w:r w:rsidRPr="009B6989">
              <w:rPr>
                <w:rFonts w:ascii="Times New Roman" w:hAnsi="Times New Roman"/>
              </w:rPr>
              <w:lastRenderedPageBreak/>
              <w:t xml:space="preserve">правни захтев у кривичном поступку </w:t>
            </w:r>
          </w:p>
          <w:p w:rsidR="00BB2197" w:rsidRPr="009B6989" w:rsidRDefault="00BB2197" w:rsidP="00E7594F">
            <w:pPr>
              <w:spacing w:after="0"/>
              <w:rPr>
                <w:rFonts w:ascii="Times New Roman" w:hAnsi="Times New Roman"/>
              </w:rPr>
            </w:pPr>
          </w:p>
        </w:tc>
        <w:tc>
          <w:tcPr>
            <w:tcW w:w="2610" w:type="dxa"/>
            <w:shd w:val="clear" w:color="auto" w:fill="C5E0B3"/>
          </w:tcPr>
          <w:p w:rsidR="00BB2197" w:rsidRDefault="00BB2197" w:rsidP="00E7594F">
            <w:pPr>
              <w:spacing w:after="0"/>
              <w:rPr>
                <w:rFonts w:ascii="Times New Roman" w:hAnsi="Times New Roman"/>
                <w:b/>
              </w:rPr>
            </w:pPr>
            <w:r w:rsidRPr="009B6989">
              <w:rPr>
                <w:rFonts w:ascii="Times New Roman" w:hAnsi="Times New Roman"/>
                <w:b/>
              </w:rPr>
              <w:lastRenderedPageBreak/>
              <w:t>извор верификације</w:t>
            </w:r>
          </w:p>
          <w:p w:rsidR="00E7594F" w:rsidRPr="009B6989" w:rsidRDefault="00E7594F" w:rsidP="00E7594F">
            <w:pPr>
              <w:spacing w:after="0"/>
              <w:rPr>
                <w:rFonts w:ascii="Times New Roman" w:hAnsi="Times New Roman"/>
                <w:b/>
              </w:rPr>
            </w:pPr>
          </w:p>
          <w:p w:rsidR="00052BAB" w:rsidRDefault="00BB2197" w:rsidP="00E7594F">
            <w:pPr>
              <w:spacing w:after="0"/>
              <w:rPr>
                <w:rFonts w:ascii="Times New Roman" w:hAnsi="Times New Roman"/>
              </w:rPr>
            </w:pPr>
            <w:r w:rsidRPr="009B6989">
              <w:rPr>
                <w:rFonts w:ascii="Times New Roman" w:hAnsi="Times New Roman"/>
              </w:rPr>
              <w:t>1. Извештај Републичког</w:t>
            </w:r>
          </w:p>
          <w:p w:rsidR="00BB2197" w:rsidRPr="009B6989" w:rsidRDefault="00052BAB" w:rsidP="00052BAB">
            <w:pPr>
              <w:tabs>
                <w:tab w:val="left" w:pos="129"/>
              </w:tabs>
              <w:spacing w:after="0"/>
              <w:ind w:left="129" w:hanging="129"/>
              <w:rPr>
                <w:rFonts w:ascii="Times New Roman" w:hAnsi="Times New Roman"/>
              </w:rPr>
            </w:pPr>
            <w:r>
              <w:rPr>
                <w:rFonts w:ascii="Times New Roman" w:hAnsi="Times New Roman"/>
              </w:rPr>
              <w:t xml:space="preserve">    </w:t>
            </w:r>
            <w:r w:rsidR="00BB2197" w:rsidRPr="009B6989">
              <w:rPr>
                <w:rFonts w:ascii="Times New Roman" w:hAnsi="Times New Roman"/>
              </w:rPr>
              <w:t xml:space="preserve">јавног тужилаштва </w:t>
            </w:r>
          </w:p>
          <w:p w:rsidR="00BB2197" w:rsidRPr="009B6989" w:rsidRDefault="00BB2197" w:rsidP="00E7594F">
            <w:pPr>
              <w:spacing w:after="0"/>
              <w:rPr>
                <w:rFonts w:ascii="Times New Roman" w:hAnsi="Times New Roman"/>
                <w:b/>
              </w:rPr>
            </w:pPr>
          </w:p>
          <w:p w:rsidR="00BB2197" w:rsidRPr="009B6989" w:rsidRDefault="00BB2197" w:rsidP="00E7594F">
            <w:pPr>
              <w:spacing w:after="0"/>
              <w:ind w:left="129" w:hanging="129"/>
              <w:rPr>
                <w:rFonts w:ascii="Times New Roman" w:hAnsi="Times New Roman"/>
              </w:rPr>
            </w:pPr>
            <w:r w:rsidRPr="001D3FB0">
              <w:rPr>
                <w:rFonts w:ascii="Times New Roman" w:hAnsi="Times New Roman"/>
              </w:rPr>
              <w:t>2.</w:t>
            </w:r>
            <w:r w:rsidRPr="009B6989">
              <w:rPr>
                <w:rFonts w:ascii="Times New Roman" w:hAnsi="Times New Roman"/>
              </w:rPr>
              <w:t xml:space="preserve">Извештај Врховног </w:t>
            </w:r>
            <w:r w:rsidR="00052BAB">
              <w:rPr>
                <w:rFonts w:ascii="Times New Roman" w:hAnsi="Times New Roman"/>
              </w:rPr>
              <w:t xml:space="preserve">     </w:t>
            </w:r>
            <w:r w:rsidRPr="009B6989">
              <w:rPr>
                <w:rFonts w:ascii="Times New Roman" w:hAnsi="Times New Roman"/>
              </w:rPr>
              <w:t>касационог суда</w:t>
            </w:r>
          </w:p>
          <w:p w:rsidR="00BB2197" w:rsidRPr="009B6989" w:rsidRDefault="00BB2197" w:rsidP="00E7594F">
            <w:pPr>
              <w:spacing w:after="0"/>
              <w:rPr>
                <w:rFonts w:ascii="Times New Roman" w:hAnsi="Times New Roman"/>
                <w:b/>
              </w:rPr>
            </w:pPr>
          </w:p>
        </w:tc>
        <w:tc>
          <w:tcPr>
            <w:tcW w:w="2659" w:type="dxa"/>
            <w:shd w:val="clear" w:color="auto" w:fill="C5E0B3"/>
            <w:hideMark/>
          </w:tcPr>
          <w:p w:rsidR="00BB2197" w:rsidRPr="00FB34C9" w:rsidRDefault="00BB2197" w:rsidP="00FB34C9">
            <w:pPr>
              <w:spacing w:after="0"/>
              <w:rPr>
                <w:rFonts w:ascii="Times New Roman" w:hAnsi="Times New Roman"/>
              </w:rPr>
            </w:pPr>
          </w:p>
        </w:tc>
      </w:tr>
      <w:tr w:rsidR="00BB2197" w:rsidRPr="009B6989" w:rsidTr="00CC7BF5">
        <w:trPr>
          <w:trHeight w:val="493"/>
        </w:trPr>
        <w:tc>
          <w:tcPr>
            <w:tcW w:w="4230" w:type="dxa"/>
            <w:gridSpan w:val="2"/>
            <w:shd w:val="clear" w:color="auto" w:fill="C5E0B3"/>
            <w:noWrap/>
            <w:vAlign w:val="center"/>
            <w:hideMark/>
          </w:tcPr>
          <w:p w:rsidR="00BB2197" w:rsidRPr="009B6989" w:rsidRDefault="00BB2197" w:rsidP="00BB2197">
            <w:pPr>
              <w:rPr>
                <w:rFonts w:ascii="Times New Roman" w:hAnsi="Times New Roman"/>
              </w:rPr>
            </w:pPr>
            <w:r w:rsidRPr="009B6989">
              <w:rPr>
                <w:rFonts w:ascii="Times New Roman" w:hAnsi="Times New Roman"/>
              </w:rPr>
              <w:t>активност</w:t>
            </w:r>
          </w:p>
        </w:tc>
        <w:tc>
          <w:tcPr>
            <w:tcW w:w="1710" w:type="dxa"/>
            <w:shd w:val="clear" w:color="auto" w:fill="C5E0B3"/>
            <w:vAlign w:val="center"/>
            <w:hideMark/>
          </w:tcPr>
          <w:p w:rsidR="00BB2197" w:rsidRPr="009B6989" w:rsidRDefault="00BB2197" w:rsidP="00BB2197">
            <w:pPr>
              <w:rPr>
                <w:rFonts w:ascii="Times New Roman" w:hAnsi="Times New Roman"/>
              </w:rPr>
            </w:pPr>
            <w:r w:rsidRPr="009B6989">
              <w:rPr>
                <w:rFonts w:ascii="Times New Roman" w:hAnsi="Times New Roman"/>
              </w:rPr>
              <w:t>рок реализације</w:t>
            </w:r>
          </w:p>
        </w:tc>
        <w:tc>
          <w:tcPr>
            <w:tcW w:w="1980" w:type="dxa"/>
            <w:shd w:val="clear" w:color="auto" w:fill="C5E0B3"/>
            <w:vAlign w:val="center"/>
            <w:hideMark/>
          </w:tcPr>
          <w:p w:rsidR="00BB2197" w:rsidRPr="009B6989" w:rsidRDefault="00BB2197" w:rsidP="00BB2197">
            <w:pPr>
              <w:rPr>
                <w:rFonts w:ascii="Times New Roman" w:hAnsi="Times New Roman"/>
              </w:rPr>
            </w:pPr>
            <w:r w:rsidRPr="009B6989">
              <w:rPr>
                <w:rFonts w:ascii="Times New Roman" w:hAnsi="Times New Roman"/>
              </w:rPr>
              <w:t>потребна средства</w:t>
            </w:r>
          </w:p>
        </w:tc>
        <w:tc>
          <w:tcPr>
            <w:tcW w:w="1890" w:type="dxa"/>
            <w:shd w:val="clear" w:color="auto" w:fill="C5E0B3"/>
            <w:vAlign w:val="center"/>
            <w:hideMark/>
          </w:tcPr>
          <w:p w:rsidR="00BB2197" w:rsidRPr="009B6989" w:rsidRDefault="00BB2197" w:rsidP="00BB2197">
            <w:pPr>
              <w:rPr>
                <w:rFonts w:ascii="Times New Roman" w:hAnsi="Times New Roman"/>
              </w:rPr>
            </w:pPr>
            <w:r w:rsidRPr="009B6989">
              <w:rPr>
                <w:rFonts w:ascii="Times New Roman" w:hAnsi="Times New Roman"/>
              </w:rPr>
              <w:t>извор финансирања</w:t>
            </w:r>
          </w:p>
        </w:tc>
        <w:tc>
          <w:tcPr>
            <w:tcW w:w="2610" w:type="dxa"/>
            <w:shd w:val="clear" w:color="auto" w:fill="C5E0B3"/>
            <w:vAlign w:val="center"/>
            <w:hideMark/>
          </w:tcPr>
          <w:p w:rsidR="00BB2197" w:rsidRPr="009B6989" w:rsidRDefault="00BB2197" w:rsidP="00BB2197">
            <w:pPr>
              <w:rPr>
                <w:rFonts w:ascii="Times New Roman" w:hAnsi="Times New Roman"/>
              </w:rPr>
            </w:pPr>
            <w:r w:rsidRPr="009B6989">
              <w:rPr>
                <w:rFonts w:ascii="Times New Roman" w:hAnsi="Times New Roman"/>
              </w:rPr>
              <w:t>носиоци активности</w:t>
            </w:r>
          </w:p>
        </w:tc>
        <w:tc>
          <w:tcPr>
            <w:tcW w:w="2659" w:type="dxa"/>
            <w:shd w:val="clear" w:color="auto" w:fill="C5E0B3"/>
            <w:vAlign w:val="center"/>
            <w:hideMark/>
          </w:tcPr>
          <w:p w:rsidR="00BB2197" w:rsidRPr="009B6989" w:rsidRDefault="00BB2197" w:rsidP="00BB2197">
            <w:pPr>
              <w:rPr>
                <w:rFonts w:ascii="Times New Roman" w:hAnsi="Times New Roman"/>
                <w:bCs/>
              </w:rPr>
            </w:pPr>
            <w:r w:rsidRPr="009B6989">
              <w:rPr>
                <w:rFonts w:ascii="Times New Roman" w:hAnsi="Times New Roman"/>
                <w:bCs/>
              </w:rPr>
              <w:t>показатељи активности</w:t>
            </w:r>
          </w:p>
        </w:tc>
      </w:tr>
      <w:tr w:rsidR="00BB2197" w:rsidRPr="009B6989" w:rsidTr="003674E0">
        <w:trPr>
          <w:trHeight w:val="3041"/>
        </w:trPr>
        <w:tc>
          <w:tcPr>
            <w:tcW w:w="1260" w:type="dxa"/>
            <w:noWrap/>
            <w:vAlign w:val="center"/>
            <w:hideMark/>
          </w:tcPr>
          <w:p w:rsidR="00BB2197" w:rsidRPr="009B6989" w:rsidRDefault="00BB2197" w:rsidP="00BB2197">
            <w:pPr>
              <w:rPr>
                <w:rFonts w:ascii="Times New Roman" w:hAnsi="Times New Roman"/>
              </w:rPr>
            </w:pPr>
            <w:r w:rsidRPr="009B6989">
              <w:rPr>
                <w:rFonts w:ascii="Times New Roman" w:hAnsi="Times New Roman"/>
              </w:rPr>
              <w:t>3.3.1.</w:t>
            </w:r>
          </w:p>
        </w:tc>
        <w:tc>
          <w:tcPr>
            <w:tcW w:w="2970" w:type="dxa"/>
            <w:hideMark/>
          </w:tcPr>
          <w:p w:rsidR="00BB2197" w:rsidRPr="009B6989" w:rsidRDefault="00BB2197" w:rsidP="00BB2197">
            <w:pPr>
              <w:rPr>
                <w:rFonts w:ascii="Times New Roman" w:hAnsi="Times New Roman"/>
              </w:rPr>
            </w:pPr>
            <w:r w:rsidRPr="009B6989">
              <w:rPr>
                <w:rFonts w:ascii="Times New Roman" w:hAnsi="Times New Roman"/>
              </w:rPr>
              <w:t>Унапредити систем информисања жртава трговине људима о правима из члана 4. Директиве 2012/29 ЕУ, а посебно у погледу права на остварење имовинскоправног захтева у кривичном поступку (веза са активношћу  3.7.1.18. из Акционог плана за Поглавље 23)</w:t>
            </w:r>
          </w:p>
        </w:tc>
        <w:tc>
          <w:tcPr>
            <w:tcW w:w="1710" w:type="dxa"/>
            <w:hideMark/>
          </w:tcPr>
          <w:p w:rsidR="00BB2197" w:rsidRPr="00C85547" w:rsidRDefault="00BB2197" w:rsidP="00BB2197">
            <w:pPr>
              <w:rPr>
                <w:rFonts w:ascii="Times New Roman" w:hAnsi="Times New Roman"/>
              </w:rPr>
            </w:pPr>
            <w:r w:rsidRPr="009B6989">
              <w:rPr>
                <w:rFonts w:ascii="Times New Roman" w:hAnsi="Times New Roman"/>
              </w:rPr>
              <w:t>2019-2020</w:t>
            </w:r>
            <w:r w:rsidR="00C85547">
              <w:rPr>
                <w:rFonts w:ascii="Times New Roman" w:hAnsi="Times New Roman"/>
              </w:rPr>
              <w:t>. година</w:t>
            </w:r>
          </w:p>
        </w:tc>
        <w:tc>
          <w:tcPr>
            <w:tcW w:w="1980" w:type="dxa"/>
            <w:hideMark/>
          </w:tcPr>
          <w:p w:rsidR="00BB2197" w:rsidRPr="009B6989" w:rsidRDefault="00BF1D9F" w:rsidP="00413B59">
            <w:pPr>
              <w:rPr>
                <w:rFonts w:ascii="Times New Roman" w:hAnsi="Times New Roman"/>
              </w:rPr>
            </w:pPr>
            <w:r>
              <w:rPr>
                <w:rFonts w:ascii="Times New Roman" w:hAnsi="Times New Roman"/>
              </w:rPr>
              <w:t xml:space="preserve">Пројекат </w:t>
            </w:r>
            <w:r w:rsidR="00BB2197" w:rsidRPr="00805183">
              <w:rPr>
                <w:rFonts w:ascii="Times New Roman" w:hAnsi="Times New Roman"/>
              </w:rPr>
              <w:t>Савет</w:t>
            </w:r>
            <w:r w:rsidR="00413B59">
              <w:rPr>
                <w:rFonts w:ascii="Times New Roman" w:hAnsi="Times New Roman"/>
              </w:rPr>
              <w:t>а</w:t>
            </w:r>
            <w:r w:rsidR="00BB2197" w:rsidRPr="00805183">
              <w:rPr>
                <w:rFonts w:ascii="Times New Roman" w:hAnsi="Times New Roman"/>
              </w:rPr>
              <w:t xml:space="preserve"> Европе „Превенција и борба против трговине људима у Србији</w:t>
            </w:r>
            <w:r w:rsidR="00C152E9" w:rsidRPr="009A0CFB">
              <w:rPr>
                <w:rFonts w:ascii="Times New Roman" w:hAnsi="Times New Roman"/>
                <w:color w:val="000000" w:themeColor="text1"/>
              </w:rPr>
              <w:t>”</w:t>
            </w:r>
            <w:r w:rsidR="0002524D" w:rsidRPr="0002524D">
              <w:rPr>
                <w:rFonts w:ascii="Times New Roman" w:hAnsi="Times New Roman"/>
              </w:rPr>
              <w:t>(470.000 ЕУР укупна вредност пројекта)</w:t>
            </w:r>
          </w:p>
        </w:tc>
        <w:tc>
          <w:tcPr>
            <w:tcW w:w="1890" w:type="dxa"/>
            <w:hideMark/>
          </w:tcPr>
          <w:p w:rsidR="00BB2197" w:rsidRPr="008A33AB" w:rsidRDefault="00BB2197" w:rsidP="00BB2197">
            <w:pPr>
              <w:rPr>
                <w:rFonts w:ascii="Times New Roman" w:hAnsi="Times New Roman"/>
              </w:rPr>
            </w:pPr>
            <w:r>
              <w:rPr>
                <w:rFonts w:ascii="Times New Roman" w:hAnsi="Times New Roman"/>
              </w:rPr>
              <w:t>донације</w:t>
            </w:r>
          </w:p>
          <w:p w:rsidR="00BB2197" w:rsidRPr="009B6989" w:rsidRDefault="00BB2197" w:rsidP="00BB2197">
            <w:pPr>
              <w:rPr>
                <w:rFonts w:ascii="Times New Roman" w:hAnsi="Times New Roman"/>
              </w:rPr>
            </w:pPr>
          </w:p>
        </w:tc>
        <w:tc>
          <w:tcPr>
            <w:tcW w:w="2610" w:type="dxa"/>
            <w:hideMark/>
          </w:tcPr>
          <w:p w:rsidR="00E57485" w:rsidRDefault="00BB2197" w:rsidP="00E57485">
            <w:pPr>
              <w:spacing w:after="0"/>
              <w:rPr>
                <w:rFonts w:ascii="Times New Roman" w:hAnsi="Times New Roman"/>
              </w:rPr>
            </w:pPr>
            <w:r w:rsidRPr="009B6989">
              <w:rPr>
                <w:rFonts w:ascii="Times New Roman" w:hAnsi="Times New Roman"/>
                <w:b/>
              </w:rPr>
              <w:t>Министарство унутрашњих послова</w:t>
            </w:r>
            <w:r w:rsidRPr="009B6989">
              <w:rPr>
                <w:rFonts w:ascii="Times New Roman" w:hAnsi="Times New Roman"/>
              </w:rPr>
              <w:t xml:space="preserve">, Републичко јавно тужилаштво, </w:t>
            </w:r>
          </w:p>
          <w:p w:rsidR="00BB2197" w:rsidRPr="009B6989" w:rsidRDefault="00BB2197" w:rsidP="00E57485">
            <w:pPr>
              <w:spacing w:after="0"/>
              <w:rPr>
                <w:rFonts w:ascii="Times New Roman" w:hAnsi="Times New Roman"/>
              </w:rPr>
            </w:pPr>
            <w:r w:rsidRPr="009B6989">
              <w:rPr>
                <w:rFonts w:ascii="Times New Roman" w:hAnsi="Times New Roman"/>
              </w:rPr>
              <w:t xml:space="preserve">Центар за заштиту жртава трговине људима и партнери </w:t>
            </w:r>
          </w:p>
        </w:tc>
        <w:tc>
          <w:tcPr>
            <w:tcW w:w="2659" w:type="dxa"/>
            <w:hideMark/>
          </w:tcPr>
          <w:p w:rsidR="00BB2197" w:rsidRPr="001D3FB0" w:rsidRDefault="00BB2197" w:rsidP="00BB2197">
            <w:pPr>
              <w:pStyle w:val="ListParagraph"/>
              <w:numPr>
                <w:ilvl w:val="0"/>
                <w:numId w:val="11"/>
              </w:numPr>
              <w:ind w:left="234" w:hanging="234"/>
              <w:rPr>
                <w:rFonts w:ascii="Times New Roman" w:hAnsi="Times New Roman"/>
              </w:rPr>
            </w:pPr>
            <w:r w:rsidRPr="001D3FB0">
              <w:rPr>
                <w:rFonts w:ascii="Times New Roman" w:hAnsi="Times New Roman"/>
              </w:rPr>
              <w:t>Израђена брошура са правима жртава у складу са чланом 4 Директиве 2012/29/ЕУ</w:t>
            </w:r>
          </w:p>
          <w:p w:rsidR="00BB2197" w:rsidRPr="003674E0" w:rsidRDefault="00BB2197" w:rsidP="00BB2197">
            <w:pPr>
              <w:pStyle w:val="ListParagraph"/>
              <w:numPr>
                <w:ilvl w:val="0"/>
                <w:numId w:val="11"/>
              </w:numPr>
              <w:ind w:left="234" w:hanging="234"/>
              <w:rPr>
                <w:rFonts w:ascii="Times New Roman" w:hAnsi="Times New Roman"/>
              </w:rPr>
            </w:pPr>
            <w:r w:rsidRPr="001D3FB0">
              <w:rPr>
                <w:rFonts w:ascii="Times New Roman" w:hAnsi="Times New Roman"/>
              </w:rPr>
              <w:t xml:space="preserve">Израђена брошура је доступна у свим полицијским станицама, јавним тужилаштвима и судовима </w:t>
            </w:r>
          </w:p>
        </w:tc>
      </w:tr>
      <w:tr w:rsidR="00BB2197" w:rsidRPr="009B6989" w:rsidTr="00CC7BF5">
        <w:trPr>
          <w:trHeight w:val="567"/>
        </w:trPr>
        <w:tc>
          <w:tcPr>
            <w:tcW w:w="1260" w:type="dxa"/>
            <w:noWrap/>
            <w:vAlign w:val="center"/>
            <w:hideMark/>
          </w:tcPr>
          <w:p w:rsidR="00BB2197" w:rsidRPr="009B6989" w:rsidRDefault="00BB2197" w:rsidP="00BB2197">
            <w:pPr>
              <w:rPr>
                <w:rFonts w:ascii="Times New Roman" w:hAnsi="Times New Roman"/>
              </w:rPr>
            </w:pPr>
            <w:r w:rsidRPr="009B6989">
              <w:rPr>
                <w:rFonts w:ascii="Times New Roman" w:hAnsi="Times New Roman"/>
              </w:rPr>
              <w:t>3.3.2.</w:t>
            </w:r>
          </w:p>
        </w:tc>
        <w:tc>
          <w:tcPr>
            <w:tcW w:w="2970" w:type="dxa"/>
            <w:hideMark/>
          </w:tcPr>
          <w:p w:rsidR="00BB2197" w:rsidRPr="009B6989" w:rsidRDefault="00BB2197" w:rsidP="00BB2197">
            <w:pPr>
              <w:rPr>
                <w:rFonts w:ascii="Times New Roman" w:hAnsi="Times New Roman"/>
              </w:rPr>
            </w:pPr>
            <w:r w:rsidRPr="009B6989">
              <w:rPr>
                <w:rFonts w:ascii="Times New Roman" w:hAnsi="Times New Roman"/>
              </w:rPr>
              <w:t>Организовати и спровести обуке јавних тужилаца и судија на тему одлучивања о имовинскоправном захтеву жртве у кривичном поступку</w:t>
            </w:r>
          </w:p>
        </w:tc>
        <w:tc>
          <w:tcPr>
            <w:tcW w:w="1710" w:type="dxa"/>
            <w:hideMark/>
          </w:tcPr>
          <w:p w:rsidR="00BB2197" w:rsidRPr="00C85547" w:rsidRDefault="00BB2197" w:rsidP="00BB2197">
            <w:pPr>
              <w:rPr>
                <w:rFonts w:ascii="Times New Roman" w:hAnsi="Times New Roman"/>
              </w:rPr>
            </w:pPr>
            <w:r w:rsidRPr="009B6989">
              <w:rPr>
                <w:rFonts w:ascii="Times New Roman" w:hAnsi="Times New Roman"/>
              </w:rPr>
              <w:t>2019-2020</w:t>
            </w:r>
            <w:r w:rsidR="00C85547">
              <w:rPr>
                <w:rFonts w:ascii="Times New Roman" w:hAnsi="Times New Roman"/>
              </w:rPr>
              <w:t>. година</w:t>
            </w:r>
          </w:p>
        </w:tc>
        <w:tc>
          <w:tcPr>
            <w:tcW w:w="1980" w:type="dxa"/>
            <w:hideMark/>
          </w:tcPr>
          <w:p w:rsidR="00782EB9" w:rsidRDefault="00BB2197" w:rsidP="001C430E">
            <w:pPr>
              <w:spacing w:after="0"/>
              <w:rPr>
                <w:rFonts w:ascii="Times New Roman" w:hAnsi="Times New Roman"/>
              </w:rPr>
            </w:pPr>
            <w:r w:rsidRPr="009B6989">
              <w:rPr>
                <w:rFonts w:ascii="Times New Roman" w:hAnsi="Times New Roman"/>
              </w:rPr>
              <w:t xml:space="preserve">ОЕБС </w:t>
            </w:r>
          </w:p>
          <w:p w:rsidR="001C430E" w:rsidRPr="00D44150" w:rsidRDefault="00782EB9" w:rsidP="001C430E">
            <w:pPr>
              <w:spacing w:after="0"/>
              <w:rPr>
                <w:rFonts w:ascii="Times New Roman" w:hAnsi="Times New Roman"/>
              </w:rPr>
            </w:pPr>
            <w:r>
              <w:rPr>
                <w:rFonts w:ascii="Times New Roman" w:hAnsi="Times New Roman"/>
              </w:rPr>
              <w:t>350.000 РСД</w:t>
            </w:r>
          </w:p>
          <w:p w:rsidR="001C430E" w:rsidRDefault="00BB2197" w:rsidP="001C430E">
            <w:pPr>
              <w:spacing w:after="0"/>
              <w:rPr>
                <w:rFonts w:ascii="Times New Roman" w:hAnsi="Times New Roman"/>
              </w:rPr>
            </w:pPr>
            <w:r w:rsidRPr="009B6989">
              <w:rPr>
                <w:rFonts w:ascii="Times New Roman" w:hAnsi="Times New Roman"/>
              </w:rPr>
              <w:t xml:space="preserve">ИПА 2016 </w:t>
            </w:r>
            <w:r>
              <w:rPr>
                <w:rFonts w:ascii="Times New Roman" w:hAnsi="Times New Roman"/>
              </w:rPr>
              <w:t>„</w:t>
            </w:r>
            <w:r w:rsidRPr="009B6989">
              <w:rPr>
                <w:rFonts w:ascii="Times New Roman" w:hAnsi="Times New Roman"/>
              </w:rPr>
              <w:t>Подршка жртвама и сведоцима кривичних дела у Србији</w:t>
            </w:r>
            <w:r w:rsidR="00C152E9" w:rsidRPr="009A0CFB">
              <w:rPr>
                <w:rFonts w:ascii="Times New Roman" w:hAnsi="Times New Roman"/>
                <w:color w:val="000000" w:themeColor="text1"/>
              </w:rPr>
              <w:t>”</w:t>
            </w:r>
          </w:p>
          <w:p w:rsidR="00BB2197" w:rsidRPr="009B6989" w:rsidRDefault="00685B1F" w:rsidP="001C430E">
            <w:pPr>
              <w:spacing w:after="0"/>
              <w:rPr>
                <w:rFonts w:ascii="Times New Roman" w:hAnsi="Times New Roman"/>
              </w:rPr>
            </w:pPr>
            <w:r>
              <w:rPr>
                <w:rFonts w:ascii="Times New Roman" w:hAnsi="Times New Roman"/>
              </w:rPr>
              <w:t>600.000. РСД</w:t>
            </w:r>
          </w:p>
        </w:tc>
        <w:tc>
          <w:tcPr>
            <w:tcW w:w="1890" w:type="dxa"/>
            <w:hideMark/>
          </w:tcPr>
          <w:p w:rsidR="00BB2197" w:rsidRPr="009B6989" w:rsidRDefault="001C430E" w:rsidP="00BB2197">
            <w:pPr>
              <w:rPr>
                <w:rFonts w:ascii="Times New Roman" w:hAnsi="Times New Roman"/>
              </w:rPr>
            </w:pPr>
            <w:r>
              <w:rPr>
                <w:rFonts w:ascii="Times New Roman" w:hAnsi="Times New Roman"/>
              </w:rPr>
              <w:t>Д</w:t>
            </w:r>
            <w:r w:rsidR="00BB2197">
              <w:rPr>
                <w:rFonts w:ascii="Times New Roman" w:hAnsi="Times New Roman"/>
              </w:rPr>
              <w:t>онације</w:t>
            </w:r>
          </w:p>
        </w:tc>
        <w:tc>
          <w:tcPr>
            <w:tcW w:w="2610" w:type="dxa"/>
            <w:hideMark/>
          </w:tcPr>
          <w:p w:rsidR="00BB2197" w:rsidRPr="00341CE2" w:rsidRDefault="00BB2197" w:rsidP="00BB2197">
            <w:pPr>
              <w:rPr>
                <w:rFonts w:ascii="Times New Roman" w:hAnsi="Times New Roman"/>
              </w:rPr>
            </w:pPr>
            <w:r w:rsidRPr="009B6989">
              <w:rPr>
                <w:rFonts w:ascii="Times New Roman" w:hAnsi="Times New Roman"/>
                <w:b/>
              </w:rPr>
              <w:t xml:space="preserve">Правосудна академија, </w:t>
            </w:r>
            <w:r w:rsidRPr="009B6989">
              <w:rPr>
                <w:rFonts w:ascii="Times New Roman" w:hAnsi="Times New Roman"/>
              </w:rPr>
              <w:t>Врховни касациони суд,</w:t>
            </w:r>
            <w:r w:rsidR="00341CE2">
              <w:rPr>
                <w:rFonts w:ascii="Times New Roman" w:hAnsi="Times New Roman"/>
              </w:rPr>
              <w:t xml:space="preserve"> Републичко јавно тужилаштво</w:t>
            </w:r>
            <w:r w:rsidRPr="009B6989">
              <w:rPr>
                <w:rFonts w:ascii="Times New Roman" w:hAnsi="Times New Roman"/>
              </w:rPr>
              <w:t xml:space="preserve"> и партнери</w:t>
            </w:r>
          </w:p>
        </w:tc>
        <w:tc>
          <w:tcPr>
            <w:tcW w:w="2659" w:type="dxa"/>
            <w:hideMark/>
          </w:tcPr>
          <w:p w:rsidR="00E7594F" w:rsidRDefault="00BB2197" w:rsidP="00646E8C">
            <w:pPr>
              <w:spacing w:after="0"/>
              <w:rPr>
                <w:rFonts w:ascii="Times New Roman" w:hAnsi="Times New Roman"/>
              </w:rPr>
            </w:pPr>
            <w:r w:rsidRPr="009B6989">
              <w:rPr>
                <w:rFonts w:ascii="Times New Roman" w:hAnsi="Times New Roman"/>
              </w:rPr>
              <w:t xml:space="preserve">1. Број организованх </w:t>
            </w:r>
          </w:p>
          <w:p w:rsidR="00BB2197" w:rsidRPr="009B6989" w:rsidRDefault="00D44150" w:rsidP="00646E8C">
            <w:pPr>
              <w:spacing w:after="0"/>
              <w:rPr>
                <w:rFonts w:ascii="Times New Roman" w:hAnsi="Times New Roman"/>
              </w:rPr>
            </w:pPr>
            <w:r>
              <w:rPr>
                <w:rFonts w:ascii="Times New Roman" w:hAnsi="Times New Roman"/>
              </w:rPr>
              <w:t xml:space="preserve">    о</w:t>
            </w:r>
            <w:r w:rsidR="00BB2197" w:rsidRPr="009B6989">
              <w:rPr>
                <w:rFonts w:ascii="Times New Roman" w:hAnsi="Times New Roman"/>
              </w:rPr>
              <w:t>бука</w:t>
            </w:r>
            <w:r>
              <w:rPr>
                <w:rFonts w:ascii="Times New Roman" w:hAnsi="Times New Roman"/>
              </w:rPr>
              <w:t>;</w:t>
            </w:r>
            <w:r w:rsidR="00BB2197" w:rsidRPr="009B6989">
              <w:rPr>
                <w:rFonts w:ascii="Times New Roman" w:hAnsi="Times New Roman"/>
              </w:rPr>
              <w:t xml:space="preserve"> </w:t>
            </w:r>
          </w:p>
          <w:p w:rsidR="00BB2197" w:rsidRPr="00D44150" w:rsidRDefault="00BB2197" w:rsidP="00646E8C">
            <w:pPr>
              <w:spacing w:after="0"/>
              <w:ind w:left="234" w:hanging="234"/>
              <w:rPr>
                <w:rFonts w:ascii="Times New Roman" w:hAnsi="Times New Roman"/>
              </w:rPr>
            </w:pPr>
            <w:r w:rsidRPr="009B6989">
              <w:rPr>
                <w:rFonts w:ascii="Times New Roman" w:hAnsi="Times New Roman"/>
              </w:rPr>
              <w:t>2. Број јавних тужилаца који су прошли обуку</w:t>
            </w:r>
            <w:r w:rsidR="00D44150">
              <w:rPr>
                <w:rFonts w:ascii="Times New Roman" w:hAnsi="Times New Roman"/>
              </w:rPr>
              <w:t>;</w:t>
            </w:r>
          </w:p>
          <w:p w:rsidR="00BB2197" w:rsidRPr="009B6989" w:rsidRDefault="00BB2197" w:rsidP="00646E8C">
            <w:pPr>
              <w:spacing w:after="0"/>
              <w:ind w:left="234" w:hanging="234"/>
              <w:rPr>
                <w:rFonts w:ascii="Times New Roman" w:hAnsi="Times New Roman"/>
              </w:rPr>
            </w:pPr>
            <w:r w:rsidRPr="009B6989">
              <w:rPr>
                <w:rFonts w:ascii="Times New Roman" w:hAnsi="Times New Roman"/>
              </w:rPr>
              <w:t>3. Број судија који су прошли обуку</w:t>
            </w:r>
          </w:p>
        </w:tc>
      </w:tr>
    </w:tbl>
    <w:p w:rsidR="00574FA5" w:rsidRDefault="00574FA5">
      <w:pPr>
        <w:rPr>
          <w:rFonts w:ascii="Times New Roman" w:hAnsi="Times New Roman"/>
        </w:rPr>
      </w:pPr>
    </w:p>
    <w:p w:rsidR="001C430E" w:rsidRPr="009B6989" w:rsidRDefault="001C430E">
      <w:pPr>
        <w:rPr>
          <w:rFonts w:ascii="Times New Roman" w:hAnsi="Times New Roman"/>
        </w:rPr>
      </w:pPr>
    </w:p>
    <w:tbl>
      <w:tblPr>
        <w:tblW w:w="1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2970"/>
        <w:gridCol w:w="1710"/>
        <w:gridCol w:w="2160"/>
        <w:gridCol w:w="1980"/>
        <w:gridCol w:w="1980"/>
        <w:gridCol w:w="2700"/>
      </w:tblGrid>
      <w:tr w:rsidR="00574FA5" w:rsidRPr="009B6989" w:rsidTr="00E7594F">
        <w:trPr>
          <w:trHeight w:val="390"/>
          <w:jc w:val="center"/>
        </w:trPr>
        <w:tc>
          <w:tcPr>
            <w:tcW w:w="1345" w:type="dxa"/>
            <w:vMerge w:val="restart"/>
            <w:shd w:val="clear" w:color="auto" w:fill="D5DCE4"/>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lastRenderedPageBreak/>
              <w:t>ОПШТИ ЦИЉ</w:t>
            </w:r>
          </w:p>
        </w:tc>
        <w:tc>
          <w:tcPr>
            <w:tcW w:w="4680" w:type="dxa"/>
            <w:gridSpan w:val="2"/>
            <w:vMerge w:val="restart"/>
            <w:shd w:val="clear" w:color="auto" w:fill="D5DCE4"/>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Обезбеђен континуирани свеобухватан одговор друштва на трговину људима, у складу са динамиком нових изазова, ризика и претњи, кроз унапређен систем превенције,</w:t>
            </w:r>
            <w:r w:rsidR="009D3288">
              <w:rPr>
                <w:rFonts w:ascii="Times New Roman" w:hAnsi="Times New Roman"/>
                <w:b/>
                <w:bCs/>
              </w:rPr>
              <w:t xml:space="preserve"> </w:t>
            </w:r>
            <w:r w:rsidRPr="009B6989">
              <w:rPr>
                <w:rFonts w:ascii="Times New Roman" w:hAnsi="Times New Roman"/>
                <w:b/>
                <w:bCs/>
              </w:rPr>
              <w:t>помоћи и заштите жртава и сузбијања трговине људима, посебно женама и децом функционалним повезивањем и институционалном изградњом капацитета свих партне</w:t>
            </w:r>
            <w:r w:rsidR="00D032CF" w:rsidRPr="009B6989">
              <w:rPr>
                <w:rFonts w:ascii="Times New Roman" w:hAnsi="Times New Roman"/>
                <w:b/>
                <w:bCs/>
              </w:rPr>
              <w:t>ра</w:t>
            </w:r>
          </w:p>
        </w:tc>
        <w:tc>
          <w:tcPr>
            <w:tcW w:w="8820" w:type="dxa"/>
            <w:gridSpan w:val="4"/>
            <w:tcBorders>
              <w:right w:val="single" w:sz="4" w:space="0" w:color="auto"/>
            </w:tcBorders>
            <w:shd w:val="clear" w:color="auto" w:fill="D5DCE4"/>
            <w:noWrap/>
            <w:vAlign w:val="center"/>
            <w:hideMark/>
          </w:tcPr>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b/>
              </w:rPr>
              <w:t>показатељ ефекта</w:t>
            </w:r>
            <w:r w:rsidRPr="009B6989">
              <w:rPr>
                <w:rFonts w:ascii="Times New Roman" w:hAnsi="Times New Roman"/>
                <w:color w:val="000000"/>
              </w:rPr>
              <w:t>испуњени минимални стандарди поштовања и заштите људских права као одговор на трогвину људима</w:t>
            </w:r>
          </w:p>
        </w:tc>
      </w:tr>
      <w:tr w:rsidR="00574FA5" w:rsidRPr="009B6989" w:rsidTr="00E7594F">
        <w:trPr>
          <w:trHeight w:val="1380"/>
          <w:jc w:val="center"/>
        </w:trPr>
        <w:tc>
          <w:tcPr>
            <w:tcW w:w="1345" w:type="dxa"/>
            <w:vMerge/>
            <w:shd w:val="clear" w:color="auto" w:fill="D5DCE4"/>
            <w:vAlign w:val="center"/>
            <w:hideMark/>
          </w:tcPr>
          <w:p w:rsidR="00574FA5" w:rsidRPr="009B6989" w:rsidRDefault="00574FA5" w:rsidP="006A5D7E">
            <w:pPr>
              <w:spacing w:after="0" w:line="240" w:lineRule="auto"/>
              <w:rPr>
                <w:rFonts w:ascii="Times New Roman" w:hAnsi="Times New Roman"/>
                <w:b/>
                <w:bCs/>
              </w:rPr>
            </w:pPr>
          </w:p>
        </w:tc>
        <w:tc>
          <w:tcPr>
            <w:tcW w:w="4680" w:type="dxa"/>
            <w:gridSpan w:val="2"/>
            <w:vMerge/>
            <w:shd w:val="clear" w:color="auto" w:fill="D5DCE4"/>
            <w:vAlign w:val="center"/>
            <w:hideMark/>
          </w:tcPr>
          <w:p w:rsidR="00574FA5" w:rsidRPr="009B6989" w:rsidRDefault="00574FA5" w:rsidP="006A5D7E">
            <w:pPr>
              <w:spacing w:after="0" w:line="240" w:lineRule="auto"/>
              <w:rPr>
                <w:rFonts w:ascii="Times New Roman" w:hAnsi="Times New Roman"/>
                <w:b/>
                <w:bCs/>
              </w:rPr>
            </w:pPr>
          </w:p>
        </w:tc>
        <w:tc>
          <w:tcPr>
            <w:tcW w:w="2160" w:type="dxa"/>
            <w:shd w:val="clear" w:color="auto" w:fill="D5DCE4"/>
            <w:hideMark/>
          </w:tcPr>
          <w:p w:rsidR="00574FA5" w:rsidRPr="009B6989" w:rsidRDefault="00574FA5" w:rsidP="006A5D7E">
            <w:pPr>
              <w:spacing w:after="0" w:line="240" w:lineRule="auto"/>
              <w:jc w:val="center"/>
              <w:rPr>
                <w:rFonts w:ascii="Times New Roman" w:hAnsi="Times New Roman"/>
                <w:color w:val="000000"/>
              </w:rPr>
            </w:pPr>
            <w:r w:rsidRPr="009B6989">
              <w:rPr>
                <w:rFonts w:ascii="Times New Roman" w:hAnsi="Times New Roman"/>
                <w:b/>
                <w:color w:val="000000"/>
              </w:rPr>
              <w:t>полазна вредност (2019</w:t>
            </w:r>
            <w:r w:rsidRPr="009B6989">
              <w:rPr>
                <w:rFonts w:ascii="Times New Roman" w:hAnsi="Times New Roman"/>
                <w:color w:val="000000"/>
              </w:rPr>
              <w:t>)</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Положај у извештају о напретку ЕУ, ГРЕТА, ТИП</w:t>
            </w:r>
          </w:p>
        </w:tc>
        <w:tc>
          <w:tcPr>
            <w:tcW w:w="1980" w:type="dxa"/>
            <w:shd w:val="clear" w:color="auto" w:fill="D5DCE4"/>
            <w:hideMark/>
          </w:tcPr>
          <w:p w:rsidR="00574FA5" w:rsidRPr="009B6989" w:rsidRDefault="00574FA5" w:rsidP="00B64760">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Положај у извештају о напретку ЕУ, ГРЕТА, ТИП</w:t>
            </w:r>
          </w:p>
        </w:tc>
        <w:tc>
          <w:tcPr>
            <w:tcW w:w="4680" w:type="dxa"/>
            <w:gridSpan w:val="2"/>
            <w:tcBorders>
              <w:right w:val="single" w:sz="4" w:space="0" w:color="auto"/>
            </w:tcBorders>
            <w:shd w:val="clear" w:color="auto" w:fill="D5DCE4"/>
            <w:hideMark/>
          </w:tcPr>
          <w:p w:rsidR="00574FA5" w:rsidRPr="009B6989" w:rsidRDefault="00574FA5" w:rsidP="00B64760">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574FA5" w:rsidRPr="009B6989" w:rsidRDefault="00574FA5" w:rsidP="006A5D7E">
            <w:pPr>
              <w:spacing w:after="0" w:line="240" w:lineRule="auto"/>
              <w:rPr>
                <w:rFonts w:ascii="Times New Roman" w:hAnsi="Times New Roman"/>
                <w:color w:val="000000"/>
              </w:rPr>
            </w:pP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о напретку ЕУ</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ГРЕТА</w:t>
            </w:r>
          </w:p>
          <w:p w:rsidR="00574FA5" w:rsidRPr="009B6989" w:rsidRDefault="00574FA5" w:rsidP="006A5D7E">
            <w:pPr>
              <w:spacing w:after="0" w:line="240" w:lineRule="auto"/>
              <w:rPr>
                <w:rFonts w:ascii="Times New Roman" w:hAnsi="Times New Roman"/>
                <w:b/>
                <w:color w:val="000000"/>
              </w:rPr>
            </w:pPr>
            <w:r w:rsidRPr="009B6989">
              <w:rPr>
                <w:rFonts w:ascii="Times New Roman" w:hAnsi="Times New Roman"/>
                <w:color w:val="000000"/>
              </w:rPr>
              <w:t>ТИП извештај</w:t>
            </w:r>
          </w:p>
        </w:tc>
      </w:tr>
      <w:tr w:rsidR="00574FA5" w:rsidRPr="009B6989" w:rsidTr="00E7594F">
        <w:trPr>
          <w:trHeight w:val="315"/>
          <w:jc w:val="center"/>
        </w:trPr>
        <w:tc>
          <w:tcPr>
            <w:tcW w:w="1345" w:type="dxa"/>
            <w:vMerge w:val="restart"/>
            <w:shd w:val="clear" w:color="auto" w:fill="F7CAAC"/>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4. ПОСЕБАН ЦИЉ</w:t>
            </w:r>
          </w:p>
        </w:tc>
        <w:tc>
          <w:tcPr>
            <w:tcW w:w="4680" w:type="dxa"/>
            <w:gridSpan w:val="2"/>
            <w:vMerge w:val="restart"/>
            <w:shd w:val="clear" w:color="auto" w:fill="F7CAAC"/>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Унапређен систем идентификације, заштите, помоћи и подршке жртвама трговине људима кроз дугорочне и одрживе програме социјалног укључивања</w:t>
            </w:r>
          </w:p>
        </w:tc>
        <w:tc>
          <w:tcPr>
            <w:tcW w:w="8820" w:type="dxa"/>
            <w:gridSpan w:val="4"/>
            <w:tcBorders>
              <w:right w:val="single" w:sz="4" w:space="0" w:color="auto"/>
            </w:tcBorders>
            <w:shd w:val="clear" w:color="auto" w:fill="F7CAAC"/>
            <w:noWrap/>
            <w:vAlign w:val="center"/>
            <w:hideMark/>
          </w:tcPr>
          <w:p w:rsidR="00D032CF" w:rsidRPr="009B6989" w:rsidRDefault="00574FA5" w:rsidP="006A5D7E">
            <w:pPr>
              <w:spacing w:after="0" w:line="240" w:lineRule="auto"/>
              <w:jc w:val="both"/>
              <w:rPr>
                <w:rFonts w:ascii="Times New Roman" w:hAnsi="Times New Roman"/>
                <w:color w:val="000000"/>
              </w:rPr>
            </w:pPr>
            <w:r w:rsidRPr="009B6989">
              <w:rPr>
                <w:rFonts w:ascii="Times New Roman" w:hAnsi="Times New Roman"/>
                <w:b/>
                <w:color w:val="000000"/>
              </w:rPr>
              <w:t>показатељ исхода:</w:t>
            </w:r>
            <w:r w:rsidRPr="009B6989">
              <w:rPr>
                <w:rFonts w:ascii="Times New Roman" w:hAnsi="Times New Roman"/>
                <w:color w:val="000000"/>
              </w:rPr>
              <w:t xml:space="preserve"> повећан напор у и</w:t>
            </w:r>
            <w:r w:rsidR="00D032CF" w:rsidRPr="009B6989">
              <w:rPr>
                <w:rFonts w:ascii="Times New Roman" w:hAnsi="Times New Roman"/>
                <w:color w:val="000000"/>
              </w:rPr>
              <w:t>дентификацији и заштити жртава;</w:t>
            </w:r>
          </w:p>
          <w:p w:rsidR="00574FA5" w:rsidRPr="009B6989" w:rsidRDefault="00574FA5" w:rsidP="00512745">
            <w:pPr>
              <w:spacing w:after="0" w:line="240" w:lineRule="auto"/>
              <w:jc w:val="both"/>
              <w:rPr>
                <w:rFonts w:ascii="Times New Roman" w:hAnsi="Times New Roman"/>
                <w:b/>
                <w:color w:val="000000"/>
              </w:rPr>
            </w:pPr>
            <w:r w:rsidRPr="009B6989">
              <w:rPr>
                <w:rFonts w:ascii="Times New Roman" w:hAnsi="Times New Roman"/>
                <w:color w:val="000000"/>
              </w:rPr>
              <w:t>обезбеђено поштовање и заштита људских права кроз дугорочне и одрживе п</w:t>
            </w:r>
            <w:r w:rsidR="00512745" w:rsidRPr="009B6989">
              <w:rPr>
                <w:rFonts w:ascii="Times New Roman" w:hAnsi="Times New Roman"/>
                <w:color w:val="000000"/>
              </w:rPr>
              <w:t xml:space="preserve">рограме социјалног укључивања; </w:t>
            </w:r>
          </w:p>
        </w:tc>
      </w:tr>
      <w:tr w:rsidR="00574FA5" w:rsidRPr="009B6989" w:rsidTr="00E7594F">
        <w:trPr>
          <w:trHeight w:val="750"/>
          <w:jc w:val="center"/>
        </w:trPr>
        <w:tc>
          <w:tcPr>
            <w:tcW w:w="1345" w:type="dxa"/>
            <w:vMerge/>
            <w:shd w:val="clear" w:color="auto" w:fill="F7CAAC"/>
            <w:vAlign w:val="center"/>
            <w:hideMark/>
          </w:tcPr>
          <w:p w:rsidR="00574FA5" w:rsidRPr="009B6989" w:rsidRDefault="00574FA5" w:rsidP="006A5D7E">
            <w:pPr>
              <w:spacing w:after="0" w:line="240" w:lineRule="auto"/>
              <w:rPr>
                <w:rFonts w:ascii="Times New Roman" w:hAnsi="Times New Roman"/>
                <w:b/>
                <w:bCs/>
              </w:rPr>
            </w:pPr>
          </w:p>
        </w:tc>
        <w:tc>
          <w:tcPr>
            <w:tcW w:w="4680" w:type="dxa"/>
            <w:gridSpan w:val="2"/>
            <w:vMerge/>
            <w:shd w:val="clear" w:color="auto" w:fill="F7CAAC"/>
            <w:vAlign w:val="center"/>
            <w:hideMark/>
          </w:tcPr>
          <w:p w:rsidR="00574FA5" w:rsidRPr="009B6989" w:rsidRDefault="00574FA5" w:rsidP="006A5D7E">
            <w:pPr>
              <w:spacing w:after="0" w:line="240" w:lineRule="auto"/>
              <w:rPr>
                <w:rFonts w:ascii="Times New Roman" w:hAnsi="Times New Roman"/>
                <w:b/>
                <w:bCs/>
              </w:rPr>
            </w:pPr>
          </w:p>
        </w:tc>
        <w:tc>
          <w:tcPr>
            <w:tcW w:w="2160" w:type="dxa"/>
            <w:shd w:val="clear" w:color="auto" w:fill="F7CAAC"/>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w:t>
            </w:r>
          </w:p>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(2019)</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Положај у извештају о напретку ЕУ, ГРЕТА, ТИП (у делу који се односи на заштиту жртава)</w:t>
            </w:r>
          </w:p>
        </w:tc>
        <w:tc>
          <w:tcPr>
            <w:tcW w:w="1980" w:type="dxa"/>
            <w:shd w:val="clear" w:color="auto" w:fill="F7CAAC"/>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Положај у извештају о напретку ЕУ, ГРЕТА, ТИП</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(у делу који се односи на заштиту жртава)</w:t>
            </w:r>
          </w:p>
        </w:tc>
        <w:tc>
          <w:tcPr>
            <w:tcW w:w="4680" w:type="dxa"/>
            <w:gridSpan w:val="2"/>
            <w:tcBorders>
              <w:right w:val="single" w:sz="4" w:space="0" w:color="auto"/>
            </w:tcBorders>
            <w:shd w:val="clear" w:color="auto" w:fill="F7CAAC"/>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574FA5" w:rsidRPr="009B6989" w:rsidRDefault="00574FA5" w:rsidP="006A5D7E">
            <w:pPr>
              <w:spacing w:after="0" w:line="240" w:lineRule="auto"/>
              <w:rPr>
                <w:rFonts w:ascii="Times New Roman" w:hAnsi="Times New Roman"/>
                <w:color w:val="000000"/>
              </w:rPr>
            </w:pP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о напретку ЕУ</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ГРЕТА</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ТИП извештај</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(у делу који се односи на заштиту жртава)</w:t>
            </w:r>
          </w:p>
        </w:tc>
      </w:tr>
      <w:tr w:rsidR="00574FA5" w:rsidRPr="009B6989" w:rsidTr="00E7594F">
        <w:trPr>
          <w:trHeight w:val="2655"/>
          <w:jc w:val="center"/>
        </w:trPr>
        <w:tc>
          <w:tcPr>
            <w:tcW w:w="1345" w:type="dxa"/>
            <w:shd w:val="clear" w:color="auto" w:fill="C5E0B3"/>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МЕРА 4.1.</w:t>
            </w:r>
          </w:p>
        </w:tc>
        <w:tc>
          <w:tcPr>
            <w:tcW w:w="4680" w:type="dxa"/>
            <w:gridSpan w:val="2"/>
            <w:shd w:val="clear" w:color="auto" w:fill="C5E0B3"/>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Унапређивање капацитете Центра за заштиту жртава трговине људима</w:t>
            </w:r>
          </w:p>
        </w:tc>
        <w:tc>
          <w:tcPr>
            <w:tcW w:w="8820" w:type="dxa"/>
            <w:gridSpan w:val="4"/>
            <w:tcBorders>
              <w:right w:val="single" w:sz="4" w:space="0" w:color="auto"/>
            </w:tcBorders>
            <w:shd w:val="clear" w:color="auto" w:fill="C5E0B3"/>
            <w:vAlign w:val="center"/>
            <w:hideMark/>
          </w:tcPr>
          <w:p w:rsidR="00574FA5" w:rsidRPr="009B6989" w:rsidRDefault="00574FA5" w:rsidP="006A5D7E">
            <w:pPr>
              <w:spacing w:after="0" w:line="240" w:lineRule="auto"/>
              <w:rPr>
                <w:rFonts w:ascii="Times New Roman" w:hAnsi="Times New Roman"/>
                <w:b/>
                <w:bCs/>
                <w:color w:val="000000"/>
              </w:rPr>
            </w:pPr>
            <w:r w:rsidRPr="009B6989">
              <w:rPr>
                <w:rFonts w:ascii="Times New Roman" w:hAnsi="Times New Roman"/>
                <w:b/>
                <w:bCs/>
                <w:color w:val="000000"/>
              </w:rPr>
              <w:t>Показатељ резултата:</w:t>
            </w:r>
          </w:p>
          <w:p w:rsidR="00574FA5" w:rsidRPr="009B6989" w:rsidRDefault="00574FA5" w:rsidP="006A5D7E">
            <w:pPr>
              <w:spacing w:after="0" w:line="240" w:lineRule="auto"/>
              <w:rPr>
                <w:rFonts w:ascii="Times New Roman" w:hAnsi="Times New Roman"/>
                <w:bCs/>
                <w:color w:val="000000"/>
              </w:rPr>
            </w:pPr>
            <w:r w:rsidRPr="009B6989">
              <w:rPr>
                <w:rFonts w:ascii="Times New Roman" w:hAnsi="Times New Roman"/>
                <w:bCs/>
                <w:color w:val="000000"/>
              </w:rPr>
              <w:t xml:space="preserve">1. Повећан број идентификованих жртава трговине људима годишње у односу на просек у </w:t>
            </w:r>
            <w:r w:rsidR="009D3288">
              <w:rPr>
                <w:rFonts w:ascii="Times New Roman" w:hAnsi="Times New Roman"/>
                <w:bCs/>
                <w:color w:val="000000"/>
              </w:rPr>
              <w:t xml:space="preserve">     </w:t>
            </w:r>
            <w:r w:rsidRPr="009B6989">
              <w:rPr>
                <w:rFonts w:ascii="Times New Roman" w:hAnsi="Times New Roman"/>
                <w:bCs/>
                <w:color w:val="000000"/>
              </w:rPr>
              <w:t>претходном периоду</w:t>
            </w:r>
            <w:r w:rsidR="00C44725">
              <w:rPr>
                <w:rFonts w:ascii="Times New Roman" w:hAnsi="Times New Roman"/>
                <w:bCs/>
                <w:color w:val="000000"/>
              </w:rPr>
              <w:t>;</w:t>
            </w:r>
            <w:r w:rsidRPr="009B6989">
              <w:rPr>
                <w:rFonts w:ascii="Times New Roman" w:hAnsi="Times New Roman"/>
                <w:bCs/>
                <w:color w:val="000000"/>
              </w:rPr>
              <w:t xml:space="preserve"> </w:t>
            </w:r>
          </w:p>
          <w:p w:rsidR="00574FA5" w:rsidRPr="009B6989" w:rsidRDefault="00395097" w:rsidP="006A5D7E">
            <w:pPr>
              <w:spacing w:after="0" w:line="240" w:lineRule="auto"/>
              <w:rPr>
                <w:rFonts w:ascii="Times New Roman" w:hAnsi="Times New Roman"/>
                <w:bCs/>
                <w:color w:val="000000" w:themeColor="text1"/>
              </w:rPr>
            </w:pPr>
            <w:r w:rsidRPr="009B6989">
              <w:rPr>
                <w:rFonts w:ascii="Times New Roman" w:hAnsi="Times New Roman"/>
                <w:bCs/>
                <w:color w:val="000000" w:themeColor="text1"/>
              </w:rPr>
              <w:t>2.</w:t>
            </w:r>
            <w:r w:rsidR="00574FA5" w:rsidRPr="009B6989">
              <w:rPr>
                <w:rFonts w:ascii="Times New Roman" w:hAnsi="Times New Roman"/>
                <w:bCs/>
                <w:color w:val="000000" w:themeColor="text1"/>
              </w:rPr>
              <w:t xml:space="preserve"> Повећан број поступака идентификације деце жртава трговине људима у циљу сексуалне експлоатације који се одвија уз поштовање права детета и на основу признат</w:t>
            </w:r>
            <w:r w:rsidRPr="009B6989">
              <w:rPr>
                <w:rFonts w:ascii="Times New Roman" w:hAnsi="Times New Roman"/>
                <w:bCs/>
                <w:color w:val="000000" w:themeColor="text1"/>
              </w:rPr>
              <w:t>их стручних поступака</w:t>
            </w:r>
            <w:r w:rsidR="00C44725">
              <w:rPr>
                <w:rFonts w:ascii="Times New Roman" w:hAnsi="Times New Roman"/>
                <w:bCs/>
                <w:color w:val="000000" w:themeColor="text1"/>
              </w:rPr>
              <w:t>;</w:t>
            </w:r>
            <w:r w:rsidRPr="009B6989">
              <w:rPr>
                <w:rFonts w:ascii="Times New Roman" w:hAnsi="Times New Roman"/>
                <w:bCs/>
                <w:color w:val="000000" w:themeColor="text1"/>
              </w:rPr>
              <w:t xml:space="preserve"> </w:t>
            </w:r>
          </w:p>
          <w:p w:rsidR="00574FA5" w:rsidRPr="00C44725" w:rsidRDefault="00395097" w:rsidP="006A5D7E">
            <w:pPr>
              <w:spacing w:after="0" w:line="240" w:lineRule="auto"/>
              <w:rPr>
                <w:rFonts w:ascii="Times New Roman" w:hAnsi="Times New Roman"/>
                <w:bCs/>
                <w:color w:val="000000"/>
              </w:rPr>
            </w:pPr>
            <w:r w:rsidRPr="009B6989">
              <w:rPr>
                <w:rFonts w:ascii="Times New Roman" w:hAnsi="Times New Roman"/>
                <w:bCs/>
                <w:color w:val="000000"/>
              </w:rPr>
              <w:t>3</w:t>
            </w:r>
            <w:r w:rsidR="00574FA5" w:rsidRPr="009B6989">
              <w:rPr>
                <w:rFonts w:ascii="Times New Roman" w:hAnsi="Times New Roman"/>
                <w:bCs/>
                <w:color w:val="000000"/>
              </w:rPr>
              <w:t>. Поступак формалне идентификације се реализује према стандардизованом поступку, на основу усвојених докумената и индикатора за идентификацију</w:t>
            </w:r>
            <w:r w:rsidR="00C44725">
              <w:rPr>
                <w:rFonts w:ascii="Times New Roman" w:hAnsi="Times New Roman"/>
                <w:bCs/>
                <w:color w:val="000000"/>
              </w:rPr>
              <w:t>;</w:t>
            </w:r>
          </w:p>
          <w:p w:rsidR="00574FA5" w:rsidRPr="00C44725" w:rsidRDefault="00395097" w:rsidP="006A5D7E">
            <w:pPr>
              <w:spacing w:after="0" w:line="240" w:lineRule="auto"/>
              <w:rPr>
                <w:rFonts w:ascii="Times New Roman" w:hAnsi="Times New Roman"/>
                <w:bCs/>
                <w:color w:val="000000"/>
              </w:rPr>
            </w:pPr>
            <w:r w:rsidRPr="009B6989">
              <w:rPr>
                <w:rFonts w:ascii="Times New Roman" w:hAnsi="Times New Roman"/>
                <w:bCs/>
                <w:color w:val="000000"/>
              </w:rPr>
              <w:t>4</w:t>
            </w:r>
            <w:r w:rsidR="00574FA5" w:rsidRPr="009B6989">
              <w:rPr>
                <w:rFonts w:ascii="Times New Roman" w:hAnsi="Times New Roman"/>
                <w:bCs/>
                <w:color w:val="000000"/>
              </w:rPr>
              <w:t xml:space="preserve">. Рад са жртвама одвија се у одговарајућем простору </w:t>
            </w:r>
            <w:r w:rsidR="00562C9A">
              <w:rPr>
                <w:rFonts w:ascii="Times New Roman" w:hAnsi="Times New Roman"/>
                <w:bCs/>
                <w:color w:val="000000"/>
              </w:rPr>
              <w:t>Центра за заштиту жртава трговине људима</w:t>
            </w:r>
            <w:r w:rsidR="00574FA5" w:rsidRPr="009B6989">
              <w:rPr>
                <w:rFonts w:ascii="Times New Roman" w:hAnsi="Times New Roman"/>
                <w:bCs/>
                <w:color w:val="000000"/>
              </w:rPr>
              <w:t xml:space="preserve"> који има просторије у складу са стандардима и принципима рада са децом и пунолетним жртвама</w:t>
            </w:r>
            <w:r w:rsidR="00C44725">
              <w:rPr>
                <w:rFonts w:ascii="Times New Roman" w:hAnsi="Times New Roman"/>
                <w:bCs/>
                <w:color w:val="000000"/>
              </w:rPr>
              <w:t>;</w:t>
            </w:r>
          </w:p>
          <w:p w:rsidR="00574FA5" w:rsidRPr="009B6989" w:rsidRDefault="00395097" w:rsidP="006A5D7E">
            <w:pPr>
              <w:spacing w:after="0" w:line="240" w:lineRule="auto"/>
              <w:rPr>
                <w:rFonts w:ascii="Times New Roman" w:hAnsi="Times New Roman"/>
                <w:bCs/>
                <w:color w:val="000000" w:themeColor="text1"/>
              </w:rPr>
            </w:pPr>
            <w:r w:rsidRPr="009B6989">
              <w:rPr>
                <w:rFonts w:ascii="Times New Roman" w:hAnsi="Times New Roman"/>
                <w:bCs/>
                <w:color w:val="000000"/>
              </w:rPr>
              <w:t>5</w:t>
            </w:r>
            <w:r w:rsidR="00574FA5" w:rsidRPr="009B6989">
              <w:rPr>
                <w:rFonts w:ascii="Times New Roman" w:hAnsi="Times New Roman"/>
                <w:bCs/>
                <w:color w:val="000000"/>
              </w:rPr>
              <w:t>. Безбедан сигуран смештај за ургентно збрињавање жртава трговине људима доступан је жртвама које имају потребе за овим обликом заштите 24</w:t>
            </w:r>
            <w:r w:rsidR="00C44725">
              <w:rPr>
                <w:rFonts w:ascii="Times New Roman" w:hAnsi="Times New Roman"/>
                <w:bCs/>
                <w:color w:val="000000"/>
              </w:rPr>
              <w:t xml:space="preserve"> часа</w:t>
            </w:r>
            <w:r w:rsidR="00574FA5" w:rsidRPr="009B6989">
              <w:rPr>
                <w:rFonts w:ascii="Times New Roman" w:hAnsi="Times New Roman"/>
                <w:bCs/>
                <w:color w:val="000000"/>
              </w:rPr>
              <w:t xml:space="preserve"> дневно</w:t>
            </w:r>
          </w:p>
        </w:tc>
      </w:tr>
      <w:tr w:rsidR="00574FA5" w:rsidRPr="009B6989" w:rsidTr="00E7594F">
        <w:trPr>
          <w:trHeight w:val="600"/>
          <w:jc w:val="center"/>
        </w:trPr>
        <w:tc>
          <w:tcPr>
            <w:tcW w:w="4315" w:type="dxa"/>
            <w:gridSpan w:val="2"/>
            <w:shd w:val="clear" w:color="auto" w:fill="C5E0B3"/>
            <w:noWrap/>
            <w:vAlign w:val="center"/>
            <w:hideMark/>
          </w:tcPr>
          <w:p w:rsidR="00E7594F" w:rsidRDefault="00574FA5" w:rsidP="006A5D7E">
            <w:pPr>
              <w:spacing w:after="0" w:line="240" w:lineRule="auto"/>
              <w:jc w:val="center"/>
              <w:rPr>
                <w:rFonts w:ascii="Times New Roman" w:hAnsi="Times New Roman"/>
                <w:b/>
              </w:rPr>
            </w:pPr>
            <w:r w:rsidRPr="009B6989">
              <w:rPr>
                <w:rFonts w:ascii="Times New Roman" w:hAnsi="Times New Roman"/>
                <w:b/>
              </w:rPr>
              <w:t xml:space="preserve">потребна средства </w:t>
            </w:r>
          </w:p>
          <w:p w:rsidR="00574FA5" w:rsidRPr="00E7594F" w:rsidRDefault="00574FA5" w:rsidP="006A5D7E">
            <w:pPr>
              <w:spacing w:after="0" w:line="240" w:lineRule="auto"/>
              <w:jc w:val="center"/>
              <w:rPr>
                <w:rFonts w:ascii="Times New Roman" w:hAnsi="Times New Roman"/>
              </w:rPr>
            </w:pPr>
            <w:r w:rsidRPr="00E7594F">
              <w:rPr>
                <w:rFonts w:ascii="Times New Roman" w:hAnsi="Times New Roman"/>
              </w:rPr>
              <w:t>(збир средстава активности)</w:t>
            </w:r>
          </w:p>
        </w:tc>
        <w:tc>
          <w:tcPr>
            <w:tcW w:w="1710" w:type="dxa"/>
            <w:shd w:val="clear" w:color="auto" w:fill="C5E0B3"/>
            <w:vAlign w:val="center"/>
            <w:hideMark/>
          </w:tcPr>
          <w:p w:rsidR="00574FA5" w:rsidRPr="00E7594F" w:rsidRDefault="00574FA5" w:rsidP="006A5D7E">
            <w:pPr>
              <w:spacing w:after="0" w:line="240" w:lineRule="auto"/>
              <w:jc w:val="center"/>
              <w:rPr>
                <w:rFonts w:ascii="Times New Roman" w:hAnsi="Times New Roman"/>
                <w:b/>
              </w:rPr>
            </w:pPr>
            <w:r w:rsidRPr="00E7594F">
              <w:rPr>
                <w:rFonts w:ascii="Times New Roman" w:hAnsi="Times New Roman"/>
                <w:b/>
                <w:color w:val="000000" w:themeColor="text1"/>
              </w:rPr>
              <w:t>извор финансирања</w:t>
            </w:r>
          </w:p>
        </w:tc>
        <w:tc>
          <w:tcPr>
            <w:tcW w:w="2160" w:type="dxa"/>
            <w:shd w:val="clear" w:color="auto" w:fill="C5E0B3"/>
            <w:vAlign w:val="center"/>
            <w:hideMark/>
          </w:tcPr>
          <w:p w:rsidR="008905BF" w:rsidRPr="00FA02F5" w:rsidRDefault="00574FA5" w:rsidP="006A5D7E">
            <w:pPr>
              <w:spacing w:after="0" w:line="240" w:lineRule="auto"/>
              <w:jc w:val="center"/>
              <w:rPr>
                <w:rFonts w:ascii="Times New Roman" w:hAnsi="Times New Roman"/>
                <w:b/>
              </w:rPr>
            </w:pPr>
            <w:r w:rsidRPr="00FA02F5">
              <w:rPr>
                <w:rFonts w:ascii="Times New Roman" w:hAnsi="Times New Roman"/>
                <w:b/>
              </w:rPr>
              <w:t>полазна вредност (2019)</w:t>
            </w:r>
          </w:p>
          <w:p w:rsidR="00E16720" w:rsidRPr="00FA02F5" w:rsidRDefault="00E16720" w:rsidP="00562C9A">
            <w:pPr>
              <w:spacing w:after="0" w:line="240" w:lineRule="auto"/>
              <w:jc w:val="both"/>
              <w:rPr>
                <w:rFonts w:ascii="Times New Roman" w:hAnsi="Times New Roman"/>
              </w:rPr>
            </w:pPr>
          </w:p>
          <w:p w:rsidR="002F6D9E" w:rsidRPr="00055240" w:rsidRDefault="00055240" w:rsidP="00562C9A">
            <w:pPr>
              <w:spacing w:after="0" w:line="240" w:lineRule="auto"/>
              <w:jc w:val="both"/>
              <w:rPr>
                <w:rFonts w:ascii="Times New Roman" w:hAnsi="Times New Roman"/>
              </w:rPr>
            </w:pPr>
            <w:r>
              <w:rPr>
                <w:rFonts w:ascii="Times New Roman" w:hAnsi="Times New Roman"/>
              </w:rPr>
              <w:t>1.У</w:t>
            </w:r>
            <w:r w:rsidR="00A407F1" w:rsidRPr="00FA02F5">
              <w:rPr>
                <w:rFonts w:ascii="Times New Roman" w:hAnsi="Times New Roman"/>
              </w:rPr>
              <w:t xml:space="preserve">спостављено </w:t>
            </w:r>
            <w:r>
              <w:rPr>
                <w:rFonts w:ascii="Times New Roman" w:hAnsi="Times New Roman"/>
              </w:rPr>
              <w:t xml:space="preserve">       </w:t>
            </w:r>
            <w:r w:rsidR="00A407F1" w:rsidRPr="00FA02F5">
              <w:rPr>
                <w:rFonts w:ascii="Times New Roman" w:hAnsi="Times New Roman"/>
              </w:rPr>
              <w:t>прихватилиште</w:t>
            </w:r>
            <w:r>
              <w:rPr>
                <w:rFonts w:ascii="Times New Roman" w:hAnsi="Times New Roman"/>
              </w:rPr>
              <w:t>;</w:t>
            </w:r>
          </w:p>
          <w:p w:rsidR="00D41FD6" w:rsidRPr="009E7E34" w:rsidRDefault="00D41FD6" w:rsidP="00562C9A">
            <w:pPr>
              <w:spacing w:after="0" w:line="240" w:lineRule="auto"/>
              <w:jc w:val="both"/>
              <w:rPr>
                <w:rFonts w:ascii="Times New Roman" w:hAnsi="Times New Roman"/>
                <w:sz w:val="16"/>
                <w:szCs w:val="16"/>
              </w:rPr>
            </w:pPr>
          </w:p>
          <w:p w:rsidR="002F6D9E" w:rsidRPr="00055240" w:rsidRDefault="002F6D9E" w:rsidP="00562C9A">
            <w:pPr>
              <w:spacing w:after="0" w:line="240" w:lineRule="auto"/>
              <w:jc w:val="both"/>
              <w:rPr>
                <w:rFonts w:ascii="Times New Roman" w:hAnsi="Times New Roman"/>
              </w:rPr>
            </w:pPr>
            <w:r w:rsidRPr="00FA02F5">
              <w:rPr>
                <w:rFonts w:ascii="Times New Roman" w:hAnsi="Times New Roman"/>
              </w:rPr>
              <w:lastRenderedPageBreak/>
              <w:t>2. 4 запослена који раде на поступку формалне идентификације</w:t>
            </w:r>
            <w:r w:rsidR="00055240">
              <w:rPr>
                <w:rFonts w:ascii="Times New Roman" w:hAnsi="Times New Roman"/>
              </w:rPr>
              <w:t>;</w:t>
            </w:r>
          </w:p>
          <w:p w:rsidR="00D41FD6" w:rsidRPr="009E7E34" w:rsidRDefault="00D41FD6" w:rsidP="00712A47">
            <w:pPr>
              <w:spacing w:after="0" w:line="240" w:lineRule="auto"/>
              <w:jc w:val="both"/>
              <w:rPr>
                <w:rFonts w:ascii="Times New Roman" w:hAnsi="Times New Roman"/>
                <w:b/>
                <w:sz w:val="16"/>
                <w:szCs w:val="16"/>
              </w:rPr>
            </w:pPr>
          </w:p>
          <w:p w:rsidR="000D59B3" w:rsidRPr="00055240" w:rsidRDefault="00562C9A" w:rsidP="00712A47">
            <w:pPr>
              <w:spacing w:after="0" w:line="240" w:lineRule="auto"/>
              <w:jc w:val="both"/>
              <w:rPr>
                <w:rFonts w:ascii="Times New Roman" w:hAnsi="Times New Roman"/>
              </w:rPr>
            </w:pPr>
            <w:r w:rsidRPr="001D3FB0">
              <w:rPr>
                <w:rFonts w:ascii="Times New Roman" w:hAnsi="Times New Roman"/>
              </w:rPr>
              <w:t>3.</w:t>
            </w:r>
            <w:r w:rsidR="000D59B3" w:rsidRPr="00FA02F5">
              <w:rPr>
                <w:rFonts w:ascii="Times New Roman" w:hAnsi="Times New Roman"/>
              </w:rPr>
              <w:t>Идентификоване 53 жртве</w:t>
            </w:r>
            <w:r w:rsidR="00055240">
              <w:rPr>
                <w:rFonts w:ascii="Times New Roman" w:hAnsi="Times New Roman"/>
              </w:rPr>
              <w:t>;</w:t>
            </w:r>
          </w:p>
          <w:p w:rsidR="00D41FD6" w:rsidRPr="009E7E34" w:rsidRDefault="00D41FD6" w:rsidP="00712A47">
            <w:pPr>
              <w:spacing w:after="0" w:line="240" w:lineRule="auto"/>
              <w:rPr>
                <w:rFonts w:ascii="Times New Roman" w:eastAsia="Times New Roman" w:hAnsi="Times New Roman"/>
                <w:sz w:val="16"/>
                <w:szCs w:val="16"/>
              </w:rPr>
            </w:pPr>
          </w:p>
          <w:p w:rsidR="00772A0E" w:rsidRPr="00055240" w:rsidRDefault="00772A0E" w:rsidP="00712A47">
            <w:pPr>
              <w:spacing w:after="0" w:line="240" w:lineRule="auto"/>
              <w:rPr>
                <w:rFonts w:ascii="Times New Roman" w:eastAsia="Times New Roman" w:hAnsi="Times New Roman"/>
                <w:color w:val="000000" w:themeColor="text1"/>
              </w:rPr>
            </w:pPr>
            <w:r w:rsidRPr="00FA02F5">
              <w:rPr>
                <w:rFonts w:ascii="Times New Roman" w:eastAsia="Times New Roman" w:hAnsi="Times New Roman"/>
              </w:rPr>
              <w:t>4.</w:t>
            </w:r>
            <w:r w:rsidR="0006197E">
              <w:rPr>
                <w:rFonts w:ascii="Times New Roman" w:eastAsia="Times New Roman" w:hAnsi="Times New Roman"/>
              </w:rPr>
              <w:t xml:space="preserve"> </w:t>
            </w:r>
            <w:r w:rsidR="00F63225">
              <w:rPr>
                <w:rFonts w:ascii="Times New Roman" w:eastAsia="Times New Roman" w:hAnsi="Times New Roman"/>
                <w:color w:val="000000" w:themeColor="text1"/>
              </w:rPr>
              <w:t>Идентификовано 25 деце</w:t>
            </w:r>
            <w:r w:rsidR="00055240">
              <w:rPr>
                <w:rFonts w:ascii="Times New Roman" w:eastAsia="Times New Roman" w:hAnsi="Times New Roman"/>
                <w:color w:val="000000" w:themeColor="text1"/>
              </w:rPr>
              <w:t>;</w:t>
            </w:r>
          </w:p>
          <w:p w:rsidR="00D41FD6" w:rsidRPr="009E7E34" w:rsidRDefault="00D41FD6" w:rsidP="00712A47">
            <w:pPr>
              <w:spacing w:after="0" w:line="240" w:lineRule="auto"/>
              <w:rPr>
                <w:rFonts w:ascii="Times New Roman" w:eastAsia="Times New Roman" w:hAnsi="Times New Roman"/>
                <w:color w:val="000000" w:themeColor="text1"/>
                <w:sz w:val="16"/>
                <w:szCs w:val="16"/>
              </w:rPr>
            </w:pPr>
          </w:p>
          <w:p w:rsidR="00772A0E" w:rsidRPr="00F63225" w:rsidRDefault="00772A0E" w:rsidP="00712A47">
            <w:pPr>
              <w:spacing w:after="0" w:line="240" w:lineRule="auto"/>
              <w:rPr>
                <w:rFonts w:ascii="Times New Roman" w:eastAsia="Times New Roman" w:hAnsi="Times New Roman"/>
                <w:color w:val="000000" w:themeColor="text1"/>
              </w:rPr>
            </w:pPr>
            <w:r w:rsidRPr="00685B1F">
              <w:rPr>
                <w:rFonts w:ascii="Times New Roman" w:eastAsia="Times New Roman" w:hAnsi="Times New Roman"/>
                <w:color w:val="000000" w:themeColor="text1"/>
              </w:rPr>
              <w:t>5.</w:t>
            </w:r>
            <w:r w:rsidRPr="00F63225">
              <w:rPr>
                <w:rFonts w:ascii="Times New Roman" w:eastAsia="Times New Roman" w:hAnsi="Times New Roman"/>
                <w:color w:val="000000" w:themeColor="text1"/>
              </w:rPr>
              <w:t>Реализовано 130 поступака формалне ид</w:t>
            </w:r>
            <w:r w:rsidR="008E7FED">
              <w:rPr>
                <w:rFonts w:ascii="Times New Roman" w:eastAsia="Times New Roman" w:hAnsi="Times New Roman"/>
                <w:color w:val="000000" w:themeColor="text1"/>
              </w:rPr>
              <w:t>ентификације жртава трговине љу</w:t>
            </w:r>
            <w:r w:rsidRPr="00F63225">
              <w:rPr>
                <w:rFonts w:ascii="Times New Roman" w:eastAsia="Times New Roman" w:hAnsi="Times New Roman"/>
                <w:color w:val="000000" w:themeColor="text1"/>
              </w:rPr>
              <w:t>д</w:t>
            </w:r>
            <w:r w:rsidR="008E7FED">
              <w:rPr>
                <w:rFonts w:ascii="Times New Roman" w:eastAsia="Times New Roman" w:hAnsi="Times New Roman"/>
                <w:color w:val="000000" w:themeColor="text1"/>
              </w:rPr>
              <w:t>и</w:t>
            </w:r>
            <w:r w:rsidRPr="00F63225">
              <w:rPr>
                <w:rFonts w:ascii="Times New Roman" w:eastAsia="Times New Roman" w:hAnsi="Times New Roman"/>
                <w:color w:val="000000" w:themeColor="text1"/>
              </w:rPr>
              <w:t>ма</w:t>
            </w:r>
            <w:r w:rsidR="00055240">
              <w:rPr>
                <w:rFonts w:ascii="Times New Roman" w:eastAsia="Times New Roman" w:hAnsi="Times New Roman"/>
                <w:color w:val="000000" w:themeColor="text1"/>
              </w:rPr>
              <w:t>;</w:t>
            </w:r>
            <w:r w:rsidRPr="00F63225">
              <w:rPr>
                <w:rFonts w:ascii="Times New Roman" w:eastAsia="Times New Roman" w:hAnsi="Times New Roman"/>
                <w:color w:val="000000" w:themeColor="text1"/>
              </w:rPr>
              <w:t xml:space="preserve"> </w:t>
            </w:r>
          </w:p>
          <w:p w:rsidR="000708ED" w:rsidRPr="009E7E34" w:rsidRDefault="000708ED" w:rsidP="00A9081A">
            <w:pPr>
              <w:spacing w:after="0" w:line="240" w:lineRule="auto"/>
              <w:rPr>
                <w:rFonts w:eastAsia="Times New Roman"/>
                <w:sz w:val="16"/>
                <w:szCs w:val="16"/>
              </w:rPr>
            </w:pPr>
          </w:p>
          <w:p w:rsidR="00055240" w:rsidRDefault="00562C9A" w:rsidP="00A9081A">
            <w:pPr>
              <w:spacing w:after="0" w:line="240" w:lineRule="auto"/>
              <w:rPr>
                <w:rFonts w:ascii="Times New Roman" w:eastAsia="Times New Roman" w:hAnsi="Times New Roman"/>
              </w:rPr>
            </w:pPr>
            <w:r w:rsidRPr="00FA02F5">
              <w:rPr>
                <w:rFonts w:ascii="Times New Roman" w:eastAsia="Times New Roman" w:hAnsi="Times New Roman"/>
              </w:rPr>
              <w:t>6.</w:t>
            </w:r>
            <w:r w:rsidR="0006197E">
              <w:rPr>
                <w:rFonts w:ascii="Times New Roman" w:eastAsia="Times New Roman" w:hAnsi="Times New Roman"/>
              </w:rPr>
              <w:t xml:space="preserve"> </w:t>
            </w:r>
            <w:r w:rsidRPr="00FA02F5">
              <w:rPr>
                <w:rFonts w:ascii="Times New Roman" w:eastAsia="Times New Roman" w:hAnsi="Times New Roman"/>
              </w:rPr>
              <w:t>Центар за заштиту жртава трговине људима не поседује  </w:t>
            </w:r>
          </w:p>
          <w:p w:rsidR="00A9081A" w:rsidRPr="00FA02F5" w:rsidRDefault="00562C9A" w:rsidP="00A9081A">
            <w:pPr>
              <w:spacing w:after="0" w:line="240" w:lineRule="auto"/>
              <w:rPr>
                <w:rFonts w:ascii="Times New Roman" w:eastAsia="Times New Roman" w:hAnsi="Times New Roman"/>
              </w:rPr>
            </w:pPr>
            <w:r w:rsidRPr="00FA02F5">
              <w:rPr>
                <w:rFonts w:ascii="Times New Roman" w:eastAsia="Times New Roman" w:hAnsi="Times New Roman"/>
              </w:rPr>
              <w:t>одговарају</w:t>
            </w:r>
            <w:r w:rsidR="00055240">
              <w:rPr>
                <w:rFonts w:ascii="Times New Roman" w:eastAsia="Times New Roman" w:hAnsi="Times New Roman"/>
              </w:rPr>
              <w:t>ћи</w:t>
            </w:r>
            <w:r w:rsidR="00A9081A" w:rsidRPr="00FA02F5">
              <w:rPr>
                <w:rFonts w:ascii="Times New Roman" w:eastAsia="Times New Roman" w:hAnsi="Times New Roman"/>
              </w:rPr>
              <w:t xml:space="preserve"> простор у складу са стандардима и принципима рада са децом и пунолетним жртвама трговине људима</w:t>
            </w:r>
          </w:p>
          <w:p w:rsidR="00562C9A" w:rsidRPr="00FA02F5" w:rsidRDefault="00562C9A" w:rsidP="00A9081A">
            <w:pPr>
              <w:spacing w:after="0" w:line="240" w:lineRule="auto"/>
              <w:rPr>
                <w:rFonts w:eastAsia="Times New Roman"/>
              </w:rPr>
            </w:pPr>
          </w:p>
          <w:p w:rsidR="00A9081A" w:rsidRPr="00FA02F5" w:rsidRDefault="00A9081A" w:rsidP="002F6D9E">
            <w:pPr>
              <w:spacing w:after="0" w:line="240" w:lineRule="auto"/>
              <w:jc w:val="center"/>
              <w:rPr>
                <w:rFonts w:ascii="Times New Roman" w:hAnsi="Times New Roman"/>
                <w:b/>
              </w:rPr>
            </w:pPr>
          </w:p>
          <w:p w:rsidR="00A9081A" w:rsidRPr="00FA02F5" w:rsidRDefault="00A9081A" w:rsidP="002F6D9E">
            <w:pPr>
              <w:spacing w:after="0" w:line="240" w:lineRule="auto"/>
              <w:jc w:val="center"/>
              <w:rPr>
                <w:rFonts w:ascii="Times New Roman" w:hAnsi="Times New Roman"/>
                <w:b/>
              </w:rPr>
            </w:pPr>
          </w:p>
          <w:p w:rsidR="00574FA5" w:rsidRPr="00FA02F5" w:rsidRDefault="00574FA5" w:rsidP="002F6D9E">
            <w:pPr>
              <w:spacing w:after="0" w:line="240" w:lineRule="auto"/>
              <w:jc w:val="center"/>
              <w:rPr>
                <w:rFonts w:ascii="Times New Roman" w:hAnsi="Times New Roman"/>
                <w:b/>
              </w:rPr>
            </w:pPr>
          </w:p>
        </w:tc>
        <w:tc>
          <w:tcPr>
            <w:tcW w:w="1980" w:type="dxa"/>
            <w:shd w:val="clear" w:color="auto" w:fill="C5E0B3"/>
            <w:vAlign w:val="center"/>
            <w:hideMark/>
          </w:tcPr>
          <w:p w:rsidR="00574FA5" w:rsidRPr="009B6989" w:rsidRDefault="00574FA5" w:rsidP="006A5D7E">
            <w:pPr>
              <w:spacing w:after="0" w:line="240" w:lineRule="auto"/>
              <w:jc w:val="center"/>
              <w:rPr>
                <w:rFonts w:ascii="Times New Roman" w:hAnsi="Times New Roman"/>
                <w:b/>
              </w:rPr>
            </w:pPr>
            <w:r w:rsidRPr="009B6989">
              <w:rPr>
                <w:rFonts w:ascii="Times New Roman" w:hAnsi="Times New Roman"/>
                <w:b/>
              </w:rPr>
              <w:lastRenderedPageBreak/>
              <w:t>циљна вредност (2020)</w:t>
            </w:r>
          </w:p>
          <w:p w:rsidR="00E16720" w:rsidRDefault="00E16720" w:rsidP="00A407F1">
            <w:pPr>
              <w:spacing w:after="0" w:line="240" w:lineRule="auto"/>
              <w:jc w:val="both"/>
              <w:rPr>
                <w:rFonts w:ascii="Times New Roman" w:hAnsi="Times New Roman"/>
                <w:color w:val="FF0000"/>
              </w:rPr>
            </w:pPr>
          </w:p>
          <w:p w:rsidR="00A407F1" w:rsidRPr="005B2E3A" w:rsidRDefault="00AA63C0" w:rsidP="00A407F1">
            <w:pPr>
              <w:spacing w:after="0" w:line="240" w:lineRule="auto"/>
              <w:jc w:val="both"/>
              <w:rPr>
                <w:rFonts w:ascii="Times New Roman" w:hAnsi="Times New Roman"/>
              </w:rPr>
            </w:pPr>
            <w:r>
              <w:rPr>
                <w:rFonts w:ascii="Times New Roman" w:hAnsi="Times New Roman"/>
              </w:rPr>
              <w:t>1.</w:t>
            </w:r>
            <w:r w:rsidR="005B2E3A">
              <w:rPr>
                <w:rFonts w:ascii="Times New Roman" w:hAnsi="Times New Roman"/>
              </w:rPr>
              <w:t>Р</w:t>
            </w:r>
            <w:r w:rsidR="005D289E" w:rsidRPr="00FA02F5">
              <w:rPr>
                <w:rFonts w:ascii="Times New Roman" w:hAnsi="Times New Roman"/>
              </w:rPr>
              <w:t>едовно функционисање прихватилишта</w:t>
            </w:r>
            <w:r w:rsidR="005B2E3A">
              <w:rPr>
                <w:rFonts w:ascii="Times New Roman" w:hAnsi="Times New Roman"/>
              </w:rPr>
              <w:t>;</w:t>
            </w:r>
          </w:p>
          <w:p w:rsidR="009E7E34" w:rsidRPr="009E7E34" w:rsidRDefault="009E7E34" w:rsidP="00A407F1">
            <w:pPr>
              <w:spacing w:after="0" w:line="240" w:lineRule="auto"/>
              <w:jc w:val="both"/>
              <w:rPr>
                <w:rFonts w:ascii="Times New Roman" w:hAnsi="Times New Roman"/>
                <w:sz w:val="16"/>
                <w:szCs w:val="16"/>
              </w:rPr>
            </w:pPr>
          </w:p>
          <w:p w:rsidR="002F6D9E" w:rsidRPr="005B2E3A" w:rsidRDefault="00A407F1" w:rsidP="00A407F1">
            <w:pPr>
              <w:spacing w:after="0" w:line="240" w:lineRule="auto"/>
              <w:jc w:val="both"/>
              <w:rPr>
                <w:rFonts w:ascii="Times New Roman" w:hAnsi="Times New Roman"/>
              </w:rPr>
            </w:pPr>
            <w:r w:rsidRPr="00FA02F5">
              <w:rPr>
                <w:rFonts w:ascii="Times New Roman" w:hAnsi="Times New Roman"/>
              </w:rPr>
              <w:t xml:space="preserve">2. </w:t>
            </w:r>
            <w:r w:rsidR="002F6D9E" w:rsidRPr="00FA02F5">
              <w:rPr>
                <w:rFonts w:ascii="Times New Roman" w:hAnsi="Times New Roman"/>
              </w:rPr>
              <w:t>8 запослених који раде на поступку идентификације и формалне идентификације</w:t>
            </w:r>
            <w:r w:rsidR="005B2E3A">
              <w:rPr>
                <w:rFonts w:ascii="Times New Roman" w:hAnsi="Times New Roman"/>
              </w:rPr>
              <w:t>;</w:t>
            </w:r>
          </w:p>
          <w:p w:rsidR="00A407F1" w:rsidRPr="009E7E34" w:rsidRDefault="00A407F1" w:rsidP="00A407F1">
            <w:pPr>
              <w:spacing w:after="0" w:line="240" w:lineRule="auto"/>
              <w:jc w:val="both"/>
              <w:rPr>
                <w:rFonts w:ascii="Times New Roman" w:hAnsi="Times New Roman"/>
                <w:sz w:val="16"/>
                <w:szCs w:val="16"/>
              </w:rPr>
            </w:pPr>
          </w:p>
          <w:p w:rsidR="00A407F1" w:rsidRPr="005B2E3A" w:rsidRDefault="00A407F1" w:rsidP="00A407F1">
            <w:pPr>
              <w:spacing w:after="0" w:line="240" w:lineRule="auto"/>
              <w:jc w:val="both"/>
              <w:rPr>
                <w:rFonts w:ascii="Times New Roman" w:hAnsi="Times New Roman"/>
              </w:rPr>
            </w:pPr>
            <w:r w:rsidRPr="00FA02F5">
              <w:rPr>
                <w:rFonts w:ascii="Times New Roman" w:hAnsi="Times New Roman"/>
              </w:rPr>
              <w:t xml:space="preserve">3. </w:t>
            </w:r>
            <w:r w:rsidR="00F920AE" w:rsidRPr="00FA02F5">
              <w:rPr>
                <w:rFonts w:ascii="Times New Roman" w:hAnsi="Times New Roman"/>
              </w:rPr>
              <w:t>30%</w:t>
            </w:r>
            <w:r w:rsidRPr="00FA02F5">
              <w:rPr>
                <w:rFonts w:ascii="Times New Roman" w:hAnsi="Times New Roman"/>
              </w:rPr>
              <w:t xml:space="preserve"> пове</w:t>
            </w:r>
            <w:r w:rsidR="005B2E3A">
              <w:rPr>
                <w:rFonts w:ascii="Times New Roman" w:hAnsi="Times New Roman"/>
              </w:rPr>
              <w:t xml:space="preserve">ћан број идентификованих жртава </w:t>
            </w:r>
            <w:r w:rsidRPr="00FA02F5">
              <w:rPr>
                <w:rFonts w:ascii="Times New Roman" w:hAnsi="Times New Roman"/>
              </w:rPr>
              <w:t>трговине људима</w:t>
            </w:r>
            <w:r w:rsidR="005B2E3A">
              <w:rPr>
                <w:rFonts w:ascii="Times New Roman" w:hAnsi="Times New Roman"/>
              </w:rPr>
              <w:t>;</w:t>
            </w:r>
          </w:p>
          <w:p w:rsidR="00A407F1" w:rsidRPr="00FA02F5" w:rsidRDefault="00A407F1" w:rsidP="00A407F1">
            <w:pPr>
              <w:spacing w:after="0" w:line="240" w:lineRule="auto"/>
              <w:jc w:val="both"/>
              <w:rPr>
                <w:rFonts w:ascii="Times New Roman" w:hAnsi="Times New Roman"/>
              </w:rPr>
            </w:pPr>
          </w:p>
          <w:p w:rsidR="00A407F1" w:rsidRPr="005B2E3A" w:rsidRDefault="00303BD7" w:rsidP="00A407F1">
            <w:pPr>
              <w:spacing w:after="0" w:line="240" w:lineRule="auto"/>
              <w:jc w:val="both"/>
              <w:rPr>
                <w:rFonts w:ascii="Times New Roman" w:hAnsi="Times New Roman"/>
              </w:rPr>
            </w:pPr>
            <w:r w:rsidRPr="00FA02F5">
              <w:rPr>
                <w:rFonts w:ascii="Times New Roman" w:hAnsi="Times New Roman"/>
              </w:rPr>
              <w:t>4. 30%</w:t>
            </w:r>
            <w:r w:rsidR="00A407F1" w:rsidRPr="00FA02F5">
              <w:rPr>
                <w:rFonts w:ascii="Times New Roman" w:hAnsi="Times New Roman"/>
              </w:rPr>
              <w:t xml:space="preserve"> повећан број поступака идентификације деце жртава трговине људима у циљу сексуалне експлоатације</w:t>
            </w:r>
            <w:r w:rsidR="005B2E3A">
              <w:rPr>
                <w:rFonts w:ascii="Times New Roman" w:hAnsi="Times New Roman"/>
              </w:rPr>
              <w:t>;</w:t>
            </w:r>
          </w:p>
          <w:p w:rsidR="00A407F1" w:rsidRPr="009E7E34" w:rsidRDefault="00A407F1" w:rsidP="00A407F1">
            <w:pPr>
              <w:spacing w:after="0" w:line="240" w:lineRule="auto"/>
              <w:jc w:val="both"/>
              <w:rPr>
                <w:rFonts w:ascii="Times New Roman" w:hAnsi="Times New Roman"/>
                <w:sz w:val="16"/>
                <w:szCs w:val="16"/>
              </w:rPr>
            </w:pPr>
          </w:p>
          <w:p w:rsidR="00A407F1" w:rsidRPr="005B2E3A" w:rsidRDefault="00FA02F5" w:rsidP="00A407F1">
            <w:pPr>
              <w:spacing w:after="0" w:line="240" w:lineRule="auto"/>
              <w:jc w:val="both"/>
              <w:rPr>
                <w:rFonts w:ascii="Times New Roman" w:hAnsi="Times New Roman"/>
              </w:rPr>
            </w:pPr>
            <w:r>
              <w:rPr>
                <w:rFonts w:ascii="Times New Roman" w:hAnsi="Times New Roman"/>
              </w:rPr>
              <w:t>5</w:t>
            </w:r>
            <w:r w:rsidR="000708ED" w:rsidRPr="00FA02F5">
              <w:rPr>
                <w:rFonts w:ascii="Times New Roman" w:hAnsi="Times New Roman"/>
              </w:rPr>
              <w:t xml:space="preserve">. </w:t>
            </w:r>
            <w:r w:rsidR="00303BD7" w:rsidRPr="00FA02F5">
              <w:rPr>
                <w:rFonts w:ascii="Times New Roman" w:hAnsi="Times New Roman"/>
              </w:rPr>
              <w:t xml:space="preserve">30% </w:t>
            </w:r>
            <w:r w:rsidR="000708ED" w:rsidRPr="00FA02F5">
              <w:rPr>
                <w:rFonts w:ascii="Times New Roman" w:hAnsi="Times New Roman"/>
              </w:rPr>
              <w:t>повећан број формалних идентификација према стандардизованим поступцима</w:t>
            </w:r>
            <w:r w:rsidR="005B2E3A">
              <w:rPr>
                <w:rFonts w:ascii="Times New Roman" w:hAnsi="Times New Roman"/>
              </w:rPr>
              <w:t>;</w:t>
            </w:r>
          </w:p>
          <w:p w:rsidR="000708ED" w:rsidRPr="009E7E34" w:rsidRDefault="000708ED" w:rsidP="00A407F1">
            <w:pPr>
              <w:spacing w:after="0" w:line="240" w:lineRule="auto"/>
              <w:jc w:val="both"/>
              <w:rPr>
                <w:rFonts w:ascii="Times New Roman" w:hAnsi="Times New Roman"/>
                <w:sz w:val="16"/>
                <w:szCs w:val="16"/>
              </w:rPr>
            </w:pPr>
          </w:p>
          <w:p w:rsidR="002F6D9E" w:rsidRPr="002F6D9E" w:rsidRDefault="000708ED" w:rsidP="00A407F1">
            <w:pPr>
              <w:spacing w:after="0" w:line="240" w:lineRule="auto"/>
              <w:jc w:val="both"/>
              <w:rPr>
                <w:rFonts w:ascii="Times New Roman" w:hAnsi="Times New Roman"/>
                <w:b/>
              </w:rPr>
            </w:pPr>
            <w:r w:rsidRPr="00FA02F5">
              <w:rPr>
                <w:rFonts w:ascii="Times New Roman" w:hAnsi="Times New Roman"/>
              </w:rPr>
              <w:t>6.</w:t>
            </w:r>
            <w:r w:rsidR="00A407F1" w:rsidRPr="00FA02F5">
              <w:rPr>
                <w:rFonts w:ascii="Times New Roman" w:hAnsi="Times New Roman"/>
              </w:rPr>
              <w:t>О</w:t>
            </w:r>
            <w:r w:rsidR="002F6D9E" w:rsidRPr="00FA02F5">
              <w:rPr>
                <w:rFonts w:ascii="Times New Roman" w:hAnsi="Times New Roman"/>
              </w:rPr>
              <w:t>предељен канцеларијски простор за Центар за заштиту жртава трговине људима</w:t>
            </w:r>
            <w:r w:rsidR="005B2E3A">
              <w:rPr>
                <w:rFonts w:ascii="Times New Roman" w:hAnsi="Times New Roman"/>
              </w:rPr>
              <w:t xml:space="preserve"> за</w:t>
            </w:r>
            <w:r w:rsidR="002F6D9E" w:rsidRPr="00FA02F5">
              <w:rPr>
                <w:rFonts w:ascii="Times New Roman" w:hAnsi="Times New Roman"/>
              </w:rPr>
              <w:t xml:space="preserve"> рад са децом и пунолетним жртвама трговине људима</w:t>
            </w:r>
          </w:p>
        </w:tc>
        <w:tc>
          <w:tcPr>
            <w:tcW w:w="1980" w:type="dxa"/>
            <w:shd w:val="clear" w:color="auto" w:fill="C5E0B3"/>
            <w:vAlign w:val="center"/>
            <w:hideMark/>
          </w:tcPr>
          <w:p w:rsidR="00574FA5" w:rsidRPr="009B6989" w:rsidRDefault="00574FA5" w:rsidP="00B64760">
            <w:pPr>
              <w:spacing w:after="0" w:line="240" w:lineRule="auto"/>
              <w:jc w:val="center"/>
              <w:rPr>
                <w:rFonts w:ascii="Times New Roman" w:hAnsi="Times New Roman"/>
                <w:b/>
              </w:rPr>
            </w:pPr>
            <w:r w:rsidRPr="009B6989">
              <w:rPr>
                <w:rFonts w:ascii="Times New Roman" w:hAnsi="Times New Roman"/>
                <w:b/>
              </w:rPr>
              <w:lastRenderedPageBreak/>
              <w:t>извор верификације</w:t>
            </w:r>
          </w:p>
          <w:p w:rsidR="001D3FB0" w:rsidRDefault="001D3FB0" w:rsidP="006A5D7E">
            <w:pPr>
              <w:spacing w:after="0" w:line="240" w:lineRule="auto"/>
              <w:jc w:val="center"/>
              <w:rPr>
                <w:rFonts w:ascii="Times New Roman" w:hAnsi="Times New Roman"/>
                <w:color w:val="000000" w:themeColor="text1"/>
              </w:rPr>
            </w:pPr>
          </w:p>
          <w:p w:rsidR="001D3FB0" w:rsidRDefault="001D3FB0" w:rsidP="006A5D7E">
            <w:pPr>
              <w:spacing w:after="0" w:line="240" w:lineRule="auto"/>
              <w:jc w:val="center"/>
              <w:rPr>
                <w:rFonts w:ascii="Times New Roman" w:hAnsi="Times New Roman"/>
                <w:color w:val="000000" w:themeColor="text1"/>
              </w:rPr>
            </w:pPr>
          </w:p>
          <w:p w:rsidR="001D3FB0" w:rsidRDefault="001D3FB0" w:rsidP="006A5D7E">
            <w:pPr>
              <w:spacing w:after="0" w:line="240" w:lineRule="auto"/>
              <w:jc w:val="center"/>
              <w:rPr>
                <w:rFonts w:ascii="Times New Roman" w:hAnsi="Times New Roman"/>
                <w:color w:val="000000" w:themeColor="text1"/>
              </w:rPr>
            </w:pPr>
            <w:r w:rsidRPr="00F63225">
              <w:rPr>
                <w:rFonts w:ascii="Times New Roman" w:hAnsi="Times New Roman"/>
                <w:color w:val="000000" w:themeColor="text1"/>
              </w:rPr>
              <w:t xml:space="preserve">Извештај Центра за заштиту жртава </w:t>
            </w:r>
            <w:r w:rsidRPr="00F63225">
              <w:rPr>
                <w:rFonts w:ascii="Times New Roman" w:hAnsi="Times New Roman"/>
                <w:color w:val="000000" w:themeColor="text1"/>
              </w:rPr>
              <w:lastRenderedPageBreak/>
              <w:t>трговине људима</w:t>
            </w:r>
          </w:p>
          <w:p w:rsidR="001D3FB0" w:rsidRDefault="001D3FB0" w:rsidP="006A5D7E">
            <w:pPr>
              <w:spacing w:after="0" w:line="240" w:lineRule="auto"/>
              <w:jc w:val="center"/>
              <w:rPr>
                <w:rFonts w:ascii="Times New Roman" w:hAnsi="Times New Roman"/>
                <w:color w:val="000000" w:themeColor="text1"/>
              </w:rPr>
            </w:pPr>
          </w:p>
          <w:p w:rsidR="001D3FB0" w:rsidRDefault="001D3FB0" w:rsidP="006A5D7E">
            <w:pPr>
              <w:spacing w:after="0" w:line="240" w:lineRule="auto"/>
              <w:jc w:val="center"/>
              <w:rPr>
                <w:rFonts w:ascii="Times New Roman" w:hAnsi="Times New Roman"/>
                <w:color w:val="000000" w:themeColor="text1"/>
              </w:rPr>
            </w:pPr>
          </w:p>
          <w:p w:rsidR="008905BF" w:rsidRPr="00E16720" w:rsidRDefault="008905BF" w:rsidP="006A5D7E">
            <w:pPr>
              <w:spacing w:after="0" w:line="240" w:lineRule="auto"/>
              <w:jc w:val="center"/>
              <w:rPr>
                <w:rFonts w:ascii="Times New Roman" w:hAnsi="Times New Roman"/>
              </w:rPr>
            </w:pPr>
          </w:p>
        </w:tc>
        <w:tc>
          <w:tcPr>
            <w:tcW w:w="2700" w:type="dxa"/>
            <w:tcBorders>
              <w:right w:val="single" w:sz="4" w:space="0" w:color="auto"/>
            </w:tcBorders>
            <w:shd w:val="clear" w:color="auto" w:fill="C5E0B3"/>
            <w:noWrap/>
            <w:vAlign w:val="center"/>
            <w:hideMark/>
          </w:tcPr>
          <w:p w:rsidR="00574FA5" w:rsidRPr="002F6D9E" w:rsidRDefault="00574FA5" w:rsidP="006A5D7E">
            <w:pPr>
              <w:spacing w:after="0" w:line="240" w:lineRule="auto"/>
              <w:jc w:val="center"/>
              <w:rPr>
                <w:rFonts w:ascii="Times New Roman" w:hAnsi="Times New Roman"/>
                <w:b/>
              </w:rPr>
            </w:pPr>
          </w:p>
        </w:tc>
      </w:tr>
      <w:tr w:rsidR="00574FA5" w:rsidRPr="009B6989" w:rsidTr="00E7594F">
        <w:trPr>
          <w:trHeight w:val="615"/>
          <w:jc w:val="center"/>
        </w:trPr>
        <w:tc>
          <w:tcPr>
            <w:tcW w:w="4315" w:type="dxa"/>
            <w:gridSpan w:val="2"/>
            <w:shd w:val="clear" w:color="auto" w:fill="C5E0B3"/>
            <w:noWrap/>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aктивност</w:t>
            </w:r>
          </w:p>
        </w:tc>
        <w:tc>
          <w:tcPr>
            <w:tcW w:w="171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рок реализације</w:t>
            </w:r>
          </w:p>
        </w:tc>
        <w:tc>
          <w:tcPr>
            <w:tcW w:w="216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потребна средства</w:t>
            </w:r>
          </w:p>
        </w:tc>
        <w:tc>
          <w:tcPr>
            <w:tcW w:w="198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извор финансирања</w:t>
            </w:r>
          </w:p>
        </w:tc>
        <w:tc>
          <w:tcPr>
            <w:tcW w:w="198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носиоци активности</w:t>
            </w:r>
          </w:p>
        </w:tc>
        <w:tc>
          <w:tcPr>
            <w:tcW w:w="2700" w:type="dxa"/>
            <w:tcBorders>
              <w:right w:val="single" w:sz="4" w:space="0" w:color="auto"/>
            </w:tcBorders>
            <w:shd w:val="clear" w:color="auto" w:fill="C5E0B3"/>
            <w:vAlign w:val="center"/>
            <w:hideMark/>
          </w:tcPr>
          <w:p w:rsidR="00574FA5" w:rsidRPr="009B6989" w:rsidRDefault="00D032CF" w:rsidP="006A5D7E">
            <w:pPr>
              <w:spacing w:after="0" w:line="240" w:lineRule="auto"/>
              <w:jc w:val="center"/>
              <w:rPr>
                <w:rFonts w:ascii="Times New Roman" w:hAnsi="Times New Roman"/>
              </w:rPr>
            </w:pPr>
            <w:r w:rsidRPr="009B6989">
              <w:rPr>
                <w:rFonts w:ascii="Times New Roman" w:hAnsi="Times New Roman"/>
              </w:rPr>
              <w:t>п</w:t>
            </w:r>
            <w:r w:rsidR="00574FA5" w:rsidRPr="009B6989">
              <w:rPr>
                <w:rFonts w:ascii="Times New Roman" w:hAnsi="Times New Roman"/>
              </w:rPr>
              <w:t>оказатељи</w:t>
            </w:r>
            <w:r w:rsidRPr="009B6989">
              <w:rPr>
                <w:rFonts w:ascii="Times New Roman" w:hAnsi="Times New Roman"/>
              </w:rPr>
              <w:t xml:space="preserve"> активности</w:t>
            </w:r>
          </w:p>
        </w:tc>
      </w:tr>
      <w:tr w:rsidR="005F0B5F" w:rsidRPr="009B6989" w:rsidTr="00E7594F">
        <w:trPr>
          <w:trHeight w:val="800"/>
          <w:jc w:val="center"/>
        </w:trPr>
        <w:tc>
          <w:tcPr>
            <w:tcW w:w="1345" w:type="dxa"/>
            <w:shd w:val="clear" w:color="auto" w:fill="auto"/>
            <w:noWrap/>
            <w:vAlign w:val="center"/>
            <w:hideMark/>
          </w:tcPr>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color w:val="000000"/>
              </w:rPr>
              <w:lastRenderedPageBreak/>
              <w:t>4.1.1.</w:t>
            </w:r>
          </w:p>
        </w:tc>
        <w:tc>
          <w:tcPr>
            <w:tcW w:w="2970" w:type="dxa"/>
            <w:shd w:val="clear" w:color="auto" w:fill="auto"/>
            <w:hideMark/>
          </w:tcPr>
          <w:p w:rsidR="005F0B5F" w:rsidRPr="00177DB5" w:rsidRDefault="005F0B5F" w:rsidP="005F0B5F">
            <w:pPr>
              <w:spacing w:after="0" w:line="240" w:lineRule="auto"/>
              <w:rPr>
                <w:rFonts w:ascii="Times New Roman" w:hAnsi="Times New Roman"/>
                <w:color w:val="000000"/>
              </w:rPr>
            </w:pPr>
            <w:r w:rsidRPr="00177DB5">
              <w:rPr>
                <w:rFonts w:ascii="Times New Roman" w:hAnsi="Times New Roman"/>
                <w:color w:val="000000"/>
              </w:rPr>
              <w:t xml:space="preserve">Обезбедити канцеларијски простор за </w:t>
            </w:r>
            <w:r w:rsidRPr="008801FF">
              <w:rPr>
                <w:rFonts w:ascii="Times New Roman" w:hAnsi="Times New Roman"/>
                <w:color w:val="000000"/>
              </w:rPr>
              <w:t xml:space="preserve">рад </w:t>
            </w:r>
            <w:r w:rsidRPr="008801FF">
              <w:rPr>
                <w:rFonts w:ascii="Times New Roman" w:hAnsi="Times New Roman"/>
                <w:color w:val="000000"/>
                <w:lang w:val="sr-Cyrl-CS"/>
              </w:rPr>
              <w:t>Службе за</w:t>
            </w:r>
            <w:r w:rsidRPr="00177DB5">
              <w:rPr>
                <w:rFonts w:ascii="Times New Roman" w:hAnsi="Times New Roman"/>
                <w:color w:val="000000"/>
                <w:lang w:val="sr-Cyrl-CS"/>
              </w:rPr>
              <w:t xml:space="preserve"> координацију заштите жртава трговине љ</w:t>
            </w:r>
            <w:r w:rsidR="00BE6CF2">
              <w:rPr>
                <w:rFonts w:ascii="Times New Roman" w:hAnsi="Times New Roman"/>
                <w:color w:val="000000"/>
                <w:lang w:val="sr-Cyrl-CS"/>
              </w:rPr>
              <w:t>удима, која је оганизациона јед</w:t>
            </w:r>
            <w:r w:rsidRPr="00177DB5">
              <w:rPr>
                <w:rFonts w:ascii="Times New Roman" w:hAnsi="Times New Roman"/>
                <w:color w:val="000000"/>
                <w:lang w:val="sr-Cyrl-CS"/>
              </w:rPr>
              <w:t>иница Центра за заштиту жртава трговине људима</w:t>
            </w:r>
          </w:p>
        </w:tc>
        <w:tc>
          <w:tcPr>
            <w:tcW w:w="1710" w:type="dxa"/>
            <w:shd w:val="clear" w:color="auto" w:fill="auto"/>
            <w:hideMark/>
          </w:tcPr>
          <w:p w:rsidR="005F0B5F" w:rsidRPr="005F0B5F" w:rsidRDefault="005F0B5F" w:rsidP="005F0B5F">
            <w:pPr>
              <w:spacing w:after="0" w:line="240" w:lineRule="auto"/>
              <w:rPr>
                <w:rFonts w:ascii="Times New Roman" w:hAnsi="Times New Roman"/>
                <w:color w:val="000000"/>
                <w:lang w:val="sr-Cyrl-CS"/>
              </w:rPr>
            </w:pPr>
            <w:r>
              <w:rPr>
                <w:rFonts w:ascii="Times New Roman" w:hAnsi="Times New Roman"/>
                <w:color w:val="000000" w:themeColor="text1"/>
                <w:lang w:val="sr-Cyrl-CS"/>
              </w:rPr>
              <w:t>2019</w:t>
            </w:r>
            <w:r w:rsidR="00097408">
              <w:rPr>
                <w:rFonts w:ascii="Times New Roman" w:hAnsi="Times New Roman"/>
                <w:color w:val="000000" w:themeColor="text1"/>
                <w:lang w:val="sr-Cyrl-CS"/>
              </w:rPr>
              <w:t>. година</w:t>
            </w:r>
          </w:p>
        </w:tc>
        <w:tc>
          <w:tcPr>
            <w:tcW w:w="2160" w:type="dxa"/>
            <w:shd w:val="clear" w:color="auto" w:fill="auto"/>
            <w:hideMark/>
          </w:tcPr>
          <w:p w:rsidR="005F0B5F" w:rsidRPr="009B6989" w:rsidRDefault="005F0B5F" w:rsidP="005F0B5F">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5F0B5F" w:rsidRPr="00177DB5" w:rsidRDefault="005F0B5F" w:rsidP="005F0B5F">
            <w:pPr>
              <w:spacing w:after="0" w:line="240" w:lineRule="auto"/>
              <w:rPr>
                <w:rFonts w:ascii="Times New Roman" w:hAnsi="Times New Roman"/>
                <w:color w:val="FF0000"/>
                <w:sz w:val="20"/>
                <w:szCs w:val="20"/>
              </w:rPr>
            </w:pPr>
          </w:p>
        </w:tc>
        <w:tc>
          <w:tcPr>
            <w:tcW w:w="1980" w:type="dxa"/>
            <w:shd w:val="clear" w:color="auto" w:fill="auto"/>
            <w:hideMark/>
          </w:tcPr>
          <w:p w:rsidR="005F0B5F" w:rsidRPr="009B6989" w:rsidRDefault="005F0B5F" w:rsidP="005F0B5F">
            <w:pPr>
              <w:spacing w:after="0" w:line="240" w:lineRule="auto"/>
              <w:rPr>
                <w:rFonts w:ascii="Times New Roman" w:hAnsi="Times New Roman"/>
              </w:rPr>
            </w:pPr>
            <w:r w:rsidRPr="009B6989">
              <w:rPr>
                <w:rFonts w:ascii="Times New Roman" w:hAnsi="Times New Roman"/>
                <w:b/>
              </w:rPr>
              <w:t>Нема додатних трошкова</w:t>
            </w:r>
            <w:r w:rsidRPr="009B6989">
              <w:rPr>
                <w:rFonts w:ascii="Times New Roman" w:hAnsi="Times New Roman"/>
              </w:rPr>
              <w:t xml:space="preserve"> - запослени раде у оквиру редовних радних активности</w:t>
            </w:r>
          </w:p>
          <w:p w:rsidR="005F0B5F" w:rsidRPr="00177DB5" w:rsidRDefault="005F0B5F" w:rsidP="005F0B5F">
            <w:pPr>
              <w:spacing w:after="0" w:line="240" w:lineRule="auto"/>
              <w:rPr>
                <w:rFonts w:ascii="Times New Roman" w:hAnsi="Times New Roman"/>
                <w:i/>
              </w:rPr>
            </w:pPr>
          </w:p>
        </w:tc>
        <w:tc>
          <w:tcPr>
            <w:tcW w:w="1980" w:type="dxa"/>
            <w:shd w:val="clear" w:color="auto" w:fill="auto"/>
            <w:hideMark/>
          </w:tcPr>
          <w:p w:rsidR="005F0B5F" w:rsidRPr="00177DB5" w:rsidRDefault="005F0B5F" w:rsidP="005F0B5F">
            <w:pPr>
              <w:spacing w:after="0" w:line="240" w:lineRule="auto"/>
              <w:rPr>
                <w:rFonts w:ascii="Times New Roman" w:hAnsi="Times New Roman"/>
                <w:b/>
                <w:color w:val="000000"/>
              </w:rPr>
            </w:pPr>
            <w:r w:rsidRPr="00177DB5">
              <w:rPr>
                <w:rFonts w:ascii="Times New Roman" w:hAnsi="Times New Roman"/>
                <w:b/>
                <w:color w:val="000000"/>
              </w:rPr>
              <w:t xml:space="preserve">Министарство за рад, </w:t>
            </w:r>
            <w:r w:rsidR="00FD4BDD">
              <w:rPr>
                <w:rFonts w:ascii="Times New Roman" w:hAnsi="Times New Roman"/>
                <w:b/>
                <w:color w:val="000000"/>
              </w:rPr>
              <w:t>запошљавање, борачка и социјалн</w:t>
            </w:r>
            <w:r w:rsidRPr="00177DB5">
              <w:rPr>
                <w:rFonts w:ascii="Times New Roman" w:hAnsi="Times New Roman"/>
                <w:b/>
                <w:color w:val="000000"/>
              </w:rPr>
              <w:t>а питања</w:t>
            </w:r>
          </w:p>
        </w:tc>
        <w:tc>
          <w:tcPr>
            <w:tcW w:w="2700" w:type="dxa"/>
            <w:tcBorders>
              <w:right w:val="single" w:sz="4" w:space="0" w:color="auto"/>
            </w:tcBorders>
            <w:shd w:val="clear" w:color="auto" w:fill="auto"/>
            <w:hideMark/>
          </w:tcPr>
          <w:p w:rsidR="005F0B5F" w:rsidRPr="00B64760" w:rsidRDefault="005F0B5F" w:rsidP="00B64760">
            <w:pPr>
              <w:pStyle w:val="ListParagraph"/>
              <w:numPr>
                <w:ilvl w:val="0"/>
                <w:numId w:val="14"/>
              </w:numPr>
              <w:spacing w:after="0" w:line="240" w:lineRule="auto"/>
              <w:ind w:left="286"/>
              <w:rPr>
                <w:rFonts w:ascii="Times New Roman" w:hAnsi="Times New Roman"/>
                <w:color w:val="000000"/>
              </w:rPr>
            </w:pPr>
            <w:r w:rsidRPr="00177DB5">
              <w:rPr>
                <w:rFonts w:ascii="Times New Roman" w:hAnsi="Times New Roman"/>
                <w:color w:val="000000"/>
              </w:rPr>
              <w:t xml:space="preserve">Обезбеђен наменски простор </w:t>
            </w:r>
            <w:r>
              <w:rPr>
                <w:rFonts w:ascii="Times New Roman" w:hAnsi="Times New Roman"/>
                <w:color w:val="000000"/>
              </w:rPr>
              <w:t>за рад Центра за</w:t>
            </w:r>
            <w:r w:rsidRPr="00177DB5">
              <w:rPr>
                <w:rFonts w:ascii="Times New Roman" w:hAnsi="Times New Roman"/>
                <w:color w:val="000000"/>
              </w:rPr>
              <w:t xml:space="preserve"> заштиту жртава трговине људима који обухвата канцеларијски простор за запослене, просторије за рад са децом и одраслим корисницима</w:t>
            </w:r>
          </w:p>
        </w:tc>
      </w:tr>
      <w:tr w:rsidR="005F0B5F" w:rsidRPr="009B6989" w:rsidTr="00E7594F">
        <w:trPr>
          <w:trHeight w:val="960"/>
          <w:jc w:val="center"/>
        </w:trPr>
        <w:tc>
          <w:tcPr>
            <w:tcW w:w="1345" w:type="dxa"/>
            <w:shd w:val="clear" w:color="auto" w:fill="auto"/>
            <w:noWrap/>
            <w:vAlign w:val="center"/>
            <w:hideMark/>
          </w:tcPr>
          <w:p w:rsidR="005F0B5F" w:rsidRPr="001C0956" w:rsidRDefault="005F0B5F" w:rsidP="005F0B5F">
            <w:pPr>
              <w:spacing w:after="0" w:line="240" w:lineRule="auto"/>
              <w:rPr>
                <w:rFonts w:ascii="Times New Roman" w:hAnsi="Times New Roman"/>
              </w:rPr>
            </w:pPr>
            <w:r w:rsidRPr="001C0956">
              <w:rPr>
                <w:rFonts w:ascii="Times New Roman" w:hAnsi="Times New Roman"/>
              </w:rPr>
              <w:t>4.1.2.</w:t>
            </w:r>
          </w:p>
          <w:p w:rsidR="005F0B5F" w:rsidRPr="00D93E95" w:rsidRDefault="005F0B5F" w:rsidP="005F0B5F">
            <w:pPr>
              <w:spacing w:after="0" w:line="240" w:lineRule="auto"/>
              <w:rPr>
                <w:rFonts w:ascii="Times New Roman" w:hAnsi="Times New Roman"/>
                <w:b/>
              </w:rPr>
            </w:pPr>
          </w:p>
          <w:p w:rsidR="005F0B5F" w:rsidRPr="00D93E95" w:rsidRDefault="005F0B5F" w:rsidP="005F0B5F">
            <w:pPr>
              <w:spacing w:after="0" w:line="240" w:lineRule="auto"/>
              <w:rPr>
                <w:rFonts w:ascii="Times New Roman" w:hAnsi="Times New Roman"/>
                <w:b/>
              </w:rPr>
            </w:pPr>
          </w:p>
          <w:p w:rsidR="005F0B5F" w:rsidRPr="00D93E95" w:rsidRDefault="005F0B5F" w:rsidP="005F0B5F">
            <w:pPr>
              <w:pStyle w:val="CommentText"/>
              <w:rPr>
                <w:rFonts w:ascii="Times New Roman" w:hAnsi="Times New Roman"/>
                <w:b/>
              </w:rPr>
            </w:pPr>
          </w:p>
        </w:tc>
        <w:tc>
          <w:tcPr>
            <w:tcW w:w="2970" w:type="dxa"/>
            <w:shd w:val="clear" w:color="auto" w:fill="auto"/>
            <w:hideMark/>
          </w:tcPr>
          <w:p w:rsidR="005F0B5F" w:rsidRPr="001F156C" w:rsidRDefault="005F0B5F" w:rsidP="005F0B5F">
            <w:pPr>
              <w:spacing w:after="0" w:line="240" w:lineRule="auto"/>
              <w:rPr>
                <w:rFonts w:ascii="Times New Roman" w:hAnsi="Times New Roman"/>
              </w:rPr>
            </w:pPr>
            <w:r w:rsidRPr="001F156C">
              <w:rPr>
                <w:rFonts w:ascii="Times New Roman" w:hAnsi="Times New Roman"/>
              </w:rPr>
              <w:t>Унапредити компетенцијe запослених у Центру за заштиту жртава трговине људима</w:t>
            </w:r>
          </w:p>
          <w:p w:rsidR="005F0B5F" w:rsidRPr="001F156C" w:rsidRDefault="005F0B5F" w:rsidP="005F0B5F">
            <w:pPr>
              <w:spacing w:after="0" w:line="240" w:lineRule="auto"/>
              <w:rPr>
                <w:rFonts w:ascii="Times New Roman" w:hAnsi="Times New Roman"/>
              </w:rPr>
            </w:pPr>
          </w:p>
          <w:p w:rsidR="005F0B5F" w:rsidRPr="001F156C" w:rsidRDefault="005F0B5F" w:rsidP="005F0B5F">
            <w:pPr>
              <w:spacing w:after="0" w:line="240" w:lineRule="auto"/>
              <w:rPr>
                <w:rFonts w:ascii="Times New Roman" w:hAnsi="Times New Roman"/>
                <w:i/>
              </w:rPr>
            </w:pPr>
            <w:r w:rsidRPr="001F156C">
              <w:rPr>
                <w:rFonts w:ascii="Times New Roman" w:hAnsi="Times New Roman"/>
                <w:i/>
              </w:rPr>
              <w:t>Веза: обуке из циља 2.</w:t>
            </w:r>
          </w:p>
        </w:tc>
        <w:tc>
          <w:tcPr>
            <w:tcW w:w="1710" w:type="dxa"/>
            <w:shd w:val="clear" w:color="auto" w:fill="auto"/>
            <w:hideMark/>
          </w:tcPr>
          <w:p w:rsidR="005F0B5F" w:rsidRPr="00097408" w:rsidRDefault="005F0B5F" w:rsidP="005F0B5F">
            <w:pPr>
              <w:spacing w:after="0" w:line="240" w:lineRule="auto"/>
              <w:rPr>
                <w:rFonts w:ascii="Times New Roman" w:hAnsi="Times New Roman"/>
              </w:rPr>
            </w:pPr>
            <w:r w:rsidRPr="001F156C">
              <w:rPr>
                <w:rFonts w:ascii="Times New Roman" w:hAnsi="Times New Roman"/>
              </w:rPr>
              <w:t>2019-2020</w:t>
            </w:r>
            <w:r w:rsidR="00097408">
              <w:rPr>
                <w:rFonts w:ascii="Times New Roman" w:hAnsi="Times New Roman"/>
              </w:rPr>
              <w:t>. година</w:t>
            </w:r>
          </w:p>
        </w:tc>
        <w:tc>
          <w:tcPr>
            <w:tcW w:w="2160" w:type="dxa"/>
            <w:shd w:val="clear" w:color="auto" w:fill="auto"/>
            <w:hideMark/>
          </w:tcPr>
          <w:p w:rsidR="005F0B5F" w:rsidRPr="001F156C" w:rsidRDefault="005F0B5F" w:rsidP="005F0B5F">
            <w:pPr>
              <w:spacing w:after="0" w:line="240" w:lineRule="auto"/>
              <w:rPr>
                <w:rFonts w:ascii="Times New Roman" w:hAnsi="Times New Roman"/>
              </w:rPr>
            </w:pPr>
            <w:r w:rsidRPr="001F156C">
              <w:rPr>
                <w:rFonts w:ascii="Times New Roman" w:hAnsi="Times New Roman"/>
              </w:rPr>
              <w:t xml:space="preserve">Пројекат </w:t>
            </w:r>
            <w:r w:rsidR="006A3A47">
              <w:rPr>
                <w:rFonts w:ascii="Times New Roman" w:hAnsi="Times New Roman"/>
              </w:rPr>
              <w:t>Међународног комитета спаса – ИРЦ,</w:t>
            </w:r>
            <w:r w:rsidR="005B2E3A">
              <w:rPr>
                <w:rFonts w:ascii="Times New Roman" w:hAnsi="Times New Roman"/>
              </w:rPr>
              <w:t xml:space="preserve">  „Од опасности до сигурности –„</w:t>
            </w:r>
            <w:r w:rsidRPr="001F156C">
              <w:rPr>
                <w:rFonts w:ascii="Times New Roman" w:hAnsi="Times New Roman"/>
              </w:rPr>
              <w:t>Унапређење заштите жртава трговине људима у Србији</w:t>
            </w:r>
            <w:r w:rsidR="00C152E9" w:rsidRPr="009A0CFB">
              <w:rPr>
                <w:rFonts w:ascii="Times New Roman" w:hAnsi="Times New Roman"/>
                <w:color w:val="000000" w:themeColor="text1"/>
              </w:rPr>
              <w:t>”</w:t>
            </w:r>
          </w:p>
          <w:p w:rsidR="005F0B5F" w:rsidRPr="001F156C" w:rsidRDefault="005F0B5F" w:rsidP="005F0B5F">
            <w:pPr>
              <w:spacing w:after="0" w:line="240" w:lineRule="auto"/>
              <w:rPr>
                <w:rFonts w:ascii="Times New Roman" w:hAnsi="Times New Roman"/>
                <w:color w:val="FF0000"/>
              </w:rPr>
            </w:pPr>
            <w:r w:rsidRPr="001F156C">
              <w:rPr>
                <w:rFonts w:ascii="Times New Roman" w:hAnsi="Times New Roman"/>
              </w:rPr>
              <w:t xml:space="preserve">300.000РСД </w:t>
            </w:r>
          </w:p>
        </w:tc>
        <w:tc>
          <w:tcPr>
            <w:tcW w:w="1980" w:type="dxa"/>
            <w:shd w:val="clear" w:color="auto" w:fill="auto"/>
            <w:hideMark/>
          </w:tcPr>
          <w:p w:rsidR="005F0B5F" w:rsidRPr="001F156C" w:rsidRDefault="005F0B5F" w:rsidP="005F0B5F">
            <w:pPr>
              <w:spacing w:after="0" w:line="240" w:lineRule="auto"/>
              <w:rPr>
                <w:rFonts w:ascii="Times New Roman" w:hAnsi="Times New Roman"/>
              </w:rPr>
            </w:pPr>
            <w:r>
              <w:rPr>
                <w:rFonts w:ascii="Times New Roman" w:hAnsi="Times New Roman"/>
              </w:rPr>
              <w:t>Д</w:t>
            </w:r>
            <w:r w:rsidRPr="001F156C">
              <w:rPr>
                <w:rFonts w:ascii="Times New Roman" w:hAnsi="Times New Roman"/>
              </w:rPr>
              <w:t>онације</w:t>
            </w:r>
          </w:p>
          <w:p w:rsidR="005F0B5F" w:rsidRPr="001F156C" w:rsidRDefault="005F0B5F" w:rsidP="005F0B5F">
            <w:pPr>
              <w:spacing w:after="0" w:line="240" w:lineRule="auto"/>
              <w:rPr>
                <w:rFonts w:ascii="Times New Roman" w:hAnsi="Times New Roman"/>
                <w:color w:val="FF0000"/>
              </w:rPr>
            </w:pPr>
          </w:p>
          <w:p w:rsidR="005F0B5F" w:rsidRPr="001F156C" w:rsidRDefault="005F0B5F" w:rsidP="005F0B5F">
            <w:pPr>
              <w:spacing w:after="0" w:line="240" w:lineRule="auto"/>
              <w:rPr>
                <w:rFonts w:ascii="Times New Roman" w:hAnsi="Times New Roman"/>
                <w:color w:val="002060"/>
              </w:rPr>
            </w:pPr>
          </w:p>
        </w:tc>
        <w:tc>
          <w:tcPr>
            <w:tcW w:w="1980" w:type="dxa"/>
            <w:shd w:val="clear" w:color="auto" w:fill="auto"/>
            <w:hideMark/>
          </w:tcPr>
          <w:p w:rsidR="005F0B5F" w:rsidRPr="001F156C" w:rsidRDefault="005F0B5F" w:rsidP="005F0B5F">
            <w:pPr>
              <w:spacing w:after="0" w:line="240" w:lineRule="auto"/>
              <w:rPr>
                <w:rFonts w:ascii="Times New Roman" w:hAnsi="Times New Roman"/>
              </w:rPr>
            </w:pPr>
            <w:r w:rsidRPr="001F156C">
              <w:rPr>
                <w:rFonts w:ascii="Times New Roman" w:hAnsi="Times New Roman"/>
                <w:b/>
                <w:color w:val="000000"/>
              </w:rPr>
              <w:t>Центар за заштиту жртава трговине људима</w:t>
            </w:r>
            <w:r w:rsidR="005B2E3A">
              <w:rPr>
                <w:rFonts w:ascii="Times New Roman" w:hAnsi="Times New Roman"/>
                <w:b/>
                <w:color w:val="000000"/>
              </w:rPr>
              <w:t xml:space="preserve"> </w:t>
            </w:r>
            <w:r w:rsidRPr="001F156C">
              <w:rPr>
                <w:rFonts w:ascii="Times New Roman" w:hAnsi="Times New Roman"/>
                <w:color w:val="000000"/>
              </w:rPr>
              <w:t>и партнери</w:t>
            </w:r>
          </w:p>
        </w:tc>
        <w:tc>
          <w:tcPr>
            <w:tcW w:w="2700" w:type="dxa"/>
            <w:tcBorders>
              <w:right w:val="single" w:sz="4" w:space="0" w:color="auto"/>
            </w:tcBorders>
            <w:shd w:val="clear" w:color="auto" w:fill="auto"/>
            <w:hideMark/>
          </w:tcPr>
          <w:p w:rsidR="005F0B5F" w:rsidRPr="001F156C" w:rsidRDefault="005F0B5F" w:rsidP="00B64760">
            <w:pPr>
              <w:spacing w:after="0" w:line="240" w:lineRule="auto"/>
              <w:ind w:left="286" w:hanging="286"/>
              <w:rPr>
                <w:rFonts w:ascii="Times New Roman" w:hAnsi="Times New Roman"/>
                <w:color w:val="000000"/>
              </w:rPr>
            </w:pPr>
            <w:r w:rsidRPr="001F156C">
              <w:rPr>
                <w:rFonts w:ascii="Times New Roman" w:hAnsi="Times New Roman"/>
                <w:color w:val="000000"/>
              </w:rPr>
              <w:t xml:space="preserve">1. </w:t>
            </w:r>
            <w:r w:rsidR="005B2E3A">
              <w:rPr>
                <w:rFonts w:ascii="Times New Roman" w:hAnsi="Times New Roman"/>
                <w:color w:val="000000"/>
              </w:rPr>
              <w:t xml:space="preserve"> </w:t>
            </w:r>
            <w:r w:rsidRPr="001F156C">
              <w:rPr>
                <w:rFonts w:ascii="Times New Roman" w:hAnsi="Times New Roman"/>
                <w:color w:val="000000"/>
              </w:rPr>
              <w:t>Сви стручни радници Центра за заштиту жртава трговине људима успешно завршили обуке за рад са децом жртвама сексуалног злостављања, за идентификацију жртава у мигрантској популацији и за примену креираних интерних индикатора за стручни п</w:t>
            </w:r>
            <w:r w:rsidR="00B64760">
              <w:rPr>
                <w:rFonts w:ascii="Times New Roman" w:hAnsi="Times New Roman"/>
                <w:color w:val="000000"/>
              </w:rPr>
              <w:t>оступак формалне идентификације</w:t>
            </w:r>
          </w:p>
        </w:tc>
      </w:tr>
      <w:tr w:rsidR="005F0B5F" w:rsidRPr="009B6989" w:rsidTr="00E7594F">
        <w:trPr>
          <w:trHeight w:val="880"/>
          <w:jc w:val="center"/>
        </w:trPr>
        <w:tc>
          <w:tcPr>
            <w:tcW w:w="1345" w:type="dxa"/>
            <w:shd w:val="clear" w:color="auto" w:fill="C5E0B3"/>
            <w:noWrap/>
            <w:vAlign w:val="center"/>
            <w:hideMark/>
          </w:tcPr>
          <w:p w:rsidR="005F0B5F" w:rsidRPr="009B6989" w:rsidRDefault="005F0B5F" w:rsidP="005F0B5F">
            <w:pPr>
              <w:spacing w:after="0" w:line="240" w:lineRule="auto"/>
              <w:rPr>
                <w:rFonts w:ascii="Times New Roman" w:hAnsi="Times New Roman"/>
                <w:b/>
                <w:bCs/>
              </w:rPr>
            </w:pPr>
            <w:r w:rsidRPr="009B6989">
              <w:rPr>
                <w:rFonts w:ascii="Times New Roman" w:hAnsi="Times New Roman"/>
                <w:b/>
                <w:bCs/>
              </w:rPr>
              <w:t>МЕРА 4.2.</w:t>
            </w:r>
          </w:p>
        </w:tc>
        <w:tc>
          <w:tcPr>
            <w:tcW w:w="4680" w:type="dxa"/>
            <w:gridSpan w:val="2"/>
            <w:shd w:val="clear" w:color="auto" w:fill="C5E0B3"/>
            <w:vAlign w:val="center"/>
            <w:hideMark/>
          </w:tcPr>
          <w:p w:rsidR="005F0B5F" w:rsidRPr="009B6989" w:rsidRDefault="005F0B5F" w:rsidP="005F0B5F">
            <w:pPr>
              <w:spacing w:after="0" w:line="240" w:lineRule="auto"/>
              <w:rPr>
                <w:rFonts w:ascii="Times New Roman" w:hAnsi="Times New Roman"/>
                <w:b/>
                <w:bCs/>
              </w:rPr>
            </w:pPr>
            <w:r w:rsidRPr="009B6989">
              <w:rPr>
                <w:rFonts w:ascii="Times New Roman" w:hAnsi="Times New Roman"/>
                <w:b/>
                <w:bCs/>
              </w:rPr>
              <w:t>Унапређење система идентификације и упућивања жртава трговине људима</w:t>
            </w:r>
          </w:p>
        </w:tc>
        <w:tc>
          <w:tcPr>
            <w:tcW w:w="8820" w:type="dxa"/>
            <w:gridSpan w:val="4"/>
            <w:tcBorders>
              <w:right w:val="single" w:sz="4" w:space="0" w:color="auto"/>
            </w:tcBorders>
            <w:shd w:val="clear" w:color="auto" w:fill="C5E0B3"/>
            <w:vAlign w:val="center"/>
            <w:hideMark/>
          </w:tcPr>
          <w:p w:rsidR="005F0B5F" w:rsidRPr="009B6989" w:rsidRDefault="005F0B5F" w:rsidP="005F0B5F">
            <w:pPr>
              <w:spacing w:after="0" w:line="240" w:lineRule="auto"/>
              <w:rPr>
                <w:rFonts w:ascii="Times New Roman" w:hAnsi="Times New Roman"/>
                <w:b/>
                <w:bCs/>
              </w:rPr>
            </w:pPr>
            <w:r w:rsidRPr="009B6989">
              <w:rPr>
                <w:rFonts w:ascii="Times New Roman" w:hAnsi="Times New Roman"/>
                <w:b/>
                <w:bCs/>
              </w:rPr>
              <w:t>показатељ резултата:</w:t>
            </w:r>
          </w:p>
          <w:p w:rsidR="005F0B5F" w:rsidRPr="009B6989" w:rsidRDefault="005F0B5F" w:rsidP="005F0B5F">
            <w:pPr>
              <w:spacing w:after="0" w:line="240" w:lineRule="auto"/>
              <w:rPr>
                <w:rFonts w:ascii="Times New Roman" w:hAnsi="Times New Roman"/>
                <w:bCs/>
              </w:rPr>
            </w:pPr>
            <w:r w:rsidRPr="009B6989">
              <w:rPr>
                <w:rFonts w:ascii="Times New Roman" w:hAnsi="Times New Roman"/>
                <w:bCs/>
              </w:rPr>
              <w:t xml:space="preserve">Повећан број идентификованих жртава трговине људима годишње у односу на просек у претходном периоду </w:t>
            </w:r>
            <w:r w:rsidRPr="003924D9">
              <w:rPr>
                <w:rFonts w:ascii="Times New Roman" w:hAnsi="Times New Roman"/>
                <w:bCs/>
                <w:color w:val="000000" w:themeColor="text1"/>
              </w:rPr>
              <w:t>(од 6 година - 2012-2018)</w:t>
            </w:r>
          </w:p>
        </w:tc>
      </w:tr>
      <w:tr w:rsidR="005F0B5F" w:rsidRPr="009B6989" w:rsidTr="00E7594F">
        <w:trPr>
          <w:trHeight w:val="3455"/>
          <w:jc w:val="center"/>
        </w:trPr>
        <w:tc>
          <w:tcPr>
            <w:tcW w:w="4315" w:type="dxa"/>
            <w:gridSpan w:val="2"/>
            <w:shd w:val="clear" w:color="auto" w:fill="C5E0B3"/>
            <w:vAlign w:val="center"/>
            <w:hideMark/>
          </w:tcPr>
          <w:p w:rsidR="00397AC7" w:rsidRDefault="005F0B5F" w:rsidP="005F0B5F">
            <w:pPr>
              <w:spacing w:after="0" w:line="240" w:lineRule="auto"/>
              <w:rPr>
                <w:rFonts w:ascii="Times New Roman" w:hAnsi="Times New Roman"/>
              </w:rPr>
            </w:pPr>
            <w:r w:rsidRPr="009B6989">
              <w:rPr>
                <w:rFonts w:ascii="Times New Roman" w:hAnsi="Times New Roman"/>
                <w:b/>
              </w:rPr>
              <w:lastRenderedPageBreak/>
              <w:t>потребна средства</w:t>
            </w:r>
          </w:p>
          <w:p w:rsidR="005F0B5F" w:rsidRPr="009B6989" w:rsidRDefault="005F0B5F" w:rsidP="005F0B5F">
            <w:pPr>
              <w:spacing w:after="0" w:line="240" w:lineRule="auto"/>
              <w:rPr>
                <w:rFonts w:ascii="Times New Roman" w:hAnsi="Times New Roman"/>
              </w:rPr>
            </w:pPr>
            <w:r w:rsidRPr="009B6989">
              <w:rPr>
                <w:rFonts w:ascii="Times New Roman" w:hAnsi="Times New Roman"/>
              </w:rPr>
              <w:t>(збир средстава активности)</w:t>
            </w:r>
          </w:p>
        </w:tc>
        <w:tc>
          <w:tcPr>
            <w:tcW w:w="1710" w:type="dxa"/>
            <w:shd w:val="clear" w:color="auto" w:fill="C5E0B3"/>
            <w:vAlign w:val="center"/>
            <w:hideMark/>
          </w:tcPr>
          <w:p w:rsidR="005F0B5F" w:rsidRPr="00397AC7" w:rsidRDefault="005F0B5F" w:rsidP="005F0B5F">
            <w:pPr>
              <w:spacing w:after="0" w:line="240" w:lineRule="auto"/>
              <w:jc w:val="center"/>
              <w:rPr>
                <w:rFonts w:ascii="Times New Roman" w:hAnsi="Times New Roman"/>
                <w:b/>
              </w:rPr>
            </w:pPr>
            <w:r w:rsidRPr="00397AC7">
              <w:rPr>
                <w:rFonts w:ascii="Times New Roman" w:hAnsi="Times New Roman"/>
                <w:b/>
                <w:color w:val="000000" w:themeColor="text1"/>
              </w:rPr>
              <w:t>извор финансирања</w:t>
            </w:r>
          </w:p>
        </w:tc>
        <w:tc>
          <w:tcPr>
            <w:tcW w:w="2160" w:type="dxa"/>
            <w:shd w:val="clear" w:color="auto" w:fill="C5E0B3"/>
            <w:hideMark/>
          </w:tcPr>
          <w:p w:rsidR="005F0B5F" w:rsidRPr="009B6989" w:rsidRDefault="005F0B5F" w:rsidP="005F0B5F">
            <w:pPr>
              <w:spacing w:after="0" w:line="240" w:lineRule="auto"/>
              <w:jc w:val="center"/>
              <w:rPr>
                <w:rFonts w:ascii="Times New Roman" w:hAnsi="Times New Roman"/>
                <w:b/>
              </w:rPr>
            </w:pPr>
            <w:r w:rsidRPr="009B6989">
              <w:rPr>
                <w:rFonts w:ascii="Times New Roman" w:hAnsi="Times New Roman"/>
                <w:b/>
              </w:rPr>
              <w:t>полазна вредност</w:t>
            </w:r>
          </w:p>
          <w:p w:rsidR="005F0B5F" w:rsidRPr="009B6989" w:rsidRDefault="005F0B5F" w:rsidP="005F0B5F">
            <w:pPr>
              <w:spacing w:after="0" w:line="240" w:lineRule="auto"/>
              <w:jc w:val="center"/>
              <w:rPr>
                <w:rFonts w:ascii="Times New Roman" w:hAnsi="Times New Roman"/>
                <w:b/>
              </w:rPr>
            </w:pPr>
            <w:r w:rsidRPr="009B6989">
              <w:rPr>
                <w:rFonts w:ascii="Times New Roman" w:hAnsi="Times New Roman"/>
                <w:b/>
              </w:rPr>
              <w:t>(2019)</w:t>
            </w:r>
          </w:p>
          <w:p w:rsidR="005F0B5F" w:rsidRDefault="005F0B5F" w:rsidP="005F0B5F">
            <w:pPr>
              <w:spacing w:after="0" w:line="240" w:lineRule="auto"/>
              <w:rPr>
                <w:rFonts w:ascii="Times New Roman" w:hAnsi="Times New Roman"/>
              </w:rPr>
            </w:pPr>
          </w:p>
          <w:p w:rsidR="005F0B5F" w:rsidRPr="009B6989" w:rsidRDefault="005F0B5F" w:rsidP="005F0B5F">
            <w:pPr>
              <w:spacing w:after="0" w:line="240" w:lineRule="auto"/>
              <w:rPr>
                <w:rFonts w:ascii="Times New Roman" w:hAnsi="Times New Roman"/>
              </w:rPr>
            </w:pPr>
            <w:r w:rsidRPr="00685B1F">
              <w:rPr>
                <w:rFonts w:ascii="Times New Roman" w:hAnsi="Times New Roman"/>
                <w:color w:val="000000" w:themeColor="text1"/>
              </w:rPr>
              <w:t xml:space="preserve">233 </w:t>
            </w:r>
            <w:r>
              <w:rPr>
                <w:rFonts w:ascii="Times New Roman" w:hAnsi="Times New Roman"/>
                <w:color w:val="000000" w:themeColor="text1"/>
              </w:rPr>
              <w:t xml:space="preserve">жртве  имају обезбеђену подршку </w:t>
            </w:r>
            <w:r w:rsidRPr="00685B1F">
              <w:rPr>
                <w:rFonts w:ascii="Times New Roman" w:hAnsi="Times New Roman"/>
                <w:color w:val="000000" w:themeColor="text1"/>
              </w:rPr>
              <w:t xml:space="preserve">током </w:t>
            </w:r>
            <w:r>
              <w:rPr>
                <w:rFonts w:ascii="Times New Roman" w:hAnsi="Times New Roman"/>
                <w:color w:val="000000" w:themeColor="text1"/>
              </w:rPr>
              <w:t>и</w:t>
            </w:r>
            <w:r w:rsidRPr="00685B1F">
              <w:rPr>
                <w:rFonts w:ascii="Times New Roman" w:hAnsi="Times New Roman"/>
                <w:color w:val="000000" w:themeColor="text1"/>
              </w:rPr>
              <w:t>дентификације и интеграције</w:t>
            </w:r>
          </w:p>
        </w:tc>
        <w:tc>
          <w:tcPr>
            <w:tcW w:w="1980" w:type="dxa"/>
            <w:shd w:val="clear" w:color="auto" w:fill="C5E0B3"/>
            <w:hideMark/>
          </w:tcPr>
          <w:p w:rsidR="005F0B5F" w:rsidRPr="009B6989" w:rsidRDefault="005F0B5F" w:rsidP="00397AC7">
            <w:pPr>
              <w:spacing w:after="0" w:line="240" w:lineRule="auto"/>
              <w:rPr>
                <w:rFonts w:ascii="Times New Roman" w:hAnsi="Times New Roman"/>
                <w:b/>
              </w:rPr>
            </w:pPr>
            <w:r w:rsidRPr="009B6989">
              <w:rPr>
                <w:rFonts w:ascii="Times New Roman" w:hAnsi="Times New Roman"/>
                <w:b/>
              </w:rPr>
              <w:t>циљана вредност</w:t>
            </w:r>
          </w:p>
          <w:p w:rsidR="005F0B5F" w:rsidRDefault="005F0B5F" w:rsidP="005F0B5F">
            <w:pPr>
              <w:spacing w:after="0" w:line="240" w:lineRule="auto"/>
              <w:jc w:val="center"/>
              <w:rPr>
                <w:rFonts w:ascii="Times New Roman" w:hAnsi="Times New Roman"/>
                <w:b/>
              </w:rPr>
            </w:pPr>
            <w:r w:rsidRPr="009B6989">
              <w:rPr>
                <w:rFonts w:ascii="Times New Roman" w:hAnsi="Times New Roman"/>
                <w:b/>
              </w:rPr>
              <w:t>(2020)</w:t>
            </w:r>
          </w:p>
          <w:p w:rsidR="00397AC7" w:rsidRPr="009B6989" w:rsidRDefault="00397AC7" w:rsidP="005F0B5F">
            <w:pPr>
              <w:spacing w:after="0" w:line="240" w:lineRule="auto"/>
              <w:jc w:val="center"/>
              <w:rPr>
                <w:rFonts w:ascii="Times New Roman" w:hAnsi="Times New Roman"/>
                <w:b/>
              </w:rPr>
            </w:pPr>
          </w:p>
          <w:p w:rsidR="005F0B5F" w:rsidRPr="00280F0A" w:rsidRDefault="005F0B5F" w:rsidP="005F0B5F">
            <w:pPr>
              <w:spacing w:after="0" w:line="240" w:lineRule="auto"/>
              <w:rPr>
                <w:rFonts w:ascii="Times New Roman" w:hAnsi="Times New Roman"/>
                <w:color w:val="000000" w:themeColor="text1"/>
              </w:rPr>
            </w:pPr>
            <w:r>
              <w:rPr>
                <w:rFonts w:ascii="Times New Roman" w:hAnsi="Times New Roman"/>
              </w:rPr>
              <w:t>1</w:t>
            </w:r>
            <w:r w:rsidRPr="001C48DD">
              <w:rPr>
                <w:color w:val="000000" w:themeColor="text1"/>
              </w:rPr>
              <w:t xml:space="preserve">. </w:t>
            </w:r>
            <w:r w:rsidRPr="00280F0A">
              <w:rPr>
                <w:rFonts w:ascii="Times New Roman" w:hAnsi="Times New Roman"/>
                <w:color w:val="000000" w:themeColor="text1"/>
              </w:rPr>
              <w:t>За 12% повећан број жртава у идентификацији и интеграцији које имају обезбеђену подршку</w:t>
            </w:r>
          </w:p>
          <w:p w:rsidR="005F0B5F" w:rsidRPr="009B6989" w:rsidRDefault="005F0B5F" w:rsidP="009942C6">
            <w:pPr>
              <w:spacing w:after="0" w:line="240" w:lineRule="auto"/>
              <w:rPr>
                <w:rFonts w:ascii="Times New Roman" w:hAnsi="Times New Roman"/>
              </w:rPr>
            </w:pPr>
            <w:r>
              <w:rPr>
                <w:rFonts w:ascii="Times New Roman" w:hAnsi="Times New Roman"/>
              </w:rPr>
              <w:t>2. Усвојена документа и процедуре који регулишу поступак идентификације</w:t>
            </w:r>
          </w:p>
        </w:tc>
        <w:tc>
          <w:tcPr>
            <w:tcW w:w="1980" w:type="dxa"/>
            <w:shd w:val="clear" w:color="auto" w:fill="C5E0B3"/>
            <w:hideMark/>
          </w:tcPr>
          <w:p w:rsidR="005F0B5F" w:rsidRPr="009B6989" w:rsidRDefault="005F0B5F" w:rsidP="005F0B5F">
            <w:pPr>
              <w:spacing w:after="0" w:line="240" w:lineRule="auto"/>
              <w:jc w:val="center"/>
              <w:rPr>
                <w:rFonts w:ascii="Times New Roman" w:hAnsi="Times New Roman"/>
                <w:b/>
              </w:rPr>
            </w:pPr>
            <w:r w:rsidRPr="009B6989">
              <w:rPr>
                <w:rFonts w:ascii="Times New Roman" w:hAnsi="Times New Roman"/>
                <w:b/>
              </w:rPr>
              <w:t>извор верификације</w:t>
            </w:r>
          </w:p>
          <w:p w:rsidR="00397AC7" w:rsidRDefault="00397AC7" w:rsidP="005F0B5F">
            <w:pPr>
              <w:spacing w:after="0" w:line="240" w:lineRule="auto"/>
              <w:jc w:val="center"/>
              <w:rPr>
                <w:rFonts w:ascii="Times New Roman" w:hAnsi="Times New Roman"/>
                <w:color w:val="000000" w:themeColor="text1"/>
              </w:rPr>
            </w:pPr>
          </w:p>
          <w:p w:rsidR="005F0B5F" w:rsidRPr="00AB74CE" w:rsidRDefault="005F0B5F" w:rsidP="005F0B5F">
            <w:pPr>
              <w:spacing w:after="0" w:line="240" w:lineRule="auto"/>
              <w:jc w:val="center"/>
              <w:rPr>
                <w:rFonts w:ascii="Times New Roman" w:hAnsi="Times New Roman"/>
              </w:rPr>
            </w:pPr>
            <w:r w:rsidRPr="00280F0A">
              <w:rPr>
                <w:rFonts w:ascii="Times New Roman" w:hAnsi="Times New Roman"/>
                <w:color w:val="000000" w:themeColor="text1"/>
              </w:rPr>
              <w:t>Извештај Центра за заштиту жртава трговине људима</w:t>
            </w:r>
          </w:p>
        </w:tc>
        <w:tc>
          <w:tcPr>
            <w:tcW w:w="2700" w:type="dxa"/>
            <w:tcBorders>
              <w:right w:val="single" w:sz="4" w:space="0" w:color="auto"/>
            </w:tcBorders>
            <w:shd w:val="clear" w:color="auto" w:fill="C5E0B3"/>
            <w:hideMark/>
          </w:tcPr>
          <w:p w:rsidR="005F0B5F" w:rsidRPr="009B6989" w:rsidRDefault="005F0B5F" w:rsidP="005F0B5F">
            <w:pPr>
              <w:spacing w:after="0" w:line="240" w:lineRule="auto"/>
              <w:jc w:val="center"/>
              <w:rPr>
                <w:rFonts w:ascii="Times New Roman" w:hAnsi="Times New Roman"/>
                <w:b/>
                <w:bCs/>
              </w:rPr>
            </w:pPr>
          </w:p>
        </w:tc>
      </w:tr>
      <w:tr w:rsidR="005F0B5F" w:rsidRPr="009B6989" w:rsidTr="00E7594F">
        <w:trPr>
          <w:trHeight w:val="620"/>
          <w:jc w:val="center"/>
        </w:trPr>
        <w:tc>
          <w:tcPr>
            <w:tcW w:w="4315" w:type="dxa"/>
            <w:gridSpan w:val="2"/>
            <w:shd w:val="clear" w:color="auto" w:fill="C5E0B3"/>
            <w:noWrap/>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активност</w:t>
            </w:r>
          </w:p>
        </w:tc>
        <w:tc>
          <w:tcPr>
            <w:tcW w:w="171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рок реализације</w:t>
            </w:r>
          </w:p>
        </w:tc>
        <w:tc>
          <w:tcPr>
            <w:tcW w:w="216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потребна средства</w:t>
            </w:r>
          </w:p>
        </w:tc>
        <w:tc>
          <w:tcPr>
            <w:tcW w:w="198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извор финансирања</w:t>
            </w:r>
          </w:p>
        </w:tc>
        <w:tc>
          <w:tcPr>
            <w:tcW w:w="198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носиоци активности</w:t>
            </w:r>
          </w:p>
        </w:tc>
        <w:tc>
          <w:tcPr>
            <w:tcW w:w="2700" w:type="dxa"/>
            <w:tcBorders>
              <w:right w:val="single" w:sz="4" w:space="0" w:color="auto"/>
            </w:tcBorders>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bCs/>
              </w:rPr>
              <w:t>показатељи</w:t>
            </w:r>
          </w:p>
        </w:tc>
      </w:tr>
      <w:tr w:rsidR="005F0B5F" w:rsidRPr="009B6989" w:rsidTr="00E7594F">
        <w:trPr>
          <w:trHeight w:val="70"/>
          <w:jc w:val="center"/>
        </w:trPr>
        <w:tc>
          <w:tcPr>
            <w:tcW w:w="1345" w:type="dxa"/>
            <w:shd w:val="clear" w:color="auto" w:fill="auto"/>
            <w:vAlign w:val="center"/>
            <w:hideMark/>
          </w:tcPr>
          <w:p w:rsidR="005F0B5F" w:rsidRPr="009B6989" w:rsidRDefault="005F0B5F" w:rsidP="005F0B5F">
            <w:pPr>
              <w:spacing w:after="0" w:line="240" w:lineRule="auto"/>
              <w:rPr>
                <w:rFonts w:ascii="Times New Roman" w:hAnsi="Times New Roman"/>
              </w:rPr>
            </w:pPr>
            <w:r w:rsidRPr="009B6989">
              <w:rPr>
                <w:rFonts w:ascii="Times New Roman" w:hAnsi="Times New Roman"/>
              </w:rPr>
              <w:t>4.2.1.</w:t>
            </w:r>
          </w:p>
        </w:tc>
        <w:tc>
          <w:tcPr>
            <w:tcW w:w="2970" w:type="dxa"/>
            <w:shd w:val="clear" w:color="auto" w:fill="auto"/>
            <w:hideMark/>
          </w:tcPr>
          <w:p w:rsidR="005F0B5F" w:rsidRDefault="005F0B5F" w:rsidP="005F0B5F">
            <w:pPr>
              <w:spacing w:after="0" w:line="240" w:lineRule="auto"/>
              <w:rPr>
                <w:rFonts w:ascii="Times New Roman" w:hAnsi="Times New Roman"/>
                <w:color w:val="000000"/>
                <w:highlight w:val="yellow"/>
              </w:rPr>
            </w:pPr>
            <w:r w:rsidRPr="009B6989">
              <w:rPr>
                <w:rFonts w:ascii="Times New Roman" w:hAnsi="Times New Roman"/>
                <w:color w:val="000000"/>
              </w:rPr>
              <w:t>Израдити специфичне показатеље за формалну идентификацију жртава трговине људима за Центар за заштиту жртава трговине људима</w:t>
            </w:r>
          </w:p>
          <w:p w:rsidR="005F0B5F" w:rsidRPr="00F07ADC" w:rsidRDefault="005F0B5F" w:rsidP="005F0B5F">
            <w:pPr>
              <w:spacing w:after="0" w:line="240" w:lineRule="auto"/>
              <w:rPr>
                <w:rFonts w:ascii="Times New Roman" w:hAnsi="Times New Roman"/>
                <w:color w:val="000000"/>
              </w:rPr>
            </w:pPr>
          </w:p>
        </w:tc>
        <w:tc>
          <w:tcPr>
            <w:tcW w:w="1710" w:type="dxa"/>
            <w:shd w:val="clear" w:color="auto" w:fill="auto"/>
            <w:hideMark/>
          </w:tcPr>
          <w:p w:rsidR="005F0B5F" w:rsidRPr="00D9495F" w:rsidRDefault="005F0B5F" w:rsidP="005F0B5F">
            <w:pPr>
              <w:spacing w:after="0" w:line="240" w:lineRule="auto"/>
              <w:rPr>
                <w:rFonts w:ascii="Times New Roman" w:hAnsi="Times New Roman"/>
                <w:color w:val="000000"/>
              </w:rPr>
            </w:pPr>
            <w:r w:rsidRPr="009B6989">
              <w:rPr>
                <w:rFonts w:ascii="Times New Roman" w:hAnsi="Times New Roman"/>
                <w:color w:val="000000"/>
              </w:rPr>
              <w:t>2019</w:t>
            </w:r>
            <w:r w:rsidR="00D9495F">
              <w:rPr>
                <w:rFonts w:ascii="Times New Roman" w:hAnsi="Times New Roman"/>
                <w:color w:val="000000"/>
              </w:rPr>
              <w:t>. година</w:t>
            </w:r>
          </w:p>
        </w:tc>
        <w:tc>
          <w:tcPr>
            <w:tcW w:w="2160" w:type="dxa"/>
            <w:shd w:val="clear" w:color="auto" w:fill="auto"/>
            <w:hideMark/>
          </w:tcPr>
          <w:p w:rsidR="005F0B5F" w:rsidRPr="00E27C8A" w:rsidRDefault="005F0B5F" w:rsidP="005F0B5F">
            <w:pPr>
              <w:spacing w:after="0" w:line="240" w:lineRule="auto"/>
              <w:rPr>
                <w:rFonts w:ascii="Times New Roman" w:hAnsi="Times New Roman"/>
                <w:color w:val="000000" w:themeColor="text1"/>
              </w:rPr>
            </w:pPr>
            <w:r w:rsidRPr="00E27C8A">
              <w:rPr>
                <w:rFonts w:ascii="Times New Roman" w:hAnsi="Times New Roman"/>
                <w:color w:val="000000" w:themeColor="text1"/>
              </w:rPr>
              <w:t>Пројекат ОЕБС</w:t>
            </w:r>
          </w:p>
          <w:p w:rsidR="005F0B5F" w:rsidRPr="00E27C8A" w:rsidRDefault="005F0B5F" w:rsidP="005F0B5F">
            <w:pPr>
              <w:spacing w:after="0" w:line="240" w:lineRule="auto"/>
              <w:rPr>
                <w:rFonts w:ascii="Times New Roman" w:hAnsi="Times New Roman"/>
                <w:color w:val="000000" w:themeColor="text1"/>
              </w:rPr>
            </w:pPr>
            <w:r w:rsidRPr="00E27C8A">
              <w:rPr>
                <w:rFonts w:ascii="Times New Roman" w:hAnsi="Times New Roman"/>
                <w:color w:val="000000" w:themeColor="text1"/>
              </w:rPr>
              <w:t>(оквирна процена средстава)</w:t>
            </w:r>
          </w:p>
          <w:p w:rsidR="005F0B5F" w:rsidRPr="00E27C8A" w:rsidRDefault="005F0B5F" w:rsidP="005F0B5F">
            <w:pPr>
              <w:spacing w:after="0" w:line="240" w:lineRule="auto"/>
              <w:rPr>
                <w:rFonts w:ascii="Times New Roman" w:hAnsi="Times New Roman"/>
                <w:color w:val="000000" w:themeColor="text1"/>
              </w:rPr>
            </w:pPr>
          </w:p>
          <w:p w:rsidR="005F0B5F" w:rsidRPr="00E27C8A" w:rsidRDefault="005F0B5F" w:rsidP="005F0B5F">
            <w:pPr>
              <w:spacing w:after="0" w:line="240" w:lineRule="auto"/>
              <w:rPr>
                <w:rFonts w:ascii="Times New Roman" w:hAnsi="Times New Roman"/>
                <w:color w:val="000000" w:themeColor="text1"/>
              </w:rPr>
            </w:pPr>
            <w:r>
              <w:rPr>
                <w:rFonts w:ascii="Times New Roman" w:hAnsi="Times New Roman"/>
                <w:color w:val="000000" w:themeColor="text1"/>
              </w:rPr>
              <w:t>720</w:t>
            </w:r>
            <w:r w:rsidRPr="00E27C8A">
              <w:rPr>
                <w:rFonts w:ascii="Times New Roman" w:hAnsi="Times New Roman"/>
                <w:color w:val="000000" w:themeColor="text1"/>
              </w:rPr>
              <w:t>.000 РСД</w:t>
            </w:r>
          </w:p>
          <w:p w:rsidR="005F0B5F" w:rsidRPr="00E27C8A" w:rsidRDefault="005F0B5F" w:rsidP="005F0B5F">
            <w:pPr>
              <w:spacing w:after="0" w:line="240" w:lineRule="auto"/>
              <w:rPr>
                <w:rFonts w:ascii="Times New Roman" w:hAnsi="Times New Roman"/>
                <w:color w:val="000000" w:themeColor="text1"/>
              </w:rPr>
            </w:pPr>
          </w:p>
        </w:tc>
        <w:tc>
          <w:tcPr>
            <w:tcW w:w="1980" w:type="dxa"/>
            <w:shd w:val="clear" w:color="auto" w:fill="auto"/>
            <w:hideMark/>
          </w:tcPr>
          <w:p w:rsidR="005F0B5F" w:rsidRPr="00E27C8A" w:rsidRDefault="005F0B5F" w:rsidP="005F0B5F">
            <w:pPr>
              <w:spacing w:after="0" w:line="240" w:lineRule="auto"/>
              <w:rPr>
                <w:rFonts w:ascii="Times New Roman" w:hAnsi="Times New Roman"/>
                <w:color w:val="000000" w:themeColor="text1"/>
              </w:rPr>
            </w:pPr>
            <w:r>
              <w:rPr>
                <w:rFonts w:ascii="Times New Roman" w:hAnsi="Times New Roman"/>
                <w:color w:val="000000" w:themeColor="text1"/>
              </w:rPr>
              <w:t>Д</w:t>
            </w:r>
            <w:r w:rsidRPr="00E27C8A">
              <w:rPr>
                <w:rFonts w:ascii="Times New Roman" w:hAnsi="Times New Roman"/>
                <w:color w:val="000000" w:themeColor="text1"/>
              </w:rPr>
              <w:t>онације</w:t>
            </w:r>
          </w:p>
        </w:tc>
        <w:tc>
          <w:tcPr>
            <w:tcW w:w="1980" w:type="dxa"/>
            <w:shd w:val="clear" w:color="auto" w:fill="auto"/>
            <w:hideMark/>
          </w:tcPr>
          <w:p w:rsidR="005F0B5F" w:rsidRPr="009B6989" w:rsidRDefault="005F0B5F" w:rsidP="005F0B5F">
            <w:pPr>
              <w:spacing w:after="0" w:line="240" w:lineRule="auto"/>
              <w:rPr>
                <w:rFonts w:ascii="Times New Roman" w:hAnsi="Times New Roman"/>
                <w:color w:val="000000"/>
              </w:rPr>
            </w:pPr>
            <w:r w:rsidRPr="00A01FB0">
              <w:rPr>
                <w:rFonts w:ascii="Times New Roman" w:hAnsi="Times New Roman"/>
                <w:b/>
                <w:color w:val="000000"/>
              </w:rPr>
              <w:t>Центар за заштиту жртава трговине људима</w:t>
            </w:r>
            <w:r w:rsidRPr="009B6989">
              <w:rPr>
                <w:rFonts w:ascii="Times New Roman" w:hAnsi="Times New Roman"/>
                <w:color w:val="000000"/>
              </w:rPr>
              <w:t xml:space="preserve"> и партнери</w:t>
            </w:r>
          </w:p>
        </w:tc>
        <w:tc>
          <w:tcPr>
            <w:tcW w:w="2700" w:type="dxa"/>
            <w:tcBorders>
              <w:right w:val="single" w:sz="4" w:space="0" w:color="auto"/>
            </w:tcBorders>
            <w:shd w:val="clear" w:color="auto" w:fill="auto"/>
            <w:hideMark/>
          </w:tcPr>
          <w:p w:rsidR="005F0B5F" w:rsidRPr="005B2E3A" w:rsidRDefault="005F0B5F" w:rsidP="005B2E3A">
            <w:pPr>
              <w:spacing w:after="0" w:line="240" w:lineRule="auto"/>
              <w:ind w:left="291" w:hanging="291"/>
              <w:rPr>
                <w:rFonts w:ascii="Times New Roman" w:hAnsi="Times New Roman"/>
                <w:color w:val="000000"/>
              </w:rPr>
            </w:pPr>
            <w:r w:rsidRPr="009B6989">
              <w:rPr>
                <w:rFonts w:ascii="Times New Roman" w:hAnsi="Times New Roman"/>
                <w:color w:val="000000"/>
              </w:rPr>
              <w:t xml:space="preserve">1. </w:t>
            </w:r>
            <w:r w:rsidR="005B2E3A">
              <w:rPr>
                <w:rFonts w:ascii="Times New Roman" w:hAnsi="Times New Roman"/>
                <w:color w:val="000000"/>
              </w:rPr>
              <w:t xml:space="preserve"> </w:t>
            </w:r>
            <w:r w:rsidRPr="009B6989">
              <w:rPr>
                <w:rFonts w:ascii="Times New Roman" w:hAnsi="Times New Roman"/>
                <w:color w:val="000000"/>
              </w:rPr>
              <w:t>Израђе</w:t>
            </w:r>
            <w:r w:rsidR="00646E8C">
              <w:rPr>
                <w:rFonts w:ascii="Times New Roman" w:hAnsi="Times New Roman"/>
                <w:color w:val="000000"/>
              </w:rPr>
              <w:t xml:space="preserve">на листа </w:t>
            </w:r>
            <w:r w:rsidR="005B2E3A">
              <w:rPr>
                <w:rFonts w:ascii="Times New Roman" w:hAnsi="Times New Roman"/>
                <w:color w:val="000000"/>
              </w:rPr>
              <w:t xml:space="preserve">        </w:t>
            </w:r>
            <w:r w:rsidR="00646E8C">
              <w:rPr>
                <w:rFonts w:ascii="Times New Roman" w:hAnsi="Times New Roman"/>
                <w:color w:val="000000"/>
              </w:rPr>
              <w:t>специфичних показатеља</w:t>
            </w:r>
            <w:r w:rsidR="005B2E3A">
              <w:rPr>
                <w:rFonts w:ascii="Times New Roman" w:hAnsi="Times New Roman"/>
                <w:color w:val="000000"/>
              </w:rPr>
              <w:t>;</w:t>
            </w:r>
          </w:p>
          <w:p w:rsidR="005F0B5F" w:rsidRPr="009B6989" w:rsidRDefault="005F0B5F" w:rsidP="005F0B5F">
            <w:pPr>
              <w:spacing w:after="0" w:line="240" w:lineRule="auto"/>
              <w:ind w:left="286" w:hanging="284"/>
              <w:rPr>
                <w:rFonts w:ascii="Times New Roman" w:hAnsi="Times New Roman"/>
                <w:color w:val="000000"/>
              </w:rPr>
            </w:pPr>
            <w:r w:rsidRPr="009B6989">
              <w:rPr>
                <w:rFonts w:ascii="Times New Roman" w:hAnsi="Times New Roman"/>
                <w:color w:val="000000"/>
              </w:rPr>
              <w:t>2.</w:t>
            </w:r>
            <w:r w:rsidR="005B2E3A">
              <w:rPr>
                <w:rFonts w:ascii="Times New Roman" w:hAnsi="Times New Roman"/>
                <w:color w:val="000000"/>
              </w:rPr>
              <w:t xml:space="preserve">  Донета инструкција о </w:t>
            </w:r>
            <w:r w:rsidRPr="009B6989">
              <w:rPr>
                <w:rFonts w:ascii="Times New Roman" w:hAnsi="Times New Roman"/>
                <w:color w:val="000000"/>
              </w:rPr>
              <w:t>обавезној примени усвојених показатеља</w:t>
            </w:r>
          </w:p>
        </w:tc>
      </w:tr>
      <w:tr w:rsidR="005F0B5F" w:rsidRPr="009B6989" w:rsidTr="00E7594F">
        <w:trPr>
          <w:trHeight w:val="855"/>
          <w:jc w:val="center"/>
        </w:trPr>
        <w:tc>
          <w:tcPr>
            <w:tcW w:w="1345" w:type="dxa"/>
            <w:shd w:val="clear" w:color="auto" w:fill="auto"/>
            <w:vAlign w:val="center"/>
            <w:hideMark/>
          </w:tcPr>
          <w:p w:rsidR="005F0B5F" w:rsidRPr="009B6989" w:rsidRDefault="005F0B5F" w:rsidP="005F0B5F">
            <w:pPr>
              <w:spacing w:after="0" w:line="240" w:lineRule="auto"/>
              <w:rPr>
                <w:rFonts w:ascii="Times New Roman" w:hAnsi="Times New Roman"/>
              </w:rPr>
            </w:pPr>
            <w:r w:rsidRPr="009B6989">
              <w:rPr>
                <w:rFonts w:ascii="Times New Roman" w:hAnsi="Times New Roman"/>
              </w:rPr>
              <w:t>4.2.</w:t>
            </w:r>
            <w:r w:rsidRPr="009B6989">
              <w:rPr>
                <w:rFonts w:ascii="Times New Roman" w:hAnsi="Times New Roman"/>
                <w:lang w:val="sr-Cyrl-CS"/>
              </w:rPr>
              <w:t>2</w:t>
            </w:r>
            <w:r w:rsidRPr="009B6989">
              <w:rPr>
                <w:rFonts w:ascii="Times New Roman" w:hAnsi="Times New Roman"/>
              </w:rPr>
              <w:t>.</w:t>
            </w:r>
          </w:p>
        </w:tc>
        <w:tc>
          <w:tcPr>
            <w:tcW w:w="2970" w:type="dxa"/>
            <w:shd w:val="clear" w:color="auto" w:fill="auto"/>
            <w:hideMark/>
          </w:tcPr>
          <w:p w:rsidR="005F0B5F" w:rsidRDefault="005F0B5F" w:rsidP="005F0B5F">
            <w:pPr>
              <w:spacing w:after="0" w:line="240" w:lineRule="auto"/>
              <w:rPr>
                <w:rFonts w:ascii="Times New Roman" w:hAnsi="Times New Roman"/>
                <w:color w:val="000000"/>
              </w:rPr>
            </w:pPr>
            <w:r>
              <w:rPr>
                <w:rFonts w:ascii="Times New Roman" w:hAnsi="Times New Roman"/>
                <w:color w:val="000000"/>
              </w:rPr>
              <w:t>И</w:t>
            </w:r>
            <w:r w:rsidRPr="009B6989">
              <w:rPr>
                <w:rFonts w:ascii="Times New Roman" w:hAnsi="Times New Roman"/>
                <w:color w:val="000000"/>
              </w:rPr>
              <w:t xml:space="preserve">зрадити показатеље за прелиминарну идентификацију жртава трговине људима међу мигрантском и избегличком популацијом </w:t>
            </w:r>
          </w:p>
          <w:p w:rsidR="005F0B5F" w:rsidRDefault="005F0B5F" w:rsidP="005F0B5F">
            <w:pPr>
              <w:spacing w:after="0" w:line="240" w:lineRule="auto"/>
              <w:rPr>
                <w:rFonts w:ascii="Times New Roman" w:hAnsi="Times New Roman"/>
                <w:color w:val="000000"/>
              </w:rPr>
            </w:pPr>
          </w:p>
          <w:p w:rsidR="005F0B5F" w:rsidRDefault="005F0B5F" w:rsidP="005F0B5F">
            <w:pPr>
              <w:spacing w:after="0" w:line="240" w:lineRule="auto"/>
              <w:rPr>
                <w:rFonts w:ascii="Times New Roman" w:hAnsi="Times New Roman"/>
                <w:color w:val="000000"/>
              </w:rPr>
            </w:pPr>
          </w:p>
          <w:p w:rsidR="005F0B5F" w:rsidRPr="009B6989" w:rsidRDefault="005F0B5F" w:rsidP="003924D9">
            <w:pPr>
              <w:spacing w:after="0" w:line="240" w:lineRule="auto"/>
              <w:rPr>
                <w:rFonts w:ascii="Times New Roman" w:hAnsi="Times New Roman"/>
                <w:color w:val="000000"/>
              </w:rPr>
            </w:pPr>
          </w:p>
        </w:tc>
        <w:tc>
          <w:tcPr>
            <w:tcW w:w="1710" w:type="dxa"/>
            <w:shd w:val="clear" w:color="auto" w:fill="auto"/>
            <w:hideMark/>
          </w:tcPr>
          <w:p w:rsidR="005F0B5F" w:rsidRPr="00D9495F" w:rsidRDefault="005F0B5F" w:rsidP="005F0B5F">
            <w:pPr>
              <w:spacing w:after="0" w:line="240" w:lineRule="auto"/>
              <w:rPr>
                <w:rFonts w:ascii="Times New Roman" w:hAnsi="Times New Roman"/>
                <w:color w:val="000000"/>
              </w:rPr>
            </w:pPr>
            <w:r w:rsidRPr="009B6989">
              <w:rPr>
                <w:rFonts w:ascii="Times New Roman" w:hAnsi="Times New Roman"/>
                <w:color w:val="000000"/>
              </w:rPr>
              <w:t>2019</w:t>
            </w:r>
            <w:r w:rsidR="00D9495F">
              <w:rPr>
                <w:rFonts w:ascii="Times New Roman" w:hAnsi="Times New Roman"/>
                <w:color w:val="000000"/>
              </w:rPr>
              <w:t>. година</w:t>
            </w:r>
          </w:p>
        </w:tc>
        <w:tc>
          <w:tcPr>
            <w:tcW w:w="2160" w:type="dxa"/>
            <w:shd w:val="clear" w:color="auto" w:fill="auto"/>
            <w:hideMark/>
          </w:tcPr>
          <w:p w:rsidR="005F0B5F" w:rsidRPr="00805183" w:rsidRDefault="00512817" w:rsidP="005F0B5F">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Пројекат </w:t>
            </w:r>
            <w:r>
              <w:rPr>
                <w:rFonts w:ascii="Times New Roman" w:hAnsi="Times New Roman"/>
                <w:color w:val="000000" w:themeColor="text1"/>
              </w:rPr>
              <w:t>Швајцарског државног секретаријата за миграције</w:t>
            </w:r>
            <w:r w:rsidR="005F0B5F" w:rsidRPr="00805183">
              <w:rPr>
                <w:rFonts w:ascii="Times New Roman" w:hAnsi="Times New Roman"/>
                <w:color w:val="000000" w:themeColor="text1"/>
              </w:rPr>
              <w:t xml:space="preserve"> „Подршка управљању миграцијама у Србији 2016-2019</w:t>
            </w:r>
            <w:r w:rsidR="00A05CDC" w:rsidRPr="009A0CFB">
              <w:rPr>
                <w:rFonts w:ascii="Times New Roman" w:hAnsi="Times New Roman"/>
                <w:color w:val="000000" w:themeColor="text1"/>
              </w:rPr>
              <w:t>”</w:t>
            </w:r>
          </w:p>
          <w:p w:rsidR="005F0B5F" w:rsidRPr="00805183" w:rsidRDefault="005F0B5F" w:rsidP="005F0B5F">
            <w:pPr>
              <w:spacing w:after="0" w:line="240" w:lineRule="auto"/>
              <w:rPr>
                <w:rFonts w:ascii="Times New Roman" w:hAnsi="Times New Roman"/>
                <w:color w:val="000000" w:themeColor="text1"/>
              </w:rPr>
            </w:pPr>
          </w:p>
          <w:p w:rsidR="005F0B5F" w:rsidRPr="00805183" w:rsidRDefault="005F0B5F" w:rsidP="005F0B5F">
            <w:pPr>
              <w:spacing w:after="0" w:line="240" w:lineRule="auto"/>
              <w:rPr>
                <w:rFonts w:ascii="Times New Roman" w:hAnsi="Times New Roman"/>
                <w:color w:val="000000" w:themeColor="text1"/>
              </w:rPr>
            </w:pPr>
            <w:r w:rsidRPr="00805183">
              <w:rPr>
                <w:rFonts w:ascii="Times New Roman" w:hAnsi="Times New Roman"/>
                <w:color w:val="000000" w:themeColor="text1"/>
              </w:rPr>
              <w:t>250.000 РСД</w:t>
            </w:r>
          </w:p>
          <w:p w:rsidR="005F0B5F" w:rsidRPr="00805183" w:rsidRDefault="005F0B5F" w:rsidP="005F0B5F">
            <w:pPr>
              <w:spacing w:after="0" w:line="240" w:lineRule="auto"/>
              <w:rPr>
                <w:rFonts w:ascii="Times New Roman" w:hAnsi="Times New Roman"/>
                <w:color w:val="000000" w:themeColor="text1"/>
              </w:rPr>
            </w:pPr>
          </w:p>
          <w:p w:rsidR="005F0B5F" w:rsidRPr="00805183" w:rsidRDefault="005F0B5F" w:rsidP="005F0B5F">
            <w:pPr>
              <w:spacing w:after="0" w:line="240" w:lineRule="auto"/>
              <w:rPr>
                <w:rFonts w:ascii="Times New Roman" w:hAnsi="Times New Roman"/>
                <w:color w:val="000000" w:themeColor="text1"/>
              </w:rPr>
            </w:pPr>
          </w:p>
        </w:tc>
        <w:tc>
          <w:tcPr>
            <w:tcW w:w="1980" w:type="dxa"/>
            <w:shd w:val="clear" w:color="auto" w:fill="auto"/>
            <w:hideMark/>
          </w:tcPr>
          <w:p w:rsidR="005F0B5F" w:rsidRPr="00805183" w:rsidRDefault="005F0B5F" w:rsidP="005F0B5F">
            <w:pPr>
              <w:spacing w:after="0" w:line="240" w:lineRule="auto"/>
              <w:rPr>
                <w:rFonts w:ascii="Times New Roman" w:hAnsi="Times New Roman"/>
                <w:color w:val="000000" w:themeColor="text1"/>
              </w:rPr>
            </w:pPr>
            <w:r w:rsidRPr="00805183">
              <w:rPr>
                <w:rFonts w:ascii="Times New Roman" w:hAnsi="Times New Roman"/>
                <w:color w:val="000000" w:themeColor="text1"/>
              </w:rPr>
              <w:t>Донације</w:t>
            </w:r>
          </w:p>
          <w:p w:rsidR="005F0B5F" w:rsidRPr="00805183" w:rsidRDefault="005F0B5F" w:rsidP="005F0B5F">
            <w:pPr>
              <w:spacing w:after="0" w:line="240" w:lineRule="auto"/>
              <w:rPr>
                <w:rFonts w:ascii="Times New Roman" w:hAnsi="Times New Roman"/>
                <w:color w:val="000000" w:themeColor="text1"/>
              </w:rPr>
            </w:pPr>
          </w:p>
        </w:tc>
        <w:tc>
          <w:tcPr>
            <w:tcW w:w="1980" w:type="dxa"/>
            <w:shd w:val="clear" w:color="auto" w:fill="auto"/>
            <w:hideMark/>
          </w:tcPr>
          <w:p w:rsidR="005F0B5F" w:rsidRPr="009B6989" w:rsidRDefault="00F461FD" w:rsidP="005F0B5F">
            <w:pPr>
              <w:spacing w:after="0" w:line="240" w:lineRule="auto"/>
              <w:rPr>
                <w:rFonts w:ascii="Times New Roman" w:hAnsi="Times New Roman"/>
                <w:color w:val="000000"/>
              </w:rPr>
            </w:pPr>
            <w:r>
              <w:rPr>
                <w:rFonts w:ascii="Times New Roman" w:hAnsi="Times New Roman"/>
                <w:b/>
                <w:color w:val="000000"/>
              </w:rPr>
              <w:t>Министа</w:t>
            </w:r>
            <w:r w:rsidR="005F0B5F" w:rsidRPr="009B6989">
              <w:rPr>
                <w:rFonts w:ascii="Times New Roman" w:hAnsi="Times New Roman"/>
                <w:b/>
                <w:color w:val="000000"/>
              </w:rPr>
              <w:t>р</w:t>
            </w:r>
            <w:r>
              <w:rPr>
                <w:rFonts w:ascii="Times New Roman" w:hAnsi="Times New Roman"/>
                <w:b/>
                <w:color w:val="000000"/>
              </w:rPr>
              <w:t>с</w:t>
            </w:r>
            <w:r w:rsidR="005F0B5F" w:rsidRPr="009B6989">
              <w:rPr>
                <w:rFonts w:ascii="Times New Roman" w:hAnsi="Times New Roman"/>
                <w:b/>
                <w:color w:val="000000"/>
              </w:rPr>
              <w:t>тво за рад, запошљавање, борачка и социјална питања</w:t>
            </w:r>
            <w:r w:rsidR="005F0B5F" w:rsidRPr="009B6989">
              <w:rPr>
                <w:rFonts w:ascii="Times New Roman" w:hAnsi="Times New Roman"/>
                <w:color w:val="000000"/>
              </w:rPr>
              <w:t>, Комесаријат за избеглице и миграције, Министарство унутрашњих послова и партнери</w:t>
            </w:r>
          </w:p>
        </w:tc>
        <w:tc>
          <w:tcPr>
            <w:tcW w:w="2700" w:type="dxa"/>
            <w:tcBorders>
              <w:right w:val="single" w:sz="4" w:space="0" w:color="auto"/>
            </w:tcBorders>
            <w:shd w:val="clear" w:color="auto" w:fill="auto"/>
            <w:hideMark/>
          </w:tcPr>
          <w:p w:rsidR="001D3FB0" w:rsidRDefault="005F0B5F" w:rsidP="005F0B5F">
            <w:pPr>
              <w:spacing w:after="0" w:line="240" w:lineRule="auto"/>
              <w:rPr>
                <w:rFonts w:ascii="Times New Roman" w:hAnsi="Times New Roman"/>
              </w:rPr>
            </w:pPr>
            <w:r w:rsidRPr="009B6989">
              <w:rPr>
                <w:rFonts w:ascii="Times New Roman" w:hAnsi="Times New Roman"/>
              </w:rPr>
              <w:t xml:space="preserve">1. </w:t>
            </w:r>
            <w:r w:rsidR="005B2E3A">
              <w:rPr>
                <w:rFonts w:ascii="Times New Roman" w:hAnsi="Times New Roman"/>
              </w:rPr>
              <w:t xml:space="preserve"> </w:t>
            </w:r>
            <w:r w:rsidRPr="009B6989">
              <w:rPr>
                <w:rFonts w:ascii="Times New Roman" w:hAnsi="Times New Roman"/>
              </w:rPr>
              <w:t>Израђена лист</w:t>
            </w:r>
            <w:r w:rsidR="00646E8C">
              <w:rPr>
                <w:rFonts w:ascii="Times New Roman" w:hAnsi="Times New Roman"/>
              </w:rPr>
              <w:t xml:space="preserve">а </w:t>
            </w:r>
          </w:p>
          <w:p w:rsidR="005F0B5F" w:rsidRPr="005B2E3A" w:rsidRDefault="005B2E3A" w:rsidP="005F0B5F">
            <w:pPr>
              <w:spacing w:after="0" w:line="240" w:lineRule="auto"/>
              <w:rPr>
                <w:rFonts w:ascii="Times New Roman" w:hAnsi="Times New Roman"/>
              </w:rPr>
            </w:pPr>
            <w:r>
              <w:rPr>
                <w:rFonts w:ascii="Times New Roman" w:hAnsi="Times New Roman"/>
              </w:rPr>
              <w:t xml:space="preserve">     П</w:t>
            </w:r>
            <w:r w:rsidR="00646E8C">
              <w:rPr>
                <w:rFonts w:ascii="Times New Roman" w:hAnsi="Times New Roman"/>
              </w:rPr>
              <w:t>оказатеља</w:t>
            </w:r>
            <w:r>
              <w:rPr>
                <w:rFonts w:ascii="Times New Roman" w:hAnsi="Times New Roman"/>
              </w:rPr>
              <w:t>;</w:t>
            </w:r>
          </w:p>
          <w:p w:rsidR="005F0B5F" w:rsidRPr="009B6989" w:rsidRDefault="005F0B5F" w:rsidP="005F0B5F">
            <w:pPr>
              <w:spacing w:after="0" w:line="240" w:lineRule="auto"/>
              <w:ind w:left="286" w:hanging="284"/>
              <w:rPr>
                <w:rFonts w:ascii="Times New Roman" w:hAnsi="Times New Roman"/>
              </w:rPr>
            </w:pPr>
            <w:r w:rsidRPr="009B6989">
              <w:rPr>
                <w:rFonts w:ascii="Times New Roman" w:hAnsi="Times New Roman"/>
              </w:rPr>
              <w:t xml:space="preserve">2. </w:t>
            </w:r>
            <w:r w:rsidR="005B2E3A">
              <w:rPr>
                <w:rFonts w:ascii="Times New Roman" w:hAnsi="Times New Roman"/>
              </w:rPr>
              <w:t xml:space="preserve"> </w:t>
            </w:r>
            <w:r w:rsidRPr="009B6989">
              <w:rPr>
                <w:rFonts w:ascii="Times New Roman" w:hAnsi="Times New Roman"/>
              </w:rPr>
              <w:t>Закључак Савета за борбу против трговине људима којим се препоручије коришћење листе показатеља</w:t>
            </w:r>
          </w:p>
        </w:tc>
      </w:tr>
      <w:tr w:rsidR="005F0B5F" w:rsidRPr="009B6989" w:rsidTr="00E7594F">
        <w:trPr>
          <w:trHeight w:val="620"/>
          <w:jc w:val="center"/>
        </w:trPr>
        <w:tc>
          <w:tcPr>
            <w:tcW w:w="1345" w:type="dxa"/>
            <w:shd w:val="clear" w:color="auto" w:fill="auto"/>
            <w:vAlign w:val="center"/>
            <w:hideMark/>
          </w:tcPr>
          <w:p w:rsidR="005F0B5F" w:rsidRPr="009B6989" w:rsidRDefault="005F0B5F" w:rsidP="005F0B5F">
            <w:pPr>
              <w:spacing w:after="0" w:line="240" w:lineRule="auto"/>
              <w:rPr>
                <w:rFonts w:ascii="Times New Roman" w:hAnsi="Times New Roman"/>
              </w:rPr>
            </w:pPr>
            <w:r w:rsidRPr="009B6989">
              <w:rPr>
                <w:rFonts w:ascii="Times New Roman" w:hAnsi="Times New Roman"/>
              </w:rPr>
              <w:t>4.2.</w:t>
            </w:r>
            <w:r>
              <w:rPr>
                <w:rFonts w:ascii="Times New Roman" w:hAnsi="Times New Roman"/>
              </w:rPr>
              <w:t>3</w:t>
            </w:r>
            <w:r w:rsidRPr="009B6989">
              <w:rPr>
                <w:rFonts w:ascii="Times New Roman" w:hAnsi="Times New Roman"/>
              </w:rPr>
              <w:t>.</w:t>
            </w:r>
          </w:p>
          <w:p w:rsidR="005F0B5F" w:rsidRPr="009B6989" w:rsidRDefault="005F0B5F" w:rsidP="005F0B5F">
            <w:pPr>
              <w:spacing w:after="0" w:line="240" w:lineRule="auto"/>
              <w:rPr>
                <w:rFonts w:ascii="Times New Roman" w:hAnsi="Times New Roman"/>
              </w:rPr>
            </w:pPr>
          </w:p>
          <w:p w:rsidR="005F0B5F" w:rsidRPr="009B6989" w:rsidRDefault="005F0B5F" w:rsidP="005F0B5F">
            <w:pPr>
              <w:spacing w:after="0" w:line="240" w:lineRule="auto"/>
              <w:rPr>
                <w:rFonts w:ascii="Times New Roman" w:hAnsi="Times New Roman"/>
              </w:rPr>
            </w:pPr>
          </w:p>
        </w:tc>
        <w:tc>
          <w:tcPr>
            <w:tcW w:w="2970" w:type="dxa"/>
            <w:shd w:val="clear" w:color="auto" w:fill="auto"/>
            <w:hideMark/>
          </w:tcPr>
          <w:p w:rsidR="005F0B5F" w:rsidRPr="009B6989" w:rsidRDefault="005F0B5F" w:rsidP="005F0B5F">
            <w:pPr>
              <w:spacing w:after="0" w:line="240" w:lineRule="auto"/>
              <w:rPr>
                <w:rFonts w:ascii="Times New Roman" w:hAnsi="Times New Roman"/>
              </w:rPr>
            </w:pPr>
            <w:r w:rsidRPr="009B6989">
              <w:rPr>
                <w:rFonts w:ascii="Times New Roman" w:hAnsi="Times New Roman"/>
                <w:color w:val="000000"/>
              </w:rPr>
              <w:lastRenderedPageBreak/>
              <w:t xml:space="preserve">Системски унапредити поступак идентификације и </w:t>
            </w:r>
            <w:r w:rsidRPr="009B6989">
              <w:rPr>
                <w:rFonts w:ascii="Times New Roman" w:hAnsi="Times New Roman"/>
                <w:color w:val="000000"/>
              </w:rPr>
              <w:lastRenderedPageBreak/>
              <w:t>упућивања жртава трговине људима у систему социјалне заштите ( у складу са одредбама Закона о социјалној заштити и Закона о спречавању насиља у породици )</w:t>
            </w:r>
          </w:p>
        </w:tc>
        <w:tc>
          <w:tcPr>
            <w:tcW w:w="1710" w:type="dxa"/>
            <w:shd w:val="clear" w:color="auto" w:fill="auto"/>
            <w:hideMark/>
          </w:tcPr>
          <w:p w:rsidR="005F0B5F" w:rsidRPr="00D9495F" w:rsidRDefault="005F0B5F" w:rsidP="005F0B5F">
            <w:pPr>
              <w:spacing w:after="0" w:line="240" w:lineRule="auto"/>
              <w:rPr>
                <w:rFonts w:ascii="Times New Roman" w:hAnsi="Times New Roman"/>
              </w:rPr>
            </w:pPr>
            <w:r w:rsidRPr="009B6989">
              <w:rPr>
                <w:rFonts w:ascii="Times New Roman" w:hAnsi="Times New Roman"/>
              </w:rPr>
              <w:lastRenderedPageBreak/>
              <w:t>2019- 2020</w:t>
            </w:r>
            <w:r w:rsidR="00D9495F">
              <w:rPr>
                <w:rFonts w:ascii="Times New Roman" w:hAnsi="Times New Roman"/>
              </w:rPr>
              <w:t>. година</w:t>
            </w:r>
          </w:p>
        </w:tc>
        <w:tc>
          <w:tcPr>
            <w:tcW w:w="2160" w:type="dxa"/>
            <w:shd w:val="clear" w:color="auto" w:fill="auto"/>
            <w:hideMark/>
          </w:tcPr>
          <w:p w:rsidR="005F0B5F" w:rsidRPr="009B6989" w:rsidRDefault="005F0B5F" w:rsidP="005F0B5F">
            <w:pPr>
              <w:spacing w:after="0" w:line="240" w:lineRule="auto"/>
              <w:rPr>
                <w:rFonts w:ascii="Times New Roman" w:hAnsi="Times New Roman"/>
                <w:color w:val="FF0000"/>
              </w:rPr>
            </w:pPr>
            <w:r w:rsidRPr="009B6989">
              <w:rPr>
                <w:rFonts w:ascii="Times New Roman" w:hAnsi="Times New Roman"/>
                <w:b/>
                <w:color w:val="000000" w:themeColor="text1"/>
              </w:rPr>
              <w:t>Нема додатних трошкова</w:t>
            </w:r>
            <w:r w:rsidRPr="009B6989">
              <w:rPr>
                <w:rFonts w:ascii="Times New Roman" w:hAnsi="Times New Roman"/>
                <w:color w:val="000000" w:themeColor="text1"/>
              </w:rPr>
              <w:t xml:space="preserve"> – </w:t>
            </w:r>
            <w:r w:rsidRPr="009B6989">
              <w:rPr>
                <w:rFonts w:ascii="Times New Roman" w:hAnsi="Times New Roman"/>
                <w:color w:val="000000" w:themeColor="text1"/>
              </w:rPr>
              <w:lastRenderedPageBreak/>
              <w:t>запослени раде у оквиру редовних радних активности</w:t>
            </w:r>
            <w:r w:rsidRPr="009B6989">
              <w:rPr>
                <w:rFonts w:ascii="Times New Roman" w:hAnsi="Times New Roman"/>
                <w:color w:val="FF0000"/>
              </w:rPr>
              <w:t>.</w:t>
            </w:r>
          </w:p>
          <w:p w:rsidR="005F0B5F" w:rsidRPr="009B6989" w:rsidRDefault="005F0B5F" w:rsidP="005F0B5F">
            <w:pPr>
              <w:spacing w:after="0" w:line="240" w:lineRule="auto"/>
              <w:rPr>
                <w:rFonts w:ascii="Times New Roman" w:hAnsi="Times New Roman"/>
                <w:color w:val="FF0000"/>
              </w:rPr>
            </w:pPr>
          </w:p>
          <w:p w:rsidR="005F0B5F" w:rsidRPr="009B6989" w:rsidRDefault="005F0B5F" w:rsidP="005F0B5F">
            <w:pPr>
              <w:spacing w:after="0" w:line="240" w:lineRule="auto"/>
              <w:rPr>
                <w:rFonts w:ascii="Times New Roman" w:hAnsi="Times New Roman"/>
              </w:rPr>
            </w:pPr>
          </w:p>
        </w:tc>
        <w:tc>
          <w:tcPr>
            <w:tcW w:w="1980" w:type="dxa"/>
            <w:shd w:val="clear" w:color="auto" w:fill="auto"/>
            <w:hideMark/>
          </w:tcPr>
          <w:p w:rsidR="005F0B5F" w:rsidRPr="009B6989" w:rsidRDefault="005F0B5F" w:rsidP="005F0B5F">
            <w:pPr>
              <w:spacing w:after="0" w:line="240" w:lineRule="auto"/>
              <w:rPr>
                <w:rFonts w:ascii="Times New Roman" w:hAnsi="Times New Roman"/>
                <w:color w:val="000000" w:themeColor="text1"/>
              </w:rPr>
            </w:pPr>
            <w:r w:rsidRPr="009B6989">
              <w:rPr>
                <w:rFonts w:ascii="Times New Roman" w:hAnsi="Times New Roman"/>
                <w:b/>
                <w:color w:val="000000" w:themeColor="text1"/>
              </w:rPr>
              <w:lastRenderedPageBreak/>
              <w:t>Нема додатних трошкова</w:t>
            </w:r>
            <w:r w:rsidRPr="009B6989">
              <w:rPr>
                <w:rFonts w:ascii="Times New Roman" w:hAnsi="Times New Roman"/>
                <w:color w:val="000000" w:themeColor="text1"/>
              </w:rPr>
              <w:t xml:space="preserve"> – </w:t>
            </w:r>
            <w:r w:rsidRPr="009B6989">
              <w:rPr>
                <w:rFonts w:ascii="Times New Roman" w:hAnsi="Times New Roman"/>
                <w:color w:val="000000" w:themeColor="text1"/>
              </w:rPr>
              <w:lastRenderedPageBreak/>
              <w:t>запослени раде у оквиру редовних радних активности.</w:t>
            </w:r>
          </w:p>
          <w:p w:rsidR="005F0B5F" w:rsidRDefault="005F0B5F" w:rsidP="005F0B5F">
            <w:pPr>
              <w:spacing w:after="0" w:line="240" w:lineRule="auto"/>
              <w:rPr>
                <w:rFonts w:ascii="Times New Roman" w:hAnsi="Times New Roman"/>
                <w:color w:val="000000" w:themeColor="text1"/>
              </w:rPr>
            </w:pPr>
          </w:p>
          <w:p w:rsidR="005F0B5F" w:rsidRDefault="005F0B5F" w:rsidP="005F0B5F">
            <w:pPr>
              <w:spacing w:after="0" w:line="240" w:lineRule="auto"/>
              <w:rPr>
                <w:rFonts w:ascii="Times New Roman" w:hAnsi="Times New Roman"/>
                <w:color w:val="000000" w:themeColor="text1"/>
              </w:rPr>
            </w:pPr>
          </w:p>
          <w:p w:rsidR="005F0B5F" w:rsidRPr="00EB6182" w:rsidRDefault="005F0B5F" w:rsidP="005F0B5F">
            <w:pPr>
              <w:spacing w:after="0" w:line="240" w:lineRule="auto"/>
              <w:rPr>
                <w:rFonts w:ascii="Times New Roman" w:hAnsi="Times New Roman"/>
                <w:color w:val="002060"/>
              </w:rPr>
            </w:pPr>
          </w:p>
        </w:tc>
        <w:tc>
          <w:tcPr>
            <w:tcW w:w="1980" w:type="dxa"/>
            <w:shd w:val="clear" w:color="auto" w:fill="auto"/>
            <w:hideMark/>
          </w:tcPr>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b/>
                <w:color w:val="000000"/>
              </w:rPr>
              <w:lastRenderedPageBreak/>
              <w:t>Министар</w:t>
            </w:r>
            <w:r>
              <w:rPr>
                <w:rFonts w:ascii="Times New Roman" w:hAnsi="Times New Roman"/>
                <w:b/>
                <w:color w:val="000000"/>
              </w:rPr>
              <w:t>с</w:t>
            </w:r>
            <w:r w:rsidRPr="009B6989">
              <w:rPr>
                <w:rFonts w:ascii="Times New Roman" w:hAnsi="Times New Roman"/>
                <w:b/>
                <w:color w:val="000000"/>
              </w:rPr>
              <w:t xml:space="preserve">тво за рад, </w:t>
            </w:r>
            <w:r w:rsidRPr="009B6989">
              <w:rPr>
                <w:rFonts w:ascii="Times New Roman" w:hAnsi="Times New Roman"/>
                <w:b/>
                <w:color w:val="000000"/>
              </w:rPr>
              <w:lastRenderedPageBreak/>
              <w:t xml:space="preserve">запошљавање, борачка и социјална питања </w:t>
            </w:r>
            <w:r w:rsidRPr="009B6989">
              <w:rPr>
                <w:rFonts w:ascii="Times New Roman" w:hAnsi="Times New Roman"/>
                <w:color w:val="000000"/>
              </w:rPr>
              <w:t>и партнери</w:t>
            </w:r>
          </w:p>
        </w:tc>
        <w:tc>
          <w:tcPr>
            <w:tcW w:w="2700" w:type="dxa"/>
            <w:tcBorders>
              <w:right w:val="single" w:sz="4" w:space="0" w:color="auto"/>
            </w:tcBorders>
            <w:shd w:val="clear" w:color="auto" w:fill="auto"/>
            <w:hideMark/>
          </w:tcPr>
          <w:p w:rsidR="005F0B5F" w:rsidRPr="004644BC" w:rsidRDefault="005F0B5F" w:rsidP="00646E8C">
            <w:pPr>
              <w:pStyle w:val="CommentText"/>
              <w:spacing w:after="0"/>
              <w:ind w:left="286" w:hanging="286"/>
              <w:jc w:val="both"/>
              <w:rPr>
                <w:rFonts w:ascii="Times New Roman" w:hAnsi="Times New Roman"/>
                <w:color w:val="000000"/>
                <w:sz w:val="22"/>
                <w:szCs w:val="22"/>
              </w:rPr>
            </w:pPr>
            <w:r w:rsidRPr="009B6989">
              <w:rPr>
                <w:rFonts w:ascii="Times New Roman" w:hAnsi="Times New Roman"/>
                <w:color w:val="000000"/>
                <w:sz w:val="22"/>
                <w:szCs w:val="22"/>
              </w:rPr>
              <w:lastRenderedPageBreak/>
              <w:t xml:space="preserve">1. Усвојен правиланик о идентификацији, </w:t>
            </w:r>
            <w:r w:rsidRPr="009B6989">
              <w:rPr>
                <w:rFonts w:ascii="Times New Roman" w:hAnsi="Times New Roman"/>
                <w:color w:val="000000"/>
                <w:sz w:val="22"/>
                <w:szCs w:val="22"/>
              </w:rPr>
              <w:lastRenderedPageBreak/>
              <w:t xml:space="preserve">(Правилник регулише учешће </w:t>
            </w:r>
            <w:r>
              <w:rPr>
                <w:rFonts w:ascii="Times New Roman" w:hAnsi="Times New Roman"/>
                <w:color w:val="000000"/>
                <w:sz w:val="22"/>
                <w:szCs w:val="22"/>
              </w:rPr>
              <w:t>организација цивилног друштва</w:t>
            </w:r>
            <w:r w:rsidRPr="009B6989">
              <w:rPr>
                <w:rFonts w:ascii="Times New Roman" w:hAnsi="Times New Roman"/>
                <w:color w:val="000000"/>
                <w:sz w:val="22"/>
                <w:szCs w:val="22"/>
              </w:rPr>
              <w:t xml:space="preserve"> у прелиминарној и формалној идентификцији)</w:t>
            </w:r>
            <w:r w:rsidR="004644BC">
              <w:rPr>
                <w:rFonts w:ascii="Times New Roman" w:hAnsi="Times New Roman"/>
                <w:color w:val="000000"/>
                <w:sz w:val="22"/>
                <w:szCs w:val="22"/>
              </w:rPr>
              <w:t xml:space="preserve"> </w:t>
            </w:r>
            <w:r w:rsidRPr="009B6989">
              <w:rPr>
                <w:rFonts w:ascii="Times New Roman" w:hAnsi="Times New Roman"/>
                <w:color w:val="000000"/>
                <w:sz w:val="22"/>
                <w:szCs w:val="22"/>
              </w:rPr>
              <w:t>координацији и упућивању жртава трговине људима, са посебн</w:t>
            </w:r>
            <w:r>
              <w:rPr>
                <w:rFonts w:ascii="Times New Roman" w:hAnsi="Times New Roman"/>
                <w:color w:val="000000"/>
                <w:sz w:val="22"/>
                <w:szCs w:val="22"/>
              </w:rPr>
              <w:t xml:space="preserve">им освртом на безбедност жртава, </w:t>
            </w:r>
            <w:r w:rsidRPr="00B54E43">
              <w:rPr>
                <w:rFonts w:ascii="Times New Roman" w:hAnsi="Times New Roman"/>
                <w:sz w:val="22"/>
                <w:szCs w:val="22"/>
              </w:rPr>
              <w:t>посебно деце</w:t>
            </w:r>
            <w:r>
              <w:rPr>
                <w:rFonts w:ascii="Times New Roman" w:hAnsi="Times New Roman"/>
                <w:color w:val="2E74B5" w:themeColor="accent1" w:themeShade="BF"/>
                <w:sz w:val="22"/>
                <w:szCs w:val="22"/>
              </w:rPr>
              <w:t xml:space="preserve">. </w:t>
            </w:r>
            <w:r w:rsidRPr="009B6989">
              <w:rPr>
                <w:rFonts w:ascii="Times New Roman" w:hAnsi="Times New Roman"/>
                <w:color w:val="000000"/>
                <w:sz w:val="22"/>
                <w:szCs w:val="22"/>
              </w:rPr>
              <w:t>План комуникације је донет као саставни део правилника</w:t>
            </w:r>
            <w:r w:rsidR="004644BC">
              <w:rPr>
                <w:rFonts w:ascii="Times New Roman" w:hAnsi="Times New Roman"/>
                <w:color w:val="000000"/>
                <w:sz w:val="22"/>
                <w:szCs w:val="22"/>
              </w:rPr>
              <w:t>;</w:t>
            </w:r>
          </w:p>
          <w:p w:rsidR="00CE49EA" w:rsidRPr="004644BC" w:rsidRDefault="005F0B5F" w:rsidP="00646E8C">
            <w:pPr>
              <w:pStyle w:val="CommentText"/>
              <w:spacing w:after="0"/>
              <w:ind w:left="286" w:hanging="286"/>
              <w:jc w:val="both"/>
              <w:rPr>
                <w:rFonts w:ascii="Times New Roman" w:hAnsi="Times New Roman"/>
                <w:color w:val="000000"/>
                <w:sz w:val="22"/>
                <w:szCs w:val="22"/>
              </w:rPr>
            </w:pPr>
            <w:r>
              <w:rPr>
                <w:rFonts w:ascii="Times New Roman" w:hAnsi="Times New Roman"/>
                <w:color w:val="000000"/>
                <w:sz w:val="22"/>
                <w:szCs w:val="22"/>
              </w:rPr>
              <w:t>2. Пријављивање сумње на трговину људима и учешће организација цивилног друштва у подршци, одвија се у складу са системски дефинисаним процедурама и поступцима</w:t>
            </w:r>
            <w:r w:rsidR="004644BC">
              <w:rPr>
                <w:rFonts w:ascii="Times New Roman" w:hAnsi="Times New Roman"/>
                <w:color w:val="000000"/>
                <w:sz w:val="22"/>
                <w:szCs w:val="22"/>
              </w:rPr>
              <w:t>;</w:t>
            </w:r>
          </w:p>
          <w:p w:rsidR="00CE49EA" w:rsidRPr="004644BC" w:rsidRDefault="004644BC" w:rsidP="00646E8C">
            <w:pPr>
              <w:pStyle w:val="CommentText"/>
              <w:spacing w:after="0"/>
              <w:ind w:left="286" w:hanging="286"/>
              <w:jc w:val="both"/>
              <w:rPr>
                <w:rFonts w:ascii="Times New Roman" w:hAnsi="Times New Roman"/>
                <w:color w:val="000000"/>
                <w:sz w:val="22"/>
                <w:szCs w:val="22"/>
              </w:rPr>
            </w:pPr>
            <w:r>
              <w:rPr>
                <w:rFonts w:ascii="Times New Roman" w:hAnsi="Times New Roman"/>
                <w:color w:val="000000"/>
                <w:sz w:val="22"/>
                <w:szCs w:val="22"/>
              </w:rPr>
              <w:t>3. П</w:t>
            </w:r>
            <w:r w:rsidR="005F0B5F">
              <w:rPr>
                <w:rFonts w:ascii="Times New Roman" w:hAnsi="Times New Roman"/>
                <w:color w:val="000000"/>
                <w:sz w:val="22"/>
                <w:szCs w:val="22"/>
              </w:rPr>
              <w:t>овећан број пријава из система социјалне заштите за 10%</w:t>
            </w:r>
            <w:r>
              <w:rPr>
                <w:rFonts w:ascii="Times New Roman" w:hAnsi="Times New Roman"/>
                <w:color w:val="000000"/>
                <w:sz w:val="22"/>
                <w:szCs w:val="22"/>
              </w:rPr>
              <w:t>;</w:t>
            </w:r>
          </w:p>
          <w:p w:rsidR="005F0B5F" w:rsidRPr="00B54E43" w:rsidRDefault="004644BC" w:rsidP="005F0B5F">
            <w:pPr>
              <w:pStyle w:val="CommentText"/>
              <w:spacing w:after="0"/>
              <w:ind w:left="286" w:hanging="286"/>
              <w:jc w:val="both"/>
              <w:rPr>
                <w:rFonts w:ascii="Times New Roman" w:hAnsi="Times New Roman"/>
                <w:color w:val="000000"/>
                <w:sz w:val="22"/>
                <w:szCs w:val="22"/>
              </w:rPr>
            </w:pPr>
            <w:r>
              <w:rPr>
                <w:rFonts w:ascii="Times New Roman" w:hAnsi="Times New Roman"/>
                <w:color w:val="000000"/>
                <w:sz w:val="22"/>
                <w:szCs w:val="22"/>
              </w:rPr>
              <w:t>4. О</w:t>
            </w:r>
            <w:r w:rsidR="005F0B5F">
              <w:rPr>
                <w:rFonts w:ascii="Times New Roman" w:hAnsi="Times New Roman"/>
                <w:color w:val="000000"/>
                <w:sz w:val="22"/>
                <w:szCs w:val="22"/>
              </w:rPr>
              <w:t>бучено 60 стручњака за примену индикатора за прелиминарну идентификацију у социјалној заштити</w:t>
            </w:r>
          </w:p>
          <w:p w:rsidR="005F0B5F" w:rsidRPr="009B6989" w:rsidRDefault="005F0B5F" w:rsidP="005F0B5F">
            <w:pPr>
              <w:spacing w:after="0" w:line="240" w:lineRule="auto"/>
              <w:rPr>
                <w:rFonts w:ascii="Times New Roman" w:hAnsi="Times New Roman"/>
                <w:color w:val="000000"/>
              </w:rPr>
            </w:pPr>
          </w:p>
        </w:tc>
      </w:tr>
      <w:tr w:rsidR="005F0B5F" w:rsidRPr="009B6989" w:rsidTr="00E7594F">
        <w:trPr>
          <w:trHeight w:val="1118"/>
          <w:jc w:val="center"/>
        </w:trPr>
        <w:tc>
          <w:tcPr>
            <w:tcW w:w="1345" w:type="dxa"/>
            <w:shd w:val="clear" w:color="auto" w:fill="auto"/>
            <w:vAlign w:val="center"/>
          </w:tcPr>
          <w:p w:rsidR="005F0B5F" w:rsidRPr="009B6989" w:rsidRDefault="005F0B5F" w:rsidP="005F0B5F">
            <w:pPr>
              <w:spacing w:after="0" w:line="240" w:lineRule="auto"/>
              <w:rPr>
                <w:rFonts w:ascii="Times New Roman" w:hAnsi="Times New Roman"/>
              </w:rPr>
            </w:pPr>
            <w:r w:rsidRPr="009B6989">
              <w:rPr>
                <w:rFonts w:ascii="Times New Roman" w:hAnsi="Times New Roman"/>
              </w:rPr>
              <w:lastRenderedPageBreak/>
              <w:t>4.2.</w:t>
            </w:r>
            <w:r>
              <w:rPr>
                <w:rFonts w:ascii="Times New Roman" w:hAnsi="Times New Roman"/>
              </w:rPr>
              <w:t>4</w:t>
            </w:r>
            <w:r w:rsidRPr="009B6989">
              <w:rPr>
                <w:rFonts w:ascii="Times New Roman" w:hAnsi="Times New Roman"/>
              </w:rPr>
              <w:t>.</w:t>
            </w:r>
          </w:p>
        </w:tc>
        <w:tc>
          <w:tcPr>
            <w:tcW w:w="2970" w:type="dxa"/>
            <w:shd w:val="clear" w:color="auto" w:fill="auto"/>
          </w:tcPr>
          <w:p w:rsidR="005F0B5F" w:rsidRPr="008C7E30" w:rsidRDefault="005F0B5F" w:rsidP="005F0B5F">
            <w:pPr>
              <w:pStyle w:val="CommentText"/>
              <w:rPr>
                <w:sz w:val="22"/>
                <w:szCs w:val="22"/>
              </w:rPr>
            </w:pPr>
            <w:r>
              <w:rPr>
                <w:rFonts w:ascii="Times New Roman" w:hAnsi="Times New Roman"/>
                <w:sz w:val="22"/>
                <w:szCs w:val="22"/>
              </w:rPr>
              <w:t xml:space="preserve">Ојачати сарадњу свих релевантних система у идентификацији жртава трговине људима </w:t>
            </w:r>
          </w:p>
          <w:p w:rsidR="005F0B5F" w:rsidRPr="009B6989" w:rsidRDefault="005F0B5F" w:rsidP="005F0B5F">
            <w:pPr>
              <w:pStyle w:val="CommentText"/>
              <w:rPr>
                <w:rFonts w:ascii="Times New Roman" w:hAnsi="Times New Roman"/>
              </w:rPr>
            </w:pPr>
          </w:p>
        </w:tc>
        <w:tc>
          <w:tcPr>
            <w:tcW w:w="1710" w:type="dxa"/>
            <w:shd w:val="clear" w:color="auto" w:fill="auto"/>
          </w:tcPr>
          <w:p w:rsidR="005F0B5F" w:rsidRPr="0091117C" w:rsidRDefault="005F0B5F" w:rsidP="005F0B5F">
            <w:pPr>
              <w:spacing w:after="0" w:line="240" w:lineRule="auto"/>
              <w:rPr>
                <w:rFonts w:ascii="Times New Roman" w:hAnsi="Times New Roman"/>
                <w:color w:val="000000"/>
              </w:rPr>
            </w:pPr>
            <w:r w:rsidRPr="009B6989">
              <w:rPr>
                <w:rFonts w:ascii="Times New Roman" w:hAnsi="Times New Roman"/>
                <w:color w:val="000000"/>
              </w:rPr>
              <w:t>2019-2020</w:t>
            </w:r>
            <w:r w:rsidR="0091117C">
              <w:rPr>
                <w:rFonts w:ascii="Times New Roman" w:hAnsi="Times New Roman"/>
                <w:color w:val="000000"/>
              </w:rPr>
              <w:t>. година</w:t>
            </w:r>
          </w:p>
        </w:tc>
        <w:tc>
          <w:tcPr>
            <w:tcW w:w="2160" w:type="dxa"/>
            <w:shd w:val="clear" w:color="auto" w:fill="auto"/>
          </w:tcPr>
          <w:p w:rsidR="005F0B5F" w:rsidRPr="009B6989" w:rsidRDefault="005F0B5F" w:rsidP="005F0B5F">
            <w:pPr>
              <w:spacing w:after="0" w:line="240" w:lineRule="auto"/>
              <w:rPr>
                <w:rFonts w:ascii="Times New Roman" w:hAnsi="Times New Roman"/>
                <w:color w:val="000000" w:themeColor="text1"/>
              </w:rPr>
            </w:pPr>
            <w:r w:rsidRPr="009B6989">
              <w:rPr>
                <w:rFonts w:ascii="Times New Roman" w:hAnsi="Times New Roman"/>
                <w:b/>
                <w:color w:val="000000" w:themeColor="text1"/>
              </w:rPr>
              <w:t>Нема додатних трошкова</w:t>
            </w:r>
            <w:r w:rsidRPr="009B6989">
              <w:rPr>
                <w:rFonts w:ascii="Times New Roman" w:hAnsi="Times New Roman"/>
                <w:color w:val="000000" w:themeColor="text1"/>
              </w:rPr>
              <w:t xml:space="preserve"> – запослени раде у оквиру редовних радних активности</w:t>
            </w:r>
          </w:p>
          <w:p w:rsidR="005F0B5F" w:rsidRPr="009B6989" w:rsidRDefault="005F0B5F" w:rsidP="005F0B5F">
            <w:pPr>
              <w:spacing w:after="0" w:line="240" w:lineRule="auto"/>
              <w:rPr>
                <w:rFonts w:ascii="Times New Roman" w:hAnsi="Times New Roman"/>
                <w:color w:val="FF0000"/>
              </w:rPr>
            </w:pPr>
          </w:p>
          <w:p w:rsidR="005F0B5F" w:rsidRPr="009B6989" w:rsidRDefault="005F0B5F" w:rsidP="005F0B5F">
            <w:pPr>
              <w:spacing w:after="0" w:line="240" w:lineRule="auto"/>
              <w:rPr>
                <w:rFonts w:ascii="Times New Roman" w:hAnsi="Times New Roman"/>
                <w:color w:val="000000"/>
              </w:rPr>
            </w:pPr>
          </w:p>
        </w:tc>
        <w:tc>
          <w:tcPr>
            <w:tcW w:w="1980" w:type="dxa"/>
            <w:shd w:val="clear" w:color="auto" w:fill="auto"/>
          </w:tcPr>
          <w:p w:rsidR="005F0B5F" w:rsidRPr="009B6989" w:rsidRDefault="005F0B5F" w:rsidP="005F0B5F">
            <w:pPr>
              <w:spacing w:after="0" w:line="240" w:lineRule="auto"/>
              <w:rPr>
                <w:rFonts w:ascii="Times New Roman" w:hAnsi="Times New Roman"/>
                <w:color w:val="000000" w:themeColor="text1"/>
              </w:rPr>
            </w:pPr>
            <w:r w:rsidRPr="009B6989">
              <w:rPr>
                <w:rFonts w:ascii="Times New Roman" w:hAnsi="Times New Roman"/>
                <w:b/>
                <w:color w:val="000000" w:themeColor="text1"/>
              </w:rPr>
              <w:t>Нема додатних трошкова</w:t>
            </w:r>
            <w:r w:rsidRPr="009B6989">
              <w:rPr>
                <w:rFonts w:ascii="Times New Roman" w:hAnsi="Times New Roman"/>
                <w:color w:val="000000" w:themeColor="text1"/>
              </w:rPr>
              <w:t xml:space="preserve"> – запослени раде у оквиру редовних радних активности </w:t>
            </w:r>
          </w:p>
          <w:p w:rsidR="005F0B5F" w:rsidRPr="009B6989" w:rsidRDefault="005F0B5F" w:rsidP="005F0B5F">
            <w:pPr>
              <w:spacing w:after="0" w:line="240" w:lineRule="auto"/>
              <w:rPr>
                <w:rFonts w:ascii="Times New Roman" w:hAnsi="Times New Roman"/>
                <w:color w:val="000000"/>
              </w:rPr>
            </w:pPr>
          </w:p>
        </w:tc>
        <w:tc>
          <w:tcPr>
            <w:tcW w:w="1980" w:type="dxa"/>
            <w:shd w:val="clear" w:color="auto" w:fill="auto"/>
          </w:tcPr>
          <w:p w:rsidR="005F0B5F" w:rsidRPr="008C7E30" w:rsidRDefault="005F0B5F" w:rsidP="005F0B5F">
            <w:pPr>
              <w:spacing w:after="0" w:line="240" w:lineRule="auto"/>
              <w:rPr>
                <w:rFonts w:ascii="Times New Roman" w:hAnsi="Times New Roman"/>
                <w:color w:val="000000"/>
              </w:rPr>
            </w:pPr>
            <w:r w:rsidRPr="009B6989">
              <w:rPr>
                <w:rFonts w:ascii="Times New Roman" w:hAnsi="Times New Roman"/>
                <w:b/>
                <w:color w:val="000000"/>
              </w:rPr>
              <w:t>Министарство за рад, запошљавање, борачка и социјална питања</w:t>
            </w:r>
            <w:r w:rsidRPr="009B6989">
              <w:rPr>
                <w:rFonts w:ascii="Times New Roman" w:hAnsi="Times New Roman"/>
                <w:color w:val="000000"/>
              </w:rPr>
              <w:t xml:space="preserve"> и </w:t>
            </w:r>
            <w:r>
              <w:rPr>
                <w:rFonts w:ascii="Times New Roman" w:hAnsi="Times New Roman"/>
                <w:color w:val="000000"/>
              </w:rPr>
              <w:t xml:space="preserve">Центар за заштиту жртава </w:t>
            </w:r>
            <w:r>
              <w:rPr>
                <w:rFonts w:ascii="Times New Roman" w:hAnsi="Times New Roman"/>
                <w:color w:val="000000"/>
              </w:rPr>
              <w:lastRenderedPageBreak/>
              <w:t>трговине људима</w:t>
            </w:r>
          </w:p>
        </w:tc>
        <w:tc>
          <w:tcPr>
            <w:tcW w:w="2700" w:type="dxa"/>
            <w:tcBorders>
              <w:right w:val="single" w:sz="4" w:space="0" w:color="auto"/>
            </w:tcBorders>
            <w:shd w:val="clear" w:color="auto" w:fill="auto"/>
          </w:tcPr>
          <w:p w:rsidR="0091117C" w:rsidRPr="004644BC" w:rsidRDefault="005F0B5F" w:rsidP="00646E8C">
            <w:pPr>
              <w:spacing w:after="0" w:line="240" w:lineRule="auto"/>
              <w:ind w:left="286" w:hanging="286"/>
              <w:rPr>
                <w:rFonts w:ascii="Times New Roman" w:hAnsi="Times New Roman"/>
                <w:color w:val="000000"/>
              </w:rPr>
            </w:pPr>
            <w:r>
              <w:rPr>
                <w:rFonts w:ascii="Times New Roman" w:hAnsi="Times New Roman"/>
                <w:color w:val="000000"/>
              </w:rPr>
              <w:lastRenderedPageBreak/>
              <w:t>1</w:t>
            </w:r>
            <w:r w:rsidRPr="009B6989">
              <w:rPr>
                <w:rFonts w:ascii="Times New Roman" w:hAnsi="Times New Roman"/>
                <w:color w:val="000000"/>
              </w:rPr>
              <w:t xml:space="preserve">. </w:t>
            </w:r>
            <w:r w:rsidR="004644BC">
              <w:rPr>
                <w:rFonts w:ascii="Times New Roman" w:hAnsi="Times New Roman"/>
                <w:color w:val="000000"/>
              </w:rPr>
              <w:t xml:space="preserve"> </w:t>
            </w:r>
            <w:r>
              <w:rPr>
                <w:rFonts w:ascii="Times New Roman" w:hAnsi="Times New Roman"/>
                <w:color w:val="000000"/>
              </w:rPr>
              <w:t>Број одржаних састанака ради дефинисања процедура и усаглашавања приступа, укључујући и учешће организација цивилног друштва</w:t>
            </w:r>
            <w:r w:rsidR="004644BC">
              <w:rPr>
                <w:rFonts w:ascii="Times New Roman" w:hAnsi="Times New Roman"/>
                <w:color w:val="000000"/>
              </w:rPr>
              <w:t>;</w:t>
            </w:r>
          </w:p>
          <w:p w:rsidR="00CE49EA" w:rsidRDefault="005F0B5F" w:rsidP="00646E8C">
            <w:pPr>
              <w:spacing w:after="0" w:line="240" w:lineRule="auto"/>
              <w:ind w:left="286" w:hanging="286"/>
              <w:rPr>
                <w:rFonts w:ascii="Times New Roman" w:hAnsi="Times New Roman"/>
                <w:color w:val="000000"/>
              </w:rPr>
            </w:pPr>
            <w:r>
              <w:rPr>
                <w:rFonts w:ascii="Times New Roman" w:hAnsi="Times New Roman"/>
                <w:color w:val="000000"/>
              </w:rPr>
              <w:lastRenderedPageBreak/>
              <w:t xml:space="preserve">2. </w:t>
            </w:r>
            <w:r w:rsidR="004644BC">
              <w:rPr>
                <w:rFonts w:ascii="Times New Roman" w:hAnsi="Times New Roman"/>
                <w:color w:val="000000"/>
              </w:rPr>
              <w:t xml:space="preserve"> </w:t>
            </w:r>
            <w:r>
              <w:rPr>
                <w:rFonts w:ascii="Times New Roman" w:hAnsi="Times New Roman"/>
                <w:color w:val="000000"/>
              </w:rPr>
              <w:t xml:space="preserve">Реализоване 4 заједничке проактивне акције откривања жртава трговине људима од стране различитих актера, укључујући организације цивилног друштва </w:t>
            </w:r>
          </w:p>
          <w:p w:rsidR="005F0B5F" w:rsidRPr="004644BC" w:rsidRDefault="005F0B5F" w:rsidP="005F0B5F">
            <w:pPr>
              <w:spacing w:after="0" w:line="240" w:lineRule="auto"/>
              <w:ind w:left="286" w:hanging="286"/>
              <w:rPr>
                <w:rFonts w:ascii="Times New Roman" w:hAnsi="Times New Roman"/>
                <w:color w:val="000000"/>
              </w:rPr>
            </w:pPr>
            <w:r>
              <w:rPr>
                <w:rFonts w:ascii="Times New Roman" w:hAnsi="Times New Roman"/>
                <w:color w:val="000000"/>
              </w:rPr>
              <w:t>3.</w:t>
            </w:r>
            <w:r w:rsidR="004644BC">
              <w:rPr>
                <w:rFonts w:ascii="Times New Roman" w:hAnsi="Times New Roman"/>
                <w:color w:val="000000"/>
              </w:rPr>
              <w:t xml:space="preserve"> </w:t>
            </w:r>
            <w:r>
              <w:rPr>
                <w:rFonts w:ascii="Times New Roman" w:hAnsi="Times New Roman"/>
                <w:color w:val="000000"/>
              </w:rPr>
              <w:t xml:space="preserve"> Усвојени протоколи и процедуре које успостављају систем координисаног реаговања институција и органа система који учествују у идентификацији</w:t>
            </w:r>
            <w:r w:rsidR="004644BC">
              <w:rPr>
                <w:rFonts w:ascii="Times New Roman" w:hAnsi="Times New Roman"/>
                <w:color w:val="000000"/>
              </w:rPr>
              <w:t>;</w:t>
            </w:r>
          </w:p>
          <w:p w:rsidR="005F0B5F" w:rsidRPr="00594760" w:rsidRDefault="005F0B5F" w:rsidP="005F0B5F">
            <w:pPr>
              <w:spacing w:after="0" w:line="240" w:lineRule="auto"/>
              <w:ind w:left="286" w:hanging="286"/>
              <w:rPr>
                <w:rFonts w:ascii="Times New Roman" w:hAnsi="Times New Roman"/>
                <w:color w:val="000000"/>
              </w:rPr>
            </w:pPr>
            <w:r>
              <w:rPr>
                <w:rFonts w:ascii="Times New Roman" w:hAnsi="Times New Roman"/>
                <w:color w:val="000000"/>
              </w:rPr>
              <w:t xml:space="preserve">4. </w:t>
            </w:r>
            <w:r w:rsidR="004644BC">
              <w:rPr>
                <w:rFonts w:ascii="Times New Roman" w:hAnsi="Times New Roman"/>
                <w:color w:val="000000"/>
              </w:rPr>
              <w:t xml:space="preserve"> </w:t>
            </w:r>
            <w:r>
              <w:rPr>
                <w:rFonts w:ascii="Times New Roman" w:hAnsi="Times New Roman"/>
                <w:color w:val="000000"/>
              </w:rPr>
              <w:t>Права жртава током идентификације заштићена</w:t>
            </w:r>
          </w:p>
        </w:tc>
      </w:tr>
      <w:tr w:rsidR="005F0B5F" w:rsidRPr="009B6989" w:rsidTr="00E7594F">
        <w:trPr>
          <w:trHeight w:val="911"/>
          <w:jc w:val="center"/>
        </w:trPr>
        <w:tc>
          <w:tcPr>
            <w:tcW w:w="1345" w:type="dxa"/>
            <w:vMerge w:val="restart"/>
            <w:shd w:val="clear" w:color="auto" w:fill="C5E0B3"/>
            <w:noWrap/>
            <w:vAlign w:val="center"/>
            <w:hideMark/>
          </w:tcPr>
          <w:p w:rsidR="005F0B5F" w:rsidRPr="009B6989" w:rsidRDefault="005F0B5F" w:rsidP="005F0B5F">
            <w:pPr>
              <w:spacing w:after="0" w:line="240" w:lineRule="auto"/>
              <w:rPr>
                <w:rFonts w:ascii="Times New Roman" w:hAnsi="Times New Roman"/>
                <w:b/>
                <w:bCs/>
              </w:rPr>
            </w:pPr>
            <w:r w:rsidRPr="009B6989">
              <w:rPr>
                <w:rFonts w:ascii="Times New Roman" w:hAnsi="Times New Roman"/>
                <w:b/>
                <w:bCs/>
              </w:rPr>
              <w:lastRenderedPageBreak/>
              <w:t>МЕРА 4.3.</w:t>
            </w:r>
          </w:p>
        </w:tc>
        <w:tc>
          <w:tcPr>
            <w:tcW w:w="4680" w:type="dxa"/>
            <w:gridSpan w:val="2"/>
            <w:shd w:val="clear" w:color="auto" w:fill="C5E0B3"/>
            <w:vAlign w:val="center"/>
            <w:hideMark/>
          </w:tcPr>
          <w:p w:rsidR="005F0B5F" w:rsidRPr="009B6989" w:rsidRDefault="005F0B5F" w:rsidP="005F0B5F">
            <w:pPr>
              <w:spacing w:after="0" w:line="240" w:lineRule="auto"/>
              <w:rPr>
                <w:rFonts w:ascii="Times New Roman" w:hAnsi="Times New Roman"/>
                <w:b/>
                <w:bCs/>
              </w:rPr>
            </w:pPr>
            <w:r w:rsidRPr="009B6989">
              <w:rPr>
                <w:rFonts w:ascii="Times New Roman" w:hAnsi="Times New Roman"/>
                <w:b/>
                <w:bCs/>
              </w:rPr>
              <w:t>Унапређење система заштите, помоћи, подршке и одрживог социјалног укључивања жртава трговине људима</w:t>
            </w:r>
          </w:p>
        </w:tc>
        <w:tc>
          <w:tcPr>
            <w:tcW w:w="8820" w:type="dxa"/>
            <w:gridSpan w:val="4"/>
            <w:tcBorders>
              <w:right w:val="single" w:sz="4" w:space="0" w:color="auto"/>
            </w:tcBorders>
            <w:shd w:val="clear" w:color="auto" w:fill="C5E0B3"/>
            <w:vAlign w:val="center"/>
            <w:hideMark/>
          </w:tcPr>
          <w:p w:rsidR="005F0B5F" w:rsidRPr="009B6989" w:rsidRDefault="005F0B5F" w:rsidP="005F0B5F">
            <w:pPr>
              <w:spacing w:after="0" w:line="240" w:lineRule="auto"/>
              <w:rPr>
                <w:rFonts w:ascii="Times New Roman" w:hAnsi="Times New Roman"/>
              </w:rPr>
            </w:pPr>
            <w:r w:rsidRPr="009B6989">
              <w:rPr>
                <w:rFonts w:ascii="Times New Roman" w:hAnsi="Times New Roman"/>
                <w:b/>
              </w:rPr>
              <w:t>показатељ резултата</w:t>
            </w:r>
            <w:r w:rsidRPr="009B6989">
              <w:rPr>
                <w:rFonts w:ascii="Times New Roman" w:hAnsi="Times New Roman"/>
              </w:rPr>
              <w:t xml:space="preserve">: </w:t>
            </w:r>
          </w:p>
          <w:p w:rsidR="005F0B5F" w:rsidRPr="009B6989" w:rsidRDefault="005F0B5F" w:rsidP="005F0B5F">
            <w:pPr>
              <w:spacing w:after="0" w:line="240" w:lineRule="auto"/>
              <w:rPr>
                <w:rFonts w:ascii="Times New Roman" w:hAnsi="Times New Roman"/>
              </w:rPr>
            </w:pPr>
            <w:r w:rsidRPr="009B6989">
              <w:rPr>
                <w:rFonts w:ascii="Times New Roman" w:hAnsi="Times New Roman"/>
              </w:rPr>
              <w:t>смањен броја ретрафикованих жртава трговине људима (поновни улазак у ланац трговине људима)</w:t>
            </w:r>
          </w:p>
          <w:p w:rsidR="005F0B5F" w:rsidRPr="009B6989" w:rsidRDefault="005F0B5F" w:rsidP="005F0B5F">
            <w:pPr>
              <w:spacing w:after="0" w:line="240" w:lineRule="auto"/>
              <w:rPr>
                <w:rFonts w:ascii="Times New Roman" w:hAnsi="Times New Roman"/>
              </w:rPr>
            </w:pPr>
            <w:r w:rsidRPr="009B6989">
              <w:rPr>
                <w:rFonts w:ascii="Times New Roman" w:hAnsi="Times New Roman"/>
              </w:rPr>
              <w:t xml:space="preserve"> унапређен квалитет живота жртава трговине људима</w:t>
            </w:r>
          </w:p>
        </w:tc>
      </w:tr>
      <w:tr w:rsidR="005F0B5F" w:rsidRPr="009B6989" w:rsidTr="00E7594F">
        <w:trPr>
          <w:trHeight w:val="570"/>
          <w:jc w:val="center"/>
        </w:trPr>
        <w:tc>
          <w:tcPr>
            <w:tcW w:w="1345" w:type="dxa"/>
            <w:vMerge/>
            <w:shd w:val="clear" w:color="auto" w:fill="C5E0B3"/>
            <w:noWrap/>
            <w:vAlign w:val="center"/>
            <w:hideMark/>
          </w:tcPr>
          <w:p w:rsidR="005F0B5F" w:rsidRPr="009B6989" w:rsidRDefault="005F0B5F" w:rsidP="005F0B5F">
            <w:pPr>
              <w:spacing w:after="0" w:line="240" w:lineRule="auto"/>
              <w:rPr>
                <w:rFonts w:ascii="Times New Roman" w:hAnsi="Times New Roman"/>
              </w:rPr>
            </w:pPr>
          </w:p>
        </w:tc>
        <w:tc>
          <w:tcPr>
            <w:tcW w:w="2970" w:type="dxa"/>
            <w:shd w:val="clear" w:color="auto" w:fill="C5E0B3"/>
            <w:noWrap/>
            <w:vAlign w:val="center"/>
            <w:hideMark/>
          </w:tcPr>
          <w:p w:rsidR="00E7594F" w:rsidRDefault="005F0B5F" w:rsidP="005F0B5F">
            <w:pPr>
              <w:spacing w:after="0" w:line="240" w:lineRule="auto"/>
              <w:jc w:val="center"/>
              <w:rPr>
                <w:rFonts w:ascii="Times New Roman" w:hAnsi="Times New Roman"/>
                <w:b/>
              </w:rPr>
            </w:pPr>
            <w:r w:rsidRPr="009B6989">
              <w:rPr>
                <w:rFonts w:ascii="Times New Roman" w:hAnsi="Times New Roman"/>
                <w:b/>
              </w:rPr>
              <w:t>потребна средства</w:t>
            </w:r>
          </w:p>
          <w:p w:rsidR="005F0B5F" w:rsidRPr="009B6989" w:rsidRDefault="005F0B5F" w:rsidP="005F0B5F">
            <w:pPr>
              <w:spacing w:after="0" w:line="240" w:lineRule="auto"/>
              <w:jc w:val="center"/>
              <w:rPr>
                <w:rFonts w:ascii="Times New Roman" w:hAnsi="Times New Roman"/>
                <w:b/>
              </w:rPr>
            </w:pPr>
            <w:r w:rsidRPr="00E7594F">
              <w:rPr>
                <w:rFonts w:ascii="Times New Roman" w:hAnsi="Times New Roman"/>
              </w:rPr>
              <w:t>(збир средстава активности)</w:t>
            </w:r>
          </w:p>
        </w:tc>
        <w:tc>
          <w:tcPr>
            <w:tcW w:w="1710" w:type="dxa"/>
            <w:shd w:val="clear" w:color="auto" w:fill="C5E0B3"/>
            <w:vAlign w:val="center"/>
            <w:hideMark/>
          </w:tcPr>
          <w:p w:rsidR="005F0B5F" w:rsidRPr="00397AC7" w:rsidRDefault="005F0B5F" w:rsidP="005F0B5F">
            <w:pPr>
              <w:spacing w:after="0" w:line="240" w:lineRule="auto"/>
              <w:jc w:val="center"/>
              <w:rPr>
                <w:rFonts w:ascii="Times New Roman" w:hAnsi="Times New Roman"/>
                <w:b/>
              </w:rPr>
            </w:pPr>
            <w:r w:rsidRPr="00397AC7">
              <w:rPr>
                <w:rFonts w:ascii="Times New Roman" w:hAnsi="Times New Roman"/>
                <w:b/>
                <w:color w:val="000000" w:themeColor="text1"/>
              </w:rPr>
              <w:t>извор финансирања</w:t>
            </w:r>
          </w:p>
        </w:tc>
        <w:tc>
          <w:tcPr>
            <w:tcW w:w="2160" w:type="dxa"/>
            <w:shd w:val="clear" w:color="auto" w:fill="C5E0B3"/>
            <w:hideMark/>
          </w:tcPr>
          <w:p w:rsidR="005F0B5F" w:rsidRPr="009B6989" w:rsidRDefault="005F0B5F" w:rsidP="005F0B5F">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 (2019)</w:t>
            </w:r>
          </w:p>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color w:val="000000"/>
              </w:rPr>
              <w:t>-две (2) ретрафиковане жртве трговине људима</w:t>
            </w:r>
          </w:p>
          <w:p w:rsidR="005F0B5F" w:rsidRPr="009B6989" w:rsidRDefault="005F0B5F" w:rsidP="005F0B5F">
            <w:pPr>
              <w:spacing w:after="0" w:line="240" w:lineRule="auto"/>
              <w:rPr>
                <w:rFonts w:ascii="Times New Roman" w:hAnsi="Times New Roman"/>
                <w:color w:val="000000"/>
              </w:rPr>
            </w:pPr>
          </w:p>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color w:val="000000"/>
              </w:rPr>
              <w:t>-Биће одређено према ефектима плана заштите у 2018</w:t>
            </w:r>
            <w:r w:rsidR="00582C0D">
              <w:rPr>
                <w:rFonts w:ascii="Times New Roman" w:hAnsi="Times New Roman"/>
                <w:color w:val="000000"/>
              </w:rPr>
              <w:t>.</w:t>
            </w:r>
            <w:r w:rsidRPr="009B6989">
              <w:rPr>
                <w:rFonts w:ascii="Times New Roman" w:hAnsi="Times New Roman"/>
                <w:color w:val="000000"/>
              </w:rPr>
              <w:t xml:space="preserve"> години</w:t>
            </w:r>
          </w:p>
        </w:tc>
        <w:tc>
          <w:tcPr>
            <w:tcW w:w="1980" w:type="dxa"/>
            <w:shd w:val="clear" w:color="auto" w:fill="C5E0B3"/>
            <w:hideMark/>
          </w:tcPr>
          <w:p w:rsidR="005F0B5F" w:rsidRPr="009B6989" w:rsidRDefault="005F0B5F" w:rsidP="005F0B5F">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color w:val="000000"/>
              </w:rPr>
              <w:t>-0</w:t>
            </w:r>
          </w:p>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color w:val="000000"/>
              </w:rPr>
              <w:t>-повећање квалитета живота за све жртве за 20% у односу наполазну вредност из 2018</w:t>
            </w:r>
            <w:r w:rsidR="00582C0D">
              <w:rPr>
                <w:rFonts w:ascii="Times New Roman" w:hAnsi="Times New Roman"/>
                <w:color w:val="000000"/>
              </w:rPr>
              <w:t>.</w:t>
            </w:r>
            <w:r w:rsidRPr="009B6989">
              <w:rPr>
                <w:rFonts w:ascii="Times New Roman" w:hAnsi="Times New Roman"/>
                <w:color w:val="000000"/>
              </w:rPr>
              <w:t xml:space="preserve"> године</w:t>
            </w:r>
          </w:p>
        </w:tc>
        <w:tc>
          <w:tcPr>
            <w:tcW w:w="1980" w:type="dxa"/>
            <w:shd w:val="clear" w:color="auto" w:fill="C5E0B3"/>
            <w:hideMark/>
          </w:tcPr>
          <w:p w:rsidR="005F0B5F" w:rsidRPr="009B6989" w:rsidRDefault="005F0B5F" w:rsidP="005F0B5F">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5F0B5F" w:rsidRPr="009B6989" w:rsidRDefault="005F0B5F" w:rsidP="005F0B5F">
            <w:pPr>
              <w:spacing w:after="0" w:line="240" w:lineRule="auto"/>
              <w:rPr>
                <w:rFonts w:ascii="Times New Roman" w:hAnsi="Times New Roman"/>
                <w:color w:val="000000"/>
              </w:rPr>
            </w:pPr>
            <w:r w:rsidRPr="009B6989">
              <w:rPr>
                <w:rFonts w:ascii="Times New Roman" w:hAnsi="Times New Roman"/>
                <w:i/>
                <w:iCs/>
                <w:color w:val="000000"/>
              </w:rPr>
              <w:t xml:space="preserve">- </w:t>
            </w:r>
            <w:r w:rsidRPr="009B6989">
              <w:rPr>
                <w:rFonts w:ascii="Times New Roman" w:hAnsi="Times New Roman"/>
                <w:iCs/>
                <w:color w:val="000000"/>
              </w:rPr>
              <w:t xml:space="preserve">Извештај ЕК у делу који се односи на </w:t>
            </w:r>
            <w:r w:rsidRPr="009B6989">
              <w:rPr>
                <w:rFonts w:ascii="Times New Roman" w:hAnsi="Times New Roman"/>
                <w:bCs/>
                <w:color w:val="000000"/>
              </w:rPr>
              <w:t>систем заштите, помоћи, подршке и одрживог социјалног укључивања жртава трговине људима</w:t>
            </w:r>
          </w:p>
        </w:tc>
        <w:tc>
          <w:tcPr>
            <w:tcW w:w="2700" w:type="dxa"/>
            <w:tcBorders>
              <w:right w:val="single" w:sz="4" w:space="0" w:color="auto"/>
            </w:tcBorders>
            <w:shd w:val="clear" w:color="auto" w:fill="C5E0B3"/>
            <w:hideMark/>
          </w:tcPr>
          <w:p w:rsidR="005F0B5F" w:rsidRPr="009B6989" w:rsidRDefault="005F0B5F" w:rsidP="005F0B5F">
            <w:pPr>
              <w:spacing w:after="0" w:line="240" w:lineRule="auto"/>
              <w:rPr>
                <w:rFonts w:ascii="Times New Roman" w:hAnsi="Times New Roman"/>
              </w:rPr>
            </w:pPr>
          </w:p>
        </w:tc>
      </w:tr>
      <w:tr w:rsidR="005F0B5F" w:rsidRPr="009B6989" w:rsidTr="00E7594F">
        <w:trPr>
          <w:trHeight w:val="707"/>
          <w:jc w:val="center"/>
        </w:trPr>
        <w:tc>
          <w:tcPr>
            <w:tcW w:w="4315" w:type="dxa"/>
            <w:gridSpan w:val="2"/>
            <w:shd w:val="clear" w:color="auto" w:fill="C5E0B3"/>
            <w:noWrap/>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активност</w:t>
            </w:r>
          </w:p>
        </w:tc>
        <w:tc>
          <w:tcPr>
            <w:tcW w:w="171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рок реализације</w:t>
            </w:r>
          </w:p>
        </w:tc>
        <w:tc>
          <w:tcPr>
            <w:tcW w:w="216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потребна средства</w:t>
            </w:r>
          </w:p>
        </w:tc>
        <w:tc>
          <w:tcPr>
            <w:tcW w:w="198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извор финансирања</w:t>
            </w:r>
          </w:p>
        </w:tc>
        <w:tc>
          <w:tcPr>
            <w:tcW w:w="198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носиоци активности</w:t>
            </w:r>
          </w:p>
        </w:tc>
        <w:tc>
          <w:tcPr>
            <w:tcW w:w="2700" w:type="dxa"/>
            <w:shd w:val="clear" w:color="auto" w:fill="C5E0B3"/>
            <w:vAlign w:val="center"/>
            <w:hideMark/>
          </w:tcPr>
          <w:p w:rsidR="005F0B5F" w:rsidRPr="009B6989" w:rsidRDefault="005F0B5F" w:rsidP="005F0B5F">
            <w:pPr>
              <w:spacing w:after="0" w:line="240" w:lineRule="auto"/>
              <w:jc w:val="center"/>
              <w:rPr>
                <w:rFonts w:ascii="Times New Roman" w:hAnsi="Times New Roman"/>
              </w:rPr>
            </w:pPr>
            <w:r w:rsidRPr="009B6989">
              <w:rPr>
                <w:rFonts w:ascii="Times New Roman" w:hAnsi="Times New Roman"/>
              </w:rPr>
              <w:t>показатељи</w:t>
            </w:r>
          </w:p>
        </w:tc>
      </w:tr>
      <w:tr w:rsidR="005F0B5F" w:rsidRPr="009B6989" w:rsidTr="00E7594F">
        <w:trPr>
          <w:trHeight w:val="1343"/>
          <w:jc w:val="center"/>
        </w:trPr>
        <w:tc>
          <w:tcPr>
            <w:tcW w:w="1345" w:type="dxa"/>
            <w:shd w:val="clear" w:color="auto" w:fill="auto"/>
            <w:vAlign w:val="center"/>
            <w:hideMark/>
          </w:tcPr>
          <w:p w:rsidR="005F0B5F" w:rsidRPr="009B6989" w:rsidRDefault="005F0B5F" w:rsidP="007C0108">
            <w:pPr>
              <w:spacing w:after="0" w:line="240" w:lineRule="auto"/>
              <w:rPr>
                <w:rFonts w:ascii="Times New Roman" w:hAnsi="Times New Roman"/>
              </w:rPr>
            </w:pPr>
            <w:r w:rsidRPr="009B6989">
              <w:rPr>
                <w:rFonts w:ascii="Times New Roman" w:hAnsi="Times New Roman"/>
              </w:rPr>
              <w:lastRenderedPageBreak/>
              <w:t>4.3.</w:t>
            </w:r>
            <w:r w:rsidR="007C0108">
              <w:rPr>
                <w:rFonts w:ascii="Times New Roman" w:hAnsi="Times New Roman"/>
              </w:rPr>
              <w:t>1</w:t>
            </w:r>
            <w:r w:rsidRPr="009B6989">
              <w:rPr>
                <w:rFonts w:ascii="Times New Roman" w:hAnsi="Times New Roman"/>
              </w:rPr>
              <w:t>.</w:t>
            </w:r>
          </w:p>
        </w:tc>
        <w:tc>
          <w:tcPr>
            <w:tcW w:w="2970" w:type="dxa"/>
            <w:shd w:val="clear" w:color="auto" w:fill="auto"/>
            <w:hideMark/>
          </w:tcPr>
          <w:p w:rsidR="005F0B5F" w:rsidRPr="00E92255" w:rsidRDefault="005F0B5F" w:rsidP="005F0B5F">
            <w:pPr>
              <w:spacing w:after="0" w:line="240" w:lineRule="auto"/>
              <w:rPr>
                <w:rFonts w:ascii="Times New Roman" w:hAnsi="Times New Roman"/>
                <w:color w:val="000000"/>
              </w:rPr>
            </w:pPr>
            <w:r w:rsidRPr="009B6989">
              <w:rPr>
                <w:rFonts w:ascii="Times New Roman" w:hAnsi="Times New Roman"/>
                <w:color w:val="000000"/>
              </w:rPr>
              <w:t xml:space="preserve">Развити недостајуће услуге </w:t>
            </w:r>
            <w:r>
              <w:rPr>
                <w:rFonts w:ascii="Times New Roman" w:hAnsi="Times New Roman"/>
                <w:color w:val="000000"/>
              </w:rPr>
              <w:t>за жртве трговине људима и обезбедити њихову примену</w:t>
            </w:r>
          </w:p>
          <w:p w:rsidR="005F0B5F" w:rsidRDefault="005F0B5F" w:rsidP="005F0B5F">
            <w:pPr>
              <w:spacing w:after="0" w:line="240" w:lineRule="auto"/>
              <w:rPr>
                <w:rFonts w:ascii="Times New Roman" w:hAnsi="Times New Roman"/>
                <w:color w:val="000000"/>
              </w:rPr>
            </w:pPr>
          </w:p>
          <w:p w:rsidR="005F0B5F" w:rsidRPr="009B6989" w:rsidRDefault="005F0B5F" w:rsidP="005F0B5F">
            <w:pPr>
              <w:spacing w:after="0" w:line="240" w:lineRule="auto"/>
              <w:rPr>
                <w:rFonts w:ascii="Times New Roman" w:hAnsi="Times New Roman"/>
                <w:color w:val="000000"/>
              </w:rPr>
            </w:pPr>
          </w:p>
        </w:tc>
        <w:tc>
          <w:tcPr>
            <w:tcW w:w="1710" w:type="dxa"/>
            <w:shd w:val="clear" w:color="auto" w:fill="auto"/>
            <w:hideMark/>
          </w:tcPr>
          <w:p w:rsidR="005F0B5F" w:rsidRPr="00582C0D" w:rsidRDefault="005F0B5F" w:rsidP="005F0B5F">
            <w:pPr>
              <w:spacing w:after="0" w:line="240" w:lineRule="auto"/>
              <w:rPr>
                <w:rFonts w:ascii="Times New Roman" w:hAnsi="Times New Roman"/>
                <w:color w:val="000000"/>
              </w:rPr>
            </w:pPr>
            <w:r w:rsidRPr="009B6989">
              <w:rPr>
                <w:rFonts w:ascii="Times New Roman" w:hAnsi="Times New Roman"/>
                <w:color w:val="000000"/>
              </w:rPr>
              <w:t>2019-2020</w:t>
            </w:r>
            <w:r w:rsidR="00582C0D">
              <w:rPr>
                <w:rFonts w:ascii="Times New Roman" w:hAnsi="Times New Roman"/>
                <w:color w:val="000000"/>
              </w:rPr>
              <w:t>. година</w:t>
            </w:r>
          </w:p>
        </w:tc>
        <w:tc>
          <w:tcPr>
            <w:tcW w:w="2160" w:type="dxa"/>
            <w:shd w:val="clear" w:color="auto" w:fill="auto"/>
            <w:hideMark/>
          </w:tcPr>
          <w:p w:rsidR="005F0B5F" w:rsidRPr="009B6989" w:rsidRDefault="005F0B5F" w:rsidP="005F0B5F">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1980" w:type="dxa"/>
            <w:shd w:val="clear" w:color="auto" w:fill="auto"/>
            <w:hideMark/>
          </w:tcPr>
          <w:p w:rsidR="005F0B5F" w:rsidRPr="009B6989" w:rsidRDefault="005F0B5F" w:rsidP="005F0B5F">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1980" w:type="dxa"/>
            <w:shd w:val="clear" w:color="auto" w:fill="auto"/>
            <w:hideMark/>
          </w:tcPr>
          <w:p w:rsidR="006377B8" w:rsidRDefault="006377B8" w:rsidP="005F0B5F">
            <w:pPr>
              <w:spacing w:after="0" w:line="240" w:lineRule="auto"/>
              <w:rPr>
                <w:rFonts w:ascii="Times New Roman" w:hAnsi="Times New Roman"/>
                <w:b/>
                <w:color w:val="000000"/>
              </w:rPr>
            </w:pPr>
            <w:r>
              <w:rPr>
                <w:rFonts w:ascii="Times New Roman" w:hAnsi="Times New Roman"/>
                <w:b/>
                <w:color w:val="000000"/>
              </w:rPr>
              <w:t>Републички завод за социјалну заштиту</w:t>
            </w:r>
          </w:p>
          <w:p w:rsidR="005F0B5F" w:rsidRPr="009B6989" w:rsidRDefault="005F0B5F" w:rsidP="005F0B5F">
            <w:pPr>
              <w:spacing w:after="0" w:line="240" w:lineRule="auto"/>
              <w:rPr>
                <w:rFonts w:ascii="Times New Roman" w:hAnsi="Times New Roman"/>
                <w:color w:val="000000"/>
              </w:rPr>
            </w:pPr>
            <w:r w:rsidRPr="005E7884">
              <w:rPr>
                <w:rFonts w:ascii="Times New Roman" w:hAnsi="Times New Roman"/>
                <w:color w:val="000000"/>
              </w:rPr>
              <w:t>Центар за заштиту жртвама трговине људима</w:t>
            </w:r>
            <w:r w:rsidRPr="009B6989">
              <w:rPr>
                <w:rFonts w:ascii="Times New Roman" w:hAnsi="Times New Roman"/>
                <w:color w:val="000000"/>
              </w:rPr>
              <w:t xml:space="preserve"> и партнери</w:t>
            </w:r>
          </w:p>
        </w:tc>
        <w:tc>
          <w:tcPr>
            <w:tcW w:w="2700" w:type="dxa"/>
            <w:shd w:val="clear" w:color="auto" w:fill="auto"/>
            <w:hideMark/>
          </w:tcPr>
          <w:p w:rsidR="005F0B5F" w:rsidRDefault="005F0B5F" w:rsidP="005F0B5F">
            <w:pPr>
              <w:spacing w:after="0" w:line="240" w:lineRule="auto"/>
              <w:ind w:left="286" w:hanging="286"/>
              <w:rPr>
                <w:rFonts w:ascii="Times New Roman" w:hAnsi="Times New Roman"/>
                <w:iCs/>
                <w:color w:val="000000"/>
              </w:rPr>
            </w:pPr>
            <w:r w:rsidRPr="00EE0B0F">
              <w:rPr>
                <w:rFonts w:ascii="Times New Roman" w:hAnsi="Times New Roman"/>
                <w:iCs/>
                <w:color w:val="000000"/>
              </w:rPr>
              <w:t xml:space="preserve">1. </w:t>
            </w:r>
            <w:r w:rsidR="00F9652F">
              <w:rPr>
                <w:rFonts w:ascii="Times New Roman" w:hAnsi="Times New Roman"/>
                <w:iCs/>
                <w:color w:val="000000"/>
              </w:rPr>
              <w:t xml:space="preserve"> </w:t>
            </w:r>
            <w:r>
              <w:rPr>
                <w:rFonts w:ascii="Times New Roman" w:hAnsi="Times New Roman"/>
                <w:iCs/>
                <w:color w:val="000000"/>
              </w:rPr>
              <w:t>Креирана 3 програма обуке за иновативне услуге намењене жртвама трговине људима и поднета за акредитацију</w:t>
            </w:r>
          </w:p>
          <w:p w:rsidR="005F0B5F" w:rsidRDefault="005F0B5F" w:rsidP="005F0B5F">
            <w:pPr>
              <w:spacing w:after="0" w:line="240" w:lineRule="auto"/>
              <w:ind w:left="286" w:hanging="286"/>
              <w:rPr>
                <w:rFonts w:ascii="Times New Roman" w:hAnsi="Times New Roman"/>
                <w:iCs/>
                <w:color w:val="000000"/>
              </w:rPr>
            </w:pPr>
            <w:r>
              <w:rPr>
                <w:rFonts w:ascii="Times New Roman" w:hAnsi="Times New Roman"/>
                <w:iCs/>
                <w:color w:val="000000"/>
              </w:rPr>
              <w:t xml:space="preserve">2. </w:t>
            </w:r>
            <w:r w:rsidR="00F9652F">
              <w:rPr>
                <w:rFonts w:ascii="Times New Roman" w:hAnsi="Times New Roman"/>
                <w:iCs/>
                <w:color w:val="000000"/>
              </w:rPr>
              <w:t xml:space="preserve"> </w:t>
            </w:r>
            <w:r>
              <w:rPr>
                <w:rFonts w:ascii="Times New Roman" w:hAnsi="Times New Roman"/>
                <w:iCs/>
                <w:color w:val="000000"/>
              </w:rPr>
              <w:t>Креирана спецификација и предлог стандарда за једну иновативну услугу</w:t>
            </w:r>
          </w:p>
          <w:p w:rsidR="005F0B5F" w:rsidRPr="009B6989" w:rsidRDefault="00CE49EA" w:rsidP="00646E8C">
            <w:pPr>
              <w:spacing w:after="0" w:line="240" w:lineRule="auto"/>
              <w:ind w:left="286" w:hanging="286"/>
              <w:rPr>
                <w:rFonts w:ascii="Times New Roman" w:hAnsi="Times New Roman"/>
                <w:iCs/>
                <w:color w:val="000000"/>
              </w:rPr>
            </w:pPr>
            <w:r>
              <w:rPr>
                <w:rFonts w:ascii="Times New Roman" w:hAnsi="Times New Roman"/>
                <w:iCs/>
                <w:color w:val="000000"/>
              </w:rPr>
              <w:t>3.</w:t>
            </w:r>
            <w:r w:rsidR="00F9652F">
              <w:rPr>
                <w:rFonts w:ascii="Times New Roman" w:hAnsi="Times New Roman"/>
                <w:iCs/>
                <w:color w:val="000000"/>
              </w:rPr>
              <w:t xml:space="preserve"> </w:t>
            </w:r>
            <w:r>
              <w:rPr>
                <w:rFonts w:ascii="Times New Roman" w:hAnsi="Times New Roman"/>
                <w:iCs/>
                <w:color w:val="000000"/>
              </w:rPr>
              <w:t xml:space="preserve"> Нове услуге се примењују у заш</w:t>
            </w:r>
            <w:r w:rsidR="005F0B5F">
              <w:rPr>
                <w:rFonts w:ascii="Times New Roman" w:hAnsi="Times New Roman"/>
                <w:iCs/>
                <w:color w:val="000000"/>
              </w:rPr>
              <w:t xml:space="preserve">тити жртава  </w:t>
            </w:r>
          </w:p>
        </w:tc>
      </w:tr>
    </w:tbl>
    <w:p w:rsidR="00574FA5" w:rsidRPr="009B6989" w:rsidRDefault="00574FA5">
      <w:pPr>
        <w:rPr>
          <w:rFonts w:ascii="Times New Roman" w:hAnsi="Times New Roman"/>
        </w:rPr>
      </w:pPr>
    </w:p>
    <w:tbl>
      <w:tblPr>
        <w:tblW w:w="151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3240"/>
        <w:gridCol w:w="1630"/>
        <w:gridCol w:w="2410"/>
        <w:gridCol w:w="2078"/>
        <w:gridCol w:w="1985"/>
        <w:gridCol w:w="2427"/>
      </w:tblGrid>
      <w:tr w:rsidR="00574FA5" w:rsidRPr="009B6989" w:rsidTr="00E7594F">
        <w:trPr>
          <w:trHeight w:val="600"/>
        </w:trPr>
        <w:tc>
          <w:tcPr>
            <w:tcW w:w="1350" w:type="dxa"/>
            <w:vMerge w:val="restart"/>
            <w:shd w:val="clear" w:color="auto" w:fill="D5DCE4"/>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ОПШТИ ЦИЉ</w:t>
            </w:r>
          </w:p>
        </w:tc>
        <w:tc>
          <w:tcPr>
            <w:tcW w:w="4870" w:type="dxa"/>
            <w:gridSpan w:val="2"/>
            <w:vMerge w:val="restart"/>
            <w:shd w:val="clear" w:color="auto" w:fill="D5DCE4"/>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Обезбеђен континуирани свеобухватан одговор друштва на трговину људима, у складу са динамиком нових изазова, ризика и претњи, кроз унапређен систем превенције, помоћи и заштите жртава и сузбијања трговине људима, посебно женама и децом функционалним повезивањем и  институционалном изградњом капацитета свих партнера</w:t>
            </w:r>
          </w:p>
        </w:tc>
        <w:tc>
          <w:tcPr>
            <w:tcW w:w="8900" w:type="dxa"/>
            <w:gridSpan w:val="4"/>
            <w:shd w:val="clear" w:color="auto" w:fill="D5DCE4"/>
            <w:noWrap/>
            <w:vAlign w:val="center"/>
            <w:hideMark/>
          </w:tcPr>
          <w:p w:rsidR="00574FA5" w:rsidRPr="009B6989" w:rsidRDefault="00574FA5" w:rsidP="006A5D7E">
            <w:pPr>
              <w:spacing w:after="0" w:line="240" w:lineRule="auto"/>
              <w:rPr>
                <w:rFonts w:ascii="Times New Roman" w:hAnsi="Times New Roman"/>
                <w:b/>
              </w:rPr>
            </w:pPr>
            <w:r w:rsidRPr="009B6989">
              <w:rPr>
                <w:rFonts w:ascii="Times New Roman" w:hAnsi="Times New Roman"/>
                <w:b/>
              </w:rPr>
              <w:t xml:space="preserve">показатељ ефекта: </w:t>
            </w:r>
            <w:r w:rsidRPr="009B6989">
              <w:rPr>
                <w:rFonts w:ascii="Times New Roman" w:hAnsi="Times New Roman"/>
                <w:color w:val="000000"/>
              </w:rPr>
              <w:t>испуњени минимални стандарди поштовања и заштите људских права као одговор на трогвину људима</w:t>
            </w:r>
          </w:p>
        </w:tc>
      </w:tr>
      <w:tr w:rsidR="00574FA5" w:rsidRPr="009B6989" w:rsidTr="00E7594F">
        <w:trPr>
          <w:trHeight w:val="1635"/>
        </w:trPr>
        <w:tc>
          <w:tcPr>
            <w:tcW w:w="1350" w:type="dxa"/>
            <w:vMerge/>
            <w:shd w:val="clear" w:color="auto" w:fill="D5DCE4"/>
            <w:vAlign w:val="center"/>
            <w:hideMark/>
          </w:tcPr>
          <w:p w:rsidR="00574FA5" w:rsidRPr="009B6989" w:rsidRDefault="00574FA5" w:rsidP="006A5D7E">
            <w:pPr>
              <w:spacing w:after="0" w:line="240" w:lineRule="auto"/>
              <w:rPr>
                <w:rFonts w:ascii="Times New Roman" w:hAnsi="Times New Roman"/>
                <w:b/>
                <w:bCs/>
              </w:rPr>
            </w:pPr>
          </w:p>
        </w:tc>
        <w:tc>
          <w:tcPr>
            <w:tcW w:w="4870" w:type="dxa"/>
            <w:gridSpan w:val="2"/>
            <w:vMerge/>
            <w:shd w:val="clear" w:color="auto" w:fill="D5DCE4"/>
            <w:hideMark/>
          </w:tcPr>
          <w:p w:rsidR="00574FA5" w:rsidRPr="009B6989" w:rsidRDefault="00574FA5" w:rsidP="006A5D7E">
            <w:pPr>
              <w:spacing w:after="0" w:line="240" w:lineRule="auto"/>
              <w:rPr>
                <w:rFonts w:ascii="Times New Roman" w:hAnsi="Times New Roman"/>
                <w:b/>
                <w:bCs/>
              </w:rPr>
            </w:pPr>
          </w:p>
        </w:tc>
        <w:tc>
          <w:tcPr>
            <w:tcW w:w="2410" w:type="dxa"/>
            <w:shd w:val="clear" w:color="auto" w:fill="D5DCE4"/>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 (2019)</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Положај у извештају о напретку ЕУ, ГРЕТА, ТИП</w:t>
            </w:r>
          </w:p>
        </w:tc>
        <w:tc>
          <w:tcPr>
            <w:tcW w:w="2078" w:type="dxa"/>
            <w:shd w:val="clear" w:color="auto" w:fill="D5DCE4"/>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Положај у извештају о напретку ЕУ, ГРЕТА, ТИП</w:t>
            </w:r>
          </w:p>
        </w:tc>
        <w:tc>
          <w:tcPr>
            <w:tcW w:w="4412" w:type="dxa"/>
            <w:gridSpan w:val="2"/>
            <w:shd w:val="clear" w:color="auto" w:fill="D5DCE4"/>
            <w:hideMark/>
          </w:tcPr>
          <w:p w:rsidR="00574FA5" w:rsidRPr="009B6989" w:rsidRDefault="00574FA5" w:rsidP="006A5D7E">
            <w:pPr>
              <w:spacing w:after="0" w:line="240" w:lineRule="auto"/>
              <w:rPr>
                <w:rFonts w:ascii="Times New Roman" w:hAnsi="Times New Roman"/>
                <w:b/>
                <w:color w:val="000000"/>
              </w:rPr>
            </w:pPr>
            <w:r w:rsidRPr="009B6989">
              <w:rPr>
                <w:rFonts w:ascii="Times New Roman" w:hAnsi="Times New Roman"/>
                <w:b/>
                <w:color w:val="000000"/>
              </w:rPr>
              <w:t>извор верификације</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о напретку ЕУ</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ГРЕТА</w:t>
            </w:r>
          </w:p>
          <w:p w:rsidR="00574FA5" w:rsidRPr="009B6989" w:rsidRDefault="00574FA5" w:rsidP="006A5D7E">
            <w:pPr>
              <w:spacing w:after="0" w:line="240" w:lineRule="auto"/>
              <w:rPr>
                <w:rFonts w:ascii="Times New Roman" w:hAnsi="Times New Roman"/>
              </w:rPr>
            </w:pPr>
            <w:r w:rsidRPr="009B6989">
              <w:rPr>
                <w:rFonts w:ascii="Times New Roman" w:hAnsi="Times New Roman"/>
                <w:color w:val="000000"/>
              </w:rPr>
              <w:t>ТИП извештај</w:t>
            </w:r>
          </w:p>
        </w:tc>
      </w:tr>
      <w:tr w:rsidR="00574FA5" w:rsidRPr="009B6989" w:rsidTr="00E7594F">
        <w:trPr>
          <w:trHeight w:val="375"/>
        </w:trPr>
        <w:tc>
          <w:tcPr>
            <w:tcW w:w="1350" w:type="dxa"/>
            <w:vMerge w:val="restart"/>
            <w:shd w:val="clear" w:color="auto" w:fill="F7CAAC"/>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5. ПОСЕБАН ЦИЉ</w:t>
            </w:r>
          </w:p>
        </w:tc>
        <w:tc>
          <w:tcPr>
            <w:tcW w:w="4870" w:type="dxa"/>
            <w:gridSpan w:val="2"/>
            <w:vMerge w:val="restart"/>
            <w:shd w:val="clear" w:color="auto" w:fill="F7CAAC"/>
            <w:vAlign w:val="center"/>
            <w:hideMark/>
          </w:tcPr>
          <w:p w:rsidR="00574FA5" w:rsidRPr="009B6989" w:rsidRDefault="00574FA5" w:rsidP="00EC7291">
            <w:pPr>
              <w:spacing w:after="0" w:line="240" w:lineRule="auto"/>
              <w:rPr>
                <w:rFonts w:ascii="Times New Roman" w:hAnsi="Times New Roman"/>
                <w:b/>
                <w:bCs/>
                <w:color w:val="000000"/>
              </w:rPr>
            </w:pPr>
            <w:r w:rsidRPr="009B6989">
              <w:rPr>
                <w:rFonts w:ascii="Times New Roman" w:hAnsi="Times New Roman"/>
                <w:b/>
                <w:bCs/>
                <w:color w:val="000000"/>
              </w:rPr>
              <w:t>Деца су заштићена од трговине људима и искоришћавања у порнографији и проституцијии њиховим последицама,</w:t>
            </w:r>
            <w:r w:rsidR="00F9652F">
              <w:rPr>
                <w:rFonts w:ascii="Times New Roman" w:hAnsi="Times New Roman"/>
                <w:b/>
                <w:bCs/>
                <w:color w:val="000000"/>
              </w:rPr>
              <w:t xml:space="preserve"> </w:t>
            </w:r>
            <w:r w:rsidRPr="009B6989">
              <w:rPr>
                <w:rFonts w:ascii="Times New Roman" w:hAnsi="Times New Roman"/>
                <w:b/>
                <w:bCs/>
                <w:color w:val="000000"/>
              </w:rPr>
              <w:t xml:space="preserve">посебним партиципативним програмима који се спроводе у  њиховом најбољем интересу </w:t>
            </w:r>
            <w:r w:rsidRPr="00105FE4">
              <w:rPr>
                <w:rFonts w:ascii="Times New Roman" w:hAnsi="Times New Roman"/>
                <w:b/>
                <w:bCs/>
                <w:color w:val="000000" w:themeColor="text1"/>
              </w:rPr>
              <w:t>(</w:t>
            </w:r>
            <w:r w:rsidRPr="00970C6F">
              <w:rPr>
                <w:rFonts w:ascii="Times New Roman" w:hAnsi="Times New Roman"/>
                <w:b/>
                <w:bCs/>
                <w:i/>
                <w:color w:val="000000" w:themeColor="text1"/>
              </w:rPr>
              <w:t xml:space="preserve">искоришћавање у порнографији </w:t>
            </w:r>
            <w:r w:rsidR="00534A5B" w:rsidRPr="00970C6F">
              <w:rPr>
                <w:rFonts w:ascii="Times New Roman" w:hAnsi="Times New Roman"/>
                <w:b/>
                <w:bCs/>
                <w:i/>
                <w:color w:val="000000" w:themeColor="text1"/>
              </w:rPr>
              <w:t xml:space="preserve">је </w:t>
            </w:r>
            <w:r w:rsidRPr="00970C6F">
              <w:rPr>
                <w:rFonts w:ascii="Times New Roman" w:hAnsi="Times New Roman"/>
                <w:b/>
                <w:bCs/>
                <w:i/>
                <w:color w:val="000000" w:themeColor="text1"/>
              </w:rPr>
              <w:t>обухваћено  Стратегијом за</w:t>
            </w:r>
            <w:r w:rsidR="00534A5B" w:rsidRPr="00970C6F">
              <w:rPr>
                <w:rFonts w:ascii="Times New Roman" w:hAnsi="Times New Roman"/>
                <w:b/>
                <w:bCs/>
                <w:i/>
                <w:color w:val="000000" w:themeColor="text1"/>
              </w:rPr>
              <w:t xml:space="preserve"> борбу против високотехнолошког криминала  за период 2019-2023 године </w:t>
            </w:r>
            <w:r w:rsidR="00EC7291">
              <w:rPr>
                <w:rFonts w:ascii="Times New Roman" w:hAnsi="Times New Roman"/>
                <w:b/>
                <w:bCs/>
                <w:i/>
                <w:color w:val="000000" w:themeColor="text1"/>
              </w:rPr>
              <w:t>( „Службени гласник</w:t>
            </w:r>
            <w:r w:rsidR="00105FE4" w:rsidRPr="00970C6F">
              <w:rPr>
                <w:rFonts w:ascii="Times New Roman" w:hAnsi="Times New Roman"/>
                <w:b/>
                <w:bCs/>
                <w:i/>
                <w:color w:val="000000" w:themeColor="text1"/>
              </w:rPr>
              <w:t xml:space="preserve"> РС</w:t>
            </w:r>
            <w:r w:rsidR="00105FE4" w:rsidRPr="00970C6F">
              <w:rPr>
                <w:rFonts w:ascii="Times New Roman" w:hAnsi="Times New Roman"/>
                <w:b/>
                <w:i/>
                <w:color w:val="000000" w:themeColor="text1"/>
              </w:rPr>
              <w:t>”</w:t>
            </w:r>
            <w:r w:rsidR="00105FE4" w:rsidRPr="00970C6F">
              <w:rPr>
                <w:rFonts w:ascii="Times New Roman" w:hAnsi="Times New Roman"/>
                <w:b/>
                <w:bCs/>
                <w:i/>
                <w:color w:val="000000" w:themeColor="text1"/>
              </w:rPr>
              <w:t xml:space="preserve">, број 71/18 </w:t>
            </w:r>
            <w:r w:rsidR="00EC7291">
              <w:rPr>
                <w:rFonts w:ascii="Times New Roman" w:hAnsi="Times New Roman"/>
                <w:b/>
                <w:bCs/>
                <w:i/>
                <w:color w:val="000000" w:themeColor="text1"/>
              </w:rPr>
              <w:t>)</w:t>
            </w:r>
          </w:p>
        </w:tc>
        <w:tc>
          <w:tcPr>
            <w:tcW w:w="8900" w:type="dxa"/>
            <w:gridSpan w:val="4"/>
            <w:shd w:val="clear" w:color="auto" w:fill="F7CAAC"/>
            <w:noWrap/>
            <w:vAlign w:val="center"/>
            <w:hideMark/>
          </w:tcPr>
          <w:p w:rsidR="00574FA5" w:rsidRPr="009B6989" w:rsidRDefault="00574FA5" w:rsidP="006A5D7E">
            <w:pPr>
              <w:spacing w:after="0" w:line="240" w:lineRule="auto"/>
              <w:rPr>
                <w:rFonts w:ascii="Times New Roman" w:hAnsi="Times New Roman"/>
                <w:b/>
                <w:bCs/>
                <w:color w:val="000000"/>
              </w:rPr>
            </w:pPr>
            <w:r w:rsidRPr="009B6989">
              <w:rPr>
                <w:rFonts w:ascii="Times New Roman" w:hAnsi="Times New Roman"/>
                <w:b/>
                <w:bCs/>
                <w:color w:val="000000"/>
              </w:rPr>
              <w:t xml:space="preserve">показатељ исхода </w:t>
            </w:r>
            <w:r w:rsidRPr="009B6989">
              <w:rPr>
                <w:rFonts w:ascii="Times New Roman" w:hAnsi="Times New Roman"/>
                <w:bCs/>
                <w:color w:val="000000"/>
              </w:rPr>
              <w:t>Број жртава трговине људима међу децом</w:t>
            </w:r>
          </w:p>
        </w:tc>
      </w:tr>
      <w:tr w:rsidR="00574FA5" w:rsidRPr="009B6989" w:rsidTr="00E7594F">
        <w:trPr>
          <w:trHeight w:val="1241"/>
        </w:trPr>
        <w:tc>
          <w:tcPr>
            <w:tcW w:w="1350" w:type="dxa"/>
            <w:vMerge/>
            <w:shd w:val="clear" w:color="auto" w:fill="F7CAAC"/>
            <w:vAlign w:val="center"/>
            <w:hideMark/>
          </w:tcPr>
          <w:p w:rsidR="00574FA5" w:rsidRPr="009B6989" w:rsidRDefault="00574FA5" w:rsidP="006A5D7E">
            <w:pPr>
              <w:spacing w:after="0" w:line="240" w:lineRule="auto"/>
              <w:rPr>
                <w:rFonts w:ascii="Times New Roman" w:hAnsi="Times New Roman"/>
                <w:b/>
                <w:bCs/>
              </w:rPr>
            </w:pPr>
          </w:p>
        </w:tc>
        <w:tc>
          <w:tcPr>
            <w:tcW w:w="4870" w:type="dxa"/>
            <w:gridSpan w:val="2"/>
            <w:vMerge/>
            <w:shd w:val="clear" w:color="auto" w:fill="F7CAAC"/>
            <w:hideMark/>
          </w:tcPr>
          <w:p w:rsidR="00574FA5" w:rsidRPr="009B6989" w:rsidRDefault="00574FA5" w:rsidP="006A5D7E">
            <w:pPr>
              <w:spacing w:after="0" w:line="240" w:lineRule="auto"/>
              <w:rPr>
                <w:rFonts w:ascii="Times New Roman" w:hAnsi="Times New Roman"/>
                <w:b/>
                <w:bCs/>
                <w:color w:val="000000"/>
              </w:rPr>
            </w:pPr>
          </w:p>
        </w:tc>
        <w:tc>
          <w:tcPr>
            <w:tcW w:w="2410" w:type="dxa"/>
            <w:shd w:val="clear" w:color="auto" w:fill="F7CAAC"/>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w:t>
            </w:r>
          </w:p>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(2019)</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Број жртава у односу на просек у последњих 6 година</w:t>
            </w:r>
          </w:p>
        </w:tc>
        <w:tc>
          <w:tcPr>
            <w:tcW w:w="2078" w:type="dxa"/>
            <w:shd w:val="clear" w:color="auto" w:fill="F7CAAC"/>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574FA5" w:rsidRPr="009B6989" w:rsidRDefault="00F16AE6" w:rsidP="006A5D7E">
            <w:pPr>
              <w:spacing w:after="0" w:line="240" w:lineRule="auto"/>
              <w:rPr>
                <w:rFonts w:ascii="Times New Roman" w:hAnsi="Times New Roman"/>
                <w:color w:val="000000"/>
              </w:rPr>
            </w:pPr>
            <w:r w:rsidRPr="009B6989">
              <w:rPr>
                <w:rFonts w:ascii="Times New Roman" w:hAnsi="Times New Roman"/>
                <w:color w:val="000000"/>
              </w:rPr>
              <w:t>Смањен</w:t>
            </w:r>
            <w:r w:rsidR="00574FA5" w:rsidRPr="009B6989">
              <w:rPr>
                <w:rFonts w:ascii="Times New Roman" w:hAnsi="Times New Roman"/>
                <w:color w:val="000000"/>
              </w:rPr>
              <w:t xml:space="preserve"> број жртава у односу на полазно стање</w:t>
            </w:r>
          </w:p>
        </w:tc>
        <w:tc>
          <w:tcPr>
            <w:tcW w:w="4412" w:type="dxa"/>
            <w:gridSpan w:val="2"/>
            <w:shd w:val="clear" w:color="auto" w:fill="F7CAAC"/>
            <w:hideMark/>
          </w:tcPr>
          <w:p w:rsidR="00574FA5" w:rsidRPr="009B6989" w:rsidRDefault="00574FA5" w:rsidP="006A5D7E">
            <w:pPr>
              <w:spacing w:after="0" w:line="240" w:lineRule="auto"/>
              <w:rPr>
                <w:rFonts w:ascii="Times New Roman" w:hAnsi="Times New Roman"/>
                <w:b/>
                <w:color w:val="000000"/>
              </w:rPr>
            </w:pPr>
            <w:r w:rsidRPr="009B6989">
              <w:rPr>
                <w:rFonts w:ascii="Times New Roman" w:hAnsi="Times New Roman"/>
                <w:b/>
                <w:color w:val="000000"/>
              </w:rPr>
              <w:t>извор верификације</w:t>
            </w:r>
          </w:p>
          <w:p w:rsidR="00574FA5" w:rsidRPr="009B6989" w:rsidRDefault="00574FA5" w:rsidP="006A5D7E">
            <w:pPr>
              <w:spacing w:after="0" w:line="240" w:lineRule="auto"/>
              <w:rPr>
                <w:rFonts w:ascii="Times New Roman" w:hAnsi="Times New Roman"/>
                <w:color w:val="000000"/>
              </w:rPr>
            </w:pPr>
          </w:p>
          <w:p w:rsidR="00574FA5" w:rsidRPr="009B6989" w:rsidRDefault="00574FA5" w:rsidP="006A5D7E">
            <w:pPr>
              <w:spacing w:after="0" w:line="240" w:lineRule="auto"/>
              <w:rPr>
                <w:rFonts w:ascii="Times New Roman" w:hAnsi="Times New Roman"/>
              </w:rPr>
            </w:pPr>
            <w:r w:rsidRPr="009B6989">
              <w:rPr>
                <w:rFonts w:ascii="Times New Roman" w:hAnsi="Times New Roman"/>
                <w:color w:val="000000"/>
              </w:rPr>
              <w:t xml:space="preserve">Годишњи извештај о раду </w:t>
            </w:r>
          </w:p>
        </w:tc>
      </w:tr>
      <w:tr w:rsidR="00574FA5" w:rsidRPr="009B6989" w:rsidTr="00E7594F">
        <w:trPr>
          <w:trHeight w:val="530"/>
        </w:trPr>
        <w:tc>
          <w:tcPr>
            <w:tcW w:w="1350" w:type="dxa"/>
            <w:vMerge w:val="restart"/>
            <w:shd w:val="clear" w:color="auto" w:fill="C5E0B3"/>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t>МЕРА 5.1.</w:t>
            </w:r>
          </w:p>
        </w:tc>
        <w:tc>
          <w:tcPr>
            <w:tcW w:w="4870" w:type="dxa"/>
            <w:gridSpan w:val="2"/>
            <w:shd w:val="clear" w:color="auto" w:fill="C5E0B3"/>
            <w:vAlign w:val="center"/>
            <w:hideMark/>
          </w:tcPr>
          <w:p w:rsidR="00574FA5" w:rsidRPr="009B6989" w:rsidRDefault="00574FA5" w:rsidP="006A5D7E">
            <w:pPr>
              <w:spacing w:after="0" w:line="240" w:lineRule="auto"/>
              <w:rPr>
                <w:rFonts w:ascii="Times New Roman" w:hAnsi="Times New Roman"/>
                <w:b/>
                <w:bCs/>
                <w:color w:val="000000"/>
              </w:rPr>
            </w:pPr>
            <w:r w:rsidRPr="009B6989">
              <w:rPr>
                <w:rFonts w:ascii="Times New Roman" w:hAnsi="Times New Roman"/>
                <w:b/>
                <w:bCs/>
                <w:color w:val="000000"/>
              </w:rPr>
              <w:t xml:space="preserve">Унапређивање превенције трговине децом </w:t>
            </w:r>
          </w:p>
        </w:tc>
        <w:tc>
          <w:tcPr>
            <w:tcW w:w="8900" w:type="dxa"/>
            <w:gridSpan w:val="4"/>
            <w:shd w:val="clear" w:color="auto" w:fill="C5E0B3"/>
            <w:vAlign w:val="center"/>
            <w:hideMark/>
          </w:tcPr>
          <w:p w:rsidR="00574FA5" w:rsidRPr="009B6989" w:rsidRDefault="00574FA5" w:rsidP="006A5D7E">
            <w:pPr>
              <w:spacing w:after="0" w:line="240" w:lineRule="auto"/>
              <w:rPr>
                <w:rFonts w:ascii="Times New Roman" w:hAnsi="Times New Roman"/>
                <w:b/>
                <w:bCs/>
                <w:color w:val="000000"/>
              </w:rPr>
            </w:pPr>
            <w:r w:rsidRPr="009B6989">
              <w:rPr>
                <w:rFonts w:ascii="Times New Roman" w:hAnsi="Times New Roman"/>
                <w:b/>
                <w:bCs/>
                <w:color w:val="000000"/>
              </w:rPr>
              <w:t>показатељ резултата</w:t>
            </w:r>
          </w:p>
          <w:p w:rsidR="00574FA5" w:rsidRPr="009B6989" w:rsidRDefault="00574FA5" w:rsidP="006A5D7E">
            <w:pPr>
              <w:spacing w:after="0" w:line="240" w:lineRule="auto"/>
              <w:rPr>
                <w:rFonts w:ascii="Times New Roman" w:hAnsi="Times New Roman"/>
                <w:bCs/>
                <w:color w:val="000000"/>
              </w:rPr>
            </w:pPr>
            <w:r w:rsidRPr="009B6989">
              <w:rPr>
                <w:rFonts w:ascii="Times New Roman" w:hAnsi="Times New Roman"/>
                <w:bCs/>
                <w:color w:val="000000"/>
              </w:rPr>
              <w:t>1. Број програм</w:t>
            </w:r>
            <w:r w:rsidR="00D032CF" w:rsidRPr="009B6989">
              <w:rPr>
                <w:rFonts w:ascii="Times New Roman" w:hAnsi="Times New Roman"/>
                <w:bCs/>
                <w:color w:val="000000"/>
              </w:rPr>
              <w:t>а намењених деци и стручњацима</w:t>
            </w:r>
          </w:p>
          <w:p w:rsidR="00574FA5" w:rsidRPr="009B6989" w:rsidRDefault="00574FA5" w:rsidP="006A5D7E">
            <w:pPr>
              <w:spacing w:after="0" w:line="240" w:lineRule="auto"/>
              <w:rPr>
                <w:rFonts w:ascii="Times New Roman" w:hAnsi="Times New Roman"/>
                <w:bCs/>
                <w:color w:val="000000"/>
              </w:rPr>
            </w:pPr>
            <w:r w:rsidRPr="009B6989">
              <w:rPr>
                <w:rFonts w:ascii="Times New Roman" w:hAnsi="Times New Roman"/>
                <w:bCs/>
                <w:color w:val="000000"/>
              </w:rPr>
              <w:t>2. Број стручњака који су прошли обуке</w:t>
            </w:r>
          </w:p>
        </w:tc>
      </w:tr>
      <w:tr w:rsidR="00574FA5" w:rsidRPr="009B6989" w:rsidTr="00E7594F">
        <w:trPr>
          <w:trHeight w:val="836"/>
        </w:trPr>
        <w:tc>
          <w:tcPr>
            <w:tcW w:w="1350" w:type="dxa"/>
            <w:vMerge/>
            <w:shd w:val="clear" w:color="auto" w:fill="C5E0B3"/>
            <w:noWrap/>
            <w:hideMark/>
          </w:tcPr>
          <w:p w:rsidR="00574FA5" w:rsidRPr="009B6989" w:rsidRDefault="00574FA5" w:rsidP="006A5D7E">
            <w:pPr>
              <w:spacing w:after="0" w:line="240" w:lineRule="auto"/>
              <w:rPr>
                <w:rFonts w:ascii="Times New Roman" w:hAnsi="Times New Roman"/>
              </w:rPr>
            </w:pPr>
          </w:p>
        </w:tc>
        <w:tc>
          <w:tcPr>
            <w:tcW w:w="3240" w:type="dxa"/>
            <w:shd w:val="clear" w:color="auto" w:fill="C5E0B3"/>
            <w:noWrap/>
            <w:vAlign w:val="center"/>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потребна средства (збир средстава активности)</w:t>
            </w:r>
          </w:p>
        </w:tc>
        <w:tc>
          <w:tcPr>
            <w:tcW w:w="1630" w:type="dxa"/>
            <w:shd w:val="clear" w:color="auto" w:fill="C5E0B3"/>
            <w:vAlign w:val="center"/>
            <w:hideMark/>
          </w:tcPr>
          <w:p w:rsidR="00574FA5" w:rsidRPr="00397AC7" w:rsidRDefault="00574FA5" w:rsidP="006A5D7E">
            <w:pPr>
              <w:spacing w:after="0" w:line="240" w:lineRule="auto"/>
              <w:jc w:val="center"/>
              <w:rPr>
                <w:rFonts w:ascii="Times New Roman" w:hAnsi="Times New Roman"/>
                <w:b/>
                <w:color w:val="000000"/>
              </w:rPr>
            </w:pPr>
            <w:r w:rsidRPr="00397AC7">
              <w:rPr>
                <w:rFonts w:ascii="Times New Roman" w:hAnsi="Times New Roman"/>
                <w:b/>
                <w:color w:val="000000"/>
              </w:rPr>
              <w:t>извор финансирања</w:t>
            </w:r>
          </w:p>
        </w:tc>
        <w:tc>
          <w:tcPr>
            <w:tcW w:w="2410" w:type="dxa"/>
            <w:shd w:val="clear" w:color="auto" w:fill="C5E0B3"/>
            <w:hideMark/>
          </w:tcPr>
          <w:p w:rsidR="00574FA5" w:rsidRPr="009B6989" w:rsidRDefault="00574FA5" w:rsidP="00574FA5">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 (2019)</w:t>
            </w:r>
          </w:p>
          <w:p w:rsidR="00574FA5" w:rsidRPr="009B6989" w:rsidRDefault="00574FA5" w:rsidP="00574FA5">
            <w:pPr>
              <w:spacing w:after="0" w:line="240" w:lineRule="auto"/>
              <w:rPr>
                <w:rFonts w:ascii="Times New Roman" w:hAnsi="Times New Roman"/>
                <w:color w:val="000000"/>
              </w:rPr>
            </w:pPr>
            <w:r w:rsidRPr="009B6989">
              <w:rPr>
                <w:rFonts w:ascii="Times New Roman" w:hAnsi="Times New Roman"/>
                <w:color w:val="000000"/>
              </w:rPr>
              <w:t>Извештај о спровођењу акционог плана 2018</w:t>
            </w:r>
          </w:p>
        </w:tc>
        <w:tc>
          <w:tcPr>
            <w:tcW w:w="2078" w:type="dxa"/>
            <w:shd w:val="clear" w:color="auto" w:fill="C5E0B3"/>
            <w:vAlign w:val="center"/>
            <w:hideMark/>
          </w:tcPr>
          <w:p w:rsidR="00574FA5" w:rsidRPr="009B6989" w:rsidRDefault="00574FA5" w:rsidP="006A5D7E">
            <w:pPr>
              <w:spacing w:after="0" w:line="240" w:lineRule="auto"/>
              <w:jc w:val="center"/>
              <w:rPr>
                <w:rFonts w:ascii="Times New Roman" w:hAnsi="Times New Roman"/>
                <w:b/>
                <w:color w:val="000000"/>
              </w:rPr>
            </w:pPr>
            <w:r w:rsidRPr="009B6989">
              <w:rPr>
                <w:rFonts w:ascii="Times New Roman" w:hAnsi="Times New Roman"/>
                <w:b/>
                <w:color w:val="000000"/>
              </w:rPr>
              <w:t>циљна вредност (2020)</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 xml:space="preserve">Извештај о спровођењу акционог плана 2020 </w:t>
            </w:r>
          </w:p>
        </w:tc>
        <w:tc>
          <w:tcPr>
            <w:tcW w:w="1985" w:type="dxa"/>
            <w:shd w:val="clear" w:color="auto" w:fill="C5E0B3"/>
            <w:hideMark/>
          </w:tcPr>
          <w:p w:rsidR="00574FA5" w:rsidRPr="009B6989" w:rsidRDefault="00574FA5" w:rsidP="006A5D7E">
            <w:pPr>
              <w:spacing w:after="0" w:line="240" w:lineRule="auto"/>
              <w:rPr>
                <w:rFonts w:ascii="Times New Roman" w:hAnsi="Times New Roman"/>
                <w:b/>
                <w:color w:val="000000"/>
              </w:rPr>
            </w:pPr>
            <w:r w:rsidRPr="009B6989">
              <w:rPr>
                <w:rFonts w:ascii="Times New Roman" w:hAnsi="Times New Roman"/>
                <w:b/>
                <w:color w:val="000000"/>
              </w:rPr>
              <w:t>извор верификације</w:t>
            </w:r>
          </w:p>
          <w:p w:rsidR="00574FA5" w:rsidRPr="009B6989" w:rsidRDefault="00574FA5" w:rsidP="006A5D7E">
            <w:pPr>
              <w:spacing w:after="0" w:line="240" w:lineRule="auto"/>
              <w:rPr>
                <w:rFonts w:ascii="Times New Roman" w:hAnsi="Times New Roman"/>
                <w:color w:val="000000"/>
              </w:rPr>
            </w:pPr>
            <w:r w:rsidRPr="009B6989">
              <w:rPr>
                <w:rFonts w:ascii="Times New Roman" w:hAnsi="Times New Roman"/>
                <w:color w:val="000000"/>
              </w:rPr>
              <w:t>Извештај Националног координатора</w:t>
            </w:r>
          </w:p>
        </w:tc>
        <w:tc>
          <w:tcPr>
            <w:tcW w:w="2427" w:type="dxa"/>
            <w:shd w:val="clear" w:color="auto" w:fill="C5E0B3"/>
            <w:hideMark/>
          </w:tcPr>
          <w:p w:rsidR="00574FA5" w:rsidRPr="009B6989" w:rsidRDefault="00574FA5" w:rsidP="006A5D7E">
            <w:pPr>
              <w:spacing w:after="0" w:line="240" w:lineRule="auto"/>
              <w:rPr>
                <w:rFonts w:ascii="Times New Roman" w:hAnsi="Times New Roman"/>
              </w:rPr>
            </w:pPr>
          </w:p>
        </w:tc>
      </w:tr>
      <w:tr w:rsidR="00574FA5" w:rsidRPr="009B6989" w:rsidTr="00397AC7">
        <w:trPr>
          <w:trHeight w:val="557"/>
        </w:trPr>
        <w:tc>
          <w:tcPr>
            <w:tcW w:w="4590" w:type="dxa"/>
            <w:gridSpan w:val="2"/>
            <w:shd w:val="clear" w:color="auto" w:fill="C5E0B3"/>
            <w:noWrap/>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активност</w:t>
            </w:r>
          </w:p>
        </w:tc>
        <w:tc>
          <w:tcPr>
            <w:tcW w:w="163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рок реализације</w:t>
            </w:r>
          </w:p>
        </w:tc>
        <w:tc>
          <w:tcPr>
            <w:tcW w:w="241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потребна средства</w:t>
            </w:r>
          </w:p>
        </w:tc>
        <w:tc>
          <w:tcPr>
            <w:tcW w:w="2078"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извор финансирања</w:t>
            </w:r>
          </w:p>
        </w:tc>
        <w:tc>
          <w:tcPr>
            <w:tcW w:w="1985"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носиоци активности</w:t>
            </w:r>
          </w:p>
        </w:tc>
        <w:tc>
          <w:tcPr>
            <w:tcW w:w="2427" w:type="dxa"/>
            <w:shd w:val="clear" w:color="auto" w:fill="C5E0B3"/>
            <w:vAlign w:val="center"/>
            <w:hideMark/>
          </w:tcPr>
          <w:p w:rsidR="00574FA5" w:rsidRPr="009B6989" w:rsidRDefault="00574FA5" w:rsidP="006A5D7E">
            <w:pPr>
              <w:spacing w:after="0" w:line="240" w:lineRule="auto"/>
              <w:jc w:val="center"/>
              <w:rPr>
                <w:rFonts w:ascii="Times New Roman" w:hAnsi="Times New Roman"/>
                <w:bCs/>
              </w:rPr>
            </w:pPr>
            <w:r w:rsidRPr="009B6989">
              <w:rPr>
                <w:rFonts w:ascii="Times New Roman" w:hAnsi="Times New Roman"/>
                <w:bCs/>
              </w:rPr>
              <w:t>показатељи активности</w:t>
            </w:r>
          </w:p>
        </w:tc>
      </w:tr>
      <w:tr w:rsidR="00D3638F" w:rsidRPr="009B6989" w:rsidTr="00E7594F">
        <w:trPr>
          <w:trHeight w:val="565"/>
        </w:trPr>
        <w:tc>
          <w:tcPr>
            <w:tcW w:w="1350" w:type="dxa"/>
            <w:shd w:val="clear" w:color="auto" w:fill="auto"/>
            <w:noWrap/>
            <w:vAlign w:val="center"/>
            <w:hideMark/>
          </w:tcPr>
          <w:p w:rsidR="00D3638F" w:rsidRDefault="00D3638F" w:rsidP="00D3638F">
            <w:pPr>
              <w:spacing w:line="240" w:lineRule="auto"/>
              <w:rPr>
                <w:rFonts w:ascii="Times New Roman" w:hAnsi="Times New Roman"/>
              </w:rPr>
            </w:pPr>
            <w:r w:rsidRPr="009B6989">
              <w:rPr>
                <w:rFonts w:ascii="Times New Roman" w:hAnsi="Times New Roman"/>
              </w:rPr>
              <w:t>5.1.</w:t>
            </w:r>
            <w:r>
              <w:rPr>
                <w:rFonts w:ascii="Times New Roman" w:hAnsi="Times New Roman"/>
              </w:rPr>
              <w:t>1</w:t>
            </w:r>
            <w:r w:rsidRPr="009B6989">
              <w:rPr>
                <w:rFonts w:ascii="Times New Roman" w:hAnsi="Times New Roman"/>
              </w:rPr>
              <w:t>.</w:t>
            </w:r>
          </w:p>
          <w:p w:rsidR="00D3638F" w:rsidRDefault="00D3638F" w:rsidP="00D3638F">
            <w:pPr>
              <w:spacing w:line="240" w:lineRule="auto"/>
              <w:rPr>
                <w:rFonts w:ascii="Times New Roman" w:hAnsi="Times New Roman"/>
              </w:rPr>
            </w:pPr>
          </w:p>
          <w:p w:rsidR="00D3638F" w:rsidRDefault="00D3638F" w:rsidP="00D3638F">
            <w:pPr>
              <w:spacing w:line="240" w:lineRule="auto"/>
              <w:rPr>
                <w:rFonts w:ascii="Times New Roman" w:hAnsi="Times New Roman"/>
              </w:rPr>
            </w:pPr>
          </w:p>
          <w:p w:rsidR="00D3638F" w:rsidRDefault="00D3638F" w:rsidP="00D3638F">
            <w:pPr>
              <w:spacing w:line="240" w:lineRule="auto"/>
              <w:rPr>
                <w:rFonts w:ascii="Times New Roman" w:hAnsi="Times New Roman"/>
              </w:rPr>
            </w:pPr>
          </w:p>
          <w:p w:rsidR="00D3638F" w:rsidRPr="009B6989" w:rsidRDefault="00D3638F" w:rsidP="009743B6">
            <w:pPr>
              <w:spacing w:line="240" w:lineRule="auto"/>
              <w:rPr>
                <w:rFonts w:ascii="Times New Roman" w:hAnsi="Times New Roman"/>
              </w:rPr>
            </w:pPr>
          </w:p>
        </w:tc>
        <w:tc>
          <w:tcPr>
            <w:tcW w:w="3240" w:type="dxa"/>
            <w:shd w:val="clear" w:color="auto" w:fill="auto"/>
            <w:hideMark/>
          </w:tcPr>
          <w:p w:rsidR="00D3638F" w:rsidRPr="00FB651C" w:rsidRDefault="00FB651C" w:rsidP="00D3638F">
            <w:pPr>
              <w:spacing w:after="0" w:line="240" w:lineRule="auto"/>
              <w:rPr>
                <w:rFonts w:ascii="Times New Roman" w:hAnsi="Times New Roman"/>
                <w:color w:val="000000" w:themeColor="text1"/>
              </w:rPr>
            </w:pPr>
            <w:r>
              <w:rPr>
                <w:rFonts w:ascii="Times New Roman" w:hAnsi="Times New Roman"/>
                <w:color w:val="000000" w:themeColor="text1"/>
              </w:rPr>
              <w:t>Права и интереси малолетника без пратње у поступку идентификације се штите  у складу са међународним стандардима заштите деце жртава трговине људима</w:t>
            </w:r>
          </w:p>
        </w:tc>
        <w:tc>
          <w:tcPr>
            <w:tcW w:w="1630" w:type="dxa"/>
            <w:shd w:val="clear" w:color="auto" w:fill="auto"/>
            <w:noWrap/>
            <w:hideMark/>
          </w:tcPr>
          <w:p w:rsidR="00D3638F" w:rsidRPr="004A0444" w:rsidRDefault="00FB651C" w:rsidP="00D3638F">
            <w:pPr>
              <w:spacing w:after="0" w:line="240" w:lineRule="auto"/>
              <w:rPr>
                <w:rFonts w:ascii="Times New Roman" w:hAnsi="Times New Roman"/>
                <w:strike/>
              </w:rPr>
            </w:pPr>
            <w:r>
              <w:rPr>
                <w:rFonts w:ascii="Times New Roman" w:hAnsi="Times New Roman"/>
              </w:rPr>
              <w:t>2019-2020</w:t>
            </w:r>
            <w:r w:rsidR="004A0444">
              <w:rPr>
                <w:rFonts w:ascii="Times New Roman" w:hAnsi="Times New Roman"/>
              </w:rPr>
              <w:t>. година</w:t>
            </w:r>
          </w:p>
        </w:tc>
        <w:tc>
          <w:tcPr>
            <w:tcW w:w="2410" w:type="dxa"/>
            <w:shd w:val="clear" w:color="auto" w:fill="auto"/>
            <w:hideMark/>
          </w:tcPr>
          <w:p w:rsidR="00D3638F" w:rsidRPr="00A0094C" w:rsidRDefault="00D3638F" w:rsidP="00D3638F">
            <w:pPr>
              <w:spacing w:after="0" w:line="240" w:lineRule="auto"/>
              <w:rPr>
                <w:rFonts w:ascii="Times New Roman" w:hAnsi="Times New Roman"/>
                <w:strike/>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2078" w:type="dxa"/>
            <w:shd w:val="clear" w:color="auto" w:fill="auto"/>
            <w:hideMark/>
          </w:tcPr>
          <w:p w:rsidR="00D3638F" w:rsidRPr="00A0094C" w:rsidRDefault="00D3638F" w:rsidP="00D3638F">
            <w:pPr>
              <w:rPr>
                <w:rFonts w:ascii="Times New Roman" w:hAnsi="Times New Roman"/>
                <w:strike/>
                <w:color w:val="00206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1985" w:type="dxa"/>
            <w:shd w:val="clear" w:color="auto" w:fill="auto"/>
            <w:hideMark/>
          </w:tcPr>
          <w:p w:rsidR="00D3638F" w:rsidRPr="00A0094C" w:rsidRDefault="00D3638F" w:rsidP="00FB651C">
            <w:pPr>
              <w:spacing w:after="0" w:line="240" w:lineRule="auto"/>
              <w:rPr>
                <w:rFonts w:ascii="Times New Roman" w:hAnsi="Times New Roman"/>
                <w:strike/>
              </w:rPr>
            </w:pPr>
            <w:r w:rsidRPr="009B6989">
              <w:rPr>
                <w:rFonts w:ascii="Times New Roman" w:hAnsi="Times New Roman"/>
                <w:b/>
              </w:rPr>
              <w:t>Министарство за рад, запошљавање борачка и социјална питања</w:t>
            </w:r>
            <w:r w:rsidRPr="009B6989">
              <w:rPr>
                <w:rFonts w:ascii="Times New Roman" w:hAnsi="Times New Roman"/>
              </w:rPr>
              <w:t xml:space="preserve"> и </w:t>
            </w:r>
            <w:r w:rsidR="00FB651C">
              <w:rPr>
                <w:rFonts w:ascii="Times New Roman" w:hAnsi="Times New Roman"/>
              </w:rPr>
              <w:t>Центар за заштиту жртава трговине људима</w:t>
            </w:r>
          </w:p>
        </w:tc>
        <w:tc>
          <w:tcPr>
            <w:tcW w:w="2427" w:type="dxa"/>
            <w:shd w:val="clear" w:color="auto" w:fill="auto"/>
            <w:hideMark/>
          </w:tcPr>
          <w:p w:rsidR="00FB651C" w:rsidRPr="00F9652F" w:rsidRDefault="00D3638F" w:rsidP="00FB651C">
            <w:pPr>
              <w:spacing w:after="0" w:line="240" w:lineRule="auto"/>
              <w:ind w:left="223" w:hanging="223"/>
              <w:rPr>
                <w:rFonts w:ascii="Times New Roman" w:hAnsi="Times New Roman"/>
              </w:rPr>
            </w:pPr>
            <w:r w:rsidRPr="009B6989">
              <w:rPr>
                <w:rFonts w:ascii="Times New Roman" w:hAnsi="Times New Roman"/>
              </w:rPr>
              <w:t xml:space="preserve">1. </w:t>
            </w:r>
            <w:r w:rsidR="00FB651C">
              <w:rPr>
                <w:rFonts w:ascii="Times New Roman" w:hAnsi="Times New Roman"/>
              </w:rPr>
              <w:t>Сва деца у поступку идентификације имају постављеног старатеља</w:t>
            </w:r>
            <w:r w:rsidR="00F9652F">
              <w:rPr>
                <w:rFonts w:ascii="Times New Roman" w:hAnsi="Times New Roman"/>
              </w:rPr>
              <w:t>;</w:t>
            </w:r>
          </w:p>
          <w:p w:rsidR="00FB651C" w:rsidRPr="00F9652F" w:rsidRDefault="00F9652F" w:rsidP="00FB651C">
            <w:pPr>
              <w:spacing w:after="0" w:line="240" w:lineRule="auto"/>
              <w:ind w:left="223" w:hanging="223"/>
              <w:rPr>
                <w:rFonts w:ascii="Times New Roman" w:hAnsi="Times New Roman"/>
              </w:rPr>
            </w:pPr>
            <w:r>
              <w:rPr>
                <w:rFonts w:ascii="Times New Roman" w:hAnsi="Times New Roman"/>
              </w:rPr>
              <w:t>2. О</w:t>
            </w:r>
            <w:r w:rsidR="00FB651C">
              <w:rPr>
                <w:rFonts w:ascii="Times New Roman" w:hAnsi="Times New Roman"/>
              </w:rPr>
              <w:t>безбеђен правни заступник за заштиту интереса деце у судском поступку (ако је покренут)</w:t>
            </w:r>
            <w:r>
              <w:rPr>
                <w:rFonts w:ascii="Times New Roman" w:hAnsi="Times New Roman"/>
              </w:rPr>
              <w:t>;</w:t>
            </w:r>
          </w:p>
          <w:p w:rsidR="00D3638F" w:rsidRPr="00A0094C" w:rsidRDefault="00FB651C" w:rsidP="003674E0">
            <w:pPr>
              <w:spacing w:after="0" w:line="240" w:lineRule="auto"/>
              <w:ind w:left="223" w:hanging="223"/>
              <w:rPr>
                <w:rFonts w:ascii="Times New Roman" w:hAnsi="Times New Roman"/>
                <w:strike/>
              </w:rPr>
            </w:pPr>
            <w:r>
              <w:rPr>
                <w:rFonts w:ascii="Times New Roman" w:hAnsi="Times New Roman"/>
              </w:rPr>
              <w:t>3. Деца без пратње имају обезбеђен смештај и заштиту као и сва друга деца у поступку идентификације</w:t>
            </w:r>
          </w:p>
        </w:tc>
      </w:tr>
      <w:tr w:rsidR="002E460A" w:rsidRPr="009B6989" w:rsidTr="00E7594F">
        <w:trPr>
          <w:trHeight w:val="1113"/>
        </w:trPr>
        <w:tc>
          <w:tcPr>
            <w:tcW w:w="1350" w:type="dxa"/>
            <w:shd w:val="clear" w:color="auto" w:fill="auto"/>
            <w:noWrap/>
            <w:vAlign w:val="center"/>
          </w:tcPr>
          <w:p w:rsidR="002E460A" w:rsidRPr="009B6989" w:rsidRDefault="00C47120" w:rsidP="00D3638F">
            <w:pPr>
              <w:spacing w:line="240" w:lineRule="auto"/>
              <w:rPr>
                <w:rFonts w:ascii="Times New Roman" w:hAnsi="Times New Roman"/>
              </w:rPr>
            </w:pPr>
            <w:r>
              <w:rPr>
                <w:rFonts w:ascii="Times New Roman" w:hAnsi="Times New Roman"/>
              </w:rPr>
              <w:t>5.1.2</w:t>
            </w:r>
            <w:r w:rsidR="002E460A" w:rsidRPr="009B6989">
              <w:rPr>
                <w:rFonts w:ascii="Times New Roman" w:hAnsi="Times New Roman"/>
              </w:rPr>
              <w:t>.</w:t>
            </w:r>
          </w:p>
        </w:tc>
        <w:tc>
          <w:tcPr>
            <w:tcW w:w="3240" w:type="dxa"/>
            <w:shd w:val="clear" w:color="auto" w:fill="auto"/>
          </w:tcPr>
          <w:p w:rsidR="002E460A" w:rsidRPr="009B6989" w:rsidRDefault="002E460A" w:rsidP="006A5D7E">
            <w:pPr>
              <w:spacing w:after="0" w:line="240" w:lineRule="auto"/>
              <w:rPr>
                <w:rFonts w:ascii="Times New Roman" w:hAnsi="Times New Roman"/>
              </w:rPr>
            </w:pPr>
            <w:r w:rsidRPr="009B6989">
              <w:rPr>
                <w:rFonts w:ascii="Times New Roman" w:hAnsi="Times New Roman"/>
              </w:rPr>
              <w:t>Разм</w:t>
            </w:r>
            <w:r w:rsidR="00D21DB0">
              <w:rPr>
                <w:rFonts w:ascii="Times New Roman" w:hAnsi="Times New Roman"/>
              </w:rPr>
              <w:t>отрити могућност допуне Кривичног</w:t>
            </w:r>
            <w:r w:rsidRPr="009B6989">
              <w:rPr>
                <w:rFonts w:ascii="Times New Roman" w:hAnsi="Times New Roman"/>
              </w:rPr>
              <w:t xml:space="preserve"> законик</w:t>
            </w:r>
            <w:r w:rsidR="00D21DB0">
              <w:rPr>
                <w:rFonts w:ascii="Times New Roman" w:hAnsi="Times New Roman"/>
              </w:rPr>
              <w:t>а</w:t>
            </w:r>
            <w:r w:rsidRPr="009B6989">
              <w:rPr>
                <w:rFonts w:ascii="Times New Roman" w:hAnsi="Times New Roman"/>
              </w:rPr>
              <w:t xml:space="preserve"> инкриминацијом кривичног дела продаја детета (у складу са препоруком (69 а) Комитета за права детета из 2017.</w:t>
            </w:r>
            <w:r w:rsidR="004A0444">
              <w:rPr>
                <w:rFonts w:ascii="Times New Roman" w:hAnsi="Times New Roman"/>
              </w:rPr>
              <w:t xml:space="preserve"> године</w:t>
            </w:r>
            <w:r w:rsidRPr="009B6989">
              <w:rPr>
                <w:rFonts w:ascii="Times New Roman" w:hAnsi="Times New Roman"/>
              </w:rPr>
              <w:t>)</w:t>
            </w:r>
          </w:p>
        </w:tc>
        <w:tc>
          <w:tcPr>
            <w:tcW w:w="1630" w:type="dxa"/>
            <w:shd w:val="clear" w:color="auto" w:fill="auto"/>
            <w:noWrap/>
          </w:tcPr>
          <w:p w:rsidR="002E460A" w:rsidRPr="004A0444" w:rsidRDefault="002E460A" w:rsidP="006A5D7E">
            <w:pPr>
              <w:spacing w:after="0" w:line="240" w:lineRule="auto"/>
              <w:rPr>
                <w:rFonts w:ascii="Times New Roman" w:hAnsi="Times New Roman"/>
              </w:rPr>
            </w:pPr>
            <w:r w:rsidRPr="009B6989">
              <w:rPr>
                <w:rFonts w:ascii="Times New Roman" w:hAnsi="Times New Roman"/>
              </w:rPr>
              <w:t>2019-2020</w:t>
            </w:r>
            <w:r w:rsidR="004A0444">
              <w:rPr>
                <w:rFonts w:ascii="Times New Roman" w:hAnsi="Times New Roman"/>
              </w:rPr>
              <w:t>. година</w:t>
            </w:r>
          </w:p>
        </w:tc>
        <w:tc>
          <w:tcPr>
            <w:tcW w:w="2410" w:type="dxa"/>
            <w:shd w:val="clear" w:color="auto" w:fill="auto"/>
          </w:tcPr>
          <w:p w:rsidR="002E460A" w:rsidRPr="009B6989" w:rsidRDefault="002E460A" w:rsidP="006A5D7E">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2078" w:type="dxa"/>
            <w:shd w:val="clear" w:color="auto" w:fill="auto"/>
          </w:tcPr>
          <w:p w:rsidR="002E460A" w:rsidRPr="009B6989" w:rsidRDefault="002E460A" w:rsidP="006A5D7E">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1985" w:type="dxa"/>
            <w:shd w:val="clear" w:color="auto" w:fill="auto"/>
          </w:tcPr>
          <w:p w:rsidR="002E460A" w:rsidRPr="009B6989" w:rsidRDefault="002E460A" w:rsidP="006A5D7E">
            <w:pPr>
              <w:spacing w:after="0" w:line="240" w:lineRule="auto"/>
              <w:rPr>
                <w:rFonts w:ascii="Times New Roman" w:hAnsi="Times New Roman"/>
                <w:b/>
              </w:rPr>
            </w:pPr>
            <w:r w:rsidRPr="009B6989">
              <w:rPr>
                <w:rFonts w:ascii="Times New Roman" w:hAnsi="Times New Roman"/>
                <w:b/>
              </w:rPr>
              <w:t>Министарство правде</w:t>
            </w:r>
            <w:r w:rsidR="00C8368F" w:rsidRPr="009B6989">
              <w:rPr>
                <w:rFonts w:ascii="Times New Roman" w:hAnsi="Times New Roman"/>
                <w:b/>
              </w:rPr>
              <w:t xml:space="preserve"> и </w:t>
            </w:r>
            <w:r w:rsidR="00C8368F" w:rsidRPr="009B6989">
              <w:rPr>
                <w:rFonts w:ascii="Times New Roman" w:hAnsi="Times New Roman"/>
              </w:rPr>
              <w:t>партнери</w:t>
            </w:r>
          </w:p>
        </w:tc>
        <w:tc>
          <w:tcPr>
            <w:tcW w:w="2427" w:type="dxa"/>
            <w:shd w:val="clear" w:color="auto" w:fill="auto"/>
          </w:tcPr>
          <w:p w:rsidR="002E460A" w:rsidRPr="009B6989" w:rsidRDefault="002E460A" w:rsidP="00757257">
            <w:pPr>
              <w:spacing w:after="0" w:line="240" w:lineRule="auto"/>
              <w:ind w:left="223" w:hanging="223"/>
              <w:rPr>
                <w:rFonts w:ascii="Times New Roman" w:hAnsi="Times New Roman"/>
              </w:rPr>
            </w:pPr>
            <w:r w:rsidRPr="009B6989">
              <w:rPr>
                <w:rFonts w:ascii="Times New Roman" w:hAnsi="Times New Roman"/>
              </w:rPr>
              <w:t>1. Радна група за измену и допуну кривичног законика анализирала проблеме и израдила решења за примену препоруке 69а Комитета за права детета</w:t>
            </w:r>
          </w:p>
        </w:tc>
      </w:tr>
      <w:tr w:rsidR="0095588B" w:rsidRPr="009B6989" w:rsidTr="00E7594F">
        <w:trPr>
          <w:trHeight w:val="423"/>
        </w:trPr>
        <w:tc>
          <w:tcPr>
            <w:tcW w:w="1350" w:type="dxa"/>
            <w:shd w:val="clear" w:color="auto" w:fill="auto"/>
            <w:noWrap/>
            <w:vAlign w:val="center"/>
            <w:hideMark/>
          </w:tcPr>
          <w:p w:rsidR="0095588B" w:rsidRPr="009B6989" w:rsidRDefault="0095588B" w:rsidP="00C47120">
            <w:pPr>
              <w:spacing w:after="0" w:line="240" w:lineRule="auto"/>
              <w:rPr>
                <w:rFonts w:ascii="Times New Roman" w:hAnsi="Times New Roman"/>
              </w:rPr>
            </w:pPr>
            <w:r w:rsidRPr="009B6989">
              <w:rPr>
                <w:rFonts w:ascii="Times New Roman" w:hAnsi="Times New Roman"/>
              </w:rPr>
              <w:t>5.1.</w:t>
            </w:r>
            <w:r w:rsidR="00C47120">
              <w:rPr>
                <w:rFonts w:ascii="Times New Roman" w:hAnsi="Times New Roman"/>
              </w:rPr>
              <w:t>3</w:t>
            </w:r>
            <w:r w:rsidRPr="009B6989">
              <w:rPr>
                <w:rFonts w:ascii="Times New Roman" w:hAnsi="Times New Roman"/>
              </w:rPr>
              <w:t>.</w:t>
            </w:r>
          </w:p>
        </w:tc>
        <w:tc>
          <w:tcPr>
            <w:tcW w:w="3240" w:type="dxa"/>
            <w:shd w:val="clear" w:color="auto" w:fill="auto"/>
            <w:hideMark/>
          </w:tcPr>
          <w:p w:rsidR="0095588B" w:rsidRPr="009B6989" w:rsidRDefault="0095588B" w:rsidP="006A5D7E">
            <w:pPr>
              <w:spacing w:after="0" w:line="240" w:lineRule="auto"/>
              <w:jc w:val="both"/>
              <w:rPr>
                <w:rFonts w:ascii="Times New Roman" w:hAnsi="Times New Roman"/>
                <w:color w:val="000000"/>
                <w:lang w:val="sr-Cyrl-CS"/>
              </w:rPr>
            </w:pPr>
            <w:r w:rsidRPr="009B6989">
              <w:rPr>
                <w:rFonts w:ascii="Times New Roman" w:hAnsi="Times New Roman"/>
                <w:color w:val="000000"/>
                <w:lang w:val="sr-Cyrl-CS"/>
              </w:rPr>
              <w:t>Р</w:t>
            </w:r>
            <w:r w:rsidRPr="009B6989">
              <w:rPr>
                <w:rFonts w:ascii="Times New Roman" w:hAnsi="Times New Roman"/>
                <w:color w:val="000000"/>
              </w:rPr>
              <w:t>еализ</w:t>
            </w:r>
            <w:r w:rsidRPr="009B6989">
              <w:rPr>
                <w:rFonts w:ascii="Times New Roman" w:hAnsi="Times New Roman"/>
                <w:color w:val="000000"/>
                <w:lang w:val="sr-Cyrl-CS"/>
              </w:rPr>
              <w:t>овати</w:t>
            </w:r>
          </w:p>
          <w:p w:rsidR="0095588B" w:rsidRPr="009B6989" w:rsidRDefault="0095588B" w:rsidP="006A5D7E">
            <w:pPr>
              <w:spacing w:after="0" w:line="240" w:lineRule="auto"/>
              <w:jc w:val="both"/>
              <w:rPr>
                <w:rFonts w:ascii="Times New Roman" w:hAnsi="Times New Roman"/>
                <w:color w:val="000000"/>
              </w:rPr>
            </w:pPr>
            <w:r w:rsidRPr="009B6989">
              <w:rPr>
                <w:rFonts w:ascii="Times New Roman" w:hAnsi="Times New Roman"/>
                <w:color w:val="000000"/>
              </w:rPr>
              <w:t>информативно-едукативне активности</w:t>
            </w:r>
            <w:r w:rsidR="009135FE">
              <w:rPr>
                <w:rFonts w:ascii="Times New Roman" w:hAnsi="Times New Roman"/>
                <w:color w:val="000000"/>
              </w:rPr>
              <w:t xml:space="preserve"> намењене</w:t>
            </w:r>
            <w:r w:rsidRPr="009B6989">
              <w:rPr>
                <w:rFonts w:ascii="Times New Roman" w:hAnsi="Times New Roman"/>
                <w:color w:val="000000"/>
              </w:rPr>
              <w:t xml:space="preserve"> превенцији и заштити деце од трговине људима</w:t>
            </w:r>
          </w:p>
        </w:tc>
        <w:tc>
          <w:tcPr>
            <w:tcW w:w="1630" w:type="dxa"/>
            <w:shd w:val="clear" w:color="auto" w:fill="auto"/>
            <w:hideMark/>
          </w:tcPr>
          <w:p w:rsidR="0095588B" w:rsidRPr="004A0444" w:rsidRDefault="0095588B" w:rsidP="006A5D7E">
            <w:pPr>
              <w:spacing w:after="0" w:line="240" w:lineRule="auto"/>
              <w:rPr>
                <w:rFonts w:ascii="Times New Roman" w:hAnsi="Times New Roman"/>
                <w:color w:val="000000"/>
              </w:rPr>
            </w:pPr>
            <w:r w:rsidRPr="009B6989">
              <w:rPr>
                <w:rFonts w:ascii="Times New Roman" w:hAnsi="Times New Roman"/>
                <w:color w:val="000000"/>
              </w:rPr>
              <w:t>2019- 2020</w:t>
            </w:r>
            <w:r w:rsidR="004A0444">
              <w:rPr>
                <w:rFonts w:ascii="Times New Roman" w:hAnsi="Times New Roman"/>
                <w:color w:val="000000"/>
              </w:rPr>
              <w:t>. година</w:t>
            </w:r>
          </w:p>
        </w:tc>
        <w:tc>
          <w:tcPr>
            <w:tcW w:w="2410" w:type="dxa"/>
            <w:shd w:val="clear" w:color="auto" w:fill="auto"/>
            <w:hideMark/>
          </w:tcPr>
          <w:p w:rsidR="0095588B" w:rsidRPr="009B6989" w:rsidRDefault="0095588B" w:rsidP="006A5D7E">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2078" w:type="dxa"/>
            <w:shd w:val="clear" w:color="auto" w:fill="auto"/>
            <w:hideMark/>
          </w:tcPr>
          <w:p w:rsidR="0095588B" w:rsidRPr="009B6989" w:rsidRDefault="0095588B" w:rsidP="006A5D7E">
            <w:pPr>
              <w:spacing w:after="0" w:line="240" w:lineRule="auto"/>
              <w:rPr>
                <w:rFonts w:ascii="Times New Roman" w:hAnsi="Times New Roman"/>
                <w:color w:val="00206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1985" w:type="dxa"/>
            <w:shd w:val="clear" w:color="auto" w:fill="auto"/>
            <w:hideMark/>
          </w:tcPr>
          <w:p w:rsidR="0095588B" w:rsidRPr="009B6989" w:rsidRDefault="0095588B" w:rsidP="006A5D7E">
            <w:pPr>
              <w:spacing w:after="0" w:line="240" w:lineRule="auto"/>
              <w:rPr>
                <w:rFonts w:ascii="Times New Roman" w:hAnsi="Times New Roman"/>
                <w:color w:val="000000"/>
              </w:rPr>
            </w:pPr>
            <w:r w:rsidRPr="009B6989">
              <w:rPr>
                <w:rFonts w:ascii="Times New Roman" w:hAnsi="Times New Roman"/>
                <w:b/>
                <w:color w:val="000000"/>
              </w:rPr>
              <w:t xml:space="preserve">Министарство просвете, науке и технолошког равоја, </w:t>
            </w:r>
            <w:r w:rsidRPr="009B6989">
              <w:rPr>
                <w:rFonts w:ascii="Times New Roman" w:hAnsi="Times New Roman"/>
                <w:color w:val="000000"/>
              </w:rPr>
              <w:t xml:space="preserve">Министарство унутрашњих </w:t>
            </w:r>
            <w:r w:rsidRPr="009B6989">
              <w:rPr>
                <w:rFonts w:ascii="Times New Roman" w:hAnsi="Times New Roman"/>
                <w:color w:val="000000"/>
              </w:rPr>
              <w:lastRenderedPageBreak/>
              <w:t>послова и партнери</w:t>
            </w:r>
          </w:p>
        </w:tc>
        <w:tc>
          <w:tcPr>
            <w:tcW w:w="2427" w:type="dxa"/>
            <w:shd w:val="clear" w:color="auto" w:fill="auto"/>
            <w:hideMark/>
          </w:tcPr>
          <w:p w:rsidR="0095588B" w:rsidRPr="009135FE" w:rsidRDefault="0095588B" w:rsidP="00757257">
            <w:pPr>
              <w:spacing w:after="0" w:line="240" w:lineRule="auto"/>
              <w:ind w:left="223" w:hanging="223"/>
              <w:rPr>
                <w:rFonts w:ascii="Times New Roman" w:hAnsi="Times New Roman"/>
              </w:rPr>
            </w:pPr>
            <w:r w:rsidRPr="009B6989">
              <w:rPr>
                <w:rFonts w:ascii="Times New Roman" w:hAnsi="Times New Roman"/>
              </w:rPr>
              <w:lastRenderedPageBreak/>
              <w:t>1. Број садржаја програма за децу</w:t>
            </w:r>
            <w:r w:rsidR="009135FE">
              <w:rPr>
                <w:rFonts w:ascii="Times New Roman" w:hAnsi="Times New Roman"/>
              </w:rPr>
              <w:t>;</w:t>
            </w:r>
          </w:p>
          <w:p w:rsidR="0095588B" w:rsidRPr="009B6989" w:rsidRDefault="0095588B" w:rsidP="00757257">
            <w:pPr>
              <w:spacing w:after="0" w:line="240" w:lineRule="auto"/>
              <w:ind w:left="223" w:hanging="223"/>
              <w:rPr>
                <w:rFonts w:ascii="Times New Roman" w:hAnsi="Times New Roman"/>
              </w:rPr>
            </w:pPr>
            <w:r w:rsidRPr="009B6989">
              <w:rPr>
                <w:rFonts w:ascii="Times New Roman" w:hAnsi="Times New Roman"/>
              </w:rPr>
              <w:t xml:space="preserve">2. Број дечака и девојчица обухваћених програмима који су </w:t>
            </w:r>
            <w:r w:rsidRPr="009B6989">
              <w:rPr>
                <w:rFonts w:ascii="Times New Roman" w:hAnsi="Times New Roman"/>
              </w:rPr>
              <w:lastRenderedPageBreak/>
              <w:t>намењени превенцији и заштити деце од трговине људима</w:t>
            </w:r>
          </w:p>
        </w:tc>
      </w:tr>
      <w:tr w:rsidR="00574FA5" w:rsidRPr="009B6989" w:rsidTr="0018163E">
        <w:trPr>
          <w:trHeight w:val="1266"/>
        </w:trPr>
        <w:tc>
          <w:tcPr>
            <w:tcW w:w="1350" w:type="dxa"/>
            <w:shd w:val="clear" w:color="auto" w:fill="auto"/>
            <w:noWrap/>
            <w:vAlign w:val="center"/>
            <w:hideMark/>
          </w:tcPr>
          <w:p w:rsidR="00574FA5" w:rsidRPr="009B6989" w:rsidRDefault="00574FA5" w:rsidP="00C47120">
            <w:pPr>
              <w:spacing w:after="0" w:line="240" w:lineRule="auto"/>
              <w:rPr>
                <w:rFonts w:ascii="Times New Roman" w:hAnsi="Times New Roman"/>
              </w:rPr>
            </w:pPr>
            <w:r w:rsidRPr="009B6989">
              <w:rPr>
                <w:rFonts w:ascii="Times New Roman" w:hAnsi="Times New Roman"/>
              </w:rPr>
              <w:lastRenderedPageBreak/>
              <w:t>5.1.</w:t>
            </w:r>
            <w:r w:rsidR="00C47120">
              <w:rPr>
                <w:rFonts w:ascii="Times New Roman" w:hAnsi="Times New Roman"/>
              </w:rPr>
              <w:t>4</w:t>
            </w:r>
            <w:r w:rsidRPr="009B6989">
              <w:rPr>
                <w:rFonts w:ascii="Times New Roman" w:hAnsi="Times New Roman"/>
              </w:rPr>
              <w:t>.</w:t>
            </w:r>
          </w:p>
        </w:tc>
        <w:tc>
          <w:tcPr>
            <w:tcW w:w="3240" w:type="dxa"/>
            <w:shd w:val="clear" w:color="auto" w:fill="auto"/>
            <w:hideMark/>
          </w:tcPr>
          <w:p w:rsidR="00EB6431" w:rsidRPr="00524703" w:rsidRDefault="00524703" w:rsidP="00716CF6">
            <w:pPr>
              <w:spacing w:after="0" w:line="240" w:lineRule="auto"/>
              <w:rPr>
                <w:rFonts w:ascii="Times New Roman" w:hAnsi="Times New Roman"/>
                <w:color w:val="000000"/>
              </w:rPr>
            </w:pPr>
            <w:r w:rsidRPr="00524703">
              <w:rPr>
                <w:rFonts w:ascii="Times New Roman" w:hAnsi="Times New Roman"/>
                <w:color w:val="000000"/>
              </w:rPr>
              <w:t>Ојачати капацитете стручњака и ангажованих лица која пружају подршку деци жртвама трговине људима за приступ и обезбеђивање подршке деци жртвама у свим фазама откривања, идентификације, судских поступака и заштите деце жртава</w:t>
            </w:r>
          </w:p>
        </w:tc>
        <w:tc>
          <w:tcPr>
            <w:tcW w:w="1630" w:type="dxa"/>
            <w:shd w:val="clear" w:color="auto" w:fill="auto"/>
            <w:hideMark/>
          </w:tcPr>
          <w:p w:rsidR="00574FA5" w:rsidRPr="004A0444" w:rsidRDefault="00716CF6" w:rsidP="006A5D7E">
            <w:pPr>
              <w:spacing w:after="0" w:line="240" w:lineRule="auto"/>
              <w:rPr>
                <w:rFonts w:ascii="Times New Roman" w:hAnsi="Times New Roman"/>
                <w:color w:val="000000"/>
              </w:rPr>
            </w:pPr>
            <w:r w:rsidRPr="009B6989">
              <w:rPr>
                <w:rFonts w:ascii="Times New Roman" w:hAnsi="Times New Roman"/>
                <w:color w:val="000000"/>
              </w:rPr>
              <w:t>2019-2020</w:t>
            </w:r>
            <w:r w:rsidR="004A0444">
              <w:rPr>
                <w:rFonts w:ascii="Times New Roman" w:hAnsi="Times New Roman"/>
                <w:color w:val="000000"/>
              </w:rPr>
              <w:t>. година</w:t>
            </w:r>
          </w:p>
        </w:tc>
        <w:tc>
          <w:tcPr>
            <w:tcW w:w="2410" w:type="dxa"/>
            <w:shd w:val="clear" w:color="auto" w:fill="auto"/>
            <w:hideMark/>
          </w:tcPr>
          <w:p w:rsidR="004A0444" w:rsidRPr="004A0444" w:rsidRDefault="004A0444" w:rsidP="004A0444">
            <w:pPr>
              <w:spacing w:after="0" w:line="240" w:lineRule="auto"/>
              <w:rPr>
                <w:rFonts w:ascii="Times New Roman" w:hAnsi="Times New Roman"/>
                <w:color w:val="00B0F0"/>
              </w:rPr>
            </w:pPr>
            <w:r w:rsidRPr="00592117">
              <w:rPr>
                <w:rFonts w:ascii="Times New Roman" w:hAnsi="Times New Roman"/>
                <w:color w:val="000000" w:themeColor="text1"/>
              </w:rPr>
              <w:t>2019</w:t>
            </w:r>
            <w:r>
              <w:rPr>
                <w:rFonts w:ascii="Times New Roman" w:hAnsi="Times New Roman"/>
                <w:color w:val="000000" w:themeColor="text1"/>
              </w:rPr>
              <w:t>. година</w:t>
            </w:r>
          </w:p>
          <w:p w:rsidR="00592117" w:rsidRPr="009135FE" w:rsidRDefault="004A0444" w:rsidP="00592117">
            <w:pPr>
              <w:spacing w:after="0" w:line="240" w:lineRule="auto"/>
              <w:rPr>
                <w:rFonts w:ascii="Times New Roman" w:hAnsi="Times New Roman"/>
                <w:color w:val="00B0F0"/>
              </w:rPr>
            </w:pPr>
            <w:r>
              <w:rPr>
                <w:rFonts w:ascii="Times New Roman" w:hAnsi="Times New Roman"/>
                <w:color w:val="000000" w:themeColor="text1"/>
              </w:rPr>
              <w:t>300.000.</w:t>
            </w:r>
            <w:r w:rsidR="00592117" w:rsidRPr="00592117">
              <w:rPr>
                <w:rFonts w:ascii="Times New Roman" w:hAnsi="Times New Roman"/>
                <w:color w:val="000000" w:themeColor="text1"/>
              </w:rPr>
              <w:t>00 РСД</w:t>
            </w:r>
          </w:p>
          <w:p w:rsidR="00697B85" w:rsidRDefault="00697B85" w:rsidP="006A5D7E">
            <w:pPr>
              <w:spacing w:after="0" w:line="240" w:lineRule="auto"/>
              <w:rPr>
                <w:rFonts w:ascii="Times New Roman" w:hAnsi="Times New Roman"/>
                <w:color w:val="000000" w:themeColor="text1"/>
              </w:rPr>
            </w:pPr>
          </w:p>
          <w:p w:rsidR="00697B85" w:rsidRDefault="00697B85" w:rsidP="006A5D7E">
            <w:pPr>
              <w:spacing w:after="0" w:line="240" w:lineRule="auto"/>
              <w:rPr>
                <w:rFonts w:ascii="Times New Roman" w:hAnsi="Times New Roman"/>
                <w:color w:val="000000" w:themeColor="text1"/>
              </w:rPr>
            </w:pPr>
          </w:p>
          <w:p w:rsidR="00697B85" w:rsidRPr="009135FE" w:rsidRDefault="00697B85" w:rsidP="006A5D7E">
            <w:pPr>
              <w:spacing w:after="0" w:line="240" w:lineRule="auto"/>
              <w:rPr>
                <w:rFonts w:ascii="Times New Roman" w:hAnsi="Times New Roman"/>
                <w:color w:val="000000" w:themeColor="text1"/>
              </w:rPr>
            </w:pPr>
          </w:p>
          <w:p w:rsidR="00697B85" w:rsidRDefault="00697B85" w:rsidP="006A5D7E">
            <w:pPr>
              <w:spacing w:after="0" w:line="240" w:lineRule="auto"/>
              <w:rPr>
                <w:rFonts w:ascii="Times New Roman" w:hAnsi="Times New Roman"/>
                <w:color w:val="000000" w:themeColor="text1"/>
              </w:rPr>
            </w:pPr>
          </w:p>
          <w:p w:rsidR="00697B85" w:rsidRPr="004A0444" w:rsidRDefault="004A0444" w:rsidP="006A5D7E">
            <w:pPr>
              <w:spacing w:after="0" w:line="240" w:lineRule="auto"/>
              <w:rPr>
                <w:rFonts w:ascii="Times New Roman" w:hAnsi="Times New Roman"/>
                <w:color w:val="00B0F0"/>
              </w:rPr>
            </w:pPr>
            <w:r w:rsidRPr="00592117">
              <w:rPr>
                <w:rFonts w:ascii="Times New Roman" w:hAnsi="Times New Roman"/>
                <w:color w:val="000000" w:themeColor="text1"/>
              </w:rPr>
              <w:t>2019</w:t>
            </w:r>
            <w:r>
              <w:rPr>
                <w:rFonts w:ascii="Times New Roman" w:hAnsi="Times New Roman"/>
                <w:color w:val="000000" w:themeColor="text1"/>
              </w:rPr>
              <w:t>. година</w:t>
            </w:r>
          </w:p>
          <w:p w:rsidR="00A85B78" w:rsidRPr="009B6989" w:rsidRDefault="00716CF6" w:rsidP="006A5D7E">
            <w:pPr>
              <w:spacing w:after="0" w:line="240" w:lineRule="auto"/>
              <w:rPr>
                <w:rFonts w:ascii="Times New Roman" w:hAnsi="Times New Roman"/>
                <w:color w:val="000000" w:themeColor="text1"/>
              </w:rPr>
            </w:pPr>
            <w:r w:rsidRPr="009B6989">
              <w:rPr>
                <w:rFonts w:ascii="Times New Roman" w:hAnsi="Times New Roman"/>
                <w:color w:val="000000" w:themeColor="text1"/>
              </w:rPr>
              <w:t>397.000</w:t>
            </w:r>
            <w:r w:rsidR="006D0076" w:rsidRPr="009B6989">
              <w:rPr>
                <w:rFonts w:ascii="Times New Roman" w:hAnsi="Times New Roman"/>
                <w:color w:val="000000" w:themeColor="text1"/>
              </w:rPr>
              <w:t xml:space="preserve"> РСД</w:t>
            </w:r>
          </w:p>
          <w:p w:rsidR="006D0076" w:rsidRPr="009B6989" w:rsidRDefault="006D0076" w:rsidP="006A5D7E">
            <w:pPr>
              <w:spacing w:after="0" w:line="240" w:lineRule="auto"/>
              <w:rPr>
                <w:rFonts w:ascii="Times New Roman" w:hAnsi="Times New Roman"/>
                <w:color w:val="000000" w:themeColor="text1"/>
              </w:rPr>
            </w:pPr>
          </w:p>
          <w:p w:rsidR="00716CF6" w:rsidRPr="00B55032" w:rsidRDefault="00B55032" w:rsidP="006A5D7E">
            <w:pPr>
              <w:spacing w:after="0" w:line="240" w:lineRule="auto"/>
              <w:rPr>
                <w:rFonts w:ascii="Times New Roman" w:hAnsi="Times New Roman"/>
                <w:color w:val="00B0F0"/>
              </w:rPr>
            </w:pPr>
            <w:r w:rsidRPr="00592117">
              <w:rPr>
                <w:rFonts w:ascii="Times New Roman" w:hAnsi="Times New Roman"/>
                <w:color w:val="000000" w:themeColor="text1"/>
              </w:rPr>
              <w:t>2019</w:t>
            </w:r>
            <w:r>
              <w:rPr>
                <w:rFonts w:ascii="Times New Roman" w:hAnsi="Times New Roman"/>
                <w:color w:val="000000" w:themeColor="text1"/>
              </w:rPr>
              <w:t>. година</w:t>
            </w:r>
          </w:p>
          <w:p w:rsidR="00716CF6" w:rsidRPr="009B6989" w:rsidRDefault="00716CF6" w:rsidP="006A5D7E">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211.480 РСД </w:t>
            </w:r>
          </w:p>
          <w:p w:rsidR="00A85B78" w:rsidRPr="009B6989" w:rsidRDefault="00A85B78" w:rsidP="006A5D7E">
            <w:pPr>
              <w:spacing w:after="0" w:line="240" w:lineRule="auto"/>
              <w:rPr>
                <w:rFonts w:ascii="Times New Roman" w:hAnsi="Times New Roman"/>
                <w:color w:val="000000" w:themeColor="text1"/>
              </w:rPr>
            </w:pPr>
          </w:p>
          <w:p w:rsidR="00697B85" w:rsidRDefault="00697B85" w:rsidP="00716CF6">
            <w:pPr>
              <w:spacing w:after="0" w:line="240" w:lineRule="auto"/>
              <w:rPr>
                <w:rFonts w:ascii="Times New Roman" w:hAnsi="Times New Roman"/>
                <w:color w:val="000000" w:themeColor="text1"/>
              </w:rPr>
            </w:pPr>
          </w:p>
          <w:p w:rsidR="00446D84" w:rsidRPr="00B55032" w:rsidRDefault="00B55032" w:rsidP="00716CF6">
            <w:pPr>
              <w:spacing w:after="0" w:line="240" w:lineRule="auto"/>
              <w:rPr>
                <w:rFonts w:ascii="Times New Roman" w:hAnsi="Times New Roman"/>
                <w:color w:val="00B0F0"/>
              </w:rPr>
            </w:pPr>
            <w:r w:rsidRPr="00592117">
              <w:rPr>
                <w:rFonts w:ascii="Times New Roman" w:hAnsi="Times New Roman"/>
                <w:color w:val="000000" w:themeColor="text1"/>
              </w:rPr>
              <w:t>2019</w:t>
            </w:r>
            <w:r>
              <w:rPr>
                <w:rFonts w:ascii="Times New Roman" w:hAnsi="Times New Roman"/>
                <w:color w:val="000000" w:themeColor="text1"/>
              </w:rPr>
              <w:t>. година</w:t>
            </w:r>
          </w:p>
          <w:p w:rsidR="00716CF6" w:rsidRPr="009B6989" w:rsidRDefault="00716CF6" w:rsidP="00716CF6">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84.000 РСД </w:t>
            </w:r>
          </w:p>
          <w:p w:rsidR="00716CF6" w:rsidRPr="009B6989" w:rsidRDefault="00716CF6" w:rsidP="00716CF6">
            <w:pPr>
              <w:spacing w:after="0" w:line="240" w:lineRule="auto"/>
              <w:rPr>
                <w:rFonts w:ascii="Times New Roman" w:hAnsi="Times New Roman"/>
                <w:color w:val="000000" w:themeColor="text1"/>
              </w:rPr>
            </w:pPr>
          </w:p>
          <w:p w:rsidR="00716CF6" w:rsidRPr="009B6989" w:rsidRDefault="00716CF6" w:rsidP="00716CF6">
            <w:pPr>
              <w:spacing w:after="0" w:line="240" w:lineRule="auto"/>
              <w:rPr>
                <w:rFonts w:ascii="Times New Roman" w:hAnsi="Times New Roman"/>
                <w:color w:val="000000" w:themeColor="text1"/>
              </w:rPr>
            </w:pPr>
          </w:p>
          <w:p w:rsidR="00716CF6" w:rsidRPr="009B6989" w:rsidRDefault="00716CF6" w:rsidP="00716CF6">
            <w:pPr>
              <w:spacing w:after="0" w:line="240" w:lineRule="auto"/>
              <w:rPr>
                <w:rFonts w:ascii="Times New Roman" w:hAnsi="Times New Roman"/>
                <w:color w:val="000000" w:themeColor="text1"/>
              </w:rPr>
            </w:pPr>
          </w:p>
          <w:p w:rsidR="00697B85" w:rsidRPr="00B55032" w:rsidRDefault="00B55032" w:rsidP="00716CF6">
            <w:pPr>
              <w:spacing w:after="0" w:line="240" w:lineRule="auto"/>
              <w:rPr>
                <w:rFonts w:ascii="Times New Roman" w:hAnsi="Times New Roman"/>
                <w:color w:val="00B0F0"/>
              </w:rPr>
            </w:pPr>
            <w:r w:rsidRPr="00592117">
              <w:rPr>
                <w:rFonts w:ascii="Times New Roman" w:hAnsi="Times New Roman"/>
                <w:color w:val="000000" w:themeColor="text1"/>
              </w:rPr>
              <w:t>2019</w:t>
            </w:r>
            <w:r>
              <w:rPr>
                <w:rFonts w:ascii="Times New Roman" w:hAnsi="Times New Roman"/>
                <w:color w:val="000000" w:themeColor="text1"/>
              </w:rPr>
              <w:t>. година</w:t>
            </w:r>
          </w:p>
          <w:p w:rsidR="00697B85" w:rsidRPr="00B55032" w:rsidRDefault="00B55032" w:rsidP="00716CF6">
            <w:pPr>
              <w:spacing w:after="0" w:line="240" w:lineRule="auto"/>
              <w:rPr>
                <w:rFonts w:ascii="Times New Roman" w:hAnsi="Times New Roman"/>
                <w:color w:val="000000" w:themeColor="text1"/>
              </w:rPr>
            </w:pPr>
            <w:r>
              <w:rPr>
                <w:rFonts w:ascii="Times New Roman" w:hAnsi="Times New Roman"/>
                <w:color w:val="000000" w:themeColor="text1"/>
              </w:rPr>
              <w:t>2.068.160 РСД</w:t>
            </w:r>
          </w:p>
          <w:p w:rsidR="00446D84" w:rsidRDefault="00446D84"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0A6A2C" w:rsidRPr="00B55032" w:rsidRDefault="00B55032" w:rsidP="00716CF6">
            <w:pPr>
              <w:spacing w:after="0" w:line="240" w:lineRule="auto"/>
              <w:rPr>
                <w:rFonts w:ascii="Times New Roman" w:hAnsi="Times New Roman"/>
                <w:color w:val="00B0F0"/>
              </w:rPr>
            </w:pPr>
            <w:r>
              <w:rPr>
                <w:rFonts w:ascii="Times New Roman" w:hAnsi="Times New Roman"/>
                <w:color w:val="000000" w:themeColor="text1"/>
              </w:rPr>
              <w:t>2020. година</w:t>
            </w:r>
          </w:p>
          <w:p w:rsidR="00446D84" w:rsidRPr="00B55032" w:rsidRDefault="00B55032" w:rsidP="00716CF6">
            <w:pPr>
              <w:spacing w:after="0" w:line="240" w:lineRule="auto"/>
              <w:rPr>
                <w:rFonts w:ascii="Times New Roman" w:hAnsi="Times New Roman"/>
                <w:color w:val="000000" w:themeColor="text1"/>
              </w:rPr>
            </w:pPr>
            <w:r>
              <w:rPr>
                <w:rFonts w:ascii="Times New Roman" w:hAnsi="Times New Roman"/>
                <w:color w:val="000000" w:themeColor="text1"/>
              </w:rPr>
              <w:t>300.000.00 РСД</w:t>
            </w:r>
          </w:p>
          <w:p w:rsidR="00446D84" w:rsidRDefault="00446D84"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0A6A2C" w:rsidRPr="009135FE" w:rsidRDefault="000A6A2C" w:rsidP="00716CF6">
            <w:pPr>
              <w:spacing w:after="0" w:line="240" w:lineRule="auto"/>
              <w:rPr>
                <w:rFonts w:ascii="Times New Roman" w:hAnsi="Times New Roman"/>
                <w:color w:val="000000" w:themeColor="text1"/>
              </w:rPr>
            </w:pPr>
          </w:p>
          <w:p w:rsidR="000A6A2C" w:rsidRPr="00B55032" w:rsidRDefault="00B55032" w:rsidP="00716CF6">
            <w:pPr>
              <w:spacing w:after="0" w:line="240" w:lineRule="auto"/>
              <w:rPr>
                <w:rFonts w:ascii="Times New Roman" w:hAnsi="Times New Roman"/>
                <w:color w:val="00B0F0"/>
              </w:rPr>
            </w:pPr>
            <w:r>
              <w:rPr>
                <w:rFonts w:ascii="Times New Roman" w:hAnsi="Times New Roman"/>
                <w:color w:val="000000" w:themeColor="text1"/>
              </w:rPr>
              <w:t>2020. година</w:t>
            </w:r>
          </w:p>
          <w:p w:rsidR="00716CF6" w:rsidRPr="009B6989" w:rsidRDefault="00716CF6" w:rsidP="00716CF6">
            <w:pPr>
              <w:spacing w:after="0" w:line="240" w:lineRule="auto"/>
              <w:rPr>
                <w:rFonts w:ascii="Times New Roman" w:hAnsi="Times New Roman"/>
                <w:color w:val="000000" w:themeColor="text1"/>
              </w:rPr>
            </w:pPr>
            <w:r w:rsidRPr="009B6989">
              <w:rPr>
                <w:rFonts w:ascii="Times New Roman" w:hAnsi="Times New Roman"/>
                <w:color w:val="000000" w:themeColor="text1"/>
              </w:rPr>
              <w:t xml:space="preserve">397.000 РСД </w:t>
            </w:r>
          </w:p>
          <w:p w:rsidR="00716CF6" w:rsidRPr="009B6989" w:rsidRDefault="00716CF6" w:rsidP="00716CF6">
            <w:pPr>
              <w:spacing w:after="0" w:line="240" w:lineRule="auto"/>
              <w:rPr>
                <w:rFonts w:ascii="Times New Roman" w:hAnsi="Times New Roman"/>
                <w:color w:val="000000" w:themeColor="text1"/>
              </w:rPr>
            </w:pPr>
          </w:p>
          <w:p w:rsidR="00716CF6" w:rsidRPr="00B55032" w:rsidRDefault="00B55032" w:rsidP="0018163E">
            <w:pPr>
              <w:spacing w:after="0" w:line="240" w:lineRule="auto"/>
              <w:rPr>
                <w:rFonts w:ascii="Times New Roman" w:hAnsi="Times New Roman"/>
                <w:color w:val="000000" w:themeColor="text1"/>
              </w:rPr>
            </w:pPr>
            <w:r>
              <w:rPr>
                <w:rFonts w:ascii="Times New Roman" w:hAnsi="Times New Roman"/>
                <w:color w:val="000000" w:themeColor="text1"/>
              </w:rPr>
              <w:t xml:space="preserve"> </w:t>
            </w:r>
          </w:p>
          <w:p w:rsidR="00716CF6" w:rsidRPr="009B6989" w:rsidRDefault="00716CF6" w:rsidP="00716CF6">
            <w:pPr>
              <w:spacing w:after="0" w:line="240" w:lineRule="auto"/>
              <w:rPr>
                <w:rFonts w:ascii="Times New Roman" w:hAnsi="Times New Roman"/>
                <w:color w:val="000000" w:themeColor="text1"/>
              </w:rPr>
            </w:pPr>
          </w:p>
          <w:p w:rsidR="00716CF6" w:rsidRPr="009B6989" w:rsidRDefault="00716CF6" w:rsidP="00716CF6">
            <w:pPr>
              <w:spacing w:after="0" w:line="240" w:lineRule="auto"/>
              <w:rPr>
                <w:rFonts w:ascii="Times New Roman" w:hAnsi="Times New Roman"/>
                <w:color w:val="000000" w:themeColor="text1"/>
              </w:rPr>
            </w:pPr>
          </w:p>
          <w:p w:rsidR="00446D84" w:rsidRPr="00B55032" w:rsidRDefault="00B55032" w:rsidP="00716CF6">
            <w:pPr>
              <w:spacing w:after="0" w:line="240" w:lineRule="auto"/>
              <w:rPr>
                <w:rFonts w:ascii="Times New Roman" w:hAnsi="Times New Roman"/>
                <w:color w:val="00B0F0"/>
              </w:rPr>
            </w:pPr>
            <w:r>
              <w:rPr>
                <w:rFonts w:ascii="Times New Roman" w:hAnsi="Times New Roman"/>
                <w:color w:val="000000" w:themeColor="text1"/>
              </w:rPr>
              <w:lastRenderedPageBreak/>
              <w:t xml:space="preserve"> 2020. година</w:t>
            </w:r>
          </w:p>
          <w:p w:rsidR="00716CF6" w:rsidRPr="00B55032" w:rsidRDefault="00B55032" w:rsidP="00716CF6">
            <w:pPr>
              <w:spacing w:after="0" w:line="240" w:lineRule="auto"/>
              <w:rPr>
                <w:rFonts w:ascii="Times New Roman" w:hAnsi="Times New Roman"/>
                <w:color w:val="000000" w:themeColor="text1"/>
              </w:rPr>
            </w:pPr>
            <w:r>
              <w:rPr>
                <w:rFonts w:ascii="Times New Roman" w:hAnsi="Times New Roman"/>
                <w:color w:val="000000" w:themeColor="text1"/>
              </w:rPr>
              <w:t xml:space="preserve">211.480 РСД </w:t>
            </w:r>
          </w:p>
          <w:p w:rsidR="00A85B78" w:rsidRPr="009B6989" w:rsidRDefault="00A85B78" w:rsidP="006A5D7E">
            <w:pPr>
              <w:spacing w:after="0" w:line="240" w:lineRule="auto"/>
              <w:rPr>
                <w:rFonts w:ascii="Times New Roman" w:hAnsi="Times New Roman"/>
                <w:color w:val="000000" w:themeColor="text1"/>
              </w:rPr>
            </w:pPr>
          </w:p>
          <w:p w:rsidR="00716CF6" w:rsidRPr="009B6989" w:rsidRDefault="00716CF6" w:rsidP="006A5D7E">
            <w:pPr>
              <w:spacing w:after="0" w:line="240" w:lineRule="auto"/>
              <w:rPr>
                <w:rFonts w:ascii="Times New Roman" w:hAnsi="Times New Roman"/>
                <w:color w:val="000000" w:themeColor="text1"/>
              </w:rPr>
            </w:pPr>
          </w:p>
          <w:p w:rsidR="00446D84" w:rsidRPr="005F580F" w:rsidRDefault="005F580F" w:rsidP="006A5D7E">
            <w:pPr>
              <w:spacing w:after="0" w:line="240" w:lineRule="auto"/>
              <w:rPr>
                <w:rFonts w:ascii="Times New Roman" w:hAnsi="Times New Roman"/>
                <w:color w:val="00B0F0"/>
              </w:rPr>
            </w:pPr>
            <w:r>
              <w:rPr>
                <w:rFonts w:ascii="Times New Roman" w:hAnsi="Times New Roman"/>
                <w:color w:val="000000" w:themeColor="text1"/>
              </w:rPr>
              <w:t>2020. година</w:t>
            </w:r>
          </w:p>
          <w:p w:rsidR="00716CF6" w:rsidRPr="005F580F" w:rsidRDefault="005F580F" w:rsidP="006A5D7E">
            <w:pPr>
              <w:spacing w:after="0" w:line="240" w:lineRule="auto"/>
              <w:rPr>
                <w:rFonts w:ascii="Times New Roman" w:hAnsi="Times New Roman"/>
                <w:color w:val="000000" w:themeColor="text1"/>
              </w:rPr>
            </w:pPr>
            <w:r>
              <w:rPr>
                <w:rFonts w:ascii="Times New Roman" w:hAnsi="Times New Roman"/>
                <w:color w:val="000000" w:themeColor="text1"/>
              </w:rPr>
              <w:t xml:space="preserve">300.000 РСД </w:t>
            </w:r>
          </w:p>
          <w:p w:rsidR="00716CF6" w:rsidRPr="009B6989" w:rsidRDefault="00716CF6" w:rsidP="006A5D7E">
            <w:pPr>
              <w:spacing w:after="0" w:line="240" w:lineRule="auto"/>
              <w:rPr>
                <w:rFonts w:ascii="Times New Roman" w:hAnsi="Times New Roman"/>
                <w:color w:val="000000" w:themeColor="text1"/>
              </w:rPr>
            </w:pPr>
          </w:p>
          <w:p w:rsidR="00183BED" w:rsidRDefault="00183BED" w:rsidP="006A5D7E">
            <w:pPr>
              <w:spacing w:after="0" w:line="240" w:lineRule="auto"/>
              <w:rPr>
                <w:rFonts w:ascii="Times New Roman" w:hAnsi="Times New Roman"/>
                <w:color w:val="000000" w:themeColor="text1"/>
              </w:rPr>
            </w:pPr>
          </w:p>
          <w:p w:rsidR="00183BED" w:rsidRDefault="00183BED" w:rsidP="006A5D7E">
            <w:pPr>
              <w:spacing w:after="0" w:line="240" w:lineRule="auto"/>
              <w:rPr>
                <w:rFonts w:ascii="Times New Roman" w:hAnsi="Times New Roman"/>
                <w:color w:val="000000" w:themeColor="text1"/>
              </w:rPr>
            </w:pPr>
          </w:p>
          <w:p w:rsidR="00DA140E" w:rsidRDefault="00DA140E" w:rsidP="006A5D7E">
            <w:pPr>
              <w:spacing w:after="0" w:line="240" w:lineRule="auto"/>
              <w:rPr>
                <w:rFonts w:ascii="Times New Roman" w:hAnsi="Times New Roman"/>
                <w:color w:val="FF0000"/>
              </w:rPr>
            </w:pPr>
          </w:p>
          <w:p w:rsidR="00DA140E" w:rsidRDefault="00DA140E" w:rsidP="006A5D7E">
            <w:pPr>
              <w:spacing w:after="0" w:line="240" w:lineRule="auto"/>
              <w:rPr>
                <w:rFonts w:ascii="Times New Roman" w:hAnsi="Times New Roman"/>
                <w:color w:val="FF0000"/>
              </w:rPr>
            </w:pPr>
          </w:p>
          <w:p w:rsidR="00B13A9B" w:rsidRDefault="00056B54" w:rsidP="00056B54">
            <w:pPr>
              <w:spacing w:after="0" w:line="240" w:lineRule="auto"/>
              <w:rPr>
                <w:rFonts w:ascii="Times New Roman" w:hAnsi="Times New Roman"/>
                <w:color w:val="000000" w:themeColor="text1"/>
              </w:rPr>
            </w:pPr>
            <w:r w:rsidRPr="00126D23">
              <w:rPr>
                <w:rFonts w:ascii="Times New Roman" w:hAnsi="Times New Roman"/>
                <w:color w:val="000000" w:themeColor="text1"/>
              </w:rPr>
              <w:t>Пројекат</w:t>
            </w:r>
            <w:r w:rsidR="006A3A47">
              <w:rPr>
                <w:rFonts w:ascii="Times New Roman" w:hAnsi="Times New Roman"/>
                <w:color w:val="000000" w:themeColor="text1"/>
              </w:rPr>
              <w:t xml:space="preserve"> Међународног комитета спаса – ИРЦ и Удружења Атина</w:t>
            </w:r>
          </w:p>
          <w:p w:rsidR="00056B54" w:rsidRPr="00126D23" w:rsidRDefault="00126D23" w:rsidP="00056B54">
            <w:pPr>
              <w:spacing w:after="0" w:line="240" w:lineRule="auto"/>
              <w:rPr>
                <w:rFonts w:ascii="Times New Roman" w:hAnsi="Times New Roman"/>
                <w:color w:val="000000" w:themeColor="text1"/>
              </w:rPr>
            </w:pPr>
            <w:r>
              <w:rPr>
                <w:rFonts w:ascii="Times New Roman" w:hAnsi="Times New Roman"/>
                <w:color w:val="000000" w:themeColor="text1"/>
              </w:rPr>
              <w:t>„</w:t>
            </w:r>
            <w:r w:rsidR="00B13A9B">
              <w:rPr>
                <w:rFonts w:ascii="Times New Roman" w:hAnsi="Times New Roman"/>
                <w:color w:val="000000" w:themeColor="text1"/>
              </w:rPr>
              <w:t xml:space="preserve"> </w:t>
            </w:r>
            <w:r>
              <w:rPr>
                <w:rFonts w:ascii="Times New Roman" w:hAnsi="Times New Roman"/>
                <w:color w:val="000000" w:themeColor="text1"/>
              </w:rPr>
              <w:t>О</w:t>
            </w:r>
            <w:r w:rsidR="00056B54" w:rsidRPr="00126D23">
              <w:rPr>
                <w:rFonts w:ascii="Times New Roman" w:hAnsi="Times New Roman"/>
                <w:color w:val="000000" w:themeColor="text1"/>
              </w:rPr>
              <w:t>д опасности до сигурности</w:t>
            </w:r>
            <w:r w:rsidR="00A05CDC" w:rsidRPr="009A0CFB">
              <w:rPr>
                <w:rFonts w:ascii="Times New Roman" w:hAnsi="Times New Roman"/>
                <w:color w:val="000000" w:themeColor="text1"/>
              </w:rPr>
              <w:t>”</w:t>
            </w:r>
            <w:r w:rsidR="00056B54" w:rsidRPr="00126D23">
              <w:rPr>
                <w:rFonts w:ascii="Times New Roman" w:hAnsi="Times New Roman"/>
                <w:color w:val="000000" w:themeColor="text1"/>
              </w:rPr>
              <w:t xml:space="preserve">, који </w:t>
            </w:r>
            <w:r w:rsidR="006A3A47">
              <w:rPr>
                <w:rFonts w:ascii="Times New Roman" w:hAnsi="Times New Roman"/>
                <w:color w:val="000000" w:themeColor="text1"/>
              </w:rPr>
              <w:t>се им</w:t>
            </w:r>
            <w:r w:rsidR="00056B54" w:rsidRPr="00126D23">
              <w:rPr>
                <w:rFonts w:ascii="Times New Roman" w:hAnsi="Times New Roman"/>
                <w:color w:val="000000" w:themeColor="text1"/>
              </w:rPr>
              <w:t>плементира уз подршку Стејт Департмента</w:t>
            </w:r>
            <w:r>
              <w:rPr>
                <w:rFonts w:ascii="Times New Roman" w:hAnsi="Times New Roman"/>
                <w:color w:val="000000" w:themeColor="text1"/>
              </w:rPr>
              <w:t xml:space="preserve">  1.000.000 РСД </w:t>
            </w:r>
          </w:p>
          <w:p w:rsidR="00126D23" w:rsidRDefault="00126D23" w:rsidP="00056B54">
            <w:pPr>
              <w:spacing w:after="0" w:line="240" w:lineRule="auto"/>
              <w:rPr>
                <w:rFonts w:ascii="Times New Roman" w:hAnsi="Times New Roman"/>
                <w:color w:val="000000" w:themeColor="text1"/>
              </w:rPr>
            </w:pPr>
          </w:p>
          <w:p w:rsidR="00DA140E" w:rsidRDefault="00056B54" w:rsidP="00126D23">
            <w:pPr>
              <w:spacing w:after="0" w:line="240" w:lineRule="auto"/>
              <w:rPr>
                <w:rFonts w:ascii="Times New Roman" w:hAnsi="Times New Roman"/>
                <w:color w:val="000000" w:themeColor="text1"/>
              </w:rPr>
            </w:pPr>
            <w:r w:rsidRPr="00126D23">
              <w:rPr>
                <w:rFonts w:ascii="Times New Roman" w:hAnsi="Times New Roman"/>
                <w:color w:val="000000" w:themeColor="text1"/>
              </w:rPr>
              <w:t xml:space="preserve">Пројекат </w:t>
            </w:r>
            <w:r w:rsidR="00126D23">
              <w:rPr>
                <w:rFonts w:ascii="Times New Roman" w:hAnsi="Times New Roman"/>
                <w:color w:val="000000" w:themeColor="text1"/>
              </w:rPr>
              <w:t>„</w:t>
            </w:r>
            <w:r w:rsidRPr="00126D23">
              <w:rPr>
                <w:rFonts w:ascii="Times New Roman" w:hAnsi="Times New Roman"/>
                <w:color w:val="000000" w:themeColor="text1"/>
              </w:rPr>
              <w:t>Деца нису на продају</w:t>
            </w:r>
            <w:r w:rsidR="00105FE4" w:rsidRPr="009A0CFB">
              <w:rPr>
                <w:rFonts w:ascii="Times New Roman" w:hAnsi="Times New Roman"/>
                <w:color w:val="000000" w:themeColor="text1"/>
              </w:rPr>
              <w:t>”</w:t>
            </w:r>
            <w:r w:rsidRPr="00126D23">
              <w:rPr>
                <w:rFonts w:ascii="Times New Roman" w:hAnsi="Times New Roman"/>
                <w:color w:val="000000" w:themeColor="text1"/>
              </w:rPr>
              <w:t xml:space="preserve"> коју </w:t>
            </w:r>
            <w:r w:rsidR="006A3A47">
              <w:rPr>
                <w:rFonts w:ascii="Times New Roman" w:hAnsi="Times New Roman"/>
                <w:color w:val="000000" w:themeColor="text1"/>
              </w:rPr>
              <w:t>Удружење</w:t>
            </w:r>
            <w:r w:rsidRPr="00126D23">
              <w:rPr>
                <w:rFonts w:ascii="Times New Roman" w:hAnsi="Times New Roman"/>
                <w:color w:val="000000" w:themeColor="text1"/>
              </w:rPr>
              <w:t xml:space="preserve"> Атина спроводи у сарад</w:t>
            </w:r>
            <w:r w:rsidR="0015296C">
              <w:rPr>
                <w:rFonts w:ascii="Times New Roman" w:hAnsi="Times New Roman"/>
                <w:color w:val="000000" w:themeColor="text1"/>
              </w:rPr>
              <w:t>њ</w:t>
            </w:r>
            <w:r w:rsidRPr="00126D23">
              <w:rPr>
                <w:rFonts w:ascii="Times New Roman" w:hAnsi="Times New Roman"/>
                <w:color w:val="000000" w:themeColor="text1"/>
              </w:rPr>
              <w:t xml:space="preserve">и са </w:t>
            </w:r>
            <w:r w:rsidR="006A3A47">
              <w:rPr>
                <w:rFonts w:ascii="Times New Roman" w:hAnsi="Times New Roman"/>
                <w:color w:val="000000" w:themeColor="text1"/>
              </w:rPr>
              <w:t>„</w:t>
            </w:r>
            <w:r w:rsidRPr="00126D23">
              <w:rPr>
                <w:rFonts w:ascii="Times New Roman" w:hAnsi="Times New Roman"/>
                <w:color w:val="000000" w:themeColor="text1"/>
              </w:rPr>
              <w:t>Save the children</w:t>
            </w:r>
            <w:r w:rsidR="00DE1786" w:rsidRPr="009A0CFB">
              <w:rPr>
                <w:rFonts w:ascii="Times New Roman" w:hAnsi="Times New Roman"/>
                <w:color w:val="000000" w:themeColor="text1"/>
              </w:rPr>
              <w:t>”</w:t>
            </w:r>
          </w:p>
          <w:p w:rsidR="00126D23" w:rsidRPr="009B6989" w:rsidRDefault="00126D23" w:rsidP="00126D23">
            <w:pPr>
              <w:spacing w:after="0" w:line="240" w:lineRule="auto"/>
              <w:rPr>
                <w:rFonts w:ascii="Times New Roman" w:hAnsi="Times New Roman"/>
                <w:color w:val="000000" w:themeColor="text1"/>
              </w:rPr>
            </w:pPr>
            <w:r>
              <w:rPr>
                <w:rFonts w:ascii="Times New Roman" w:hAnsi="Times New Roman"/>
                <w:color w:val="000000" w:themeColor="text1"/>
              </w:rPr>
              <w:t>2.000.000 РСД</w:t>
            </w:r>
          </w:p>
        </w:tc>
        <w:tc>
          <w:tcPr>
            <w:tcW w:w="2078" w:type="dxa"/>
            <w:shd w:val="clear" w:color="auto" w:fill="auto"/>
            <w:hideMark/>
          </w:tcPr>
          <w:p w:rsidR="00A705EA" w:rsidRPr="00170708" w:rsidRDefault="00A705EA" w:rsidP="00A705EA">
            <w:pPr>
              <w:spacing w:after="0" w:line="240" w:lineRule="auto"/>
              <w:rPr>
                <w:rFonts w:ascii="Times New Roman" w:hAnsi="Times New Roman"/>
                <w:color w:val="000000" w:themeColor="text1"/>
              </w:rPr>
            </w:pPr>
            <w:r w:rsidRPr="00170708">
              <w:rPr>
                <w:rFonts w:ascii="Times New Roman" w:hAnsi="Times New Roman"/>
                <w:color w:val="000000" w:themeColor="text1"/>
              </w:rPr>
              <w:lastRenderedPageBreak/>
              <w:t xml:space="preserve">Буџет </w:t>
            </w:r>
          </w:p>
          <w:p w:rsidR="00A705EA" w:rsidRPr="00170708" w:rsidRDefault="00A705EA" w:rsidP="00A705EA">
            <w:pPr>
              <w:spacing w:after="0" w:line="240" w:lineRule="auto"/>
              <w:rPr>
                <w:rFonts w:ascii="Times New Roman" w:hAnsi="Times New Roman"/>
                <w:color w:val="000000" w:themeColor="text1"/>
              </w:rPr>
            </w:pPr>
            <w:r w:rsidRPr="00170708">
              <w:rPr>
                <w:rFonts w:ascii="Times New Roman" w:hAnsi="Times New Roman"/>
                <w:color w:val="000000" w:themeColor="text1"/>
              </w:rPr>
              <w:t>Министарства просве</w:t>
            </w:r>
            <w:r w:rsidR="00170708">
              <w:rPr>
                <w:rFonts w:ascii="Times New Roman" w:hAnsi="Times New Roman"/>
                <w:color w:val="000000" w:themeColor="text1"/>
              </w:rPr>
              <w:t>те, науке и технолошког развоја</w:t>
            </w:r>
          </w:p>
          <w:p w:rsidR="00697B85" w:rsidRPr="00170708" w:rsidRDefault="00697B85">
            <w:pPr>
              <w:spacing w:after="0" w:line="240" w:lineRule="auto"/>
              <w:rPr>
                <w:rFonts w:ascii="Times New Roman" w:hAnsi="Times New Roman"/>
                <w:color w:val="000000" w:themeColor="text1"/>
              </w:rPr>
            </w:pPr>
          </w:p>
          <w:p w:rsidR="00A85B78" w:rsidRPr="009B6989" w:rsidRDefault="005E3C7E">
            <w:pPr>
              <w:spacing w:after="0" w:line="240" w:lineRule="auto"/>
              <w:rPr>
                <w:rFonts w:ascii="Times New Roman" w:hAnsi="Times New Roman"/>
                <w:color w:val="000000" w:themeColor="text1"/>
              </w:rPr>
            </w:pPr>
            <w:r>
              <w:rPr>
                <w:rFonts w:ascii="Times New Roman" w:hAnsi="Times New Roman"/>
                <w:color w:val="000000" w:themeColor="text1"/>
              </w:rPr>
              <w:t>Буџет Правосудне ак</w:t>
            </w:r>
            <w:r w:rsidR="006D0076" w:rsidRPr="009B6989">
              <w:rPr>
                <w:rFonts w:ascii="Times New Roman" w:hAnsi="Times New Roman"/>
                <w:color w:val="000000" w:themeColor="text1"/>
              </w:rPr>
              <w:t>адемије</w:t>
            </w:r>
          </w:p>
          <w:p w:rsidR="00446D84" w:rsidRDefault="00446D84" w:rsidP="006D0076">
            <w:pPr>
              <w:spacing w:after="0" w:line="240" w:lineRule="auto"/>
              <w:rPr>
                <w:rFonts w:ascii="Times New Roman" w:hAnsi="Times New Roman"/>
                <w:color w:val="000000" w:themeColor="text1"/>
              </w:rPr>
            </w:pPr>
          </w:p>
          <w:p w:rsidR="00716CF6" w:rsidRPr="009B6989" w:rsidRDefault="00716CF6" w:rsidP="006D0076">
            <w:pPr>
              <w:spacing w:after="0" w:line="240" w:lineRule="auto"/>
              <w:rPr>
                <w:rFonts w:ascii="Times New Roman" w:hAnsi="Times New Roman"/>
                <w:color w:val="000000" w:themeColor="text1"/>
              </w:rPr>
            </w:pPr>
            <w:r w:rsidRPr="009B6989">
              <w:rPr>
                <w:rFonts w:ascii="Times New Roman" w:hAnsi="Times New Roman"/>
                <w:color w:val="000000" w:themeColor="text1"/>
              </w:rPr>
              <w:t>Буџет Министарства здравља</w:t>
            </w:r>
          </w:p>
          <w:p w:rsidR="00446D84" w:rsidRDefault="00446D84" w:rsidP="006D0076">
            <w:pPr>
              <w:spacing w:after="0" w:line="240" w:lineRule="auto"/>
              <w:rPr>
                <w:rFonts w:ascii="Times New Roman" w:hAnsi="Times New Roman"/>
                <w:color w:val="000000" w:themeColor="text1"/>
              </w:rPr>
            </w:pPr>
          </w:p>
          <w:p w:rsidR="00716CF6" w:rsidRPr="009B6989" w:rsidRDefault="00716CF6" w:rsidP="006D0076">
            <w:pPr>
              <w:spacing w:after="0" w:line="240" w:lineRule="auto"/>
              <w:rPr>
                <w:rFonts w:ascii="Times New Roman" w:hAnsi="Times New Roman"/>
                <w:color w:val="000000" w:themeColor="text1"/>
              </w:rPr>
            </w:pPr>
            <w:r w:rsidRPr="009B6989">
              <w:rPr>
                <w:rFonts w:ascii="Times New Roman" w:hAnsi="Times New Roman"/>
                <w:color w:val="000000" w:themeColor="text1"/>
              </w:rPr>
              <w:t>Буџет Министарства унутрашњих послова</w:t>
            </w:r>
          </w:p>
          <w:p w:rsidR="00697B85" w:rsidRDefault="00697B85" w:rsidP="00697B85">
            <w:pPr>
              <w:spacing w:after="0" w:line="240" w:lineRule="auto"/>
              <w:rPr>
                <w:rFonts w:ascii="Times New Roman" w:hAnsi="Times New Roman"/>
                <w:color w:val="000000" w:themeColor="text1"/>
              </w:rPr>
            </w:pPr>
          </w:p>
          <w:p w:rsidR="00446D84" w:rsidRPr="00183BED" w:rsidRDefault="00446D84" w:rsidP="00446D84">
            <w:pPr>
              <w:spacing w:after="0" w:line="240" w:lineRule="auto"/>
              <w:rPr>
                <w:rFonts w:ascii="Times New Roman" w:hAnsi="Times New Roman"/>
                <w:color w:val="000000" w:themeColor="text1"/>
              </w:rPr>
            </w:pPr>
            <w:r w:rsidRPr="00170708">
              <w:rPr>
                <w:rFonts w:ascii="Times New Roman" w:hAnsi="Times New Roman"/>
                <w:color w:val="000000" w:themeColor="text1"/>
              </w:rPr>
              <w:t xml:space="preserve">Буџет </w:t>
            </w:r>
            <w:r>
              <w:rPr>
                <w:rFonts w:ascii="Times New Roman" w:hAnsi="Times New Roman"/>
                <w:color w:val="000000" w:themeColor="text1"/>
              </w:rPr>
              <w:t>Министарство за рад, запошљавање, борачка и социјална питања</w:t>
            </w:r>
          </w:p>
          <w:p w:rsidR="000A6A2C" w:rsidRDefault="000A6A2C" w:rsidP="00716CF6">
            <w:pPr>
              <w:spacing w:after="0" w:line="240" w:lineRule="auto"/>
              <w:rPr>
                <w:rFonts w:ascii="Times New Roman" w:hAnsi="Times New Roman"/>
                <w:color w:val="000000" w:themeColor="text1"/>
              </w:rPr>
            </w:pPr>
          </w:p>
          <w:p w:rsidR="00446D84" w:rsidRDefault="000A6A2C" w:rsidP="00716CF6">
            <w:pPr>
              <w:spacing w:after="0" w:line="240" w:lineRule="auto"/>
              <w:rPr>
                <w:rFonts w:ascii="Times New Roman" w:hAnsi="Times New Roman"/>
                <w:color w:val="000000" w:themeColor="text1"/>
              </w:rPr>
            </w:pPr>
            <w:r w:rsidRPr="00170708">
              <w:rPr>
                <w:rFonts w:ascii="Times New Roman" w:hAnsi="Times New Roman"/>
                <w:color w:val="000000" w:themeColor="text1"/>
              </w:rPr>
              <w:t>Буџет Министарствa просвете, науке и технолошког развоја</w:t>
            </w:r>
          </w:p>
          <w:p w:rsidR="00446D84" w:rsidRDefault="00446D84" w:rsidP="00716CF6">
            <w:pPr>
              <w:spacing w:after="0" w:line="240" w:lineRule="auto"/>
              <w:rPr>
                <w:rFonts w:ascii="Times New Roman" w:hAnsi="Times New Roman"/>
                <w:color w:val="000000" w:themeColor="text1"/>
              </w:rPr>
            </w:pPr>
          </w:p>
          <w:p w:rsidR="00716CF6" w:rsidRDefault="00716CF6" w:rsidP="00716CF6">
            <w:pPr>
              <w:spacing w:after="0" w:line="240" w:lineRule="auto"/>
              <w:rPr>
                <w:rFonts w:ascii="Times New Roman" w:hAnsi="Times New Roman"/>
                <w:color w:val="000000" w:themeColor="text1"/>
              </w:rPr>
            </w:pPr>
            <w:r w:rsidRPr="009B6989">
              <w:rPr>
                <w:rFonts w:ascii="Times New Roman" w:hAnsi="Times New Roman"/>
                <w:color w:val="000000" w:themeColor="text1"/>
              </w:rPr>
              <w:t>Буџет Правосудне акдадемије</w:t>
            </w:r>
          </w:p>
          <w:p w:rsidR="000A6A2C" w:rsidRPr="009B6989" w:rsidRDefault="000A6A2C"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446D84" w:rsidRDefault="00446D84" w:rsidP="00716CF6">
            <w:pPr>
              <w:spacing w:after="0" w:line="240" w:lineRule="auto"/>
              <w:rPr>
                <w:rFonts w:ascii="Times New Roman" w:hAnsi="Times New Roman"/>
                <w:color w:val="000000" w:themeColor="text1"/>
              </w:rPr>
            </w:pPr>
          </w:p>
          <w:p w:rsidR="0018163E" w:rsidRDefault="0018163E" w:rsidP="00716CF6">
            <w:pPr>
              <w:spacing w:after="0" w:line="240" w:lineRule="auto"/>
              <w:rPr>
                <w:rFonts w:ascii="Times New Roman" w:hAnsi="Times New Roman"/>
                <w:color w:val="000000" w:themeColor="text1"/>
              </w:rPr>
            </w:pPr>
          </w:p>
          <w:p w:rsidR="00716CF6" w:rsidRPr="009B6989" w:rsidRDefault="00716CF6" w:rsidP="00716CF6">
            <w:pPr>
              <w:spacing w:after="0" w:line="240" w:lineRule="auto"/>
              <w:rPr>
                <w:rFonts w:ascii="Times New Roman" w:hAnsi="Times New Roman"/>
                <w:color w:val="000000" w:themeColor="text1"/>
              </w:rPr>
            </w:pPr>
            <w:r w:rsidRPr="009B6989">
              <w:rPr>
                <w:rFonts w:ascii="Times New Roman" w:hAnsi="Times New Roman"/>
                <w:color w:val="000000" w:themeColor="text1"/>
              </w:rPr>
              <w:lastRenderedPageBreak/>
              <w:t>Буџет Министарства здравља</w:t>
            </w:r>
          </w:p>
          <w:p w:rsidR="00446D84" w:rsidRDefault="00446D84" w:rsidP="00716CF6">
            <w:pPr>
              <w:spacing w:after="0" w:line="240" w:lineRule="auto"/>
              <w:rPr>
                <w:rFonts w:ascii="Times New Roman" w:hAnsi="Times New Roman"/>
                <w:color w:val="000000" w:themeColor="text1"/>
              </w:rPr>
            </w:pPr>
          </w:p>
          <w:p w:rsidR="00716CF6" w:rsidRPr="009B6989" w:rsidRDefault="00716CF6" w:rsidP="00716CF6">
            <w:pPr>
              <w:spacing w:after="0" w:line="240" w:lineRule="auto"/>
              <w:rPr>
                <w:rFonts w:ascii="Times New Roman" w:hAnsi="Times New Roman"/>
                <w:color w:val="000000" w:themeColor="text1"/>
              </w:rPr>
            </w:pPr>
            <w:r w:rsidRPr="009B6989">
              <w:rPr>
                <w:rFonts w:ascii="Times New Roman" w:hAnsi="Times New Roman"/>
                <w:color w:val="000000" w:themeColor="text1"/>
              </w:rPr>
              <w:t>Буџет Министарства унутрашњих послова</w:t>
            </w:r>
          </w:p>
          <w:p w:rsidR="00183BED" w:rsidRDefault="00183BED">
            <w:pPr>
              <w:spacing w:after="0" w:line="240" w:lineRule="auto"/>
              <w:rPr>
                <w:rFonts w:ascii="Times New Roman" w:hAnsi="Times New Roman"/>
                <w:color w:val="000000" w:themeColor="text1"/>
              </w:rPr>
            </w:pPr>
          </w:p>
          <w:p w:rsidR="00446D84" w:rsidRDefault="00446D84">
            <w:pPr>
              <w:spacing w:after="0" w:line="240" w:lineRule="auto"/>
              <w:rPr>
                <w:rFonts w:ascii="Times New Roman" w:hAnsi="Times New Roman"/>
                <w:color w:val="000000" w:themeColor="text1"/>
              </w:rPr>
            </w:pPr>
          </w:p>
          <w:p w:rsidR="00716CF6" w:rsidRPr="009B6989" w:rsidRDefault="009135FE">
            <w:pPr>
              <w:spacing w:after="0" w:line="240" w:lineRule="auto"/>
              <w:rPr>
                <w:rFonts w:ascii="Times New Roman" w:hAnsi="Times New Roman"/>
                <w:color w:val="000000" w:themeColor="text1"/>
              </w:rPr>
            </w:pPr>
            <w:r>
              <w:rPr>
                <w:rFonts w:ascii="Times New Roman" w:hAnsi="Times New Roman"/>
                <w:color w:val="000000" w:themeColor="text1"/>
              </w:rPr>
              <w:t>Д</w:t>
            </w:r>
            <w:r w:rsidR="00F542FC">
              <w:rPr>
                <w:rFonts w:ascii="Times New Roman" w:hAnsi="Times New Roman"/>
                <w:color w:val="000000" w:themeColor="text1"/>
              </w:rPr>
              <w:t>онације</w:t>
            </w:r>
          </w:p>
          <w:p w:rsidR="001C6B87" w:rsidRPr="009B6989" w:rsidRDefault="001C6B87" w:rsidP="00716CF6">
            <w:pPr>
              <w:spacing w:after="0" w:line="240" w:lineRule="auto"/>
              <w:rPr>
                <w:rFonts w:ascii="Times New Roman" w:hAnsi="Times New Roman"/>
                <w:color w:val="000000" w:themeColor="text1"/>
              </w:rPr>
            </w:pPr>
          </w:p>
        </w:tc>
        <w:tc>
          <w:tcPr>
            <w:tcW w:w="1985" w:type="dxa"/>
            <w:shd w:val="clear" w:color="auto" w:fill="auto"/>
            <w:hideMark/>
          </w:tcPr>
          <w:p w:rsidR="00B13A9B" w:rsidRDefault="00CB3F1F" w:rsidP="00C67EE4">
            <w:pPr>
              <w:spacing w:after="0" w:line="240" w:lineRule="auto"/>
              <w:rPr>
                <w:rFonts w:ascii="Times New Roman" w:hAnsi="Times New Roman"/>
                <w:b/>
                <w:color w:val="000000" w:themeColor="text1"/>
              </w:rPr>
            </w:pPr>
            <w:r w:rsidRPr="00170708">
              <w:rPr>
                <w:rFonts w:ascii="Times New Roman" w:hAnsi="Times New Roman"/>
                <w:b/>
                <w:color w:val="000000" w:themeColor="text1"/>
              </w:rPr>
              <w:lastRenderedPageBreak/>
              <w:t>Министарство просвете, науке и технолошког развоја,</w:t>
            </w:r>
          </w:p>
          <w:p w:rsidR="0018163E" w:rsidRPr="0018163E" w:rsidRDefault="0018163E" w:rsidP="00C67EE4">
            <w:pPr>
              <w:spacing w:after="0" w:line="240" w:lineRule="auto"/>
              <w:rPr>
                <w:rFonts w:ascii="Times New Roman" w:hAnsi="Times New Roman"/>
                <w:color w:val="000000" w:themeColor="text1"/>
                <w:lang w:val="sr-Cyrl-RS"/>
              </w:rPr>
            </w:pPr>
            <w:r>
              <w:rPr>
                <w:rFonts w:ascii="Times New Roman" w:hAnsi="Times New Roman"/>
                <w:color w:val="000000" w:themeColor="text1"/>
                <w:lang w:val="sr-Cyrl-RS"/>
              </w:rPr>
              <w:t>Правосудна академија,</w:t>
            </w:r>
          </w:p>
          <w:p w:rsidR="0018163E" w:rsidRDefault="0018163E" w:rsidP="00C67EE4">
            <w:pPr>
              <w:spacing w:after="0" w:line="240" w:lineRule="auto"/>
              <w:rPr>
                <w:rFonts w:ascii="Times New Roman" w:hAnsi="Times New Roman"/>
                <w:color w:val="000000" w:themeColor="text1"/>
              </w:rPr>
            </w:pPr>
            <w:r w:rsidRPr="009B6989">
              <w:rPr>
                <w:rFonts w:ascii="Times New Roman" w:hAnsi="Times New Roman"/>
                <w:color w:val="000000" w:themeColor="text1"/>
              </w:rPr>
              <w:t>Министарство здравља,</w:t>
            </w:r>
          </w:p>
          <w:p w:rsidR="00B13A9B" w:rsidRDefault="00574FA5" w:rsidP="00C67EE4">
            <w:pPr>
              <w:spacing w:after="0" w:line="240" w:lineRule="auto"/>
              <w:rPr>
                <w:rFonts w:ascii="Times New Roman" w:hAnsi="Times New Roman"/>
                <w:color w:val="000000" w:themeColor="text1"/>
              </w:rPr>
            </w:pPr>
            <w:r w:rsidRPr="009B6989">
              <w:rPr>
                <w:rFonts w:ascii="Times New Roman" w:hAnsi="Times New Roman"/>
                <w:color w:val="000000" w:themeColor="text1"/>
              </w:rPr>
              <w:t>Министарство унутрашњих послова,</w:t>
            </w:r>
          </w:p>
          <w:p w:rsidR="0018163E" w:rsidRPr="002E0AA1" w:rsidRDefault="00574FA5" w:rsidP="002E0AA1">
            <w:pPr>
              <w:spacing w:after="0" w:line="240" w:lineRule="auto"/>
              <w:rPr>
                <w:rFonts w:ascii="Times New Roman" w:hAnsi="Times New Roman"/>
                <w:color w:val="000000" w:themeColor="text1"/>
              </w:rPr>
            </w:pPr>
            <w:r w:rsidRPr="005D588C">
              <w:rPr>
                <w:rFonts w:ascii="Times New Roman" w:hAnsi="Times New Roman"/>
              </w:rPr>
              <w:t>Министарство за рад, запошљавање, борачка и социјална питања</w:t>
            </w:r>
          </w:p>
          <w:p w:rsidR="00574FA5" w:rsidRPr="009B6989" w:rsidRDefault="00574FA5" w:rsidP="00C67EE4">
            <w:pPr>
              <w:spacing w:after="0" w:line="240" w:lineRule="auto"/>
              <w:rPr>
                <w:rFonts w:ascii="Times New Roman" w:hAnsi="Times New Roman"/>
                <w:color w:val="000000" w:themeColor="text1"/>
              </w:rPr>
            </w:pPr>
            <w:r w:rsidRPr="009B6989">
              <w:rPr>
                <w:rFonts w:ascii="Times New Roman" w:hAnsi="Times New Roman"/>
                <w:color w:val="000000" w:themeColor="text1"/>
              </w:rPr>
              <w:t>и партнери</w:t>
            </w:r>
          </w:p>
        </w:tc>
        <w:tc>
          <w:tcPr>
            <w:tcW w:w="2427" w:type="dxa"/>
            <w:shd w:val="clear" w:color="auto" w:fill="auto"/>
            <w:hideMark/>
          </w:tcPr>
          <w:p w:rsidR="00524703" w:rsidRPr="005E53EB" w:rsidRDefault="00574FA5" w:rsidP="00524703">
            <w:pPr>
              <w:spacing w:after="0" w:line="240" w:lineRule="auto"/>
              <w:ind w:left="223" w:hanging="223"/>
              <w:rPr>
                <w:rFonts w:ascii="Times New Roman" w:hAnsi="Times New Roman"/>
                <w:color w:val="000000" w:themeColor="text1"/>
              </w:rPr>
            </w:pPr>
            <w:r w:rsidRPr="009B6989">
              <w:rPr>
                <w:rFonts w:ascii="Times New Roman" w:hAnsi="Times New Roman"/>
                <w:color w:val="000000" w:themeColor="text1"/>
              </w:rPr>
              <w:t>1</w:t>
            </w:r>
            <w:r w:rsidR="005E53EB">
              <w:rPr>
                <w:rFonts w:ascii="Times New Roman" w:hAnsi="Times New Roman"/>
                <w:color w:val="000000" w:themeColor="text1"/>
              </w:rPr>
              <w:t>.</w:t>
            </w:r>
            <w:r w:rsidR="00524703" w:rsidRPr="009B6989">
              <w:rPr>
                <w:rFonts w:ascii="Times New Roman" w:hAnsi="Times New Roman"/>
                <w:color w:val="000000" w:themeColor="text1"/>
              </w:rPr>
              <w:t xml:space="preserve"> Обучено најмање 40 службеника, представника институција и организација из области социјалне заштите за пружање психосоцијалне подршке деци жртвама трговине људима</w:t>
            </w:r>
            <w:r w:rsidR="005E53EB">
              <w:rPr>
                <w:rFonts w:ascii="Times New Roman" w:hAnsi="Times New Roman"/>
                <w:color w:val="000000" w:themeColor="text1"/>
              </w:rPr>
              <w:t>;</w:t>
            </w:r>
          </w:p>
          <w:p w:rsidR="00524703" w:rsidRPr="005E53EB" w:rsidRDefault="00524703" w:rsidP="00524703">
            <w:pPr>
              <w:spacing w:after="0" w:line="240" w:lineRule="auto"/>
              <w:ind w:left="223" w:hanging="223"/>
              <w:rPr>
                <w:rFonts w:ascii="Times New Roman" w:hAnsi="Times New Roman"/>
                <w:color w:val="000000" w:themeColor="text1"/>
              </w:rPr>
            </w:pPr>
            <w:r w:rsidRPr="009B6989">
              <w:rPr>
                <w:rFonts w:ascii="Times New Roman" w:hAnsi="Times New Roman"/>
                <w:color w:val="000000" w:themeColor="text1"/>
              </w:rPr>
              <w:t>2. Обучено најмање 100 просветних радника за примену индикатора за прелиминарну идентификацију жртава трговине људима за систем образовања</w:t>
            </w:r>
            <w:r w:rsidR="005E53EB">
              <w:rPr>
                <w:rFonts w:ascii="Times New Roman" w:hAnsi="Times New Roman"/>
                <w:color w:val="000000" w:themeColor="text1"/>
              </w:rPr>
              <w:t>;</w:t>
            </w:r>
          </w:p>
          <w:p w:rsidR="00EC1CCF" w:rsidRPr="005E53EB" w:rsidRDefault="00524703" w:rsidP="00524703">
            <w:pPr>
              <w:spacing w:after="0" w:line="240" w:lineRule="auto"/>
              <w:ind w:left="223" w:hanging="223"/>
              <w:jc w:val="both"/>
              <w:rPr>
                <w:rFonts w:ascii="Times New Roman" w:hAnsi="Times New Roman"/>
                <w:color w:val="000000" w:themeColor="text1"/>
              </w:rPr>
            </w:pPr>
            <w:r w:rsidRPr="009B6989">
              <w:rPr>
                <w:rFonts w:ascii="Times New Roman" w:hAnsi="Times New Roman"/>
                <w:color w:val="000000" w:themeColor="text1"/>
              </w:rPr>
              <w:t xml:space="preserve">3. </w:t>
            </w:r>
            <w:r w:rsidR="00EC1CCF" w:rsidRPr="009B6989">
              <w:rPr>
                <w:rFonts w:ascii="Times New Roman" w:hAnsi="Times New Roman"/>
                <w:color w:val="000000" w:themeColor="text1"/>
              </w:rPr>
              <w:t xml:space="preserve">Обучено најмање 50 просветних радника по програму </w:t>
            </w:r>
            <w:r w:rsidR="00EC1CCF" w:rsidRPr="00EC1CCF">
              <w:rPr>
                <w:rFonts w:ascii="Times New Roman" w:hAnsi="Times New Roman"/>
                <w:color w:val="000000" w:themeColor="text1"/>
              </w:rPr>
              <w:t xml:space="preserve">из области </w:t>
            </w:r>
            <w:r w:rsidR="00EC1CCF" w:rsidRPr="005E53EB">
              <w:rPr>
                <w:rFonts w:ascii="Times New Roman" w:hAnsi="Times New Roman"/>
                <w:color w:val="000000" w:themeColor="text1"/>
              </w:rPr>
              <w:t>Заштите деце у образовању од трговине људима</w:t>
            </w:r>
            <w:r w:rsidR="005E53EB" w:rsidRPr="005E53EB">
              <w:rPr>
                <w:rFonts w:ascii="Times New Roman" w:hAnsi="Times New Roman"/>
                <w:color w:val="000000" w:themeColor="text1"/>
              </w:rPr>
              <w:t>;</w:t>
            </w:r>
          </w:p>
          <w:p w:rsidR="00524703" w:rsidRPr="009B6989" w:rsidRDefault="00524703" w:rsidP="00524703">
            <w:pPr>
              <w:spacing w:after="0" w:line="240" w:lineRule="auto"/>
              <w:ind w:left="223" w:hanging="223"/>
              <w:jc w:val="both"/>
              <w:rPr>
                <w:rFonts w:ascii="Times New Roman" w:hAnsi="Times New Roman"/>
                <w:color w:val="000000" w:themeColor="text1"/>
              </w:rPr>
            </w:pPr>
            <w:r w:rsidRPr="009B6989">
              <w:rPr>
                <w:rFonts w:ascii="Times New Roman" w:hAnsi="Times New Roman"/>
                <w:color w:val="000000" w:themeColor="text1"/>
              </w:rPr>
              <w:t xml:space="preserve">4. Обучено најмање </w:t>
            </w:r>
            <w:r>
              <w:rPr>
                <w:rFonts w:ascii="Times New Roman" w:hAnsi="Times New Roman"/>
                <w:color w:val="000000" w:themeColor="text1"/>
              </w:rPr>
              <w:t>8</w:t>
            </w:r>
            <w:r w:rsidRPr="009B6989">
              <w:rPr>
                <w:rFonts w:ascii="Times New Roman" w:hAnsi="Times New Roman"/>
                <w:color w:val="000000" w:themeColor="text1"/>
              </w:rPr>
              <w:t>0 запослених у систему социјалне заштите, полиције, образовања и здравства  за примену индикатора за прелиминарну идентификацију по акредитов</w:t>
            </w:r>
            <w:r w:rsidR="004A0444">
              <w:rPr>
                <w:rFonts w:ascii="Times New Roman" w:hAnsi="Times New Roman"/>
                <w:color w:val="000000" w:themeColor="text1"/>
              </w:rPr>
              <w:t>аном</w:t>
            </w:r>
            <w:r w:rsidRPr="009B6989">
              <w:rPr>
                <w:rFonts w:ascii="Times New Roman" w:hAnsi="Times New Roman"/>
                <w:color w:val="000000" w:themeColor="text1"/>
              </w:rPr>
              <w:t xml:space="preserve"> </w:t>
            </w:r>
            <w:r w:rsidRPr="009B6989">
              <w:rPr>
                <w:rFonts w:ascii="Times New Roman" w:hAnsi="Times New Roman"/>
                <w:color w:val="000000" w:themeColor="text1"/>
              </w:rPr>
              <w:lastRenderedPageBreak/>
              <w:t>прогр</w:t>
            </w:r>
            <w:r w:rsidR="004A0444">
              <w:rPr>
                <w:rFonts w:ascii="Times New Roman" w:hAnsi="Times New Roman"/>
                <w:color w:val="000000" w:themeColor="text1"/>
              </w:rPr>
              <w:t>ам</w:t>
            </w:r>
            <w:r w:rsidRPr="009B6989">
              <w:rPr>
                <w:rFonts w:ascii="Times New Roman" w:hAnsi="Times New Roman"/>
                <w:color w:val="000000" w:themeColor="text1"/>
              </w:rPr>
              <w:t>у Примена индикатора за прелими</w:t>
            </w:r>
            <w:r w:rsidR="004A0444">
              <w:rPr>
                <w:rFonts w:ascii="Times New Roman" w:hAnsi="Times New Roman"/>
                <w:color w:val="000000" w:themeColor="text1"/>
              </w:rPr>
              <w:t>н</w:t>
            </w:r>
            <w:r w:rsidRPr="009B6989">
              <w:rPr>
                <w:rFonts w:ascii="Times New Roman" w:hAnsi="Times New Roman"/>
                <w:color w:val="000000" w:themeColor="text1"/>
              </w:rPr>
              <w:t>арну идентификацију жртава трговине људима, за</w:t>
            </w:r>
            <w:r w:rsidR="005E53EB">
              <w:rPr>
                <w:rFonts w:ascii="Times New Roman" w:hAnsi="Times New Roman"/>
                <w:color w:val="000000" w:themeColor="text1"/>
              </w:rPr>
              <w:t xml:space="preserve"> </w:t>
            </w:r>
            <w:r w:rsidRPr="009B6989">
              <w:rPr>
                <w:rFonts w:ascii="Times New Roman" w:hAnsi="Times New Roman"/>
                <w:color w:val="000000" w:themeColor="text1"/>
              </w:rPr>
              <w:t>примену индикатора за децу</w:t>
            </w:r>
            <w:r w:rsidR="005E53EB">
              <w:rPr>
                <w:rFonts w:ascii="Times New Roman" w:hAnsi="Times New Roman"/>
                <w:color w:val="000000" w:themeColor="text1"/>
              </w:rPr>
              <w:t>;</w:t>
            </w:r>
            <w:r w:rsidRPr="009B6989">
              <w:rPr>
                <w:rFonts w:ascii="Times New Roman" w:hAnsi="Times New Roman"/>
                <w:color w:val="000000" w:themeColor="text1"/>
              </w:rPr>
              <w:t xml:space="preserve"> </w:t>
            </w:r>
          </w:p>
          <w:p w:rsidR="00524703" w:rsidRPr="005E53EB" w:rsidRDefault="00524703" w:rsidP="00524703">
            <w:pPr>
              <w:spacing w:after="0" w:line="240" w:lineRule="auto"/>
              <w:ind w:left="223" w:hanging="223"/>
              <w:jc w:val="both"/>
              <w:rPr>
                <w:rFonts w:ascii="Times New Roman" w:hAnsi="Times New Roman"/>
                <w:color w:val="000000" w:themeColor="text1"/>
              </w:rPr>
            </w:pPr>
            <w:r w:rsidRPr="009B6989">
              <w:rPr>
                <w:rFonts w:ascii="Times New Roman" w:hAnsi="Times New Roman"/>
                <w:color w:val="000000" w:themeColor="text1"/>
              </w:rPr>
              <w:t>5. Обучено најмање 50 стручњака за препознавање искоришћавања деце у проституцији и у п</w:t>
            </w:r>
            <w:r w:rsidRPr="00D751B1">
              <w:rPr>
                <w:rFonts w:ascii="Times New Roman" w:hAnsi="Times New Roman"/>
                <w:color w:val="000000" w:themeColor="text1"/>
              </w:rPr>
              <w:t>орнографске сврхе</w:t>
            </w:r>
            <w:r w:rsidR="005E53EB">
              <w:rPr>
                <w:rFonts w:ascii="Times New Roman" w:hAnsi="Times New Roman"/>
                <w:color w:val="000000" w:themeColor="text1"/>
              </w:rPr>
              <w:t>;</w:t>
            </w:r>
          </w:p>
          <w:p w:rsidR="00524703" w:rsidRPr="005E53EB" w:rsidRDefault="00524703" w:rsidP="00524703">
            <w:pPr>
              <w:spacing w:after="0" w:line="240" w:lineRule="auto"/>
              <w:ind w:left="223" w:hanging="223"/>
              <w:rPr>
                <w:rFonts w:ascii="Times New Roman" w:hAnsi="Times New Roman"/>
              </w:rPr>
            </w:pPr>
            <w:r w:rsidRPr="00D751B1">
              <w:rPr>
                <w:rFonts w:ascii="Times New Roman" w:hAnsi="Times New Roman"/>
              </w:rPr>
              <w:t xml:space="preserve"> 6. 20 полицијских службеника сензибилисано за рад са децом</w:t>
            </w:r>
            <w:r w:rsidR="005E53EB">
              <w:rPr>
                <w:rFonts w:ascii="Times New Roman" w:hAnsi="Times New Roman"/>
              </w:rPr>
              <w:t>;</w:t>
            </w:r>
          </w:p>
          <w:p w:rsidR="00646E8C" w:rsidRDefault="00524703" w:rsidP="00524703">
            <w:pPr>
              <w:spacing w:after="0" w:line="240" w:lineRule="auto"/>
              <w:rPr>
                <w:rFonts w:ascii="Times New Roman" w:hAnsi="Times New Roman"/>
              </w:rPr>
            </w:pPr>
            <w:r w:rsidRPr="00D751B1">
              <w:rPr>
                <w:rFonts w:ascii="Times New Roman" w:hAnsi="Times New Roman"/>
              </w:rPr>
              <w:t xml:space="preserve">7. 20 тужилаца  </w:t>
            </w:r>
          </w:p>
          <w:p w:rsidR="00646E8C" w:rsidRDefault="00524703" w:rsidP="005E53EB">
            <w:pPr>
              <w:spacing w:after="0" w:line="240" w:lineRule="auto"/>
              <w:ind w:left="223"/>
              <w:rPr>
                <w:rFonts w:ascii="Times New Roman" w:hAnsi="Times New Roman"/>
              </w:rPr>
            </w:pPr>
            <w:r w:rsidRPr="00D751B1">
              <w:rPr>
                <w:rFonts w:ascii="Times New Roman" w:hAnsi="Times New Roman"/>
              </w:rPr>
              <w:t xml:space="preserve">прошло обуку како </w:t>
            </w:r>
          </w:p>
          <w:p w:rsidR="00646E8C" w:rsidRDefault="00524703" w:rsidP="005E53EB">
            <w:pPr>
              <w:spacing w:after="0" w:line="240" w:lineRule="auto"/>
              <w:ind w:left="223"/>
              <w:rPr>
                <w:rFonts w:ascii="Times New Roman" w:hAnsi="Times New Roman"/>
              </w:rPr>
            </w:pPr>
            <w:r w:rsidRPr="00D751B1">
              <w:rPr>
                <w:rFonts w:ascii="Times New Roman" w:hAnsi="Times New Roman"/>
              </w:rPr>
              <w:t xml:space="preserve">комуницирати са </w:t>
            </w:r>
          </w:p>
          <w:p w:rsidR="00646E8C" w:rsidRDefault="00524703" w:rsidP="005E53EB">
            <w:pPr>
              <w:spacing w:after="0" w:line="240" w:lineRule="auto"/>
              <w:ind w:left="223"/>
              <w:rPr>
                <w:rFonts w:ascii="Times New Roman" w:hAnsi="Times New Roman"/>
              </w:rPr>
            </w:pPr>
            <w:r w:rsidRPr="00D751B1">
              <w:rPr>
                <w:rFonts w:ascii="Times New Roman" w:hAnsi="Times New Roman"/>
              </w:rPr>
              <w:t xml:space="preserve">трауматизованом </w:t>
            </w:r>
          </w:p>
          <w:p w:rsidR="00524703" w:rsidRPr="00D751B1" w:rsidRDefault="00524703" w:rsidP="005E53EB">
            <w:pPr>
              <w:spacing w:after="0" w:line="240" w:lineRule="auto"/>
              <w:ind w:left="223"/>
              <w:rPr>
                <w:rFonts w:ascii="Times New Roman" w:hAnsi="Times New Roman"/>
              </w:rPr>
            </w:pPr>
            <w:r w:rsidRPr="00D751B1">
              <w:rPr>
                <w:rFonts w:ascii="Times New Roman" w:hAnsi="Times New Roman"/>
              </w:rPr>
              <w:t>децом</w:t>
            </w:r>
          </w:p>
          <w:p w:rsidR="00646E8C" w:rsidRDefault="00524703" w:rsidP="00524703">
            <w:pPr>
              <w:spacing w:after="0" w:line="240" w:lineRule="auto"/>
              <w:rPr>
                <w:rFonts w:ascii="Times New Roman" w:hAnsi="Times New Roman"/>
              </w:rPr>
            </w:pPr>
            <w:r w:rsidRPr="00D751B1">
              <w:rPr>
                <w:rFonts w:ascii="Times New Roman" w:hAnsi="Times New Roman"/>
              </w:rPr>
              <w:t xml:space="preserve">8. 20 судија прошло </w:t>
            </w:r>
          </w:p>
          <w:p w:rsidR="005E53EB" w:rsidRPr="005E53EB" w:rsidRDefault="005E53EB" w:rsidP="00524703">
            <w:pPr>
              <w:spacing w:after="0" w:line="240" w:lineRule="auto"/>
              <w:rPr>
                <w:rFonts w:ascii="Times New Roman" w:hAnsi="Times New Roman"/>
              </w:rPr>
            </w:pPr>
          </w:p>
          <w:p w:rsidR="00646E8C" w:rsidRDefault="005E53EB" w:rsidP="005E53EB">
            <w:pPr>
              <w:spacing w:after="0" w:line="240" w:lineRule="auto"/>
              <w:rPr>
                <w:rFonts w:ascii="Times New Roman" w:hAnsi="Times New Roman"/>
              </w:rPr>
            </w:pPr>
            <w:r>
              <w:rPr>
                <w:rFonts w:ascii="Times New Roman" w:hAnsi="Times New Roman"/>
              </w:rPr>
              <w:t xml:space="preserve">    о</w:t>
            </w:r>
            <w:r w:rsidR="00524703" w:rsidRPr="00D751B1">
              <w:rPr>
                <w:rFonts w:ascii="Times New Roman" w:hAnsi="Times New Roman"/>
              </w:rPr>
              <w:t xml:space="preserve">буку како </w:t>
            </w:r>
          </w:p>
          <w:p w:rsidR="00646E8C" w:rsidRDefault="005E53EB" w:rsidP="00524703">
            <w:pPr>
              <w:spacing w:after="0" w:line="240" w:lineRule="auto"/>
              <w:rPr>
                <w:rFonts w:ascii="Times New Roman" w:hAnsi="Times New Roman"/>
              </w:rPr>
            </w:pPr>
            <w:r>
              <w:rPr>
                <w:rFonts w:ascii="Times New Roman" w:hAnsi="Times New Roman"/>
              </w:rPr>
              <w:t xml:space="preserve">    </w:t>
            </w:r>
            <w:r w:rsidR="00524703" w:rsidRPr="00D751B1">
              <w:rPr>
                <w:rFonts w:ascii="Times New Roman" w:hAnsi="Times New Roman"/>
              </w:rPr>
              <w:t xml:space="preserve">комуницирати са </w:t>
            </w:r>
          </w:p>
          <w:p w:rsidR="00646E8C" w:rsidRDefault="005E53EB" w:rsidP="00524703">
            <w:pPr>
              <w:spacing w:after="0" w:line="240" w:lineRule="auto"/>
              <w:rPr>
                <w:rFonts w:ascii="Times New Roman" w:hAnsi="Times New Roman"/>
              </w:rPr>
            </w:pPr>
            <w:r>
              <w:rPr>
                <w:rFonts w:ascii="Times New Roman" w:hAnsi="Times New Roman"/>
              </w:rPr>
              <w:t xml:space="preserve">    </w:t>
            </w:r>
            <w:r w:rsidR="00524703" w:rsidRPr="00D751B1">
              <w:rPr>
                <w:rFonts w:ascii="Times New Roman" w:hAnsi="Times New Roman"/>
              </w:rPr>
              <w:t xml:space="preserve">трауматизованом </w:t>
            </w:r>
          </w:p>
          <w:p w:rsidR="00524703" w:rsidRPr="000247FE" w:rsidRDefault="005E53EB" w:rsidP="00524703">
            <w:pPr>
              <w:spacing w:after="0" w:line="240" w:lineRule="auto"/>
              <w:rPr>
                <w:rFonts w:ascii="Times New Roman" w:hAnsi="Times New Roman"/>
              </w:rPr>
            </w:pPr>
            <w:r>
              <w:rPr>
                <w:rFonts w:ascii="Times New Roman" w:hAnsi="Times New Roman"/>
              </w:rPr>
              <w:t xml:space="preserve">    </w:t>
            </w:r>
            <w:r w:rsidR="00524703" w:rsidRPr="00D751B1">
              <w:rPr>
                <w:rFonts w:ascii="Times New Roman" w:hAnsi="Times New Roman"/>
              </w:rPr>
              <w:t>децом</w:t>
            </w:r>
            <w:r w:rsidR="000247FE">
              <w:rPr>
                <w:rFonts w:ascii="Times New Roman" w:hAnsi="Times New Roman"/>
              </w:rPr>
              <w:t>;</w:t>
            </w:r>
          </w:p>
          <w:p w:rsidR="00646E8C" w:rsidRDefault="00524703" w:rsidP="00524703">
            <w:pPr>
              <w:spacing w:after="0" w:line="240" w:lineRule="auto"/>
              <w:rPr>
                <w:rFonts w:ascii="Times New Roman" w:hAnsi="Times New Roman"/>
              </w:rPr>
            </w:pPr>
            <w:r w:rsidRPr="00D751B1">
              <w:rPr>
                <w:rFonts w:ascii="Times New Roman" w:hAnsi="Times New Roman"/>
              </w:rPr>
              <w:t xml:space="preserve">9. 40 инспектора рада </w:t>
            </w:r>
          </w:p>
          <w:p w:rsidR="00646E8C" w:rsidRDefault="000247FE" w:rsidP="000247FE">
            <w:pPr>
              <w:spacing w:after="0" w:line="240" w:lineRule="auto"/>
              <w:ind w:left="223" w:hanging="223"/>
              <w:rPr>
                <w:rFonts w:ascii="Times New Roman" w:hAnsi="Times New Roman"/>
              </w:rPr>
            </w:pPr>
            <w:r>
              <w:rPr>
                <w:rFonts w:ascii="Times New Roman" w:hAnsi="Times New Roman"/>
              </w:rPr>
              <w:t xml:space="preserve">    </w:t>
            </w:r>
            <w:r w:rsidR="00524703" w:rsidRPr="00D751B1">
              <w:rPr>
                <w:rFonts w:ascii="Times New Roman" w:hAnsi="Times New Roman"/>
              </w:rPr>
              <w:t xml:space="preserve">прошло обуку за </w:t>
            </w:r>
          </w:p>
          <w:p w:rsidR="00646E8C" w:rsidRDefault="000247FE" w:rsidP="000247FE">
            <w:pPr>
              <w:spacing w:after="0" w:line="240" w:lineRule="auto"/>
              <w:ind w:left="223" w:hanging="223"/>
              <w:rPr>
                <w:rFonts w:ascii="Times New Roman" w:hAnsi="Times New Roman"/>
              </w:rPr>
            </w:pPr>
            <w:r>
              <w:rPr>
                <w:rFonts w:ascii="Times New Roman" w:hAnsi="Times New Roman"/>
              </w:rPr>
              <w:t xml:space="preserve">    </w:t>
            </w:r>
            <w:r w:rsidR="00524703" w:rsidRPr="00D751B1">
              <w:rPr>
                <w:rFonts w:ascii="Times New Roman" w:hAnsi="Times New Roman"/>
              </w:rPr>
              <w:t xml:space="preserve">препознавање </w:t>
            </w:r>
          </w:p>
          <w:p w:rsidR="00646E8C" w:rsidRDefault="000247FE" w:rsidP="000247FE">
            <w:pPr>
              <w:spacing w:after="0" w:line="240" w:lineRule="auto"/>
              <w:ind w:left="223" w:hanging="223"/>
              <w:rPr>
                <w:rFonts w:ascii="Times New Roman" w:hAnsi="Times New Roman"/>
              </w:rPr>
            </w:pPr>
            <w:r>
              <w:rPr>
                <w:rFonts w:ascii="Times New Roman" w:hAnsi="Times New Roman"/>
              </w:rPr>
              <w:t xml:space="preserve">    </w:t>
            </w:r>
            <w:r w:rsidR="00FB162E">
              <w:rPr>
                <w:rFonts w:ascii="Times New Roman" w:hAnsi="Times New Roman"/>
              </w:rPr>
              <w:t>тргови</w:t>
            </w:r>
            <w:r w:rsidR="00524703" w:rsidRPr="00D751B1">
              <w:rPr>
                <w:rFonts w:ascii="Times New Roman" w:hAnsi="Times New Roman"/>
              </w:rPr>
              <w:t>н</w:t>
            </w:r>
            <w:r w:rsidR="00FB162E">
              <w:rPr>
                <w:rFonts w:ascii="Times New Roman" w:hAnsi="Times New Roman"/>
              </w:rPr>
              <w:t>е</w:t>
            </w:r>
            <w:r w:rsidR="00524703" w:rsidRPr="00D751B1">
              <w:rPr>
                <w:rFonts w:ascii="Times New Roman" w:hAnsi="Times New Roman"/>
              </w:rPr>
              <w:t xml:space="preserve"> децом у </w:t>
            </w:r>
          </w:p>
          <w:p w:rsidR="00646E8C" w:rsidRDefault="000247FE" w:rsidP="000247FE">
            <w:pPr>
              <w:spacing w:after="0" w:line="240" w:lineRule="auto"/>
              <w:ind w:left="223" w:hanging="223"/>
              <w:rPr>
                <w:rFonts w:ascii="Times New Roman" w:hAnsi="Times New Roman"/>
              </w:rPr>
            </w:pPr>
            <w:r>
              <w:rPr>
                <w:rFonts w:ascii="Times New Roman" w:hAnsi="Times New Roman"/>
              </w:rPr>
              <w:t xml:space="preserve">    </w:t>
            </w:r>
            <w:r w:rsidR="00524703" w:rsidRPr="00D751B1">
              <w:rPr>
                <w:rFonts w:ascii="Times New Roman" w:hAnsi="Times New Roman"/>
              </w:rPr>
              <w:t xml:space="preserve">области рада и за </w:t>
            </w:r>
          </w:p>
          <w:p w:rsidR="00646E8C" w:rsidRDefault="000247FE" w:rsidP="000247FE">
            <w:pPr>
              <w:spacing w:after="0" w:line="240" w:lineRule="auto"/>
              <w:ind w:left="223" w:hanging="223"/>
              <w:rPr>
                <w:rFonts w:ascii="Times New Roman" w:hAnsi="Times New Roman"/>
              </w:rPr>
            </w:pPr>
            <w:r>
              <w:rPr>
                <w:rFonts w:ascii="Times New Roman" w:hAnsi="Times New Roman"/>
              </w:rPr>
              <w:t xml:space="preserve">    </w:t>
            </w:r>
            <w:r w:rsidR="00524703" w:rsidRPr="00D751B1">
              <w:rPr>
                <w:rFonts w:ascii="Times New Roman" w:hAnsi="Times New Roman"/>
              </w:rPr>
              <w:t xml:space="preserve">комуникацију са </w:t>
            </w:r>
          </w:p>
          <w:p w:rsidR="00524703" w:rsidRPr="000247FE" w:rsidRDefault="000247FE" w:rsidP="000247FE">
            <w:pPr>
              <w:spacing w:after="0" w:line="240" w:lineRule="auto"/>
              <w:ind w:left="223" w:hanging="223"/>
              <w:rPr>
                <w:rFonts w:ascii="Times New Roman" w:hAnsi="Times New Roman"/>
              </w:rPr>
            </w:pPr>
            <w:r>
              <w:rPr>
                <w:rFonts w:ascii="Times New Roman" w:hAnsi="Times New Roman"/>
              </w:rPr>
              <w:t xml:space="preserve">    </w:t>
            </w:r>
            <w:r w:rsidR="00524703" w:rsidRPr="00D751B1">
              <w:rPr>
                <w:rFonts w:ascii="Times New Roman" w:hAnsi="Times New Roman"/>
              </w:rPr>
              <w:t>децом</w:t>
            </w:r>
            <w:r>
              <w:rPr>
                <w:rFonts w:ascii="Times New Roman" w:hAnsi="Times New Roman"/>
              </w:rPr>
              <w:t>;</w:t>
            </w:r>
          </w:p>
          <w:p w:rsidR="00574FA5" w:rsidRPr="005E53EB" w:rsidRDefault="00524703" w:rsidP="00524703">
            <w:pPr>
              <w:spacing w:after="0" w:line="240" w:lineRule="auto"/>
              <w:ind w:left="223" w:hanging="223"/>
              <w:rPr>
                <w:rFonts w:ascii="Times New Roman" w:hAnsi="Times New Roman"/>
                <w:color w:val="000000" w:themeColor="text1"/>
              </w:rPr>
            </w:pPr>
            <w:r w:rsidRPr="00D751B1">
              <w:rPr>
                <w:rFonts w:ascii="Times New Roman" w:hAnsi="Times New Roman"/>
              </w:rPr>
              <w:t xml:space="preserve">10.  број старатеља деце, ромских медијаторки и других сараднка  у заштити деце жртава </w:t>
            </w:r>
            <w:r w:rsidRPr="00D751B1">
              <w:rPr>
                <w:rFonts w:ascii="Times New Roman" w:hAnsi="Times New Roman"/>
              </w:rPr>
              <w:lastRenderedPageBreak/>
              <w:t>који су обучени за разумевање понашања трауматизоване деце</w:t>
            </w:r>
          </w:p>
        </w:tc>
      </w:tr>
      <w:tr w:rsidR="00574FA5" w:rsidRPr="009B6989" w:rsidTr="00E7594F">
        <w:trPr>
          <w:trHeight w:val="620"/>
        </w:trPr>
        <w:tc>
          <w:tcPr>
            <w:tcW w:w="1350" w:type="dxa"/>
            <w:vMerge w:val="restart"/>
            <w:shd w:val="clear" w:color="auto" w:fill="C5E0B3"/>
            <w:noWrap/>
            <w:vAlign w:val="center"/>
            <w:hideMark/>
          </w:tcPr>
          <w:p w:rsidR="00574FA5" w:rsidRPr="009B6989" w:rsidRDefault="00574FA5" w:rsidP="006A5D7E">
            <w:pPr>
              <w:spacing w:after="0" w:line="240" w:lineRule="auto"/>
              <w:rPr>
                <w:rFonts w:ascii="Times New Roman" w:hAnsi="Times New Roman"/>
                <w:b/>
                <w:bCs/>
              </w:rPr>
            </w:pPr>
            <w:r w:rsidRPr="009B6989">
              <w:rPr>
                <w:rFonts w:ascii="Times New Roman" w:hAnsi="Times New Roman"/>
                <w:b/>
                <w:bCs/>
              </w:rPr>
              <w:lastRenderedPageBreak/>
              <w:t>МЕРА 5.2.</w:t>
            </w:r>
          </w:p>
        </w:tc>
        <w:tc>
          <w:tcPr>
            <w:tcW w:w="4870" w:type="dxa"/>
            <w:gridSpan w:val="2"/>
            <w:shd w:val="clear" w:color="auto" w:fill="C5E0B3"/>
            <w:vAlign w:val="center"/>
            <w:hideMark/>
          </w:tcPr>
          <w:p w:rsidR="00574FA5" w:rsidRDefault="00574FA5" w:rsidP="006A5D7E">
            <w:pPr>
              <w:spacing w:after="0" w:line="240" w:lineRule="auto"/>
              <w:rPr>
                <w:rFonts w:ascii="Times New Roman" w:hAnsi="Times New Roman"/>
                <w:b/>
                <w:bCs/>
                <w:lang w:val="sr-Cyrl-CS"/>
              </w:rPr>
            </w:pPr>
            <w:r w:rsidRPr="009B6989">
              <w:rPr>
                <w:rFonts w:ascii="Times New Roman" w:hAnsi="Times New Roman"/>
                <w:b/>
                <w:bCs/>
              </w:rPr>
              <w:t>Идентификација и заштита деце жртава трговине људима</w:t>
            </w:r>
          </w:p>
          <w:p w:rsidR="00C34543" w:rsidRDefault="00C34543" w:rsidP="006A5D7E">
            <w:pPr>
              <w:spacing w:after="0" w:line="240" w:lineRule="auto"/>
              <w:rPr>
                <w:rFonts w:ascii="Times New Roman" w:hAnsi="Times New Roman"/>
                <w:b/>
                <w:bCs/>
                <w:lang w:val="sr-Cyrl-CS"/>
              </w:rPr>
            </w:pPr>
          </w:p>
          <w:p w:rsidR="00C34543" w:rsidRPr="00C34543" w:rsidRDefault="00C34543" w:rsidP="006A5D7E">
            <w:pPr>
              <w:spacing w:after="0" w:line="240" w:lineRule="auto"/>
              <w:rPr>
                <w:rFonts w:ascii="Times New Roman" w:hAnsi="Times New Roman"/>
                <w:bCs/>
                <w:lang w:val="sr-Cyrl-CS"/>
              </w:rPr>
            </w:pPr>
            <w:r>
              <w:rPr>
                <w:rFonts w:ascii="Times New Roman" w:hAnsi="Times New Roman"/>
                <w:b/>
                <w:bCs/>
                <w:lang w:val="sr-Cyrl-CS"/>
              </w:rPr>
              <w:t xml:space="preserve">Напомена: </w:t>
            </w:r>
            <w:r w:rsidRPr="00C34543">
              <w:rPr>
                <w:rFonts w:ascii="Times New Roman" w:hAnsi="Times New Roman"/>
                <w:bCs/>
                <w:lang w:val="sr-Cyrl-CS"/>
              </w:rPr>
              <w:t xml:space="preserve">активности које се односе на: </w:t>
            </w:r>
          </w:p>
          <w:p w:rsidR="00C34543" w:rsidRDefault="00C34543" w:rsidP="006A5D7E">
            <w:pPr>
              <w:spacing w:after="0" w:line="240" w:lineRule="auto"/>
              <w:rPr>
                <w:rFonts w:ascii="Times New Roman" w:hAnsi="Times New Roman"/>
                <w:b/>
                <w:bCs/>
              </w:rPr>
            </w:pPr>
          </w:p>
          <w:p w:rsidR="00C34543" w:rsidRPr="00C34543" w:rsidRDefault="00C34543" w:rsidP="00C34543">
            <w:pPr>
              <w:spacing w:after="0" w:line="240" w:lineRule="auto"/>
              <w:rPr>
                <w:rFonts w:ascii="Times New Roman" w:hAnsi="Times New Roman"/>
                <w:iCs/>
                <w:color w:val="000000" w:themeColor="text1"/>
                <w:lang w:val="sr-Cyrl-CS"/>
              </w:rPr>
            </w:pPr>
            <w:r w:rsidRPr="009B6989">
              <w:rPr>
                <w:rFonts w:ascii="Times New Roman" w:hAnsi="Times New Roman"/>
                <w:color w:val="000000" w:themeColor="text1"/>
              </w:rPr>
              <w:t>У</w:t>
            </w:r>
            <w:r>
              <w:rPr>
                <w:rFonts w:ascii="Times New Roman" w:hAnsi="Times New Roman"/>
                <w:color w:val="000000" w:themeColor="text1"/>
              </w:rPr>
              <w:t>напре</w:t>
            </w:r>
            <w:r>
              <w:rPr>
                <w:rFonts w:ascii="Times New Roman" w:hAnsi="Times New Roman"/>
                <w:color w:val="000000" w:themeColor="text1"/>
                <w:lang w:val="sr-Cyrl-CS"/>
              </w:rPr>
              <w:t xml:space="preserve">ђење </w:t>
            </w:r>
            <w:r>
              <w:rPr>
                <w:rFonts w:ascii="Times New Roman" w:hAnsi="Times New Roman"/>
                <w:color w:val="000000" w:themeColor="text1"/>
              </w:rPr>
              <w:t>постојећ</w:t>
            </w:r>
            <w:r>
              <w:rPr>
                <w:rFonts w:ascii="Times New Roman" w:hAnsi="Times New Roman"/>
                <w:color w:val="000000" w:themeColor="text1"/>
                <w:lang w:val="sr-Cyrl-CS"/>
              </w:rPr>
              <w:t xml:space="preserve">их </w:t>
            </w:r>
            <w:r>
              <w:rPr>
                <w:rFonts w:ascii="Times New Roman" w:hAnsi="Times New Roman"/>
                <w:color w:val="000000" w:themeColor="text1"/>
              </w:rPr>
              <w:t xml:space="preserve"> и ув</w:t>
            </w:r>
            <w:r>
              <w:rPr>
                <w:rFonts w:ascii="Times New Roman" w:hAnsi="Times New Roman"/>
                <w:color w:val="000000" w:themeColor="text1"/>
                <w:lang w:val="sr-Cyrl-CS"/>
              </w:rPr>
              <w:t xml:space="preserve">ођење </w:t>
            </w:r>
            <w:r>
              <w:rPr>
                <w:rFonts w:ascii="Times New Roman" w:hAnsi="Times New Roman"/>
                <w:color w:val="000000" w:themeColor="text1"/>
              </w:rPr>
              <w:t>нов</w:t>
            </w:r>
            <w:r>
              <w:rPr>
                <w:rFonts w:ascii="Times New Roman" w:hAnsi="Times New Roman"/>
                <w:color w:val="000000" w:themeColor="text1"/>
                <w:lang w:val="sr-Cyrl-CS"/>
              </w:rPr>
              <w:t xml:space="preserve">их </w:t>
            </w:r>
            <w:r w:rsidRPr="009B6989">
              <w:rPr>
                <w:rFonts w:ascii="Times New Roman" w:hAnsi="Times New Roman"/>
                <w:color w:val="000000" w:themeColor="text1"/>
              </w:rPr>
              <w:t xml:space="preserve"> мере за заштиту деце жртава и сведока трговине људима током кртивичног поступка (</w:t>
            </w:r>
            <w:r w:rsidRPr="009B6989">
              <w:rPr>
                <w:rFonts w:ascii="Times New Roman" w:hAnsi="Times New Roman"/>
                <w:i/>
                <w:iCs/>
                <w:color w:val="000000" w:themeColor="text1"/>
              </w:rPr>
              <w:t>регулисано другом Стратегијом - везано за Акциони план  П23, активност 3.7.1.20)</w:t>
            </w:r>
            <w:r w:rsidR="00876B8B">
              <w:rPr>
                <w:rFonts w:ascii="Times New Roman" w:hAnsi="Times New Roman"/>
                <w:i/>
                <w:iCs/>
                <w:color w:val="000000" w:themeColor="text1"/>
              </w:rPr>
              <w:t xml:space="preserve"> </w:t>
            </w:r>
            <w:r>
              <w:rPr>
                <w:rFonts w:ascii="Times New Roman" w:hAnsi="Times New Roman"/>
                <w:iCs/>
                <w:color w:val="000000" w:themeColor="text1"/>
                <w:lang w:val="sr-Cyrl-CS"/>
              </w:rPr>
              <w:t xml:space="preserve">и унапређење </w:t>
            </w:r>
          </w:p>
          <w:p w:rsidR="00C34543" w:rsidRDefault="00C34543" w:rsidP="00C34543">
            <w:pPr>
              <w:spacing w:after="0" w:line="240" w:lineRule="auto"/>
              <w:jc w:val="both"/>
              <w:rPr>
                <w:rFonts w:ascii="Times New Roman" w:hAnsi="Times New Roman"/>
                <w:color w:val="000000"/>
                <w:lang w:val="sr-Cyrl-CS"/>
              </w:rPr>
            </w:pPr>
            <w:r w:rsidRPr="009B6989">
              <w:rPr>
                <w:rFonts w:ascii="Times New Roman" w:hAnsi="Times New Roman"/>
                <w:color w:val="000000"/>
              </w:rPr>
              <w:t>сарадњ</w:t>
            </w:r>
            <w:r>
              <w:rPr>
                <w:rFonts w:ascii="Times New Roman" w:hAnsi="Times New Roman"/>
                <w:color w:val="000000"/>
                <w:lang w:val="sr-Cyrl-CS"/>
              </w:rPr>
              <w:t>е</w:t>
            </w:r>
            <w:r w:rsidRPr="009B6989">
              <w:rPr>
                <w:rFonts w:ascii="Times New Roman" w:hAnsi="Times New Roman"/>
                <w:color w:val="000000"/>
              </w:rPr>
              <w:t xml:space="preserve"> међу институцијама у превенцији, заштити и интеграцији деце жртава (Поглавље 23 „Правосуђе и основна права</w:t>
            </w:r>
            <w:r w:rsidR="00DE1786" w:rsidRPr="009A0CFB">
              <w:rPr>
                <w:rFonts w:ascii="Times New Roman" w:hAnsi="Times New Roman"/>
                <w:color w:val="000000" w:themeColor="text1"/>
              </w:rPr>
              <w:t>”</w:t>
            </w:r>
            <w:r w:rsidR="00B56059">
              <w:rPr>
                <w:rFonts w:ascii="Times New Roman" w:hAnsi="Times New Roman"/>
                <w:color w:val="000000"/>
              </w:rPr>
              <w:t>(активности 3.6.2.26 и 3.6.2.27,</w:t>
            </w:r>
            <w:r>
              <w:rPr>
                <w:rFonts w:ascii="Times New Roman" w:hAnsi="Times New Roman"/>
                <w:color w:val="000000"/>
                <w:lang w:val="sr-Cyrl-CS"/>
              </w:rPr>
              <w:t xml:space="preserve"> а чији резултат ће бити:  </w:t>
            </w:r>
          </w:p>
          <w:p w:rsidR="00C34543" w:rsidRPr="009B6989" w:rsidRDefault="00C34543" w:rsidP="00C34543">
            <w:pPr>
              <w:spacing w:after="0" w:line="240" w:lineRule="auto"/>
              <w:ind w:left="223" w:hanging="223"/>
              <w:rPr>
                <w:rFonts w:ascii="Times New Roman" w:hAnsi="Times New Roman"/>
                <w:color w:val="000000"/>
              </w:rPr>
            </w:pPr>
            <w:r w:rsidRPr="009B6989">
              <w:rPr>
                <w:rFonts w:ascii="Times New Roman" w:hAnsi="Times New Roman"/>
                <w:color w:val="000000"/>
              </w:rPr>
              <w:t xml:space="preserve">1. Усвојен стратешки документ </w:t>
            </w:r>
          </w:p>
          <w:p w:rsidR="00C34543" w:rsidRDefault="00C34543" w:rsidP="00C34543">
            <w:pPr>
              <w:spacing w:after="0" w:line="240" w:lineRule="auto"/>
              <w:ind w:left="223" w:hanging="223"/>
              <w:rPr>
                <w:rFonts w:ascii="Times New Roman" w:hAnsi="Times New Roman"/>
                <w:color w:val="000000"/>
                <w:lang w:val="sr-Cyrl-CS"/>
              </w:rPr>
            </w:pPr>
            <w:r w:rsidRPr="009B6989">
              <w:rPr>
                <w:rFonts w:ascii="Times New Roman" w:hAnsi="Times New Roman"/>
                <w:color w:val="000000"/>
              </w:rPr>
              <w:t>2. Успостављена мрежа служби за пружање подршке и помоћи сведоцима и оштећенима</w:t>
            </w:r>
          </w:p>
          <w:p w:rsidR="00C34543" w:rsidRPr="00C34543" w:rsidRDefault="00C34543" w:rsidP="00C34543">
            <w:pPr>
              <w:spacing w:after="0" w:line="240" w:lineRule="auto"/>
              <w:ind w:left="223" w:hanging="223"/>
              <w:rPr>
                <w:rFonts w:ascii="Times New Roman" w:hAnsi="Times New Roman"/>
                <w:color w:val="000000"/>
                <w:lang w:val="sr-Cyrl-CS"/>
              </w:rPr>
            </w:pPr>
            <w:r>
              <w:rPr>
                <w:rFonts w:ascii="Times New Roman" w:hAnsi="Times New Roman"/>
                <w:color w:val="000000"/>
                <w:lang w:val="sr-Cyrl-CS"/>
              </w:rPr>
              <w:t>3</w:t>
            </w:r>
            <w:r w:rsidRPr="009B6989">
              <w:rPr>
                <w:rFonts w:ascii="Times New Roman" w:hAnsi="Times New Roman"/>
                <w:color w:val="000000"/>
              </w:rPr>
              <w:t>. Усвојене измене и допуне Општег и посебних протокола о заштити деце од злостављања и занемаривања</w:t>
            </w:r>
            <w:r>
              <w:rPr>
                <w:rFonts w:ascii="Times New Roman" w:hAnsi="Times New Roman"/>
                <w:color w:val="000000"/>
                <w:lang w:val="sr-Cyrl-CS"/>
              </w:rPr>
              <w:t xml:space="preserve"> и </w:t>
            </w:r>
          </w:p>
          <w:p w:rsidR="00C34543" w:rsidRDefault="00C34543" w:rsidP="00876B8B">
            <w:pPr>
              <w:spacing w:after="0" w:line="240" w:lineRule="auto"/>
              <w:ind w:left="226" w:hanging="226"/>
              <w:rPr>
                <w:rFonts w:ascii="Times New Roman" w:hAnsi="Times New Roman"/>
                <w:color w:val="000000"/>
                <w:lang w:val="sr-Cyrl-CS"/>
              </w:rPr>
            </w:pPr>
            <w:r>
              <w:rPr>
                <w:rFonts w:ascii="Times New Roman" w:hAnsi="Times New Roman"/>
                <w:color w:val="000000"/>
                <w:lang w:val="sr-Cyrl-CS"/>
              </w:rPr>
              <w:t>4</w:t>
            </w:r>
            <w:r w:rsidR="00876B8B">
              <w:rPr>
                <w:rFonts w:ascii="Times New Roman" w:hAnsi="Times New Roman"/>
                <w:color w:val="000000"/>
              </w:rPr>
              <w:t>. П</w:t>
            </w:r>
            <w:r>
              <w:rPr>
                <w:rFonts w:ascii="Times New Roman" w:hAnsi="Times New Roman"/>
                <w:color w:val="000000"/>
              </w:rPr>
              <w:t>отписан</w:t>
            </w:r>
            <w:r>
              <w:rPr>
                <w:rFonts w:ascii="Times New Roman" w:hAnsi="Times New Roman"/>
                <w:color w:val="000000"/>
                <w:lang w:val="sr-Cyrl-CS"/>
              </w:rPr>
              <w:t>и</w:t>
            </w:r>
            <w:r>
              <w:rPr>
                <w:rFonts w:ascii="Times New Roman" w:hAnsi="Times New Roman"/>
                <w:color w:val="000000"/>
              </w:rPr>
              <w:t xml:space="preserve"> протокол</w:t>
            </w:r>
            <w:r>
              <w:rPr>
                <w:rFonts w:ascii="Times New Roman" w:hAnsi="Times New Roman"/>
                <w:color w:val="000000"/>
                <w:lang w:val="sr-Cyrl-CS"/>
              </w:rPr>
              <w:t>и</w:t>
            </w:r>
            <w:r w:rsidRPr="009B6989">
              <w:rPr>
                <w:rFonts w:ascii="Times New Roman" w:hAnsi="Times New Roman"/>
                <w:color w:val="000000"/>
              </w:rPr>
              <w:t xml:space="preserve"> о сар</w:t>
            </w:r>
            <w:r>
              <w:rPr>
                <w:rFonts w:ascii="Times New Roman" w:hAnsi="Times New Roman"/>
                <w:color w:val="000000"/>
                <w:lang w:val="sr-Cyrl-CS"/>
              </w:rPr>
              <w:t>а</w:t>
            </w:r>
            <w:r w:rsidRPr="009B6989">
              <w:rPr>
                <w:rFonts w:ascii="Times New Roman" w:hAnsi="Times New Roman"/>
                <w:color w:val="000000"/>
              </w:rPr>
              <w:t xml:space="preserve">дњи институција </w:t>
            </w:r>
            <w:r w:rsidR="00876B8B">
              <w:rPr>
                <w:rFonts w:ascii="Times New Roman" w:hAnsi="Times New Roman"/>
                <w:color w:val="000000"/>
              </w:rPr>
              <w:t xml:space="preserve">     </w:t>
            </w:r>
            <w:r w:rsidRPr="009B6989">
              <w:rPr>
                <w:rFonts w:ascii="Times New Roman" w:hAnsi="Times New Roman"/>
                <w:color w:val="000000"/>
              </w:rPr>
              <w:t>и установа са циљем унапређења сарадње</w:t>
            </w:r>
          </w:p>
          <w:p w:rsidR="00C34543" w:rsidRPr="00C34543" w:rsidRDefault="00876B8B" w:rsidP="00876B8B">
            <w:pPr>
              <w:spacing w:after="0" w:line="240" w:lineRule="auto"/>
              <w:ind w:left="226" w:hanging="226"/>
              <w:rPr>
                <w:rFonts w:ascii="Times New Roman" w:hAnsi="Times New Roman"/>
                <w:i/>
                <w:iCs/>
                <w:color w:val="000000" w:themeColor="text1"/>
                <w:lang w:val="sr-Cyrl-CS"/>
              </w:rPr>
            </w:pPr>
            <w:r>
              <w:rPr>
                <w:rFonts w:ascii="Times New Roman" w:hAnsi="Times New Roman"/>
                <w:color w:val="000000"/>
                <w:lang w:val="sr-Cyrl-CS"/>
              </w:rPr>
              <w:t xml:space="preserve">     </w:t>
            </w:r>
            <w:r w:rsidR="00C34543">
              <w:rPr>
                <w:rFonts w:ascii="Times New Roman" w:hAnsi="Times New Roman"/>
                <w:color w:val="000000"/>
                <w:lang w:val="sr-Cyrl-CS"/>
              </w:rPr>
              <w:t xml:space="preserve">ће бити спроведене кроз Акциони план за Поглавље 23. </w:t>
            </w:r>
          </w:p>
          <w:p w:rsidR="00C34543" w:rsidRPr="009B6989" w:rsidRDefault="00C34543" w:rsidP="006A5D7E">
            <w:pPr>
              <w:spacing w:after="0" w:line="240" w:lineRule="auto"/>
              <w:rPr>
                <w:rFonts w:ascii="Times New Roman" w:hAnsi="Times New Roman"/>
                <w:b/>
                <w:bCs/>
              </w:rPr>
            </w:pPr>
          </w:p>
        </w:tc>
        <w:tc>
          <w:tcPr>
            <w:tcW w:w="8900" w:type="dxa"/>
            <w:gridSpan w:val="4"/>
            <w:shd w:val="clear" w:color="auto" w:fill="C5E0B3"/>
            <w:vAlign w:val="center"/>
            <w:hideMark/>
          </w:tcPr>
          <w:p w:rsidR="00574FA5" w:rsidRPr="009B6989" w:rsidRDefault="00574FA5" w:rsidP="006A5D7E">
            <w:pPr>
              <w:spacing w:after="0" w:line="240" w:lineRule="auto"/>
              <w:rPr>
                <w:rFonts w:ascii="Times New Roman" w:hAnsi="Times New Roman"/>
                <w:bCs/>
                <w:color w:val="000000" w:themeColor="text1"/>
              </w:rPr>
            </w:pPr>
            <w:r w:rsidRPr="009B6989">
              <w:rPr>
                <w:rFonts w:ascii="Times New Roman" w:hAnsi="Times New Roman"/>
                <w:b/>
                <w:bCs/>
                <w:color w:val="000000" w:themeColor="text1"/>
              </w:rPr>
              <w:t xml:space="preserve">показатељ резултата </w:t>
            </w:r>
            <w:r w:rsidRPr="009B6989">
              <w:rPr>
                <w:rFonts w:ascii="Times New Roman" w:hAnsi="Times New Roman"/>
                <w:bCs/>
                <w:color w:val="000000" w:themeColor="text1"/>
              </w:rPr>
              <w:t>Број идентификованх жртава удео збринутих дечака и девојчица у односу на идентификоване</w:t>
            </w:r>
          </w:p>
        </w:tc>
      </w:tr>
      <w:tr w:rsidR="00E85EB1" w:rsidRPr="009B6989" w:rsidTr="00E7594F">
        <w:trPr>
          <w:trHeight w:val="710"/>
        </w:trPr>
        <w:tc>
          <w:tcPr>
            <w:tcW w:w="1350" w:type="dxa"/>
            <w:vMerge/>
            <w:shd w:val="clear" w:color="auto" w:fill="C5E0B3"/>
            <w:noWrap/>
            <w:hideMark/>
          </w:tcPr>
          <w:p w:rsidR="00E85EB1" w:rsidRPr="009B6989" w:rsidRDefault="00E85EB1" w:rsidP="00E85EB1">
            <w:pPr>
              <w:spacing w:after="0" w:line="240" w:lineRule="auto"/>
              <w:rPr>
                <w:rFonts w:ascii="Times New Roman" w:hAnsi="Times New Roman"/>
              </w:rPr>
            </w:pPr>
          </w:p>
        </w:tc>
        <w:tc>
          <w:tcPr>
            <w:tcW w:w="3240" w:type="dxa"/>
            <w:shd w:val="clear" w:color="auto" w:fill="C5E0B3"/>
            <w:noWrap/>
            <w:hideMark/>
          </w:tcPr>
          <w:p w:rsidR="00E7594F" w:rsidRDefault="00E85EB1" w:rsidP="00E7594F">
            <w:pPr>
              <w:spacing w:after="0" w:line="240" w:lineRule="auto"/>
              <w:jc w:val="center"/>
              <w:rPr>
                <w:rFonts w:ascii="Times New Roman" w:hAnsi="Times New Roman"/>
                <w:b/>
              </w:rPr>
            </w:pPr>
            <w:r w:rsidRPr="009B6989">
              <w:rPr>
                <w:rFonts w:ascii="Times New Roman" w:hAnsi="Times New Roman"/>
                <w:b/>
              </w:rPr>
              <w:t>потребна средства</w:t>
            </w:r>
          </w:p>
          <w:p w:rsidR="00E85EB1" w:rsidRPr="009B6989" w:rsidRDefault="00E85EB1" w:rsidP="00E7594F">
            <w:pPr>
              <w:spacing w:after="0" w:line="240" w:lineRule="auto"/>
              <w:jc w:val="center"/>
              <w:rPr>
                <w:rFonts w:ascii="Times New Roman" w:hAnsi="Times New Roman"/>
                <w:b/>
              </w:rPr>
            </w:pPr>
            <w:r w:rsidRPr="00E7594F">
              <w:rPr>
                <w:rFonts w:ascii="Times New Roman" w:hAnsi="Times New Roman"/>
              </w:rPr>
              <w:t>(збир средстава активности)</w:t>
            </w:r>
          </w:p>
        </w:tc>
        <w:tc>
          <w:tcPr>
            <w:tcW w:w="1630" w:type="dxa"/>
            <w:shd w:val="clear" w:color="auto" w:fill="C5E0B3"/>
            <w:hideMark/>
          </w:tcPr>
          <w:p w:rsidR="00E85EB1" w:rsidRPr="00397AC7" w:rsidRDefault="00E85EB1" w:rsidP="00E85EB1">
            <w:pPr>
              <w:spacing w:after="0" w:line="240" w:lineRule="auto"/>
              <w:jc w:val="center"/>
              <w:rPr>
                <w:rFonts w:ascii="Times New Roman" w:hAnsi="Times New Roman"/>
                <w:b/>
              </w:rPr>
            </w:pPr>
            <w:r w:rsidRPr="00397AC7">
              <w:rPr>
                <w:rFonts w:ascii="Times New Roman" w:hAnsi="Times New Roman"/>
                <w:b/>
              </w:rPr>
              <w:t>извор финансирања</w:t>
            </w:r>
          </w:p>
        </w:tc>
        <w:tc>
          <w:tcPr>
            <w:tcW w:w="2410" w:type="dxa"/>
            <w:shd w:val="clear" w:color="auto" w:fill="C5E0B3"/>
            <w:hideMark/>
          </w:tcPr>
          <w:p w:rsidR="00E85EB1" w:rsidRDefault="00E85EB1" w:rsidP="00E85EB1">
            <w:pPr>
              <w:spacing w:after="0" w:line="240" w:lineRule="auto"/>
              <w:jc w:val="center"/>
              <w:rPr>
                <w:rFonts w:ascii="Times New Roman" w:hAnsi="Times New Roman"/>
                <w:b/>
                <w:color w:val="000000"/>
              </w:rPr>
            </w:pPr>
            <w:r w:rsidRPr="009B6989">
              <w:rPr>
                <w:rFonts w:ascii="Times New Roman" w:hAnsi="Times New Roman"/>
                <w:b/>
                <w:color w:val="000000"/>
              </w:rPr>
              <w:t>полазна вредност (2019)</w:t>
            </w:r>
          </w:p>
          <w:p w:rsidR="00E7594F" w:rsidRPr="009B6989" w:rsidRDefault="00E7594F" w:rsidP="00E85EB1">
            <w:pPr>
              <w:spacing w:after="0" w:line="240" w:lineRule="auto"/>
              <w:jc w:val="center"/>
              <w:rPr>
                <w:rFonts w:ascii="Times New Roman" w:hAnsi="Times New Roman"/>
                <w:color w:val="000000"/>
              </w:rPr>
            </w:pPr>
          </w:p>
          <w:p w:rsidR="00E85EB1" w:rsidRPr="009B6989" w:rsidRDefault="00E85EB1" w:rsidP="00545D97">
            <w:pPr>
              <w:spacing w:after="0" w:line="240" w:lineRule="auto"/>
              <w:rPr>
                <w:rFonts w:ascii="Times New Roman" w:hAnsi="Times New Roman"/>
                <w:color w:val="000000"/>
              </w:rPr>
            </w:pPr>
            <w:r w:rsidRPr="009B6989">
              <w:rPr>
                <w:rFonts w:ascii="Times New Roman" w:hAnsi="Times New Roman"/>
                <w:color w:val="000000"/>
              </w:rPr>
              <w:t xml:space="preserve">Статистички подаци из годишњег извештаја Центра за заштиту жртава трговине људима </w:t>
            </w:r>
            <w:r w:rsidRPr="00545D97">
              <w:rPr>
                <w:rFonts w:ascii="Times New Roman" w:hAnsi="Times New Roman"/>
                <w:color w:val="000000" w:themeColor="text1"/>
              </w:rPr>
              <w:t xml:space="preserve">идентификовано 25 деце жртава трговине </w:t>
            </w:r>
            <w:r w:rsidRPr="00545D97">
              <w:rPr>
                <w:rFonts w:ascii="Times New Roman" w:hAnsi="Times New Roman"/>
                <w:color w:val="000000" w:themeColor="text1"/>
              </w:rPr>
              <w:lastRenderedPageBreak/>
              <w:t xml:space="preserve">људима, 100% идентификоване деце жртава има обезбеђену подршку кроз индивидуални план заштите </w:t>
            </w:r>
          </w:p>
        </w:tc>
        <w:tc>
          <w:tcPr>
            <w:tcW w:w="2078" w:type="dxa"/>
            <w:shd w:val="clear" w:color="auto" w:fill="C5E0B3"/>
            <w:hideMark/>
          </w:tcPr>
          <w:p w:rsidR="00E85EB1" w:rsidRDefault="00E85EB1" w:rsidP="00E85EB1">
            <w:pPr>
              <w:spacing w:after="0" w:line="240" w:lineRule="auto"/>
              <w:jc w:val="center"/>
              <w:rPr>
                <w:rFonts w:ascii="Times New Roman" w:hAnsi="Times New Roman"/>
                <w:b/>
                <w:color w:val="000000"/>
              </w:rPr>
            </w:pPr>
            <w:r>
              <w:rPr>
                <w:rFonts w:ascii="Times New Roman" w:hAnsi="Times New Roman"/>
                <w:b/>
                <w:color w:val="000000"/>
              </w:rPr>
              <w:lastRenderedPageBreak/>
              <w:t>циљна вредност (2020)</w:t>
            </w:r>
          </w:p>
          <w:p w:rsidR="00E85EB1" w:rsidRDefault="00E85EB1" w:rsidP="00E85EB1">
            <w:pPr>
              <w:spacing w:after="0" w:line="240" w:lineRule="auto"/>
              <w:jc w:val="center"/>
              <w:rPr>
                <w:rFonts w:ascii="Times New Roman" w:hAnsi="Times New Roman"/>
                <w:b/>
                <w:color w:val="000000"/>
              </w:rPr>
            </w:pPr>
          </w:p>
          <w:p w:rsidR="00E85EB1" w:rsidRPr="009B6989" w:rsidRDefault="00E85EB1" w:rsidP="00545D97">
            <w:pPr>
              <w:spacing w:after="0" w:line="240" w:lineRule="auto"/>
              <w:rPr>
                <w:rFonts w:ascii="Times New Roman" w:hAnsi="Times New Roman"/>
                <w:color w:val="FF0000"/>
              </w:rPr>
            </w:pPr>
            <w:r w:rsidRPr="00545D97">
              <w:rPr>
                <w:rFonts w:ascii="Times New Roman" w:hAnsi="Times New Roman"/>
                <w:color w:val="000000" w:themeColor="text1"/>
              </w:rPr>
              <w:t>Повећан број деце ко</w:t>
            </w:r>
            <w:r w:rsidR="00545D97" w:rsidRPr="00545D97">
              <w:rPr>
                <w:rFonts w:ascii="Times New Roman" w:hAnsi="Times New Roman"/>
                <w:color w:val="000000" w:themeColor="text1"/>
              </w:rPr>
              <w:t>ја</w:t>
            </w:r>
            <w:r w:rsidRPr="00545D97">
              <w:rPr>
                <w:rFonts w:ascii="Times New Roman" w:hAnsi="Times New Roman"/>
                <w:color w:val="000000" w:themeColor="text1"/>
              </w:rPr>
              <w:t xml:space="preserve"> су формално идентиифкована за 10% у односу на 2019</w:t>
            </w:r>
            <w:r w:rsidR="00B56059">
              <w:rPr>
                <w:rFonts w:ascii="Times New Roman" w:hAnsi="Times New Roman"/>
                <w:color w:val="000000" w:themeColor="text1"/>
              </w:rPr>
              <w:t>.</w:t>
            </w:r>
            <w:r w:rsidRPr="00545D97">
              <w:rPr>
                <w:rFonts w:ascii="Times New Roman" w:hAnsi="Times New Roman"/>
                <w:color w:val="000000" w:themeColor="text1"/>
              </w:rPr>
              <w:t xml:space="preserve"> годину</w:t>
            </w:r>
          </w:p>
        </w:tc>
        <w:tc>
          <w:tcPr>
            <w:tcW w:w="4412" w:type="dxa"/>
            <w:gridSpan w:val="2"/>
            <w:shd w:val="clear" w:color="auto" w:fill="C5E0B3"/>
            <w:hideMark/>
          </w:tcPr>
          <w:p w:rsidR="00E85EB1" w:rsidRPr="009B6989" w:rsidRDefault="00E85EB1" w:rsidP="00E85EB1">
            <w:pPr>
              <w:spacing w:after="0" w:line="240" w:lineRule="auto"/>
              <w:jc w:val="center"/>
              <w:rPr>
                <w:rFonts w:ascii="Times New Roman" w:hAnsi="Times New Roman"/>
                <w:b/>
                <w:color w:val="000000"/>
              </w:rPr>
            </w:pPr>
            <w:r w:rsidRPr="009B6989">
              <w:rPr>
                <w:rFonts w:ascii="Times New Roman" w:hAnsi="Times New Roman"/>
                <w:b/>
                <w:color w:val="000000"/>
              </w:rPr>
              <w:t>извор верификације</w:t>
            </w:r>
          </w:p>
          <w:p w:rsidR="00E85EB1" w:rsidRPr="009B6989" w:rsidRDefault="00E85EB1" w:rsidP="00E85EB1">
            <w:pPr>
              <w:spacing w:after="0" w:line="240" w:lineRule="auto"/>
              <w:rPr>
                <w:rFonts w:ascii="Times New Roman" w:hAnsi="Times New Roman"/>
                <w:color w:val="000000"/>
              </w:rPr>
            </w:pPr>
          </w:p>
          <w:p w:rsidR="00E85EB1" w:rsidRPr="009B6989" w:rsidRDefault="00E85EB1" w:rsidP="00E85EB1">
            <w:pPr>
              <w:spacing w:after="0" w:line="240" w:lineRule="auto"/>
              <w:rPr>
                <w:rFonts w:ascii="Times New Roman" w:hAnsi="Times New Roman"/>
                <w:b/>
                <w:bCs/>
              </w:rPr>
            </w:pPr>
            <w:r w:rsidRPr="009B6989">
              <w:rPr>
                <w:rFonts w:ascii="Times New Roman" w:hAnsi="Times New Roman"/>
                <w:color w:val="000000"/>
              </w:rPr>
              <w:t>Годишњи извештај Центра за заштиту жртава трговине људима</w:t>
            </w:r>
          </w:p>
        </w:tc>
      </w:tr>
      <w:tr w:rsidR="00574FA5" w:rsidRPr="009B6989" w:rsidTr="00397AC7">
        <w:trPr>
          <w:trHeight w:val="386"/>
        </w:trPr>
        <w:tc>
          <w:tcPr>
            <w:tcW w:w="4590" w:type="dxa"/>
            <w:gridSpan w:val="2"/>
            <w:shd w:val="clear" w:color="auto" w:fill="C5E0B3"/>
            <w:noWrap/>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активност</w:t>
            </w:r>
          </w:p>
        </w:tc>
        <w:tc>
          <w:tcPr>
            <w:tcW w:w="163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рок реализације</w:t>
            </w:r>
          </w:p>
        </w:tc>
        <w:tc>
          <w:tcPr>
            <w:tcW w:w="2410"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потребна средства</w:t>
            </w:r>
          </w:p>
        </w:tc>
        <w:tc>
          <w:tcPr>
            <w:tcW w:w="2078"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извор финансирања</w:t>
            </w:r>
          </w:p>
        </w:tc>
        <w:tc>
          <w:tcPr>
            <w:tcW w:w="1985" w:type="dxa"/>
            <w:shd w:val="clear" w:color="auto" w:fill="C5E0B3"/>
            <w:vAlign w:val="center"/>
            <w:hideMark/>
          </w:tcPr>
          <w:p w:rsidR="00574FA5" w:rsidRPr="009B6989" w:rsidRDefault="00574FA5" w:rsidP="006A5D7E">
            <w:pPr>
              <w:spacing w:after="0" w:line="240" w:lineRule="auto"/>
              <w:jc w:val="center"/>
              <w:rPr>
                <w:rFonts w:ascii="Times New Roman" w:hAnsi="Times New Roman"/>
              </w:rPr>
            </w:pPr>
            <w:r w:rsidRPr="009B6989">
              <w:rPr>
                <w:rFonts w:ascii="Times New Roman" w:hAnsi="Times New Roman"/>
              </w:rPr>
              <w:t>носиоци активности</w:t>
            </w:r>
          </w:p>
        </w:tc>
        <w:tc>
          <w:tcPr>
            <w:tcW w:w="2427" w:type="dxa"/>
            <w:shd w:val="clear" w:color="auto" w:fill="C5E0B3"/>
            <w:vAlign w:val="center"/>
            <w:hideMark/>
          </w:tcPr>
          <w:p w:rsidR="00574FA5" w:rsidRPr="009B6989" w:rsidRDefault="00574FA5" w:rsidP="006A5D7E">
            <w:pPr>
              <w:spacing w:after="0" w:line="240" w:lineRule="auto"/>
              <w:jc w:val="center"/>
              <w:rPr>
                <w:rFonts w:ascii="Times New Roman" w:hAnsi="Times New Roman"/>
                <w:bCs/>
              </w:rPr>
            </w:pPr>
            <w:r w:rsidRPr="009B6989">
              <w:rPr>
                <w:rFonts w:ascii="Times New Roman" w:hAnsi="Times New Roman"/>
                <w:bCs/>
              </w:rPr>
              <w:t>индикатори активности</w:t>
            </w:r>
          </w:p>
        </w:tc>
      </w:tr>
      <w:tr w:rsidR="005109AE" w:rsidRPr="009B6989" w:rsidTr="00E7594F">
        <w:trPr>
          <w:trHeight w:val="551"/>
        </w:trPr>
        <w:tc>
          <w:tcPr>
            <w:tcW w:w="1350" w:type="dxa"/>
            <w:shd w:val="clear" w:color="auto" w:fill="auto"/>
            <w:noWrap/>
            <w:vAlign w:val="center"/>
          </w:tcPr>
          <w:p w:rsidR="005109AE" w:rsidRPr="00351769" w:rsidRDefault="005109AE" w:rsidP="006A5D7E">
            <w:pPr>
              <w:spacing w:after="0" w:line="240" w:lineRule="auto"/>
              <w:rPr>
                <w:rFonts w:ascii="Times New Roman" w:hAnsi="Times New Roman"/>
              </w:rPr>
            </w:pPr>
            <w:r w:rsidRPr="009B6989">
              <w:rPr>
                <w:rFonts w:ascii="Times New Roman" w:hAnsi="Times New Roman"/>
              </w:rPr>
              <w:t>5.2.</w:t>
            </w:r>
            <w:r w:rsidR="00E426B7">
              <w:rPr>
                <w:rFonts w:ascii="Times New Roman" w:hAnsi="Times New Roman"/>
              </w:rPr>
              <w:t>1</w:t>
            </w:r>
          </w:p>
        </w:tc>
        <w:tc>
          <w:tcPr>
            <w:tcW w:w="3240" w:type="dxa"/>
            <w:shd w:val="clear" w:color="auto" w:fill="auto"/>
          </w:tcPr>
          <w:p w:rsidR="005109AE" w:rsidRPr="009B6989" w:rsidRDefault="005109AE" w:rsidP="005109AE">
            <w:pPr>
              <w:spacing w:after="0" w:line="240" w:lineRule="auto"/>
              <w:rPr>
                <w:rFonts w:ascii="Times New Roman" w:hAnsi="Times New Roman"/>
                <w:color w:val="000000" w:themeColor="text1"/>
              </w:rPr>
            </w:pPr>
            <w:r>
              <w:rPr>
                <w:rFonts w:ascii="Times New Roman" w:hAnsi="Times New Roman"/>
                <w:color w:val="000000" w:themeColor="text1"/>
              </w:rPr>
              <w:t>Унапредити степен безбедности деце жртава у поступку повратка у матичну земљу</w:t>
            </w:r>
          </w:p>
        </w:tc>
        <w:tc>
          <w:tcPr>
            <w:tcW w:w="1630" w:type="dxa"/>
            <w:shd w:val="clear" w:color="auto" w:fill="auto"/>
          </w:tcPr>
          <w:p w:rsidR="005109AE" w:rsidRPr="00B56059" w:rsidRDefault="005109AE" w:rsidP="006A5D7E">
            <w:pPr>
              <w:spacing w:after="0" w:line="240" w:lineRule="auto"/>
              <w:rPr>
                <w:rFonts w:ascii="Times New Roman" w:hAnsi="Times New Roman"/>
                <w:color w:val="000000" w:themeColor="text1"/>
              </w:rPr>
            </w:pPr>
            <w:r w:rsidRPr="009B6989">
              <w:rPr>
                <w:rFonts w:ascii="Times New Roman" w:hAnsi="Times New Roman"/>
                <w:color w:val="000000" w:themeColor="text1"/>
              </w:rPr>
              <w:t>2019-2020</w:t>
            </w:r>
            <w:r w:rsidR="00B56059">
              <w:rPr>
                <w:rFonts w:ascii="Times New Roman" w:hAnsi="Times New Roman"/>
                <w:color w:val="000000" w:themeColor="text1"/>
              </w:rPr>
              <w:t>. година</w:t>
            </w:r>
          </w:p>
        </w:tc>
        <w:tc>
          <w:tcPr>
            <w:tcW w:w="2410" w:type="dxa"/>
            <w:shd w:val="clear" w:color="auto" w:fill="auto"/>
          </w:tcPr>
          <w:p w:rsidR="005109AE" w:rsidRPr="009B6989" w:rsidRDefault="005109AE" w:rsidP="006A5D7E">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2078" w:type="dxa"/>
            <w:shd w:val="clear" w:color="auto" w:fill="auto"/>
          </w:tcPr>
          <w:p w:rsidR="005109AE" w:rsidRPr="009B6989" w:rsidRDefault="005109AE" w:rsidP="006A5D7E">
            <w:pPr>
              <w:spacing w:after="0" w:line="240" w:lineRule="auto"/>
              <w:rPr>
                <w:rFonts w:ascii="Times New Roman" w:hAnsi="Times New Roman"/>
                <w:color w:val="FF0000"/>
              </w:rPr>
            </w:pPr>
            <w:r w:rsidRPr="009B6989">
              <w:rPr>
                <w:rFonts w:ascii="Times New Roman" w:hAnsi="Times New Roman"/>
                <w:b/>
              </w:rPr>
              <w:t>Нема додатних трошкова –</w:t>
            </w:r>
            <w:r w:rsidRPr="009B6989">
              <w:rPr>
                <w:rFonts w:ascii="Times New Roman" w:hAnsi="Times New Roman"/>
              </w:rPr>
              <w:t xml:space="preserve"> запослени раде у оквиру редовних радних активности</w:t>
            </w:r>
          </w:p>
        </w:tc>
        <w:tc>
          <w:tcPr>
            <w:tcW w:w="1985" w:type="dxa"/>
            <w:shd w:val="clear" w:color="auto" w:fill="auto"/>
          </w:tcPr>
          <w:p w:rsidR="00CF16A1" w:rsidRDefault="005109AE" w:rsidP="006A5D7E">
            <w:pPr>
              <w:spacing w:after="0" w:line="240" w:lineRule="auto"/>
              <w:rPr>
                <w:rFonts w:ascii="Times New Roman" w:hAnsi="Times New Roman"/>
                <w:color w:val="000000"/>
              </w:rPr>
            </w:pPr>
            <w:r w:rsidRPr="009B6989">
              <w:rPr>
                <w:rFonts w:ascii="Times New Roman" w:hAnsi="Times New Roman"/>
                <w:b/>
                <w:color w:val="000000"/>
              </w:rPr>
              <w:t>Министарство за рад, запошљавање, борачка и социјална питања</w:t>
            </w:r>
            <w:r w:rsidRPr="009B6989">
              <w:rPr>
                <w:rFonts w:ascii="Times New Roman" w:hAnsi="Times New Roman"/>
                <w:color w:val="000000"/>
              </w:rPr>
              <w:t xml:space="preserve">, </w:t>
            </w:r>
            <w:r>
              <w:rPr>
                <w:rFonts w:ascii="Times New Roman" w:hAnsi="Times New Roman"/>
                <w:color w:val="000000"/>
              </w:rPr>
              <w:t xml:space="preserve">Министарство унутрашњих послова, Министарство спољних послова, Комесаријат за избеглице и миграције, </w:t>
            </w:r>
          </w:p>
          <w:p w:rsidR="005109AE" w:rsidRPr="009B6989" w:rsidRDefault="005109AE" w:rsidP="006A5D7E">
            <w:pPr>
              <w:spacing w:after="0" w:line="240" w:lineRule="auto"/>
              <w:rPr>
                <w:rFonts w:ascii="Times New Roman" w:hAnsi="Times New Roman"/>
              </w:rPr>
            </w:pPr>
            <w:r w:rsidRPr="009B6989">
              <w:rPr>
                <w:rFonts w:ascii="Times New Roman" w:hAnsi="Times New Roman"/>
                <w:color w:val="000000"/>
              </w:rPr>
              <w:t xml:space="preserve">Центар за заштиту жртава трговине људима </w:t>
            </w:r>
            <w:r w:rsidRPr="009B6989">
              <w:rPr>
                <w:rFonts w:ascii="Times New Roman" w:hAnsi="Times New Roman"/>
              </w:rPr>
              <w:t>и партнери</w:t>
            </w:r>
          </w:p>
        </w:tc>
        <w:tc>
          <w:tcPr>
            <w:tcW w:w="2427" w:type="dxa"/>
            <w:shd w:val="clear" w:color="auto" w:fill="auto"/>
            <w:noWrap/>
          </w:tcPr>
          <w:p w:rsidR="005109AE" w:rsidRPr="00CF16A1" w:rsidRDefault="005109AE" w:rsidP="00E46A0B">
            <w:pPr>
              <w:spacing w:after="0" w:line="240" w:lineRule="auto"/>
              <w:ind w:left="223" w:hanging="223"/>
              <w:rPr>
                <w:rFonts w:ascii="Times New Roman" w:hAnsi="Times New Roman"/>
                <w:color w:val="000000"/>
              </w:rPr>
            </w:pPr>
            <w:r w:rsidRPr="009B6989">
              <w:rPr>
                <w:rFonts w:ascii="Times New Roman" w:hAnsi="Times New Roman"/>
                <w:color w:val="000000"/>
              </w:rPr>
              <w:t>1. Сачињено стручно упутство за организацију и координацију безбедног повратка деце жртава трговине људима</w:t>
            </w:r>
            <w:r w:rsidR="00CF16A1">
              <w:rPr>
                <w:rFonts w:ascii="Times New Roman" w:hAnsi="Times New Roman"/>
                <w:color w:val="000000"/>
              </w:rPr>
              <w:t>;</w:t>
            </w:r>
          </w:p>
          <w:p w:rsidR="005109AE" w:rsidRPr="009B6989" w:rsidRDefault="005109AE" w:rsidP="00E46A0B">
            <w:pPr>
              <w:spacing w:after="0" w:line="240" w:lineRule="auto"/>
              <w:ind w:left="223" w:hanging="223"/>
              <w:rPr>
                <w:rFonts w:ascii="Times New Roman" w:hAnsi="Times New Roman"/>
                <w:color w:val="000000"/>
              </w:rPr>
            </w:pPr>
            <w:r w:rsidRPr="009B6989">
              <w:rPr>
                <w:rFonts w:ascii="Times New Roman" w:hAnsi="Times New Roman"/>
                <w:color w:val="000000"/>
              </w:rPr>
              <w:t>2. Број повратака деце жртава који су координисани од стране Центра за заштиту жртава трговине људима и реализовани у сарадњи са органом старатељства, амбасадама и полицијом, и пружаоцима услуга смештаја када је то потребно</w:t>
            </w:r>
          </w:p>
        </w:tc>
      </w:tr>
      <w:tr w:rsidR="00574FA5" w:rsidRPr="009B6989" w:rsidTr="00E7594F">
        <w:trPr>
          <w:trHeight w:val="980"/>
        </w:trPr>
        <w:tc>
          <w:tcPr>
            <w:tcW w:w="1350" w:type="dxa"/>
            <w:shd w:val="clear" w:color="auto" w:fill="auto"/>
            <w:noWrap/>
            <w:vAlign w:val="center"/>
            <w:hideMark/>
          </w:tcPr>
          <w:p w:rsidR="00574FA5" w:rsidRPr="009B6989" w:rsidRDefault="00574FA5" w:rsidP="00FF4636">
            <w:pPr>
              <w:spacing w:after="0" w:line="240" w:lineRule="auto"/>
              <w:rPr>
                <w:rFonts w:ascii="Times New Roman" w:hAnsi="Times New Roman"/>
              </w:rPr>
            </w:pPr>
            <w:r w:rsidRPr="009B6989">
              <w:rPr>
                <w:rFonts w:ascii="Times New Roman" w:hAnsi="Times New Roman"/>
              </w:rPr>
              <w:t>5.2.</w:t>
            </w:r>
            <w:r w:rsidR="00F52754">
              <w:rPr>
                <w:rFonts w:ascii="Times New Roman" w:hAnsi="Times New Roman"/>
              </w:rPr>
              <w:t>2</w:t>
            </w:r>
            <w:r w:rsidRPr="009B6989">
              <w:rPr>
                <w:rFonts w:ascii="Times New Roman" w:hAnsi="Times New Roman"/>
              </w:rPr>
              <w:t>.</w:t>
            </w:r>
          </w:p>
        </w:tc>
        <w:tc>
          <w:tcPr>
            <w:tcW w:w="3240" w:type="dxa"/>
            <w:shd w:val="clear" w:color="auto" w:fill="auto"/>
            <w:hideMark/>
          </w:tcPr>
          <w:p w:rsidR="00574FA5" w:rsidRDefault="00574FA5" w:rsidP="006A5D7E">
            <w:pPr>
              <w:spacing w:after="0" w:line="240" w:lineRule="auto"/>
              <w:rPr>
                <w:rFonts w:ascii="Times New Roman" w:hAnsi="Times New Roman"/>
              </w:rPr>
            </w:pPr>
            <w:r w:rsidRPr="009B6989">
              <w:rPr>
                <w:rFonts w:ascii="Times New Roman" w:hAnsi="Times New Roman"/>
              </w:rPr>
              <w:t>Подизати капацитете за ургентно збрињавање деце жртава трговине људима као и програме специјализованог хранитељства за децу жртве</w:t>
            </w:r>
          </w:p>
          <w:p w:rsidR="007B552B" w:rsidRDefault="007B552B" w:rsidP="007B552B">
            <w:pPr>
              <w:spacing w:line="240" w:lineRule="auto"/>
              <w:rPr>
                <w:sz w:val="20"/>
                <w:szCs w:val="20"/>
              </w:rPr>
            </w:pPr>
          </w:p>
          <w:p w:rsidR="007B552B" w:rsidRPr="009B6989" w:rsidRDefault="007B552B" w:rsidP="00E44258">
            <w:pPr>
              <w:spacing w:line="240" w:lineRule="auto"/>
              <w:rPr>
                <w:rFonts w:ascii="Times New Roman" w:hAnsi="Times New Roman"/>
              </w:rPr>
            </w:pPr>
          </w:p>
        </w:tc>
        <w:tc>
          <w:tcPr>
            <w:tcW w:w="1630" w:type="dxa"/>
            <w:shd w:val="clear" w:color="auto" w:fill="auto"/>
            <w:hideMark/>
          </w:tcPr>
          <w:p w:rsidR="00574FA5" w:rsidRPr="00B56059" w:rsidRDefault="00574FA5" w:rsidP="006A5D7E">
            <w:pPr>
              <w:spacing w:after="0" w:line="240" w:lineRule="auto"/>
              <w:rPr>
                <w:rFonts w:ascii="Times New Roman" w:hAnsi="Times New Roman"/>
              </w:rPr>
            </w:pPr>
            <w:r w:rsidRPr="009B6989">
              <w:rPr>
                <w:rFonts w:ascii="Times New Roman" w:hAnsi="Times New Roman"/>
              </w:rPr>
              <w:t>2019-2020</w:t>
            </w:r>
            <w:r w:rsidR="00B56059">
              <w:rPr>
                <w:rFonts w:ascii="Times New Roman" w:hAnsi="Times New Roman"/>
              </w:rPr>
              <w:t>. година</w:t>
            </w:r>
          </w:p>
        </w:tc>
        <w:tc>
          <w:tcPr>
            <w:tcW w:w="2410" w:type="dxa"/>
            <w:shd w:val="clear" w:color="auto" w:fill="auto"/>
            <w:hideMark/>
          </w:tcPr>
          <w:p w:rsidR="00B56059" w:rsidRDefault="00B56059" w:rsidP="00E166A8">
            <w:pPr>
              <w:spacing w:after="0" w:line="240" w:lineRule="auto"/>
              <w:rPr>
                <w:rFonts w:ascii="Times New Roman" w:hAnsi="Times New Roman"/>
              </w:rPr>
            </w:pPr>
          </w:p>
          <w:p w:rsidR="00B56059" w:rsidRDefault="00B56059" w:rsidP="00E166A8">
            <w:pPr>
              <w:spacing w:after="0" w:line="240" w:lineRule="auto"/>
              <w:rPr>
                <w:rFonts w:ascii="Times New Roman" w:hAnsi="Times New Roman"/>
              </w:rPr>
            </w:pPr>
            <w:r>
              <w:rPr>
                <w:rFonts w:ascii="Times New Roman" w:hAnsi="Times New Roman"/>
              </w:rPr>
              <w:t>2019. година</w:t>
            </w:r>
          </w:p>
          <w:p w:rsidR="00E166A8" w:rsidRDefault="00E166A8" w:rsidP="00E166A8">
            <w:pPr>
              <w:spacing w:after="0" w:line="240" w:lineRule="auto"/>
              <w:rPr>
                <w:rFonts w:ascii="Times New Roman" w:hAnsi="Times New Roman"/>
              </w:rPr>
            </w:pPr>
            <w:r w:rsidRPr="00DB4272">
              <w:rPr>
                <w:rFonts w:ascii="Times New Roman" w:hAnsi="Times New Roman"/>
              </w:rPr>
              <w:t xml:space="preserve">2.000.000 РСД </w:t>
            </w:r>
          </w:p>
          <w:p w:rsidR="00B56059" w:rsidRDefault="00B56059" w:rsidP="00E166A8">
            <w:pPr>
              <w:spacing w:after="0" w:line="240" w:lineRule="auto"/>
              <w:rPr>
                <w:rFonts w:ascii="Times New Roman" w:hAnsi="Times New Roman"/>
              </w:rPr>
            </w:pPr>
          </w:p>
          <w:p w:rsidR="00B56059" w:rsidRPr="00B56059" w:rsidRDefault="00B56059" w:rsidP="00E166A8">
            <w:pPr>
              <w:spacing w:after="0" w:line="240" w:lineRule="auto"/>
              <w:rPr>
                <w:rFonts w:ascii="Times New Roman" w:hAnsi="Times New Roman"/>
              </w:rPr>
            </w:pPr>
            <w:r>
              <w:rPr>
                <w:rFonts w:ascii="Times New Roman" w:hAnsi="Times New Roman"/>
              </w:rPr>
              <w:t>2020. година</w:t>
            </w:r>
          </w:p>
          <w:p w:rsidR="00E166A8" w:rsidRPr="00E166A8" w:rsidRDefault="00E166A8" w:rsidP="00B56059">
            <w:pPr>
              <w:spacing w:after="0" w:line="240" w:lineRule="auto"/>
              <w:rPr>
                <w:rFonts w:ascii="Times New Roman" w:hAnsi="Times New Roman"/>
                <w:color w:val="FF0000"/>
              </w:rPr>
            </w:pPr>
            <w:r w:rsidRPr="00DB4272">
              <w:rPr>
                <w:rFonts w:ascii="Times New Roman" w:hAnsi="Times New Roman"/>
              </w:rPr>
              <w:t xml:space="preserve">2.000.000 РСД </w:t>
            </w:r>
          </w:p>
        </w:tc>
        <w:tc>
          <w:tcPr>
            <w:tcW w:w="2078" w:type="dxa"/>
            <w:shd w:val="clear" w:color="auto" w:fill="auto"/>
            <w:hideMark/>
          </w:tcPr>
          <w:p w:rsidR="00CC76FA" w:rsidRPr="007B552B" w:rsidRDefault="00CC76FA" w:rsidP="006A5D7E">
            <w:pPr>
              <w:spacing w:after="0" w:line="240" w:lineRule="auto"/>
              <w:rPr>
                <w:rFonts w:ascii="Times New Roman" w:hAnsi="Times New Roman"/>
                <w:strike/>
                <w:color w:val="FF0000"/>
              </w:rPr>
            </w:pPr>
          </w:p>
          <w:p w:rsidR="00CC76FA" w:rsidRPr="007B552B" w:rsidRDefault="00CC76FA" w:rsidP="006A5D7E">
            <w:pPr>
              <w:spacing w:after="0" w:line="240" w:lineRule="auto"/>
              <w:rPr>
                <w:rFonts w:ascii="Times New Roman" w:hAnsi="Times New Roman"/>
                <w:strike/>
                <w:color w:val="FF0000"/>
              </w:rPr>
            </w:pPr>
          </w:p>
        </w:tc>
        <w:tc>
          <w:tcPr>
            <w:tcW w:w="1985" w:type="dxa"/>
            <w:shd w:val="clear" w:color="auto" w:fill="auto"/>
            <w:hideMark/>
          </w:tcPr>
          <w:p w:rsidR="00CF16A1" w:rsidRDefault="00836080" w:rsidP="00F200B9">
            <w:pPr>
              <w:spacing w:after="0" w:line="240" w:lineRule="auto"/>
              <w:rPr>
                <w:rFonts w:ascii="Times New Roman" w:hAnsi="Times New Roman"/>
                <w:b/>
                <w:color w:val="000000"/>
              </w:rPr>
            </w:pPr>
            <w:r w:rsidRPr="0096777C">
              <w:rPr>
                <w:rFonts w:ascii="Times New Roman" w:hAnsi="Times New Roman"/>
                <w:b/>
                <w:color w:val="000000"/>
              </w:rPr>
              <w:t>Центар за заштиту жртава трговине људима,</w:t>
            </w:r>
          </w:p>
          <w:p w:rsidR="00CF16A1" w:rsidRDefault="006E720E" w:rsidP="00F200B9">
            <w:pPr>
              <w:spacing w:after="0" w:line="240" w:lineRule="auto"/>
              <w:rPr>
                <w:rFonts w:ascii="Times New Roman" w:hAnsi="Times New Roman"/>
              </w:rPr>
            </w:pPr>
            <w:r w:rsidRPr="008E6116">
              <w:rPr>
                <w:rFonts w:ascii="Times New Roman" w:hAnsi="Times New Roman"/>
              </w:rPr>
              <w:t>Ц</w:t>
            </w:r>
            <w:r w:rsidR="00836080" w:rsidRPr="008E6116">
              <w:rPr>
                <w:rFonts w:ascii="Times New Roman" w:hAnsi="Times New Roman"/>
              </w:rPr>
              <w:t>ентри за социјални рад, Центар за породични смештај и усвојење</w:t>
            </w:r>
            <w:r w:rsidR="00A64590" w:rsidRPr="008E6116">
              <w:rPr>
                <w:rFonts w:ascii="Times New Roman" w:hAnsi="Times New Roman"/>
              </w:rPr>
              <w:t xml:space="preserve"> Београд,</w:t>
            </w:r>
          </w:p>
          <w:p w:rsidR="00574FA5" w:rsidRPr="00970C6F" w:rsidRDefault="00836080" w:rsidP="00F200B9">
            <w:pPr>
              <w:spacing w:after="0" w:line="240" w:lineRule="auto"/>
              <w:rPr>
                <w:rFonts w:ascii="Times New Roman" w:hAnsi="Times New Roman"/>
                <w:strike/>
              </w:rPr>
            </w:pPr>
            <w:r>
              <w:rPr>
                <w:rFonts w:ascii="Times New Roman" w:hAnsi="Times New Roman"/>
                <w:color w:val="000000"/>
              </w:rPr>
              <w:t xml:space="preserve">Комесаријат за </w:t>
            </w:r>
            <w:r>
              <w:rPr>
                <w:rFonts w:ascii="Times New Roman" w:hAnsi="Times New Roman"/>
                <w:color w:val="000000"/>
              </w:rPr>
              <w:lastRenderedPageBreak/>
              <w:t>избеглице и миграције</w:t>
            </w:r>
            <w:r w:rsidR="00970C6F">
              <w:rPr>
                <w:rFonts w:ascii="Times New Roman" w:hAnsi="Times New Roman"/>
                <w:color w:val="000000"/>
              </w:rPr>
              <w:t xml:space="preserve"> и партнери</w:t>
            </w:r>
          </w:p>
        </w:tc>
        <w:tc>
          <w:tcPr>
            <w:tcW w:w="2427" w:type="dxa"/>
            <w:shd w:val="clear" w:color="auto" w:fill="auto"/>
            <w:hideMark/>
          </w:tcPr>
          <w:p w:rsidR="00574FA5" w:rsidRPr="00CF16A1" w:rsidRDefault="00574FA5" w:rsidP="00757257">
            <w:pPr>
              <w:spacing w:after="0" w:line="240" w:lineRule="auto"/>
              <w:ind w:left="223" w:hanging="223"/>
              <w:rPr>
                <w:rFonts w:ascii="Times New Roman" w:hAnsi="Times New Roman"/>
              </w:rPr>
            </w:pPr>
            <w:r w:rsidRPr="009B6989">
              <w:rPr>
                <w:rFonts w:ascii="Times New Roman" w:hAnsi="Times New Roman"/>
              </w:rPr>
              <w:lastRenderedPageBreak/>
              <w:t>1. Број збринутих дечака и девојчица (потенцијалних) жртава трговине људима</w:t>
            </w:r>
            <w:r w:rsidR="00CF16A1">
              <w:rPr>
                <w:rFonts w:ascii="Times New Roman" w:hAnsi="Times New Roman"/>
              </w:rPr>
              <w:t>;</w:t>
            </w:r>
          </w:p>
          <w:p w:rsidR="00574FA5" w:rsidRPr="00CF16A1" w:rsidRDefault="0072059B" w:rsidP="0072059B">
            <w:pPr>
              <w:spacing w:after="0" w:line="240" w:lineRule="auto"/>
              <w:ind w:left="223" w:hanging="223"/>
              <w:rPr>
                <w:rFonts w:ascii="Times New Roman" w:hAnsi="Times New Roman"/>
              </w:rPr>
            </w:pPr>
            <w:r>
              <w:rPr>
                <w:rFonts w:ascii="Times New Roman" w:hAnsi="Times New Roman"/>
                <w:color w:val="000000"/>
              </w:rPr>
              <w:t>2.</w:t>
            </w:r>
            <w:r w:rsidR="00574FA5" w:rsidRPr="009B6989">
              <w:rPr>
                <w:rFonts w:ascii="Times New Roman" w:hAnsi="Times New Roman"/>
                <w:color w:val="000000"/>
              </w:rPr>
              <w:t xml:space="preserve"> Обучено 20 хранитељских породица широм Републике Србије које су оспособљене за прихват деце </w:t>
            </w:r>
            <w:r w:rsidR="00574FA5" w:rsidRPr="009B6989">
              <w:rPr>
                <w:rFonts w:ascii="Times New Roman" w:hAnsi="Times New Roman"/>
                <w:color w:val="000000"/>
              </w:rPr>
              <w:lastRenderedPageBreak/>
              <w:t>жртава трговине људима</w:t>
            </w:r>
            <w:r w:rsidR="00CF16A1">
              <w:rPr>
                <w:rFonts w:ascii="Times New Roman" w:hAnsi="Times New Roman"/>
                <w:color w:val="000000"/>
              </w:rPr>
              <w:t>;</w:t>
            </w:r>
          </w:p>
          <w:p w:rsidR="00574FA5" w:rsidRPr="00CF16A1" w:rsidRDefault="0072059B" w:rsidP="00757257">
            <w:pPr>
              <w:spacing w:after="0" w:line="240" w:lineRule="auto"/>
              <w:ind w:left="223" w:hanging="223"/>
              <w:rPr>
                <w:rFonts w:ascii="Times New Roman" w:hAnsi="Times New Roman"/>
                <w:color w:val="000000"/>
              </w:rPr>
            </w:pPr>
            <w:r>
              <w:rPr>
                <w:rFonts w:ascii="Times New Roman" w:hAnsi="Times New Roman"/>
                <w:color w:val="000000"/>
              </w:rPr>
              <w:t>3</w:t>
            </w:r>
            <w:r w:rsidR="00872FB1" w:rsidRPr="009B6989">
              <w:rPr>
                <w:rFonts w:ascii="Times New Roman" w:hAnsi="Times New Roman"/>
                <w:color w:val="000000"/>
              </w:rPr>
              <w:t xml:space="preserve">. </w:t>
            </w:r>
            <w:r w:rsidR="00574FA5" w:rsidRPr="009B6989">
              <w:rPr>
                <w:rFonts w:ascii="Times New Roman" w:hAnsi="Times New Roman"/>
                <w:color w:val="000000"/>
              </w:rPr>
              <w:t>Обучено 10 храни</w:t>
            </w:r>
            <w:r w:rsidR="00297DC1">
              <w:rPr>
                <w:rFonts w:ascii="Times New Roman" w:hAnsi="Times New Roman"/>
                <w:color w:val="000000"/>
              </w:rPr>
              <w:t>тељских породица за прихват малолетних</w:t>
            </w:r>
            <w:r w:rsidR="00574FA5" w:rsidRPr="009B6989">
              <w:rPr>
                <w:rFonts w:ascii="Times New Roman" w:hAnsi="Times New Roman"/>
                <w:color w:val="000000"/>
              </w:rPr>
              <w:t xml:space="preserve"> миграната без пратње</w:t>
            </w:r>
            <w:r w:rsidR="00CF16A1">
              <w:rPr>
                <w:rFonts w:ascii="Times New Roman" w:hAnsi="Times New Roman"/>
                <w:color w:val="000000"/>
              </w:rPr>
              <w:t>;</w:t>
            </w:r>
          </w:p>
          <w:p w:rsidR="00574FA5" w:rsidRPr="009B6989" w:rsidRDefault="0072059B" w:rsidP="00757257">
            <w:pPr>
              <w:spacing w:after="0" w:line="240" w:lineRule="auto"/>
              <w:ind w:left="223" w:hanging="223"/>
              <w:rPr>
                <w:rFonts w:ascii="Times New Roman" w:hAnsi="Times New Roman"/>
                <w:color w:val="000000"/>
              </w:rPr>
            </w:pPr>
            <w:r>
              <w:rPr>
                <w:rFonts w:ascii="Times New Roman" w:hAnsi="Times New Roman"/>
                <w:color w:val="000000"/>
              </w:rPr>
              <w:t>4</w:t>
            </w:r>
            <w:r w:rsidR="00574FA5" w:rsidRPr="009B6989">
              <w:rPr>
                <w:rFonts w:ascii="Times New Roman" w:hAnsi="Times New Roman"/>
                <w:color w:val="000000"/>
              </w:rPr>
              <w:t>. Обучено 20 стручњака у прихватилиштима и установама за децу за рад са децом жртвама трговине људима</w:t>
            </w:r>
          </w:p>
        </w:tc>
      </w:tr>
    </w:tbl>
    <w:p w:rsidR="00BE4DFE" w:rsidRPr="00972244" w:rsidRDefault="00BE4DFE">
      <w:pPr>
        <w:rPr>
          <w:rFonts w:ascii="Times New Roman" w:hAnsi="Times New Roman"/>
        </w:rPr>
      </w:pPr>
    </w:p>
    <w:p w:rsidR="00972244" w:rsidRDefault="00D70AC4" w:rsidP="00D70AC4">
      <w:pPr>
        <w:pStyle w:val="Footer"/>
        <w:tabs>
          <w:tab w:val="left" w:pos="1134"/>
        </w:tabs>
        <w:spacing w:before="120" w:line="264" w:lineRule="auto"/>
        <w:jc w:val="left"/>
        <w:rPr>
          <w:rFonts w:ascii="Times New Roman" w:hAnsi="Times New Roman"/>
          <w:sz w:val="24"/>
          <w:szCs w:val="24"/>
          <w:lang w:val="sr-Cyrl-CS"/>
        </w:rPr>
      </w:pPr>
      <w:r>
        <w:rPr>
          <w:rFonts w:ascii="Times New Roman" w:hAnsi="Times New Roman"/>
          <w:sz w:val="24"/>
          <w:szCs w:val="24"/>
        </w:rPr>
        <w:tab/>
      </w:r>
      <w:r w:rsidR="00673871">
        <w:rPr>
          <w:rFonts w:ascii="Times New Roman" w:hAnsi="Times New Roman"/>
          <w:sz w:val="24"/>
          <w:szCs w:val="24"/>
        </w:rPr>
        <w:t>Овај акциони план објавити на интернет страници Владе, на порталу е-Управа</w:t>
      </w:r>
      <w:r w:rsidR="00913C48">
        <w:rPr>
          <w:rFonts w:ascii="Times New Roman" w:hAnsi="Times New Roman"/>
          <w:sz w:val="24"/>
          <w:szCs w:val="24"/>
        </w:rPr>
        <w:t xml:space="preserve">, </w:t>
      </w:r>
      <w:r w:rsidR="00673871">
        <w:rPr>
          <w:rFonts w:ascii="Times New Roman" w:hAnsi="Times New Roman"/>
          <w:sz w:val="24"/>
          <w:szCs w:val="24"/>
        </w:rPr>
        <w:t>на интернет страници Министа</w:t>
      </w:r>
      <w:r w:rsidR="00913C48">
        <w:rPr>
          <w:rFonts w:ascii="Times New Roman" w:hAnsi="Times New Roman"/>
          <w:sz w:val="24"/>
          <w:szCs w:val="24"/>
        </w:rPr>
        <w:t>рс</w:t>
      </w:r>
      <w:r w:rsidR="00673871">
        <w:rPr>
          <w:rFonts w:ascii="Times New Roman" w:hAnsi="Times New Roman"/>
          <w:sz w:val="24"/>
          <w:szCs w:val="24"/>
        </w:rPr>
        <w:t>тва унутрашњих послова</w:t>
      </w:r>
      <w:r w:rsidR="00913C48">
        <w:rPr>
          <w:rFonts w:ascii="Times New Roman" w:hAnsi="Times New Roman"/>
          <w:sz w:val="24"/>
          <w:szCs w:val="24"/>
        </w:rPr>
        <w:t xml:space="preserve"> и у</w:t>
      </w:r>
      <w:r w:rsidR="00972244">
        <w:rPr>
          <w:rFonts w:ascii="Times New Roman" w:hAnsi="Times New Roman"/>
          <w:sz w:val="24"/>
          <w:szCs w:val="24"/>
          <w:lang w:val="sr-Cyrl-CS"/>
        </w:rPr>
        <w:t xml:space="preserve"> „Службеном гласнику Републике Србије”.</w:t>
      </w:r>
    </w:p>
    <w:p w:rsidR="00972244" w:rsidRPr="00113B14" w:rsidRDefault="00972244" w:rsidP="00972244">
      <w:pPr>
        <w:tabs>
          <w:tab w:val="left" w:pos="7260"/>
        </w:tabs>
        <w:rPr>
          <w:rFonts w:ascii="Times New Roman" w:eastAsia="SimSun" w:hAnsi="Times New Roman"/>
          <w:lang w:val="sr-Cyrl-CS" w:eastAsia="zh-CN"/>
        </w:rPr>
      </w:pPr>
    </w:p>
    <w:p w:rsidR="00D70AC4" w:rsidRPr="00D70AC4" w:rsidRDefault="00D70AC4" w:rsidP="00D70AC4">
      <w:pPr>
        <w:tabs>
          <w:tab w:val="left" w:pos="1134"/>
        </w:tabs>
        <w:rPr>
          <w:rFonts w:ascii="Times New Roman" w:eastAsia="Times New Roman" w:hAnsi="Times New Roman"/>
          <w:sz w:val="24"/>
          <w:szCs w:val="24"/>
          <w:lang w:val="sr-Cyrl-CS"/>
        </w:rPr>
      </w:pPr>
      <w:r>
        <w:rPr>
          <w:rFonts w:ascii="Times New Roman" w:eastAsia="SimSun" w:hAnsi="Times New Roman"/>
          <w:b/>
          <w:lang w:val="sr-Cyrl-CS" w:eastAsia="zh-CN"/>
        </w:rPr>
        <w:tab/>
      </w:r>
      <w:r w:rsidRPr="00D70AC4">
        <w:rPr>
          <w:rFonts w:ascii="Times New Roman" w:eastAsia="Times New Roman" w:hAnsi="Times New Roman"/>
          <w:sz w:val="24"/>
          <w:szCs w:val="24"/>
          <w:lang w:val="sr-Cyrl-CS"/>
        </w:rPr>
        <w:t xml:space="preserve">05 Број: </w:t>
      </w:r>
      <w:r>
        <w:rPr>
          <w:rFonts w:ascii="Times New Roman" w:eastAsia="Times New Roman" w:hAnsi="Times New Roman"/>
          <w:sz w:val="24"/>
          <w:szCs w:val="24"/>
          <w:lang w:val="sr-Latn-RS"/>
        </w:rPr>
        <w:t>021</w:t>
      </w:r>
      <w:r w:rsidRPr="00D70AC4">
        <w:rPr>
          <w:rFonts w:ascii="Times New Roman" w:eastAsia="Times New Roman" w:hAnsi="Times New Roman"/>
          <w:sz w:val="24"/>
          <w:szCs w:val="24"/>
          <w:lang w:val="sr-Cyrl-CS"/>
        </w:rPr>
        <w:t>-</w:t>
      </w:r>
      <w:r>
        <w:rPr>
          <w:rFonts w:ascii="Times New Roman" w:eastAsia="Times New Roman" w:hAnsi="Times New Roman"/>
          <w:sz w:val="24"/>
          <w:szCs w:val="24"/>
          <w:lang w:val="sr-Latn-RS"/>
        </w:rPr>
        <w:t>5508</w:t>
      </w:r>
      <w:r w:rsidRPr="00D70AC4">
        <w:rPr>
          <w:rFonts w:ascii="Times New Roman" w:eastAsia="Times New Roman" w:hAnsi="Times New Roman"/>
          <w:sz w:val="24"/>
          <w:szCs w:val="24"/>
          <w:lang w:val="sr-Cyrl-RS"/>
        </w:rPr>
        <w:t>/</w:t>
      </w:r>
      <w:r w:rsidRPr="00D70AC4">
        <w:rPr>
          <w:rFonts w:ascii="Times New Roman" w:eastAsia="Times New Roman" w:hAnsi="Times New Roman"/>
          <w:sz w:val="24"/>
          <w:szCs w:val="24"/>
          <w:lang w:val="sr-Cyrl-CS"/>
        </w:rPr>
        <w:t>2019</w:t>
      </w:r>
    </w:p>
    <w:p w:rsidR="00D70AC4" w:rsidRPr="00D70AC4" w:rsidRDefault="00D70AC4" w:rsidP="00D70AC4">
      <w:pPr>
        <w:tabs>
          <w:tab w:val="left" w:pos="1134"/>
        </w:tabs>
        <w:spacing w:after="0" w:line="240" w:lineRule="auto"/>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ab/>
      </w:r>
      <w:r w:rsidRPr="00D70AC4">
        <w:rPr>
          <w:rFonts w:ascii="Times New Roman" w:eastAsia="Times New Roman" w:hAnsi="Times New Roman"/>
          <w:sz w:val="24"/>
          <w:szCs w:val="24"/>
          <w:lang w:val="sr-Cyrl-CS"/>
        </w:rPr>
        <w:t>У Београду, 11. јула 2019. године</w:t>
      </w:r>
    </w:p>
    <w:p w:rsidR="00D70AC4" w:rsidRDefault="00D70AC4" w:rsidP="00D70AC4">
      <w:pPr>
        <w:tabs>
          <w:tab w:val="left" w:pos="1418"/>
        </w:tabs>
        <w:spacing w:after="0" w:line="240" w:lineRule="auto"/>
        <w:jc w:val="both"/>
        <w:rPr>
          <w:rFonts w:ascii="Times New Roman" w:eastAsia="Times New Roman" w:hAnsi="Times New Roman"/>
          <w:sz w:val="24"/>
          <w:szCs w:val="24"/>
          <w:lang w:val="sr-Cyrl-CS"/>
        </w:rPr>
      </w:pPr>
    </w:p>
    <w:p w:rsidR="00D70AC4" w:rsidRPr="00D70AC4" w:rsidRDefault="00D70AC4" w:rsidP="00D70AC4">
      <w:pPr>
        <w:tabs>
          <w:tab w:val="left" w:pos="1418"/>
        </w:tabs>
        <w:spacing w:after="0" w:line="240" w:lineRule="auto"/>
        <w:jc w:val="both"/>
        <w:rPr>
          <w:rFonts w:ascii="Times New Roman" w:eastAsia="Times New Roman" w:hAnsi="Times New Roman"/>
          <w:sz w:val="24"/>
          <w:szCs w:val="24"/>
          <w:lang w:val="sr-Cyrl-CS"/>
        </w:rPr>
      </w:pPr>
    </w:p>
    <w:p w:rsidR="00D70AC4" w:rsidRPr="00D70AC4" w:rsidRDefault="00D70AC4" w:rsidP="00D70AC4">
      <w:pPr>
        <w:tabs>
          <w:tab w:val="left" w:pos="1418"/>
        </w:tabs>
        <w:spacing w:after="0" w:line="240" w:lineRule="auto"/>
        <w:jc w:val="center"/>
        <w:outlineLvl w:val="0"/>
        <w:rPr>
          <w:rFonts w:ascii="Times New Roman" w:eastAsia="Times New Roman" w:hAnsi="Times New Roman"/>
          <w:sz w:val="24"/>
          <w:szCs w:val="24"/>
          <w:lang w:val="sr-Cyrl-CS"/>
        </w:rPr>
      </w:pPr>
      <w:r w:rsidRPr="00D70AC4">
        <w:rPr>
          <w:rFonts w:ascii="Times New Roman" w:eastAsia="Times New Roman" w:hAnsi="Times New Roman"/>
          <w:sz w:val="24"/>
          <w:szCs w:val="24"/>
          <w:lang w:val="sr-Cyrl-CS"/>
        </w:rPr>
        <w:t>В Л А Д А</w:t>
      </w:r>
    </w:p>
    <w:p w:rsidR="00D70AC4" w:rsidRPr="00D70AC4" w:rsidRDefault="00D70AC4" w:rsidP="00D70AC4">
      <w:pPr>
        <w:tabs>
          <w:tab w:val="left" w:pos="1418"/>
        </w:tabs>
        <w:spacing w:after="0" w:line="240" w:lineRule="auto"/>
        <w:jc w:val="center"/>
        <w:outlineLvl w:val="0"/>
        <w:rPr>
          <w:rFonts w:ascii="Times New Roman" w:eastAsia="Times New Roman" w:hAnsi="Times New Roman"/>
          <w:sz w:val="24"/>
          <w:szCs w:val="24"/>
          <w:lang w:val="sr-Cyrl-CS"/>
        </w:rPr>
      </w:pPr>
    </w:p>
    <w:tbl>
      <w:tblPr>
        <w:tblW w:w="14425" w:type="dxa"/>
        <w:tblLayout w:type="fixed"/>
        <w:tblLook w:val="0000" w:firstRow="0" w:lastRow="0" w:firstColumn="0" w:lastColumn="0" w:noHBand="0" w:noVBand="0"/>
      </w:tblPr>
      <w:tblGrid>
        <w:gridCol w:w="7212"/>
        <w:gridCol w:w="7213"/>
      </w:tblGrid>
      <w:tr w:rsidR="00D70AC4" w:rsidRPr="00D70AC4" w:rsidTr="00D70AC4">
        <w:tc>
          <w:tcPr>
            <w:tcW w:w="7212" w:type="dxa"/>
          </w:tcPr>
          <w:p w:rsidR="00D70AC4" w:rsidRPr="00D70AC4" w:rsidRDefault="00D70AC4" w:rsidP="00F8416E">
            <w:pPr>
              <w:tabs>
                <w:tab w:val="left" w:pos="1418"/>
              </w:tabs>
              <w:spacing w:after="0" w:line="240" w:lineRule="auto"/>
              <w:jc w:val="center"/>
              <w:rPr>
                <w:rFonts w:ascii="Times New Roman" w:eastAsia="Times New Roman" w:hAnsi="Times New Roman"/>
                <w:sz w:val="24"/>
                <w:szCs w:val="24"/>
                <w:lang w:val="ru-RU"/>
              </w:rPr>
            </w:pPr>
          </w:p>
        </w:tc>
        <w:tc>
          <w:tcPr>
            <w:tcW w:w="7213" w:type="dxa"/>
          </w:tcPr>
          <w:p w:rsidR="00D70AC4" w:rsidRDefault="00D70AC4" w:rsidP="00D70AC4">
            <w:pPr>
              <w:tabs>
                <w:tab w:val="left" w:pos="1418"/>
              </w:tabs>
              <w:spacing w:after="0" w:line="240" w:lineRule="auto"/>
              <w:jc w:val="center"/>
              <w:rPr>
                <w:rFonts w:ascii="Times New Roman" w:eastAsia="Times New Roman" w:hAnsi="Times New Roman"/>
                <w:sz w:val="24"/>
                <w:szCs w:val="24"/>
                <w:lang w:val="ru-RU"/>
              </w:rPr>
            </w:pPr>
          </w:p>
          <w:p w:rsidR="00D70AC4" w:rsidRPr="00D70AC4" w:rsidRDefault="00D70AC4" w:rsidP="00D70AC4">
            <w:pPr>
              <w:tabs>
                <w:tab w:val="left" w:pos="1418"/>
              </w:tabs>
              <w:spacing w:after="0" w:line="240" w:lineRule="auto"/>
              <w:jc w:val="center"/>
              <w:rPr>
                <w:rFonts w:ascii="Times New Roman" w:eastAsia="Times New Roman" w:hAnsi="Times New Roman"/>
                <w:sz w:val="24"/>
                <w:szCs w:val="24"/>
                <w:lang w:val="ru-RU"/>
              </w:rPr>
            </w:pPr>
            <w:r w:rsidRPr="00D70AC4">
              <w:rPr>
                <w:rFonts w:ascii="Times New Roman" w:eastAsia="Times New Roman" w:hAnsi="Times New Roman"/>
                <w:sz w:val="24"/>
                <w:szCs w:val="24"/>
                <w:lang w:val="ru-RU"/>
              </w:rPr>
              <w:t>ПРЕДСЕДНИК</w:t>
            </w:r>
          </w:p>
          <w:p w:rsidR="00D70AC4" w:rsidRPr="00D70AC4" w:rsidRDefault="00D70AC4" w:rsidP="00D70AC4">
            <w:pPr>
              <w:tabs>
                <w:tab w:val="left" w:pos="1418"/>
              </w:tabs>
              <w:spacing w:after="0" w:line="240" w:lineRule="auto"/>
              <w:jc w:val="both"/>
              <w:rPr>
                <w:rFonts w:ascii="Times New Roman" w:eastAsia="Times New Roman" w:hAnsi="Times New Roman"/>
                <w:sz w:val="24"/>
                <w:szCs w:val="24"/>
                <w:lang w:val="sr-Cyrl-CS"/>
              </w:rPr>
            </w:pPr>
          </w:p>
          <w:p w:rsidR="00D70AC4" w:rsidRPr="00D70AC4" w:rsidRDefault="00D70AC4" w:rsidP="00D70AC4">
            <w:pPr>
              <w:tabs>
                <w:tab w:val="left" w:pos="1418"/>
              </w:tabs>
              <w:spacing w:after="0" w:line="240" w:lineRule="auto"/>
              <w:jc w:val="both"/>
              <w:rPr>
                <w:rFonts w:ascii="Times New Roman" w:eastAsia="Times New Roman" w:hAnsi="Times New Roman"/>
                <w:sz w:val="24"/>
                <w:szCs w:val="24"/>
                <w:lang w:val="sr-Cyrl-CS"/>
              </w:rPr>
            </w:pPr>
          </w:p>
          <w:p w:rsidR="00D70AC4" w:rsidRPr="00D70AC4" w:rsidRDefault="00D70AC4" w:rsidP="00D70AC4">
            <w:pPr>
              <w:tabs>
                <w:tab w:val="center" w:pos="4680"/>
                <w:tab w:val="right" w:pos="9360"/>
              </w:tabs>
              <w:spacing w:after="0" w:line="240" w:lineRule="auto"/>
              <w:jc w:val="center"/>
              <w:rPr>
                <w:rFonts w:ascii="Times New Roman" w:eastAsia="Times New Roman" w:hAnsi="Times New Roman"/>
                <w:sz w:val="24"/>
                <w:szCs w:val="24"/>
                <w:lang w:val="ru-RU"/>
              </w:rPr>
            </w:pPr>
            <w:r>
              <w:rPr>
                <w:rFonts w:ascii="Times New Roman" w:eastAsia="Times New Roman" w:hAnsi="Times New Roman"/>
                <w:sz w:val="24"/>
                <w:szCs w:val="24"/>
                <w:lang w:val="ru-RU"/>
              </w:rPr>
              <w:t>Ана Брнабић</w:t>
            </w:r>
          </w:p>
        </w:tc>
      </w:tr>
    </w:tbl>
    <w:p w:rsidR="00972244" w:rsidRPr="00556F54" w:rsidRDefault="00972244" w:rsidP="00D70AC4"/>
    <w:sectPr w:rsidR="00972244" w:rsidRPr="00556F54" w:rsidSect="00D70AC4">
      <w:footerReference w:type="default" r:id="rId8"/>
      <w:pgSz w:w="15840" w:h="12240" w:orient="landscape" w:code="1"/>
      <w:pgMar w:top="360" w:right="1134" w:bottom="567" w:left="1134"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B6F" w:rsidRDefault="00862B6F" w:rsidP="00D70AC4">
      <w:pPr>
        <w:spacing w:after="0" w:line="240" w:lineRule="auto"/>
      </w:pPr>
      <w:r>
        <w:separator/>
      </w:r>
    </w:p>
  </w:endnote>
  <w:endnote w:type="continuationSeparator" w:id="0">
    <w:p w:rsidR="00862B6F" w:rsidRDefault="00862B6F" w:rsidP="00D7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204878301"/>
      <w:docPartObj>
        <w:docPartGallery w:val="Page Numbers (Bottom of Page)"/>
        <w:docPartUnique/>
      </w:docPartObj>
    </w:sdtPr>
    <w:sdtEndPr>
      <w:rPr>
        <w:noProof/>
      </w:rPr>
    </w:sdtEndPr>
    <w:sdtContent>
      <w:p w:rsidR="00D70AC4" w:rsidRPr="00D70AC4" w:rsidRDefault="00D70AC4">
        <w:pPr>
          <w:pStyle w:val="Footer"/>
          <w:jc w:val="center"/>
          <w:rPr>
            <w:rFonts w:ascii="Times New Roman" w:hAnsi="Times New Roman"/>
            <w:sz w:val="20"/>
            <w:szCs w:val="20"/>
          </w:rPr>
        </w:pPr>
        <w:r w:rsidRPr="00D70AC4">
          <w:rPr>
            <w:rFonts w:ascii="Times New Roman" w:hAnsi="Times New Roman"/>
            <w:sz w:val="20"/>
            <w:szCs w:val="20"/>
          </w:rPr>
          <w:fldChar w:fldCharType="begin"/>
        </w:r>
        <w:r w:rsidRPr="00D70AC4">
          <w:rPr>
            <w:rFonts w:ascii="Times New Roman" w:hAnsi="Times New Roman"/>
            <w:sz w:val="20"/>
            <w:szCs w:val="20"/>
          </w:rPr>
          <w:instrText xml:space="preserve"> PAGE   \* MERGEFORMAT </w:instrText>
        </w:r>
        <w:r w:rsidRPr="00D70AC4">
          <w:rPr>
            <w:rFonts w:ascii="Times New Roman" w:hAnsi="Times New Roman"/>
            <w:sz w:val="20"/>
            <w:szCs w:val="20"/>
          </w:rPr>
          <w:fldChar w:fldCharType="separate"/>
        </w:r>
        <w:r w:rsidR="00F31161">
          <w:rPr>
            <w:rFonts w:ascii="Times New Roman" w:hAnsi="Times New Roman"/>
            <w:noProof/>
            <w:sz w:val="20"/>
            <w:szCs w:val="20"/>
          </w:rPr>
          <w:t>2</w:t>
        </w:r>
        <w:r w:rsidRPr="00D70AC4">
          <w:rPr>
            <w:rFonts w:ascii="Times New Roman" w:hAnsi="Times New Roman"/>
            <w:noProof/>
            <w:sz w:val="20"/>
            <w:szCs w:val="20"/>
          </w:rPr>
          <w:fldChar w:fldCharType="end"/>
        </w:r>
      </w:p>
    </w:sdtContent>
  </w:sdt>
  <w:p w:rsidR="00D70AC4" w:rsidRDefault="00D70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B6F" w:rsidRDefault="00862B6F" w:rsidP="00D70AC4">
      <w:pPr>
        <w:spacing w:after="0" w:line="240" w:lineRule="auto"/>
      </w:pPr>
      <w:r>
        <w:separator/>
      </w:r>
    </w:p>
  </w:footnote>
  <w:footnote w:type="continuationSeparator" w:id="0">
    <w:p w:rsidR="00862B6F" w:rsidRDefault="00862B6F" w:rsidP="00D70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34AF"/>
    <w:multiLevelType w:val="hybridMultilevel"/>
    <w:tmpl w:val="0EBA43DA"/>
    <w:lvl w:ilvl="0" w:tplc="5AFAA236">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B1C96"/>
    <w:multiLevelType w:val="hybridMultilevel"/>
    <w:tmpl w:val="6FE6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5551A"/>
    <w:multiLevelType w:val="hybridMultilevel"/>
    <w:tmpl w:val="0DF82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75F1C"/>
    <w:multiLevelType w:val="hybridMultilevel"/>
    <w:tmpl w:val="5EC4036A"/>
    <w:lvl w:ilvl="0" w:tplc="3DE01EE6">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3954FC"/>
    <w:multiLevelType w:val="hybridMultilevel"/>
    <w:tmpl w:val="621A0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3590A"/>
    <w:multiLevelType w:val="hybridMultilevel"/>
    <w:tmpl w:val="397A585C"/>
    <w:lvl w:ilvl="0" w:tplc="3A94A45E">
      <w:start w:val="1"/>
      <w:numFmt w:val="upp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2A815DF2"/>
    <w:multiLevelType w:val="hybridMultilevel"/>
    <w:tmpl w:val="4B989934"/>
    <w:lvl w:ilvl="0" w:tplc="EEF00376">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431BF5"/>
    <w:multiLevelType w:val="hybridMultilevel"/>
    <w:tmpl w:val="275C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70AC4"/>
    <w:multiLevelType w:val="hybridMultilevel"/>
    <w:tmpl w:val="FD204D70"/>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4B627A"/>
    <w:multiLevelType w:val="hybridMultilevel"/>
    <w:tmpl w:val="C9288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C46E72"/>
    <w:multiLevelType w:val="hybridMultilevel"/>
    <w:tmpl w:val="61E61A7E"/>
    <w:lvl w:ilvl="0" w:tplc="97BC7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A34538"/>
    <w:multiLevelType w:val="hybridMultilevel"/>
    <w:tmpl w:val="7B807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7673E"/>
    <w:multiLevelType w:val="hybridMultilevel"/>
    <w:tmpl w:val="4B989934"/>
    <w:lvl w:ilvl="0" w:tplc="EEF00376">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E04485"/>
    <w:multiLevelType w:val="hybridMultilevel"/>
    <w:tmpl w:val="0DF82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939F1"/>
    <w:multiLevelType w:val="hybridMultilevel"/>
    <w:tmpl w:val="630AE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87202B"/>
    <w:multiLevelType w:val="hybridMultilevel"/>
    <w:tmpl w:val="D4AA0AA6"/>
    <w:lvl w:ilvl="0" w:tplc="7FC29FE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F456AF"/>
    <w:multiLevelType w:val="hybridMultilevel"/>
    <w:tmpl w:val="BB80C1AC"/>
    <w:lvl w:ilvl="0" w:tplc="E49499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F3604C"/>
    <w:multiLevelType w:val="hybridMultilevel"/>
    <w:tmpl w:val="A5D684A0"/>
    <w:lvl w:ilvl="0" w:tplc="7D522138">
      <w:start w:val="1"/>
      <w:numFmt w:val="decimal"/>
      <w:lvlText w:val="%1."/>
      <w:lvlJc w:val="left"/>
      <w:pPr>
        <w:ind w:left="311" w:hanging="360"/>
      </w:pPr>
      <w:rPr>
        <w:rFonts w:hint="default"/>
      </w:rPr>
    </w:lvl>
    <w:lvl w:ilvl="1" w:tplc="04090019" w:tentative="1">
      <w:start w:val="1"/>
      <w:numFmt w:val="lowerLetter"/>
      <w:lvlText w:val="%2."/>
      <w:lvlJc w:val="left"/>
      <w:pPr>
        <w:ind w:left="1031" w:hanging="360"/>
      </w:pPr>
    </w:lvl>
    <w:lvl w:ilvl="2" w:tplc="0409001B" w:tentative="1">
      <w:start w:val="1"/>
      <w:numFmt w:val="lowerRoman"/>
      <w:lvlText w:val="%3."/>
      <w:lvlJc w:val="right"/>
      <w:pPr>
        <w:ind w:left="1751" w:hanging="180"/>
      </w:pPr>
    </w:lvl>
    <w:lvl w:ilvl="3" w:tplc="0409000F" w:tentative="1">
      <w:start w:val="1"/>
      <w:numFmt w:val="decimal"/>
      <w:lvlText w:val="%4."/>
      <w:lvlJc w:val="left"/>
      <w:pPr>
        <w:ind w:left="2471" w:hanging="360"/>
      </w:pPr>
    </w:lvl>
    <w:lvl w:ilvl="4" w:tplc="04090019" w:tentative="1">
      <w:start w:val="1"/>
      <w:numFmt w:val="lowerLetter"/>
      <w:lvlText w:val="%5."/>
      <w:lvlJc w:val="left"/>
      <w:pPr>
        <w:ind w:left="3191" w:hanging="360"/>
      </w:pPr>
    </w:lvl>
    <w:lvl w:ilvl="5" w:tplc="0409001B" w:tentative="1">
      <w:start w:val="1"/>
      <w:numFmt w:val="lowerRoman"/>
      <w:lvlText w:val="%6."/>
      <w:lvlJc w:val="right"/>
      <w:pPr>
        <w:ind w:left="3911" w:hanging="180"/>
      </w:pPr>
    </w:lvl>
    <w:lvl w:ilvl="6" w:tplc="0409000F" w:tentative="1">
      <w:start w:val="1"/>
      <w:numFmt w:val="decimal"/>
      <w:lvlText w:val="%7."/>
      <w:lvlJc w:val="left"/>
      <w:pPr>
        <w:ind w:left="4631" w:hanging="360"/>
      </w:pPr>
    </w:lvl>
    <w:lvl w:ilvl="7" w:tplc="04090019" w:tentative="1">
      <w:start w:val="1"/>
      <w:numFmt w:val="lowerLetter"/>
      <w:lvlText w:val="%8."/>
      <w:lvlJc w:val="left"/>
      <w:pPr>
        <w:ind w:left="5351" w:hanging="360"/>
      </w:pPr>
    </w:lvl>
    <w:lvl w:ilvl="8" w:tplc="0409001B" w:tentative="1">
      <w:start w:val="1"/>
      <w:numFmt w:val="lowerRoman"/>
      <w:lvlText w:val="%9."/>
      <w:lvlJc w:val="right"/>
      <w:pPr>
        <w:ind w:left="6071" w:hanging="180"/>
      </w:pPr>
    </w:lvl>
  </w:abstractNum>
  <w:abstractNum w:abstractNumId="18" w15:restartNumberingAfterBreak="0">
    <w:nsid w:val="70791093"/>
    <w:multiLevelType w:val="hybridMultilevel"/>
    <w:tmpl w:val="607E5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D2077"/>
    <w:multiLevelType w:val="hybridMultilevel"/>
    <w:tmpl w:val="42F65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7B79CB"/>
    <w:multiLevelType w:val="hybridMultilevel"/>
    <w:tmpl w:val="275C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6"/>
  </w:num>
  <w:num w:numId="4">
    <w:abstractNumId w:val="6"/>
  </w:num>
  <w:num w:numId="5">
    <w:abstractNumId w:val="19"/>
  </w:num>
  <w:num w:numId="6">
    <w:abstractNumId w:val="18"/>
  </w:num>
  <w:num w:numId="7">
    <w:abstractNumId w:val="7"/>
  </w:num>
  <w:num w:numId="8">
    <w:abstractNumId w:val="20"/>
  </w:num>
  <w:num w:numId="9">
    <w:abstractNumId w:val="4"/>
  </w:num>
  <w:num w:numId="10">
    <w:abstractNumId w:val="11"/>
  </w:num>
  <w:num w:numId="11">
    <w:abstractNumId w:val="0"/>
  </w:num>
  <w:num w:numId="12">
    <w:abstractNumId w:val="17"/>
  </w:num>
  <w:num w:numId="13">
    <w:abstractNumId w:val="15"/>
  </w:num>
  <w:num w:numId="14">
    <w:abstractNumId w:val="8"/>
  </w:num>
  <w:num w:numId="15">
    <w:abstractNumId w:val="1"/>
  </w:num>
  <w:num w:numId="16">
    <w:abstractNumId w:val="2"/>
  </w:num>
  <w:num w:numId="17">
    <w:abstractNumId w:val="13"/>
  </w:num>
  <w:num w:numId="18">
    <w:abstractNumId w:val="3"/>
  </w:num>
  <w:num w:numId="19">
    <w:abstractNumId w:val="9"/>
  </w:num>
  <w:num w:numId="20">
    <w:abstractNumId w:val="1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tar Đurašković">
    <w15:presenceInfo w15:providerId="None" w15:userId="Mitar Đuraškovi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FA5"/>
    <w:rsid w:val="00000C08"/>
    <w:rsid w:val="000056D0"/>
    <w:rsid w:val="0001443E"/>
    <w:rsid w:val="000247FE"/>
    <w:rsid w:val="0002524D"/>
    <w:rsid w:val="00030496"/>
    <w:rsid w:val="0003482A"/>
    <w:rsid w:val="00042E0B"/>
    <w:rsid w:val="000448C9"/>
    <w:rsid w:val="00052BAB"/>
    <w:rsid w:val="00055240"/>
    <w:rsid w:val="00056B54"/>
    <w:rsid w:val="00056F61"/>
    <w:rsid w:val="00060398"/>
    <w:rsid w:val="0006197E"/>
    <w:rsid w:val="0006209D"/>
    <w:rsid w:val="00063B47"/>
    <w:rsid w:val="00065D41"/>
    <w:rsid w:val="0006618E"/>
    <w:rsid w:val="000708ED"/>
    <w:rsid w:val="00071C11"/>
    <w:rsid w:val="00071D04"/>
    <w:rsid w:val="000725EF"/>
    <w:rsid w:val="000727BE"/>
    <w:rsid w:val="00074C23"/>
    <w:rsid w:val="0008181E"/>
    <w:rsid w:val="00081B5F"/>
    <w:rsid w:val="00082E6C"/>
    <w:rsid w:val="00087512"/>
    <w:rsid w:val="000877C6"/>
    <w:rsid w:val="000918A7"/>
    <w:rsid w:val="00097408"/>
    <w:rsid w:val="000A6A2C"/>
    <w:rsid w:val="000A7CD2"/>
    <w:rsid w:val="000B2C4F"/>
    <w:rsid w:val="000B63C8"/>
    <w:rsid w:val="000C2C94"/>
    <w:rsid w:val="000C6BBE"/>
    <w:rsid w:val="000D1AC6"/>
    <w:rsid w:val="000D2A2E"/>
    <w:rsid w:val="000D59B3"/>
    <w:rsid w:val="000E476A"/>
    <w:rsid w:val="000F07B2"/>
    <w:rsid w:val="000F60A0"/>
    <w:rsid w:val="00102471"/>
    <w:rsid w:val="00102C85"/>
    <w:rsid w:val="00105088"/>
    <w:rsid w:val="00105FE4"/>
    <w:rsid w:val="001066F5"/>
    <w:rsid w:val="001119F0"/>
    <w:rsid w:val="00112F0F"/>
    <w:rsid w:val="00113B51"/>
    <w:rsid w:val="001152A6"/>
    <w:rsid w:val="001164D6"/>
    <w:rsid w:val="00122D8E"/>
    <w:rsid w:val="00126D23"/>
    <w:rsid w:val="001336C3"/>
    <w:rsid w:val="0013463A"/>
    <w:rsid w:val="00134F62"/>
    <w:rsid w:val="0013798C"/>
    <w:rsid w:val="0014050A"/>
    <w:rsid w:val="00142646"/>
    <w:rsid w:val="0014281E"/>
    <w:rsid w:val="00144AB7"/>
    <w:rsid w:val="001459F1"/>
    <w:rsid w:val="001526DB"/>
    <w:rsid w:val="0015296C"/>
    <w:rsid w:val="00157AD6"/>
    <w:rsid w:val="0016045C"/>
    <w:rsid w:val="00163C0A"/>
    <w:rsid w:val="00164BCB"/>
    <w:rsid w:val="001650F5"/>
    <w:rsid w:val="00170708"/>
    <w:rsid w:val="00173553"/>
    <w:rsid w:val="00177060"/>
    <w:rsid w:val="00177DB5"/>
    <w:rsid w:val="0018163E"/>
    <w:rsid w:val="00182597"/>
    <w:rsid w:val="001833FF"/>
    <w:rsid w:val="00183BED"/>
    <w:rsid w:val="00187D3B"/>
    <w:rsid w:val="00187E23"/>
    <w:rsid w:val="00193551"/>
    <w:rsid w:val="00193763"/>
    <w:rsid w:val="001A19E9"/>
    <w:rsid w:val="001A1A51"/>
    <w:rsid w:val="001A1E90"/>
    <w:rsid w:val="001A5B02"/>
    <w:rsid w:val="001B1E4D"/>
    <w:rsid w:val="001B1EF2"/>
    <w:rsid w:val="001B2125"/>
    <w:rsid w:val="001B3B7B"/>
    <w:rsid w:val="001C0956"/>
    <w:rsid w:val="001C1F9A"/>
    <w:rsid w:val="001C430E"/>
    <w:rsid w:val="001C48DD"/>
    <w:rsid w:val="001C6B87"/>
    <w:rsid w:val="001D078B"/>
    <w:rsid w:val="001D33CE"/>
    <w:rsid w:val="001D3FB0"/>
    <w:rsid w:val="001D447A"/>
    <w:rsid w:val="001D6702"/>
    <w:rsid w:val="001D6888"/>
    <w:rsid w:val="001E0057"/>
    <w:rsid w:val="001F156C"/>
    <w:rsid w:val="001F7342"/>
    <w:rsid w:val="00206CFA"/>
    <w:rsid w:val="0021047B"/>
    <w:rsid w:val="002211A8"/>
    <w:rsid w:val="00221CB2"/>
    <w:rsid w:val="00221E04"/>
    <w:rsid w:val="00223563"/>
    <w:rsid w:val="00230457"/>
    <w:rsid w:val="00231B35"/>
    <w:rsid w:val="00232C35"/>
    <w:rsid w:val="00234FAC"/>
    <w:rsid w:val="00235F3D"/>
    <w:rsid w:val="002370E3"/>
    <w:rsid w:val="00237D19"/>
    <w:rsid w:val="00240E41"/>
    <w:rsid w:val="00242ED8"/>
    <w:rsid w:val="00246FC6"/>
    <w:rsid w:val="00252772"/>
    <w:rsid w:val="002534A4"/>
    <w:rsid w:val="002561A1"/>
    <w:rsid w:val="00261863"/>
    <w:rsid w:val="0026264E"/>
    <w:rsid w:val="002803BA"/>
    <w:rsid w:val="00280F0A"/>
    <w:rsid w:val="00281655"/>
    <w:rsid w:val="00283994"/>
    <w:rsid w:val="00285515"/>
    <w:rsid w:val="00285F19"/>
    <w:rsid w:val="0028718C"/>
    <w:rsid w:val="0028774F"/>
    <w:rsid w:val="002879E0"/>
    <w:rsid w:val="00290FCB"/>
    <w:rsid w:val="00293E37"/>
    <w:rsid w:val="00297BCF"/>
    <w:rsid w:val="00297DC1"/>
    <w:rsid w:val="002A3A8B"/>
    <w:rsid w:val="002A553E"/>
    <w:rsid w:val="002B653A"/>
    <w:rsid w:val="002B77BF"/>
    <w:rsid w:val="002C362E"/>
    <w:rsid w:val="002C406A"/>
    <w:rsid w:val="002C4E72"/>
    <w:rsid w:val="002D067B"/>
    <w:rsid w:val="002D2F96"/>
    <w:rsid w:val="002D37D2"/>
    <w:rsid w:val="002D3837"/>
    <w:rsid w:val="002D5194"/>
    <w:rsid w:val="002E0AA1"/>
    <w:rsid w:val="002E2363"/>
    <w:rsid w:val="002E2895"/>
    <w:rsid w:val="002E3D53"/>
    <w:rsid w:val="002E460A"/>
    <w:rsid w:val="002E5692"/>
    <w:rsid w:val="002E7E8B"/>
    <w:rsid w:val="002F0D3F"/>
    <w:rsid w:val="002F1430"/>
    <w:rsid w:val="002F25D2"/>
    <w:rsid w:val="002F3F4F"/>
    <w:rsid w:val="002F552F"/>
    <w:rsid w:val="002F6D9E"/>
    <w:rsid w:val="00303BD7"/>
    <w:rsid w:val="00305E64"/>
    <w:rsid w:val="0032001D"/>
    <w:rsid w:val="00320D12"/>
    <w:rsid w:val="00321B29"/>
    <w:rsid w:val="00321F5E"/>
    <w:rsid w:val="00322DFE"/>
    <w:rsid w:val="0032592C"/>
    <w:rsid w:val="00326641"/>
    <w:rsid w:val="00326D13"/>
    <w:rsid w:val="0033084A"/>
    <w:rsid w:val="00335A92"/>
    <w:rsid w:val="00340739"/>
    <w:rsid w:val="00341102"/>
    <w:rsid w:val="00341CE2"/>
    <w:rsid w:val="00351769"/>
    <w:rsid w:val="00353078"/>
    <w:rsid w:val="00353CA2"/>
    <w:rsid w:val="00355EA2"/>
    <w:rsid w:val="00356AD1"/>
    <w:rsid w:val="00363938"/>
    <w:rsid w:val="003651FB"/>
    <w:rsid w:val="003674E0"/>
    <w:rsid w:val="003756B7"/>
    <w:rsid w:val="00375BCD"/>
    <w:rsid w:val="00380A7C"/>
    <w:rsid w:val="00381113"/>
    <w:rsid w:val="00382F5C"/>
    <w:rsid w:val="003849CC"/>
    <w:rsid w:val="00387B12"/>
    <w:rsid w:val="003924D9"/>
    <w:rsid w:val="00395097"/>
    <w:rsid w:val="00397AC7"/>
    <w:rsid w:val="003A04E2"/>
    <w:rsid w:val="003A61BA"/>
    <w:rsid w:val="003B02B8"/>
    <w:rsid w:val="003B3507"/>
    <w:rsid w:val="003B587F"/>
    <w:rsid w:val="003B5D3F"/>
    <w:rsid w:val="003C00AE"/>
    <w:rsid w:val="003C0F3B"/>
    <w:rsid w:val="003C706B"/>
    <w:rsid w:val="003D707C"/>
    <w:rsid w:val="003D7F52"/>
    <w:rsid w:val="003E5174"/>
    <w:rsid w:val="003F08B5"/>
    <w:rsid w:val="003F46AA"/>
    <w:rsid w:val="004024FD"/>
    <w:rsid w:val="004028E6"/>
    <w:rsid w:val="00404C94"/>
    <w:rsid w:val="00407A02"/>
    <w:rsid w:val="00407E74"/>
    <w:rsid w:val="00413B59"/>
    <w:rsid w:val="00414C25"/>
    <w:rsid w:val="00420125"/>
    <w:rsid w:val="00422ABC"/>
    <w:rsid w:val="0042384E"/>
    <w:rsid w:val="00433E39"/>
    <w:rsid w:val="00446D84"/>
    <w:rsid w:val="00451200"/>
    <w:rsid w:val="00453D1A"/>
    <w:rsid w:val="00456951"/>
    <w:rsid w:val="0046131E"/>
    <w:rsid w:val="004644BC"/>
    <w:rsid w:val="00465CC4"/>
    <w:rsid w:val="00465DB4"/>
    <w:rsid w:val="00466111"/>
    <w:rsid w:val="00473049"/>
    <w:rsid w:val="00475140"/>
    <w:rsid w:val="00475F54"/>
    <w:rsid w:val="00481A64"/>
    <w:rsid w:val="00481A85"/>
    <w:rsid w:val="004842EB"/>
    <w:rsid w:val="004869DB"/>
    <w:rsid w:val="00487393"/>
    <w:rsid w:val="004878EB"/>
    <w:rsid w:val="004A0444"/>
    <w:rsid w:val="004A1070"/>
    <w:rsid w:val="004A363D"/>
    <w:rsid w:val="004A4E36"/>
    <w:rsid w:val="004B076F"/>
    <w:rsid w:val="004B21FF"/>
    <w:rsid w:val="004B3011"/>
    <w:rsid w:val="004B68DB"/>
    <w:rsid w:val="004B7958"/>
    <w:rsid w:val="004C127E"/>
    <w:rsid w:val="004C4809"/>
    <w:rsid w:val="004C49AF"/>
    <w:rsid w:val="004C5D42"/>
    <w:rsid w:val="004C5FF9"/>
    <w:rsid w:val="004D07FA"/>
    <w:rsid w:val="004D342D"/>
    <w:rsid w:val="004D7B78"/>
    <w:rsid w:val="004E0E7E"/>
    <w:rsid w:val="004E1DF2"/>
    <w:rsid w:val="004E6E7D"/>
    <w:rsid w:val="004E73BC"/>
    <w:rsid w:val="004F08E8"/>
    <w:rsid w:val="004F176B"/>
    <w:rsid w:val="004F17AD"/>
    <w:rsid w:val="004F37F6"/>
    <w:rsid w:val="004F446A"/>
    <w:rsid w:val="004F569E"/>
    <w:rsid w:val="004F59B1"/>
    <w:rsid w:val="004F5B82"/>
    <w:rsid w:val="004F7F12"/>
    <w:rsid w:val="00501022"/>
    <w:rsid w:val="005040A9"/>
    <w:rsid w:val="005109AE"/>
    <w:rsid w:val="00510F52"/>
    <w:rsid w:val="00512745"/>
    <w:rsid w:val="00512817"/>
    <w:rsid w:val="00517A3B"/>
    <w:rsid w:val="005216BD"/>
    <w:rsid w:val="00524703"/>
    <w:rsid w:val="005248E6"/>
    <w:rsid w:val="0052581A"/>
    <w:rsid w:val="005316CB"/>
    <w:rsid w:val="00534A5B"/>
    <w:rsid w:val="0053616F"/>
    <w:rsid w:val="00541E39"/>
    <w:rsid w:val="00541F36"/>
    <w:rsid w:val="00545D97"/>
    <w:rsid w:val="005467FB"/>
    <w:rsid w:val="00547447"/>
    <w:rsid w:val="00562B9F"/>
    <w:rsid w:val="00562C9A"/>
    <w:rsid w:val="00566FB6"/>
    <w:rsid w:val="00573971"/>
    <w:rsid w:val="00573C8F"/>
    <w:rsid w:val="00574FA5"/>
    <w:rsid w:val="00576B6B"/>
    <w:rsid w:val="00582402"/>
    <w:rsid w:val="00582C0D"/>
    <w:rsid w:val="00583ED4"/>
    <w:rsid w:val="005842A7"/>
    <w:rsid w:val="00585246"/>
    <w:rsid w:val="00585663"/>
    <w:rsid w:val="0058789D"/>
    <w:rsid w:val="00592117"/>
    <w:rsid w:val="00592C52"/>
    <w:rsid w:val="00593AC6"/>
    <w:rsid w:val="00594760"/>
    <w:rsid w:val="00594E24"/>
    <w:rsid w:val="005A18B9"/>
    <w:rsid w:val="005A4F57"/>
    <w:rsid w:val="005A540E"/>
    <w:rsid w:val="005B1C6D"/>
    <w:rsid w:val="005B2E3A"/>
    <w:rsid w:val="005B50CD"/>
    <w:rsid w:val="005B5E7A"/>
    <w:rsid w:val="005B6807"/>
    <w:rsid w:val="005B6EE8"/>
    <w:rsid w:val="005C0980"/>
    <w:rsid w:val="005C2FEC"/>
    <w:rsid w:val="005C46E3"/>
    <w:rsid w:val="005D289E"/>
    <w:rsid w:val="005D588C"/>
    <w:rsid w:val="005D5996"/>
    <w:rsid w:val="005E0982"/>
    <w:rsid w:val="005E1A90"/>
    <w:rsid w:val="005E3C7E"/>
    <w:rsid w:val="005E53EB"/>
    <w:rsid w:val="005E7884"/>
    <w:rsid w:val="005F0B5F"/>
    <w:rsid w:val="005F3005"/>
    <w:rsid w:val="005F56C8"/>
    <w:rsid w:val="005F580F"/>
    <w:rsid w:val="00601918"/>
    <w:rsid w:val="0060458E"/>
    <w:rsid w:val="00606349"/>
    <w:rsid w:val="00606D14"/>
    <w:rsid w:val="006173C5"/>
    <w:rsid w:val="006263BE"/>
    <w:rsid w:val="006273E8"/>
    <w:rsid w:val="00627FAD"/>
    <w:rsid w:val="00635BB8"/>
    <w:rsid w:val="006377B8"/>
    <w:rsid w:val="00637F6E"/>
    <w:rsid w:val="00641D14"/>
    <w:rsid w:val="006443FA"/>
    <w:rsid w:val="00646E8C"/>
    <w:rsid w:val="006512C6"/>
    <w:rsid w:val="00652D96"/>
    <w:rsid w:val="00655476"/>
    <w:rsid w:val="00656DAD"/>
    <w:rsid w:val="00660C91"/>
    <w:rsid w:val="00661AA0"/>
    <w:rsid w:val="006644A2"/>
    <w:rsid w:val="00665A08"/>
    <w:rsid w:val="006662CB"/>
    <w:rsid w:val="00667A46"/>
    <w:rsid w:val="006703D6"/>
    <w:rsid w:val="00672FCB"/>
    <w:rsid w:val="00673871"/>
    <w:rsid w:val="006743EA"/>
    <w:rsid w:val="00676A62"/>
    <w:rsid w:val="006779E7"/>
    <w:rsid w:val="006825C8"/>
    <w:rsid w:val="00683A80"/>
    <w:rsid w:val="00685B1F"/>
    <w:rsid w:val="00690B39"/>
    <w:rsid w:val="00694C57"/>
    <w:rsid w:val="00697B85"/>
    <w:rsid w:val="006A1603"/>
    <w:rsid w:val="006A288E"/>
    <w:rsid w:val="006A3A47"/>
    <w:rsid w:val="006A5D7E"/>
    <w:rsid w:val="006A68F2"/>
    <w:rsid w:val="006B364C"/>
    <w:rsid w:val="006B4648"/>
    <w:rsid w:val="006B6B70"/>
    <w:rsid w:val="006C3612"/>
    <w:rsid w:val="006C3753"/>
    <w:rsid w:val="006C4DAC"/>
    <w:rsid w:val="006D0076"/>
    <w:rsid w:val="006D2561"/>
    <w:rsid w:val="006D4CBC"/>
    <w:rsid w:val="006E66C5"/>
    <w:rsid w:val="006E720E"/>
    <w:rsid w:val="006E7AE7"/>
    <w:rsid w:val="006F2782"/>
    <w:rsid w:val="006F48E0"/>
    <w:rsid w:val="006F4D24"/>
    <w:rsid w:val="006F51DE"/>
    <w:rsid w:val="006F6FCB"/>
    <w:rsid w:val="006F7A3F"/>
    <w:rsid w:val="00712A47"/>
    <w:rsid w:val="0071307B"/>
    <w:rsid w:val="00714A5A"/>
    <w:rsid w:val="00716CBC"/>
    <w:rsid w:val="00716CF6"/>
    <w:rsid w:val="0072059B"/>
    <w:rsid w:val="00721A46"/>
    <w:rsid w:val="00726799"/>
    <w:rsid w:val="00733FB6"/>
    <w:rsid w:val="0073481A"/>
    <w:rsid w:val="00735C7D"/>
    <w:rsid w:val="0074091E"/>
    <w:rsid w:val="00740B7C"/>
    <w:rsid w:val="0074518A"/>
    <w:rsid w:val="0074744A"/>
    <w:rsid w:val="007512E8"/>
    <w:rsid w:val="00753EB8"/>
    <w:rsid w:val="007567AB"/>
    <w:rsid w:val="00756C5B"/>
    <w:rsid w:val="00757257"/>
    <w:rsid w:val="00761238"/>
    <w:rsid w:val="007614EA"/>
    <w:rsid w:val="0076311D"/>
    <w:rsid w:val="00765A21"/>
    <w:rsid w:val="00770F69"/>
    <w:rsid w:val="0077131F"/>
    <w:rsid w:val="007714EB"/>
    <w:rsid w:val="00772A0E"/>
    <w:rsid w:val="007735BA"/>
    <w:rsid w:val="00782EB9"/>
    <w:rsid w:val="00783028"/>
    <w:rsid w:val="007900A5"/>
    <w:rsid w:val="00790680"/>
    <w:rsid w:val="007969F3"/>
    <w:rsid w:val="00796A2A"/>
    <w:rsid w:val="00797F9D"/>
    <w:rsid w:val="007A1CCD"/>
    <w:rsid w:val="007A767A"/>
    <w:rsid w:val="007B006E"/>
    <w:rsid w:val="007B04F1"/>
    <w:rsid w:val="007B0AFC"/>
    <w:rsid w:val="007B552B"/>
    <w:rsid w:val="007B7493"/>
    <w:rsid w:val="007C0108"/>
    <w:rsid w:val="007C0528"/>
    <w:rsid w:val="007C0FF2"/>
    <w:rsid w:val="007C5F57"/>
    <w:rsid w:val="007C63F3"/>
    <w:rsid w:val="007D18EB"/>
    <w:rsid w:val="007D2AC8"/>
    <w:rsid w:val="007D4801"/>
    <w:rsid w:val="007D7981"/>
    <w:rsid w:val="007E0EF7"/>
    <w:rsid w:val="007E2CCB"/>
    <w:rsid w:val="007E3464"/>
    <w:rsid w:val="007E5F36"/>
    <w:rsid w:val="007E69B1"/>
    <w:rsid w:val="00802F98"/>
    <w:rsid w:val="008036EC"/>
    <w:rsid w:val="008042C3"/>
    <w:rsid w:val="00805183"/>
    <w:rsid w:val="00805C18"/>
    <w:rsid w:val="00806D3A"/>
    <w:rsid w:val="008147CD"/>
    <w:rsid w:val="00816928"/>
    <w:rsid w:val="00822C5D"/>
    <w:rsid w:val="00830F00"/>
    <w:rsid w:val="00831E47"/>
    <w:rsid w:val="00836080"/>
    <w:rsid w:val="008416DF"/>
    <w:rsid w:val="00844023"/>
    <w:rsid w:val="008460E9"/>
    <w:rsid w:val="008466AF"/>
    <w:rsid w:val="00850B79"/>
    <w:rsid w:val="00850E7C"/>
    <w:rsid w:val="00851B8C"/>
    <w:rsid w:val="00853C1B"/>
    <w:rsid w:val="00854C44"/>
    <w:rsid w:val="00856808"/>
    <w:rsid w:val="00862B6F"/>
    <w:rsid w:val="0086337E"/>
    <w:rsid w:val="0086341F"/>
    <w:rsid w:val="008635B8"/>
    <w:rsid w:val="00867A6C"/>
    <w:rsid w:val="00867C90"/>
    <w:rsid w:val="00872FB1"/>
    <w:rsid w:val="00873233"/>
    <w:rsid w:val="00876B8B"/>
    <w:rsid w:val="008801FF"/>
    <w:rsid w:val="008861DA"/>
    <w:rsid w:val="008902F1"/>
    <w:rsid w:val="008905BF"/>
    <w:rsid w:val="008918FC"/>
    <w:rsid w:val="00892D2B"/>
    <w:rsid w:val="00896A81"/>
    <w:rsid w:val="008A06F7"/>
    <w:rsid w:val="008A2C21"/>
    <w:rsid w:val="008A33AB"/>
    <w:rsid w:val="008A5269"/>
    <w:rsid w:val="008B06EA"/>
    <w:rsid w:val="008B0CB0"/>
    <w:rsid w:val="008B30BA"/>
    <w:rsid w:val="008B370E"/>
    <w:rsid w:val="008B5B83"/>
    <w:rsid w:val="008C1668"/>
    <w:rsid w:val="008C26A5"/>
    <w:rsid w:val="008C57A7"/>
    <w:rsid w:val="008C60A8"/>
    <w:rsid w:val="008C77C9"/>
    <w:rsid w:val="008C7E30"/>
    <w:rsid w:val="008D0C1D"/>
    <w:rsid w:val="008D19C8"/>
    <w:rsid w:val="008D647C"/>
    <w:rsid w:val="008D6E75"/>
    <w:rsid w:val="008E1118"/>
    <w:rsid w:val="008E195C"/>
    <w:rsid w:val="008E26BE"/>
    <w:rsid w:val="008E2F75"/>
    <w:rsid w:val="008E6116"/>
    <w:rsid w:val="008E648C"/>
    <w:rsid w:val="008E6DDF"/>
    <w:rsid w:val="008E7FED"/>
    <w:rsid w:val="008F1ADB"/>
    <w:rsid w:val="008F3E97"/>
    <w:rsid w:val="008F4FB8"/>
    <w:rsid w:val="008F6A15"/>
    <w:rsid w:val="00904451"/>
    <w:rsid w:val="00906D99"/>
    <w:rsid w:val="0091117C"/>
    <w:rsid w:val="009135FE"/>
    <w:rsid w:val="00913C48"/>
    <w:rsid w:val="00916C3A"/>
    <w:rsid w:val="0091762E"/>
    <w:rsid w:val="009237D1"/>
    <w:rsid w:val="00925B90"/>
    <w:rsid w:val="009275AF"/>
    <w:rsid w:val="009371F0"/>
    <w:rsid w:val="009434D4"/>
    <w:rsid w:val="0094376D"/>
    <w:rsid w:val="00943F1A"/>
    <w:rsid w:val="00947D86"/>
    <w:rsid w:val="00951160"/>
    <w:rsid w:val="00951CFD"/>
    <w:rsid w:val="00952D27"/>
    <w:rsid w:val="0095588B"/>
    <w:rsid w:val="009609A8"/>
    <w:rsid w:val="00961024"/>
    <w:rsid w:val="00962A02"/>
    <w:rsid w:val="00962A6E"/>
    <w:rsid w:val="009636EA"/>
    <w:rsid w:val="00966F0F"/>
    <w:rsid w:val="0096777C"/>
    <w:rsid w:val="00970149"/>
    <w:rsid w:val="00970C6F"/>
    <w:rsid w:val="00972244"/>
    <w:rsid w:val="009729DD"/>
    <w:rsid w:val="00973278"/>
    <w:rsid w:val="009743B6"/>
    <w:rsid w:val="009771EE"/>
    <w:rsid w:val="0097793A"/>
    <w:rsid w:val="0098149F"/>
    <w:rsid w:val="00986E7E"/>
    <w:rsid w:val="0098758B"/>
    <w:rsid w:val="0099110E"/>
    <w:rsid w:val="0099135D"/>
    <w:rsid w:val="00991C66"/>
    <w:rsid w:val="009942C6"/>
    <w:rsid w:val="009971E4"/>
    <w:rsid w:val="009979AD"/>
    <w:rsid w:val="009A1DE8"/>
    <w:rsid w:val="009A329C"/>
    <w:rsid w:val="009B0981"/>
    <w:rsid w:val="009B5811"/>
    <w:rsid w:val="009B6989"/>
    <w:rsid w:val="009B7934"/>
    <w:rsid w:val="009C1999"/>
    <w:rsid w:val="009C3713"/>
    <w:rsid w:val="009C59A5"/>
    <w:rsid w:val="009C6497"/>
    <w:rsid w:val="009D0D8B"/>
    <w:rsid w:val="009D2816"/>
    <w:rsid w:val="009D3288"/>
    <w:rsid w:val="009D658F"/>
    <w:rsid w:val="009D6AD4"/>
    <w:rsid w:val="009D75A3"/>
    <w:rsid w:val="009E42CD"/>
    <w:rsid w:val="009E4F33"/>
    <w:rsid w:val="009E6787"/>
    <w:rsid w:val="009E7E34"/>
    <w:rsid w:val="009F115B"/>
    <w:rsid w:val="009F6A50"/>
    <w:rsid w:val="009F7D60"/>
    <w:rsid w:val="00A0094C"/>
    <w:rsid w:val="00A01FB0"/>
    <w:rsid w:val="00A05CDC"/>
    <w:rsid w:val="00A074E1"/>
    <w:rsid w:val="00A07F38"/>
    <w:rsid w:val="00A10CD6"/>
    <w:rsid w:val="00A11085"/>
    <w:rsid w:val="00A14833"/>
    <w:rsid w:val="00A17332"/>
    <w:rsid w:val="00A2259D"/>
    <w:rsid w:val="00A2332E"/>
    <w:rsid w:val="00A25222"/>
    <w:rsid w:val="00A27F50"/>
    <w:rsid w:val="00A32E45"/>
    <w:rsid w:val="00A407F1"/>
    <w:rsid w:val="00A421C2"/>
    <w:rsid w:val="00A4473B"/>
    <w:rsid w:val="00A4760E"/>
    <w:rsid w:val="00A5667B"/>
    <w:rsid w:val="00A64590"/>
    <w:rsid w:val="00A67185"/>
    <w:rsid w:val="00A67D0D"/>
    <w:rsid w:val="00A67E9E"/>
    <w:rsid w:val="00A705EA"/>
    <w:rsid w:val="00A81860"/>
    <w:rsid w:val="00A82B70"/>
    <w:rsid w:val="00A85B78"/>
    <w:rsid w:val="00A9081A"/>
    <w:rsid w:val="00A924D0"/>
    <w:rsid w:val="00A95457"/>
    <w:rsid w:val="00A9657A"/>
    <w:rsid w:val="00A96626"/>
    <w:rsid w:val="00A97A55"/>
    <w:rsid w:val="00A97F07"/>
    <w:rsid w:val="00AA3426"/>
    <w:rsid w:val="00AA49E0"/>
    <w:rsid w:val="00AA4E2F"/>
    <w:rsid w:val="00AA5FBC"/>
    <w:rsid w:val="00AA6174"/>
    <w:rsid w:val="00AA63C0"/>
    <w:rsid w:val="00AB253C"/>
    <w:rsid w:val="00AB5926"/>
    <w:rsid w:val="00AB6502"/>
    <w:rsid w:val="00AB74CE"/>
    <w:rsid w:val="00AC7140"/>
    <w:rsid w:val="00AC7DAB"/>
    <w:rsid w:val="00AD2BDD"/>
    <w:rsid w:val="00AD73D3"/>
    <w:rsid w:val="00AD786E"/>
    <w:rsid w:val="00AE16EA"/>
    <w:rsid w:val="00AF0113"/>
    <w:rsid w:val="00AF63DD"/>
    <w:rsid w:val="00AF70DD"/>
    <w:rsid w:val="00B01CC1"/>
    <w:rsid w:val="00B074E1"/>
    <w:rsid w:val="00B10283"/>
    <w:rsid w:val="00B109C2"/>
    <w:rsid w:val="00B1200C"/>
    <w:rsid w:val="00B13A9B"/>
    <w:rsid w:val="00B15F69"/>
    <w:rsid w:val="00B20DB5"/>
    <w:rsid w:val="00B21529"/>
    <w:rsid w:val="00B23532"/>
    <w:rsid w:val="00B2435C"/>
    <w:rsid w:val="00B24AD6"/>
    <w:rsid w:val="00B2507D"/>
    <w:rsid w:val="00B32296"/>
    <w:rsid w:val="00B32885"/>
    <w:rsid w:val="00B347E3"/>
    <w:rsid w:val="00B34F22"/>
    <w:rsid w:val="00B41986"/>
    <w:rsid w:val="00B429B9"/>
    <w:rsid w:val="00B43E00"/>
    <w:rsid w:val="00B459BA"/>
    <w:rsid w:val="00B52544"/>
    <w:rsid w:val="00B54E43"/>
    <w:rsid w:val="00B54EFD"/>
    <w:rsid w:val="00B55032"/>
    <w:rsid w:val="00B55CF1"/>
    <w:rsid w:val="00B56059"/>
    <w:rsid w:val="00B60F10"/>
    <w:rsid w:val="00B6156A"/>
    <w:rsid w:val="00B64760"/>
    <w:rsid w:val="00B6551B"/>
    <w:rsid w:val="00B700AC"/>
    <w:rsid w:val="00B70F8F"/>
    <w:rsid w:val="00B81E10"/>
    <w:rsid w:val="00B85519"/>
    <w:rsid w:val="00B94BDD"/>
    <w:rsid w:val="00B952A6"/>
    <w:rsid w:val="00B963E0"/>
    <w:rsid w:val="00BA0805"/>
    <w:rsid w:val="00BB1924"/>
    <w:rsid w:val="00BB2197"/>
    <w:rsid w:val="00BB6C69"/>
    <w:rsid w:val="00BC09DB"/>
    <w:rsid w:val="00BC24AD"/>
    <w:rsid w:val="00BC2EEB"/>
    <w:rsid w:val="00BC34BD"/>
    <w:rsid w:val="00BC7135"/>
    <w:rsid w:val="00BD3138"/>
    <w:rsid w:val="00BD669A"/>
    <w:rsid w:val="00BD6B4B"/>
    <w:rsid w:val="00BD7D22"/>
    <w:rsid w:val="00BE07F5"/>
    <w:rsid w:val="00BE0AD7"/>
    <w:rsid w:val="00BE4DFE"/>
    <w:rsid w:val="00BE6CF2"/>
    <w:rsid w:val="00BE7E35"/>
    <w:rsid w:val="00BE7FF7"/>
    <w:rsid w:val="00BF1D9F"/>
    <w:rsid w:val="00C0273E"/>
    <w:rsid w:val="00C03484"/>
    <w:rsid w:val="00C04259"/>
    <w:rsid w:val="00C04FC9"/>
    <w:rsid w:val="00C07653"/>
    <w:rsid w:val="00C11B56"/>
    <w:rsid w:val="00C12BA4"/>
    <w:rsid w:val="00C152E9"/>
    <w:rsid w:val="00C15C62"/>
    <w:rsid w:val="00C215E0"/>
    <w:rsid w:val="00C21652"/>
    <w:rsid w:val="00C224CE"/>
    <w:rsid w:val="00C23ABD"/>
    <w:rsid w:val="00C26021"/>
    <w:rsid w:val="00C264D3"/>
    <w:rsid w:val="00C34543"/>
    <w:rsid w:val="00C377BD"/>
    <w:rsid w:val="00C37ECF"/>
    <w:rsid w:val="00C41C1D"/>
    <w:rsid w:val="00C41C28"/>
    <w:rsid w:val="00C42997"/>
    <w:rsid w:val="00C44725"/>
    <w:rsid w:val="00C47120"/>
    <w:rsid w:val="00C51BF0"/>
    <w:rsid w:val="00C6436E"/>
    <w:rsid w:val="00C66E17"/>
    <w:rsid w:val="00C67DE1"/>
    <w:rsid w:val="00C67EE4"/>
    <w:rsid w:val="00C70E2D"/>
    <w:rsid w:val="00C72C24"/>
    <w:rsid w:val="00C76006"/>
    <w:rsid w:val="00C82C96"/>
    <w:rsid w:val="00C8368F"/>
    <w:rsid w:val="00C85547"/>
    <w:rsid w:val="00C86618"/>
    <w:rsid w:val="00C971D6"/>
    <w:rsid w:val="00CA0FBE"/>
    <w:rsid w:val="00CA2D8F"/>
    <w:rsid w:val="00CA6F82"/>
    <w:rsid w:val="00CB3F1F"/>
    <w:rsid w:val="00CB6BC1"/>
    <w:rsid w:val="00CC2F62"/>
    <w:rsid w:val="00CC637A"/>
    <w:rsid w:val="00CC731F"/>
    <w:rsid w:val="00CC76FA"/>
    <w:rsid w:val="00CC7BF5"/>
    <w:rsid w:val="00CD216D"/>
    <w:rsid w:val="00CD4642"/>
    <w:rsid w:val="00CE0478"/>
    <w:rsid w:val="00CE49EA"/>
    <w:rsid w:val="00CF16A1"/>
    <w:rsid w:val="00CF498F"/>
    <w:rsid w:val="00D00A85"/>
    <w:rsid w:val="00D01DB2"/>
    <w:rsid w:val="00D032CF"/>
    <w:rsid w:val="00D04C5B"/>
    <w:rsid w:val="00D05B5E"/>
    <w:rsid w:val="00D21DB0"/>
    <w:rsid w:val="00D244A8"/>
    <w:rsid w:val="00D26E45"/>
    <w:rsid w:val="00D27756"/>
    <w:rsid w:val="00D3396C"/>
    <w:rsid w:val="00D3638F"/>
    <w:rsid w:val="00D37D9E"/>
    <w:rsid w:val="00D41FD6"/>
    <w:rsid w:val="00D44150"/>
    <w:rsid w:val="00D47DD6"/>
    <w:rsid w:val="00D55392"/>
    <w:rsid w:val="00D5649C"/>
    <w:rsid w:val="00D566B7"/>
    <w:rsid w:val="00D60AF6"/>
    <w:rsid w:val="00D6122D"/>
    <w:rsid w:val="00D6179D"/>
    <w:rsid w:val="00D66925"/>
    <w:rsid w:val="00D70AC4"/>
    <w:rsid w:val="00D757F0"/>
    <w:rsid w:val="00D861C7"/>
    <w:rsid w:val="00D93465"/>
    <w:rsid w:val="00D93E95"/>
    <w:rsid w:val="00D9495F"/>
    <w:rsid w:val="00D94F16"/>
    <w:rsid w:val="00D95A3B"/>
    <w:rsid w:val="00D97023"/>
    <w:rsid w:val="00D97CEA"/>
    <w:rsid w:val="00DA140E"/>
    <w:rsid w:val="00DA268C"/>
    <w:rsid w:val="00DB1F16"/>
    <w:rsid w:val="00DB4272"/>
    <w:rsid w:val="00DB4614"/>
    <w:rsid w:val="00DB4EF2"/>
    <w:rsid w:val="00DC01EE"/>
    <w:rsid w:val="00DC1463"/>
    <w:rsid w:val="00DC3798"/>
    <w:rsid w:val="00DC42E2"/>
    <w:rsid w:val="00DD1B7D"/>
    <w:rsid w:val="00DD27E9"/>
    <w:rsid w:val="00DD5B91"/>
    <w:rsid w:val="00DD6041"/>
    <w:rsid w:val="00DE0CEF"/>
    <w:rsid w:val="00DE1786"/>
    <w:rsid w:val="00DE19AD"/>
    <w:rsid w:val="00DE3B0D"/>
    <w:rsid w:val="00DE53F3"/>
    <w:rsid w:val="00DE5C60"/>
    <w:rsid w:val="00DE6419"/>
    <w:rsid w:val="00DF5A35"/>
    <w:rsid w:val="00DF6DC6"/>
    <w:rsid w:val="00DF774D"/>
    <w:rsid w:val="00E01A78"/>
    <w:rsid w:val="00E04CB0"/>
    <w:rsid w:val="00E07D5C"/>
    <w:rsid w:val="00E166A8"/>
    <w:rsid w:val="00E16720"/>
    <w:rsid w:val="00E17A87"/>
    <w:rsid w:val="00E20D51"/>
    <w:rsid w:val="00E27C8A"/>
    <w:rsid w:val="00E3310E"/>
    <w:rsid w:val="00E426B7"/>
    <w:rsid w:val="00E44258"/>
    <w:rsid w:val="00E44728"/>
    <w:rsid w:val="00E46A0B"/>
    <w:rsid w:val="00E517FA"/>
    <w:rsid w:val="00E52A6E"/>
    <w:rsid w:val="00E56484"/>
    <w:rsid w:val="00E57485"/>
    <w:rsid w:val="00E6058B"/>
    <w:rsid w:val="00E633CA"/>
    <w:rsid w:val="00E67AA0"/>
    <w:rsid w:val="00E7090E"/>
    <w:rsid w:val="00E7594F"/>
    <w:rsid w:val="00E85EB1"/>
    <w:rsid w:val="00E91154"/>
    <w:rsid w:val="00E92255"/>
    <w:rsid w:val="00E92C80"/>
    <w:rsid w:val="00E9477B"/>
    <w:rsid w:val="00EA1CE7"/>
    <w:rsid w:val="00EA26F1"/>
    <w:rsid w:val="00EA2FF6"/>
    <w:rsid w:val="00EA708C"/>
    <w:rsid w:val="00EA712D"/>
    <w:rsid w:val="00EB21EF"/>
    <w:rsid w:val="00EB2A19"/>
    <w:rsid w:val="00EB6182"/>
    <w:rsid w:val="00EB6431"/>
    <w:rsid w:val="00EB6CC9"/>
    <w:rsid w:val="00EC1716"/>
    <w:rsid w:val="00EC1CCF"/>
    <w:rsid w:val="00EC414F"/>
    <w:rsid w:val="00EC41DF"/>
    <w:rsid w:val="00EC45CC"/>
    <w:rsid w:val="00EC7291"/>
    <w:rsid w:val="00EC7C26"/>
    <w:rsid w:val="00ED0B57"/>
    <w:rsid w:val="00ED3482"/>
    <w:rsid w:val="00ED7D00"/>
    <w:rsid w:val="00ED7EF3"/>
    <w:rsid w:val="00EE0A2C"/>
    <w:rsid w:val="00EE0B0F"/>
    <w:rsid w:val="00EE3CF6"/>
    <w:rsid w:val="00EF21D4"/>
    <w:rsid w:val="00F0796A"/>
    <w:rsid w:val="00F07ADC"/>
    <w:rsid w:val="00F129D4"/>
    <w:rsid w:val="00F1436C"/>
    <w:rsid w:val="00F16AE6"/>
    <w:rsid w:val="00F171A6"/>
    <w:rsid w:val="00F200B9"/>
    <w:rsid w:val="00F228B8"/>
    <w:rsid w:val="00F23899"/>
    <w:rsid w:val="00F23AD8"/>
    <w:rsid w:val="00F249FE"/>
    <w:rsid w:val="00F257AB"/>
    <w:rsid w:val="00F31161"/>
    <w:rsid w:val="00F3249C"/>
    <w:rsid w:val="00F3410A"/>
    <w:rsid w:val="00F36CB7"/>
    <w:rsid w:val="00F36F02"/>
    <w:rsid w:val="00F4267D"/>
    <w:rsid w:val="00F461FD"/>
    <w:rsid w:val="00F52754"/>
    <w:rsid w:val="00F527EC"/>
    <w:rsid w:val="00F542FC"/>
    <w:rsid w:val="00F54E7B"/>
    <w:rsid w:val="00F572DD"/>
    <w:rsid w:val="00F61E27"/>
    <w:rsid w:val="00F63225"/>
    <w:rsid w:val="00F679C9"/>
    <w:rsid w:val="00F70396"/>
    <w:rsid w:val="00F7164D"/>
    <w:rsid w:val="00F71AC4"/>
    <w:rsid w:val="00F746F3"/>
    <w:rsid w:val="00F75D7F"/>
    <w:rsid w:val="00F815D1"/>
    <w:rsid w:val="00F819E8"/>
    <w:rsid w:val="00F82F7F"/>
    <w:rsid w:val="00F8416E"/>
    <w:rsid w:val="00F84C29"/>
    <w:rsid w:val="00F920AE"/>
    <w:rsid w:val="00F92CF6"/>
    <w:rsid w:val="00F9652F"/>
    <w:rsid w:val="00FA02F5"/>
    <w:rsid w:val="00FA4497"/>
    <w:rsid w:val="00FA5D1A"/>
    <w:rsid w:val="00FB162E"/>
    <w:rsid w:val="00FB34C9"/>
    <w:rsid w:val="00FB5C5D"/>
    <w:rsid w:val="00FB651C"/>
    <w:rsid w:val="00FC60C0"/>
    <w:rsid w:val="00FD47AB"/>
    <w:rsid w:val="00FD4BDD"/>
    <w:rsid w:val="00FE6DAD"/>
    <w:rsid w:val="00FF3E13"/>
    <w:rsid w:val="00FF4636"/>
    <w:rsid w:val="00FF64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7AAF5E-5BD5-4D34-9DEE-302A05F4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FA5"/>
    <w:rPr>
      <w:rFonts w:ascii="Calibri" w:eastAsia="Calibri" w:hAnsi="Calibri" w:cs="Times New Roman"/>
    </w:rPr>
  </w:style>
  <w:style w:type="paragraph" w:styleId="Heading1">
    <w:name w:val="heading 1"/>
    <w:basedOn w:val="Normal"/>
    <w:next w:val="Normal"/>
    <w:link w:val="Heading1Char"/>
    <w:uiPriority w:val="9"/>
    <w:qFormat/>
    <w:rsid w:val="0060634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FA5"/>
    <w:pPr>
      <w:ind w:left="720"/>
      <w:contextualSpacing/>
    </w:pPr>
  </w:style>
  <w:style w:type="character" w:styleId="CommentReference">
    <w:name w:val="annotation reference"/>
    <w:uiPriority w:val="99"/>
    <w:semiHidden/>
    <w:unhideWhenUsed/>
    <w:rsid w:val="00574FA5"/>
    <w:rPr>
      <w:sz w:val="16"/>
      <w:szCs w:val="16"/>
    </w:rPr>
  </w:style>
  <w:style w:type="paragraph" w:styleId="CommentText">
    <w:name w:val="annotation text"/>
    <w:basedOn w:val="Normal"/>
    <w:link w:val="CommentTextChar"/>
    <w:uiPriority w:val="99"/>
    <w:unhideWhenUsed/>
    <w:rsid w:val="00574FA5"/>
    <w:pPr>
      <w:spacing w:line="240" w:lineRule="auto"/>
    </w:pPr>
    <w:rPr>
      <w:sz w:val="20"/>
      <w:szCs w:val="20"/>
    </w:rPr>
  </w:style>
  <w:style w:type="character" w:customStyle="1" w:styleId="CommentTextChar">
    <w:name w:val="Comment Text Char"/>
    <w:basedOn w:val="DefaultParagraphFont"/>
    <w:link w:val="CommentText"/>
    <w:uiPriority w:val="99"/>
    <w:rsid w:val="00574FA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74F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FA5"/>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2D5194"/>
    <w:rPr>
      <w:b/>
      <w:bCs/>
    </w:rPr>
  </w:style>
  <w:style w:type="character" w:customStyle="1" w:styleId="CommentSubjectChar">
    <w:name w:val="Comment Subject Char"/>
    <w:basedOn w:val="CommentTextChar"/>
    <w:link w:val="CommentSubject"/>
    <w:uiPriority w:val="99"/>
    <w:semiHidden/>
    <w:rsid w:val="002D5194"/>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606349"/>
    <w:rPr>
      <w:rFonts w:asciiTheme="majorHAnsi" w:eastAsiaTheme="majorEastAsia" w:hAnsiTheme="majorHAnsi" w:cstheme="majorBidi"/>
      <w:b/>
      <w:bCs/>
      <w:color w:val="2E74B5" w:themeColor="accent1" w:themeShade="BF"/>
      <w:sz w:val="28"/>
      <w:szCs w:val="28"/>
    </w:rPr>
  </w:style>
  <w:style w:type="paragraph" w:styleId="NoSpacing">
    <w:name w:val="No Spacing"/>
    <w:link w:val="NoSpacingChar"/>
    <w:uiPriority w:val="1"/>
    <w:qFormat/>
    <w:rsid w:val="0074744A"/>
    <w:pPr>
      <w:spacing w:after="0" w:line="240" w:lineRule="auto"/>
    </w:pPr>
    <w:rPr>
      <w:rFonts w:ascii="Calibri" w:eastAsia="Calibri" w:hAnsi="Calibri" w:cs="Times New Roman"/>
    </w:rPr>
  </w:style>
  <w:style w:type="character" w:styleId="Hyperlink">
    <w:name w:val="Hyperlink"/>
    <w:semiHidden/>
    <w:unhideWhenUsed/>
    <w:rsid w:val="00BE4DFE"/>
    <w:rPr>
      <w:color w:val="0000FF"/>
      <w:u w:val="single"/>
    </w:rPr>
  </w:style>
  <w:style w:type="paragraph" w:styleId="BodyText">
    <w:name w:val="Body Text"/>
    <w:basedOn w:val="Normal"/>
    <w:link w:val="BodyTextChar"/>
    <w:uiPriority w:val="99"/>
    <w:semiHidden/>
    <w:unhideWhenUsed/>
    <w:rsid w:val="00BE4DFE"/>
    <w:pPr>
      <w:spacing w:after="120"/>
    </w:pPr>
  </w:style>
  <w:style w:type="character" w:customStyle="1" w:styleId="BodyTextChar">
    <w:name w:val="Body Text Char"/>
    <w:basedOn w:val="DefaultParagraphFont"/>
    <w:link w:val="BodyText"/>
    <w:uiPriority w:val="99"/>
    <w:semiHidden/>
    <w:rsid w:val="00BE4DFE"/>
    <w:rPr>
      <w:rFonts w:ascii="Calibri" w:eastAsia="Calibri" w:hAnsi="Calibri" w:cs="Times New Roman"/>
    </w:rPr>
  </w:style>
  <w:style w:type="paragraph" w:styleId="BodyTextFirstIndent">
    <w:name w:val="Body Text First Indent"/>
    <w:basedOn w:val="BodyText"/>
    <w:link w:val="BodyTextFirstIndentChar"/>
    <w:semiHidden/>
    <w:unhideWhenUsed/>
    <w:rsid w:val="00BE4DFE"/>
    <w:pPr>
      <w:spacing w:line="276" w:lineRule="auto"/>
      <w:ind w:firstLine="210"/>
    </w:pPr>
    <w:rPr>
      <w:rFonts w:eastAsia="Times New Roman"/>
    </w:rPr>
  </w:style>
  <w:style w:type="character" w:customStyle="1" w:styleId="BodyTextFirstIndentChar">
    <w:name w:val="Body Text First Indent Char"/>
    <w:basedOn w:val="BodyTextChar"/>
    <w:link w:val="BodyTextFirstIndent"/>
    <w:semiHidden/>
    <w:rsid w:val="00BE4DFE"/>
    <w:rPr>
      <w:rFonts w:ascii="Calibri" w:eastAsia="Times New Roman" w:hAnsi="Calibri" w:cs="Times New Roman"/>
    </w:rPr>
  </w:style>
  <w:style w:type="character" w:customStyle="1" w:styleId="NoSpacingChar">
    <w:name w:val="No Spacing Char"/>
    <w:link w:val="NoSpacing"/>
    <w:uiPriority w:val="1"/>
    <w:locked/>
    <w:rsid w:val="00BE4DFE"/>
    <w:rPr>
      <w:rFonts w:ascii="Calibri" w:eastAsia="Calibri" w:hAnsi="Calibri" w:cs="Times New Roman"/>
    </w:rPr>
  </w:style>
  <w:style w:type="character" w:customStyle="1" w:styleId="apple-style-span">
    <w:name w:val="apple-style-span"/>
    <w:basedOn w:val="DefaultParagraphFont"/>
    <w:rsid w:val="00BE4DFE"/>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72244"/>
    <w:pPr>
      <w:tabs>
        <w:tab w:val="center" w:pos="4680"/>
        <w:tab w:val="right" w:pos="9360"/>
      </w:tabs>
      <w:spacing w:after="200" w:line="276" w:lineRule="auto"/>
      <w:ind w:right="72"/>
      <w:jc w:val="both"/>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72244"/>
    <w:rPr>
      <w:rFonts w:ascii="Calibri" w:eastAsia="Calibri" w:hAnsi="Calibri" w:cs="Times New Roman"/>
    </w:rPr>
  </w:style>
  <w:style w:type="paragraph" w:styleId="Header">
    <w:name w:val="header"/>
    <w:basedOn w:val="Normal"/>
    <w:link w:val="HeaderChar"/>
    <w:uiPriority w:val="99"/>
    <w:unhideWhenUsed/>
    <w:rsid w:val="00D70A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A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133903">
      <w:bodyDiv w:val="1"/>
      <w:marLeft w:val="0"/>
      <w:marRight w:val="0"/>
      <w:marTop w:val="0"/>
      <w:marBottom w:val="0"/>
      <w:divBdr>
        <w:top w:val="none" w:sz="0" w:space="0" w:color="auto"/>
        <w:left w:val="none" w:sz="0" w:space="0" w:color="auto"/>
        <w:bottom w:val="none" w:sz="0" w:space="0" w:color="auto"/>
        <w:right w:val="none" w:sz="0" w:space="0" w:color="auto"/>
      </w:divBdr>
    </w:div>
    <w:div w:id="771129247">
      <w:bodyDiv w:val="1"/>
      <w:marLeft w:val="0"/>
      <w:marRight w:val="0"/>
      <w:marTop w:val="0"/>
      <w:marBottom w:val="0"/>
      <w:divBdr>
        <w:top w:val="none" w:sz="0" w:space="0" w:color="auto"/>
        <w:left w:val="none" w:sz="0" w:space="0" w:color="auto"/>
        <w:bottom w:val="none" w:sz="0" w:space="0" w:color="auto"/>
        <w:right w:val="none" w:sz="0" w:space="0" w:color="auto"/>
      </w:divBdr>
    </w:div>
    <w:div w:id="901478587">
      <w:bodyDiv w:val="1"/>
      <w:marLeft w:val="0"/>
      <w:marRight w:val="0"/>
      <w:marTop w:val="0"/>
      <w:marBottom w:val="0"/>
      <w:divBdr>
        <w:top w:val="none" w:sz="0" w:space="0" w:color="auto"/>
        <w:left w:val="none" w:sz="0" w:space="0" w:color="auto"/>
        <w:bottom w:val="none" w:sz="0" w:space="0" w:color="auto"/>
        <w:right w:val="none" w:sz="0" w:space="0" w:color="auto"/>
      </w:divBdr>
    </w:div>
    <w:div w:id="1089693711">
      <w:bodyDiv w:val="1"/>
      <w:marLeft w:val="0"/>
      <w:marRight w:val="0"/>
      <w:marTop w:val="0"/>
      <w:marBottom w:val="0"/>
      <w:divBdr>
        <w:top w:val="none" w:sz="0" w:space="0" w:color="auto"/>
        <w:left w:val="none" w:sz="0" w:space="0" w:color="auto"/>
        <w:bottom w:val="none" w:sz="0" w:space="0" w:color="auto"/>
        <w:right w:val="none" w:sz="0" w:space="0" w:color="auto"/>
      </w:divBdr>
    </w:div>
    <w:div w:id="156849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D6D3E-BE2A-4AFA-BDC2-AF8450B51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7780</Words>
  <Characters>44348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Vukasovic</dc:creator>
  <cp:lastModifiedBy>Bojan Grgic</cp:lastModifiedBy>
  <cp:revision>2</cp:revision>
  <cp:lastPrinted>2019-07-12T10:50:00Z</cp:lastPrinted>
  <dcterms:created xsi:type="dcterms:W3CDTF">2019-07-12T14:39:00Z</dcterms:created>
  <dcterms:modified xsi:type="dcterms:W3CDTF">2019-07-12T14:39:00Z</dcterms:modified>
</cp:coreProperties>
</file>