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8EA" w:rsidRDefault="001418EA" w:rsidP="001418EA">
      <w:pPr>
        <w:rPr>
          <w:szCs w:val="22"/>
          <w:lang w:val="sr-Cyrl-RS"/>
        </w:rPr>
      </w:pPr>
      <w:r>
        <w:rPr>
          <w:szCs w:val="22"/>
          <w:lang w:val="sr-Cyrl-CS"/>
        </w:rPr>
        <w:tab/>
      </w:r>
      <w:r w:rsidRPr="00DA76AB">
        <w:rPr>
          <w:szCs w:val="22"/>
          <w:lang w:val="sr-Cyrl-CS"/>
        </w:rPr>
        <w:t>На о</w:t>
      </w:r>
      <w:proofErr w:type="spellStart"/>
      <w:r w:rsidRPr="00DA76AB">
        <w:rPr>
          <w:szCs w:val="22"/>
        </w:rPr>
        <w:t>снову</w:t>
      </w:r>
      <w:proofErr w:type="spellEnd"/>
      <w:r w:rsidRPr="00DA76AB">
        <w:rPr>
          <w:szCs w:val="22"/>
        </w:rPr>
        <w:t xml:space="preserve"> </w:t>
      </w:r>
      <w:proofErr w:type="spellStart"/>
      <w:r w:rsidRPr="00DA76AB">
        <w:rPr>
          <w:szCs w:val="22"/>
        </w:rPr>
        <w:t>члана</w:t>
      </w:r>
      <w:proofErr w:type="spellEnd"/>
      <w:r w:rsidRPr="00DA76AB">
        <w:rPr>
          <w:szCs w:val="22"/>
        </w:rPr>
        <w:t xml:space="preserve"> 43. </w:t>
      </w:r>
      <w:proofErr w:type="spellStart"/>
      <w:proofErr w:type="gramStart"/>
      <w:r w:rsidRPr="00DA76AB">
        <w:rPr>
          <w:szCs w:val="22"/>
        </w:rPr>
        <w:t>став</w:t>
      </w:r>
      <w:proofErr w:type="spellEnd"/>
      <w:proofErr w:type="gramEnd"/>
      <w:r w:rsidRPr="00DA76AB">
        <w:rPr>
          <w:szCs w:val="22"/>
        </w:rPr>
        <w:t xml:space="preserve"> 3. </w:t>
      </w:r>
      <w:proofErr w:type="spellStart"/>
      <w:r w:rsidRPr="00DA76AB">
        <w:rPr>
          <w:szCs w:val="22"/>
        </w:rPr>
        <w:t>Закона</w:t>
      </w:r>
      <w:proofErr w:type="spellEnd"/>
      <w:r w:rsidRPr="00DA76AB">
        <w:rPr>
          <w:szCs w:val="22"/>
        </w:rPr>
        <w:t xml:space="preserve"> о </w:t>
      </w:r>
      <w:proofErr w:type="spellStart"/>
      <w:r w:rsidRPr="00DA76AB">
        <w:rPr>
          <w:szCs w:val="22"/>
        </w:rPr>
        <w:t>Влади</w:t>
      </w:r>
      <w:proofErr w:type="spellEnd"/>
      <w:r w:rsidRPr="00DA76AB">
        <w:rPr>
          <w:szCs w:val="22"/>
        </w:rPr>
        <w:t xml:space="preserve"> </w:t>
      </w:r>
      <w:r w:rsidRPr="00DA76AB">
        <w:rPr>
          <w:szCs w:val="22"/>
          <w:lang w:val="sr-Cyrl-CS"/>
        </w:rPr>
        <w:t xml:space="preserve">(„Службени гласник РС”, бр. 55/05, 71/05 </w:t>
      </w:r>
      <w:r w:rsidRPr="00DA76AB">
        <w:rPr>
          <w:szCs w:val="22"/>
          <w:lang w:val="sr-Cyrl-CS"/>
        </w:rPr>
        <w:sym w:font="Symbol" w:char="002D"/>
      </w:r>
      <w:r w:rsidRPr="00DA76AB">
        <w:rPr>
          <w:szCs w:val="22"/>
          <w:lang w:val="sr-Cyrl-CS"/>
        </w:rPr>
        <w:t xml:space="preserve"> исправка, 101/07, 65/08, 16/11, 68/12 </w:t>
      </w:r>
      <w:r w:rsidRPr="00DA76AB">
        <w:rPr>
          <w:szCs w:val="22"/>
          <w:lang w:val="sr-Cyrl-CS"/>
        </w:rPr>
        <w:sym w:font="Symbol" w:char="002D"/>
      </w:r>
      <w:r w:rsidRPr="00DA76AB">
        <w:rPr>
          <w:szCs w:val="22"/>
          <w:lang w:val="sr-Cyrl-CS"/>
        </w:rPr>
        <w:t xml:space="preserve"> УС, 72/12, 7/14 </w:t>
      </w:r>
      <w:r w:rsidRPr="00DA76AB">
        <w:rPr>
          <w:szCs w:val="22"/>
          <w:lang w:val="sr-Cyrl-CS"/>
        </w:rPr>
        <w:sym w:font="Symbol" w:char="002D"/>
      </w:r>
      <w:r w:rsidRPr="00DA76AB">
        <w:rPr>
          <w:szCs w:val="22"/>
          <w:lang w:val="sr-Cyrl-CS"/>
        </w:rPr>
        <w:t xml:space="preserve"> УС</w:t>
      </w:r>
      <w:r w:rsidRPr="00DA76AB">
        <w:rPr>
          <w:szCs w:val="22"/>
          <w:lang w:val="sr-Latn-CS"/>
        </w:rPr>
        <w:t>,</w:t>
      </w:r>
      <w:r w:rsidRPr="00DA76AB">
        <w:rPr>
          <w:szCs w:val="22"/>
          <w:lang w:val="sr-Cyrl-CS"/>
        </w:rPr>
        <w:t xml:space="preserve"> 44/14</w:t>
      </w:r>
      <w:r w:rsidRPr="00DA76AB">
        <w:rPr>
          <w:szCs w:val="22"/>
          <w:lang w:val="sr-Latn-CS"/>
        </w:rPr>
        <w:t xml:space="preserve"> </w:t>
      </w:r>
      <w:r w:rsidRPr="00DA76AB">
        <w:rPr>
          <w:szCs w:val="22"/>
          <w:lang w:val="sr-Cyrl-CS"/>
        </w:rPr>
        <w:t xml:space="preserve">и 30/18 </w:t>
      </w:r>
      <w:r w:rsidRPr="00DA76AB">
        <w:rPr>
          <w:szCs w:val="22"/>
          <w:lang w:val="sr-Cyrl-CS"/>
        </w:rPr>
        <w:sym w:font="Symbol" w:char="002D"/>
      </w:r>
      <w:r w:rsidRPr="00DA76AB">
        <w:rPr>
          <w:szCs w:val="22"/>
          <w:lang w:val="sr-Cyrl-CS"/>
        </w:rPr>
        <w:t xml:space="preserve"> др. закон)</w:t>
      </w:r>
      <w:r w:rsidRPr="00DA76AB">
        <w:rPr>
          <w:szCs w:val="22"/>
        </w:rPr>
        <w:t xml:space="preserve">, </w:t>
      </w:r>
      <w:proofErr w:type="spellStart"/>
      <w:r w:rsidRPr="00DA76AB">
        <w:rPr>
          <w:szCs w:val="22"/>
        </w:rPr>
        <w:t>на</w:t>
      </w:r>
      <w:proofErr w:type="spellEnd"/>
      <w:r w:rsidRPr="00DA76AB">
        <w:rPr>
          <w:szCs w:val="22"/>
        </w:rPr>
        <w:t xml:space="preserve"> </w:t>
      </w:r>
      <w:proofErr w:type="spellStart"/>
      <w:r w:rsidRPr="00DA76AB">
        <w:rPr>
          <w:szCs w:val="22"/>
        </w:rPr>
        <w:t>предлог</w:t>
      </w:r>
      <w:proofErr w:type="spellEnd"/>
      <w:r w:rsidRPr="00DA76AB">
        <w:rPr>
          <w:szCs w:val="22"/>
          <w:lang w:val="sr-Cyrl-RS"/>
        </w:rPr>
        <w:t xml:space="preserve"> </w:t>
      </w:r>
      <w:r w:rsidRPr="00DA76AB">
        <w:rPr>
          <w:bCs/>
          <w:color w:val="000000"/>
          <w:szCs w:val="22"/>
          <w:lang w:val="sr-Cyrl-CS"/>
        </w:rPr>
        <w:t>Министарства омладине и спорта</w:t>
      </w:r>
      <w:r w:rsidRPr="00DA76AB">
        <w:rPr>
          <w:szCs w:val="22"/>
        </w:rPr>
        <w:t>,</w:t>
      </w:r>
      <w:r w:rsidRPr="00DA76AB">
        <w:rPr>
          <w:szCs w:val="22"/>
          <w:lang w:val="sr-Cyrl-RS"/>
        </w:rPr>
        <w:t xml:space="preserve"> </w:t>
      </w:r>
    </w:p>
    <w:p w:rsidR="001418EA" w:rsidRDefault="001418EA" w:rsidP="001418EA">
      <w:pPr>
        <w:rPr>
          <w:szCs w:val="22"/>
          <w:lang w:val="sr-Cyrl-RS"/>
        </w:rPr>
      </w:pPr>
    </w:p>
    <w:p w:rsidR="001418EA" w:rsidRDefault="001418EA" w:rsidP="001418EA">
      <w:pPr>
        <w:rPr>
          <w:szCs w:val="22"/>
          <w:lang w:val="sr-Cyrl-RS"/>
        </w:rPr>
      </w:pPr>
      <w:r>
        <w:rPr>
          <w:szCs w:val="22"/>
          <w:lang w:val="sr-Cyrl-RS"/>
        </w:rPr>
        <w:tab/>
      </w:r>
      <w:r w:rsidRPr="00F2375F">
        <w:rPr>
          <w:szCs w:val="22"/>
          <w:lang w:val="sr-Cyrl-CS"/>
        </w:rPr>
        <w:tab/>
        <w:t>Влада доноси</w:t>
      </w:r>
    </w:p>
    <w:p w:rsidR="001418EA" w:rsidRDefault="001418EA" w:rsidP="001418EA">
      <w:pPr>
        <w:rPr>
          <w:szCs w:val="22"/>
          <w:lang w:val="sr-Cyrl-RS"/>
        </w:rPr>
      </w:pPr>
    </w:p>
    <w:p w:rsidR="001418EA" w:rsidRDefault="001418EA" w:rsidP="001418EA">
      <w:pPr>
        <w:jc w:val="center"/>
        <w:rPr>
          <w:szCs w:val="22"/>
          <w:lang w:val="sr-Cyrl-RS"/>
        </w:rPr>
      </w:pPr>
      <w:r>
        <w:rPr>
          <w:szCs w:val="22"/>
          <w:lang w:val="sr-Cyrl-RS"/>
        </w:rPr>
        <w:t>З А К Љ У Ч А К</w:t>
      </w:r>
    </w:p>
    <w:p w:rsidR="001418EA" w:rsidRDefault="001418EA" w:rsidP="001418EA">
      <w:pPr>
        <w:jc w:val="center"/>
        <w:rPr>
          <w:szCs w:val="22"/>
          <w:lang w:val="sr-Cyrl-RS"/>
        </w:rPr>
      </w:pPr>
    </w:p>
    <w:p w:rsidR="001418EA" w:rsidRPr="00CC2CA3" w:rsidRDefault="001418EA" w:rsidP="001418EA">
      <w:pPr>
        <w:jc w:val="center"/>
        <w:rPr>
          <w:szCs w:val="22"/>
          <w:lang w:val="sr-Latn-RS"/>
        </w:rPr>
      </w:pPr>
    </w:p>
    <w:p w:rsidR="001418EA" w:rsidRDefault="001418EA" w:rsidP="001418EA">
      <w:pPr>
        <w:rPr>
          <w:lang w:val="sr-Cyrl-CS"/>
        </w:rPr>
      </w:pPr>
      <w:r>
        <w:rPr>
          <w:szCs w:val="22"/>
          <w:lang w:val="sr-Cyrl-RS"/>
        </w:rPr>
        <w:tab/>
        <w:t xml:space="preserve">1. Усваја се </w:t>
      </w:r>
      <w:r>
        <w:rPr>
          <w:lang w:val="sr-Cyrl-CS"/>
        </w:rPr>
        <w:t>Акциони</w:t>
      </w:r>
      <w:r w:rsidRPr="00765662">
        <w:rPr>
          <w:lang w:val="sr-Cyrl-CS"/>
        </w:rPr>
        <w:t xml:space="preserve"> </w:t>
      </w:r>
      <w:r>
        <w:rPr>
          <w:lang w:val="sr-Cyrl-CS"/>
        </w:rPr>
        <w:t xml:space="preserve">план </w:t>
      </w:r>
      <w:r w:rsidRPr="00765662">
        <w:rPr>
          <w:lang w:val="sr-Cyrl-CS"/>
        </w:rPr>
        <w:t>за спровођење Националне стратегије за младе за период од 2018. до 2020. године</w:t>
      </w:r>
      <w:r>
        <w:rPr>
          <w:lang w:val="sr-Cyrl-CS"/>
        </w:rPr>
        <w:t>, који је саставни део овог закључка.</w:t>
      </w:r>
    </w:p>
    <w:p w:rsidR="001418EA" w:rsidRDefault="001418EA" w:rsidP="001418EA">
      <w:pPr>
        <w:rPr>
          <w:lang w:val="sr-Cyrl-CS"/>
        </w:rPr>
      </w:pPr>
    </w:p>
    <w:p w:rsidR="001418EA" w:rsidRDefault="001418EA" w:rsidP="001418EA">
      <w:pPr>
        <w:rPr>
          <w:bCs/>
          <w:lang w:val="sr-Cyrl-CS"/>
        </w:rPr>
      </w:pPr>
      <w:r>
        <w:rPr>
          <w:lang w:val="sr-Cyrl-CS"/>
        </w:rPr>
        <w:tab/>
        <w:t xml:space="preserve">2. Овај закључак објавити у </w:t>
      </w:r>
      <w:r w:rsidRPr="00DA76AB">
        <w:rPr>
          <w:bCs/>
          <w:lang w:val="sr-Cyrl-CS"/>
        </w:rPr>
        <w:t>„</w:t>
      </w:r>
      <w:r>
        <w:rPr>
          <w:bCs/>
          <w:lang w:val="sr-Cyrl-CS"/>
        </w:rPr>
        <w:t xml:space="preserve">Службеном гласнику </w:t>
      </w:r>
      <w:r w:rsidRPr="00DA76AB">
        <w:rPr>
          <w:bCs/>
          <w:lang w:val="sr-Cyrl-CS"/>
        </w:rPr>
        <w:t>Републике Србије”</w:t>
      </w:r>
      <w:r>
        <w:rPr>
          <w:bCs/>
          <w:lang w:val="sr-Cyrl-CS"/>
        </w:rPr>
        <w:t>.</w:t>
      </w:r>
    </w:p>
    <w:p w:rsidR="001418EA" w:rsidRDefault="001418EA" w:rsidP="001418EA">
      <w:pPr>
        <w:rPr>
          <w:bCs/>
          <w:lang w:val="sr-Cyrl-CS"/>
        </w:rPr>
      </w:pPr>
    </w:p>
    <w:p w:rsidR="001418EA" w:rsidRDefault="001418EA" w:rsidP="001418EA">
      <w:pPr>
        <w:rPr>
          <w:bCs/>
          <w:lang w:val="sr-Cyrl-CS"/>
        </w:rPr>
      </w:pPr>
    </w:p>
    <w:p w:rsidR="001418EA" w:rsidRDefault="001418EA" w:rsidP="001418EA">
      <w:pPr>
        <w:rPr>
          <w:bCs/>
          <w:lang w:val="sr-Cyrl-CS"/>
        </w:rPr>
      </w:pPr>
    </w:p>
    <w:p w:rsidR="001418EA" w:rsidRPr="008747B9" w:rsidRDefault="001418EA" w:rsidP="001418EA">
      <w:pPr>
        <w:rPr>
          <w:sz w:val="23"/>
          <w:szCs w:val="23"/>
        </w:rPr>
      </w:pPr>
    </w:p>
    <w:p w:rsidR="001418EA" w:rsidRPr="00567F88" w:rsidRDefault="001418EA" w:rsidP="001418EA">
      <w:r w:rsidRPr="008747B9">
        <w:rPr>
          <w:lang w:val="sr-Cyrl-CS"/>
        </w:rPr>
        <w:t xml:space="preserve">05 Број: </w:t>
      </w:r>
      <w:r>
        <w:rPr>
          <w:lang w:val="sr-Cyrl-RS"/>
        </w:rPr>
        <w:t>021</w:t>
      </w:r>
      <w:r w:rsidRPr="008747B9">
        <w:rPr>
          <w:lang w:val="sr-Cyrl-RS"/>
        </w:rPr>
        <w:t>-1</w:t>
      </w:r>
      <w:r>
        <w:rPr>
          <w:lang w:val="sr-Cyrl-RS"/>
        </w:rPr>
        <w:t>2018</w:t>
      </w:r>
      <w:r w:rsidRPr="008747B9">
        <w:rPr>
          <w:lang w:val="sr-Cyrl-CS"/>
        </w:rPr>
        <w:t>/2018-</w:t>
      </w:r>
      <w:r>
        <w:t>2</w:t>
      </w:r>
    </w:p>
    <w:p w:rsidR="001418EA" w:rsidRPr="008747B9" w:rsidRDefault="001418EA" w:rsidP="001418EA">
      <w:pPr>
        <w:rPr>
          <w:lang w:val="sr-Cyrl-CS"/>
        </w:rPr>
      </w:pPr>
      <w:r w:rsidRPr="008747B9">
        <w:rPr>
          <w:lang w:val="sr-Cyrl-CS"/>
        </w:rPr>
        <w:t>У Београду, 12. децембра 2018. године</w:t>
      </w:r>
    </w:p>
    <w:p w:rsidR="001418EA" w:rsidRPr="008747B9" w:rsidRDefault="001418EA" w:rsidP="001418EA">
      <w:pPr>
        <w:rPr>
          <w:lang w:val="sr-Cyrl-CS"/>
        </w:rPr>
      </w:pPr>
    </w:p>
    <w:p w:rsidR="001418EA" w:rsidRPr="008747B9" w:rsidRDefault="001418EA" w:rsidP="001418EA">
      <w:pPr>
        <w:rPr>
          <w:lang w:val="sr-Latn-BA"/>
        </w:rPr>
      </w:pPr>
    </w:p>
    <w:p w:rsidR="001418EA" w:rsidRPr="008747B9" w:rsidRDefault="001418EA" w:rsidP="001418EA">
      <w:pPr>
        <w:jc w:val="center"/>
        <w:outlineLvl w:val="0"/>
        <w:rPr>
          <w:lang w:val="sr-Cyrl-CS"/>
        </w:rPr>
      </w:pPr>
      <w:r w:rsidRPr="008747B9">
        <w:rPr>
          <w:lang w:val="sr-Cyrl-CS"/>
        </w:rPr>
        <w:t>В Л А Д А</w:t>
      </w:r>
    </w:p>
    <w:p w:rsidR="001418EA" w:rsidRPr="008747B9" w:rsidRDefault="001418EA" w:rsidP="001418EA">
      <w:pPr>
        <w:outlineLvl w:val="0"/>
        <w:rPr>
          <w:lang w:val="sr-Cyrl-CS"/>
        </w:rPr>
      </w:pPr>
    </w:p>
    <w:p w:rsidR="001418EA" w:rsidRPr="008747B9" w:rsidRDefault="001418EA" w:rsidP="001418EA">
      <w:pPr>
        <w:jc w:val="center"/>
        <w:outlineLvl w:val="0"/>
        <w:rPr>
          <w:lang w:val="sr-Cyrl-CS"/>
        </w:rPr>
      </w:pPr>
    </w:p>
    <w:p w:rsidR="001418EA" w:rsidRPr="008747B9" w:rsidRDefault="001418EA" w:rsidP="001418EA">
      <w:pPr>
        <w:jc w:val="center"/>
        <w:outlineLvl w:val="0"/>
        <w:rPr>
          <w:lang w:val="sr-Cyrl-CS"/>
        </w:rPr>
      </w:pPr>
    </w:p>
    <w:tbl>
      <w:tblPr>
        <w:tblW w:w="0" w:type="auto"/>
        <w:tblLayout w:type="fixed"/>
        <w:tblLook w:val="04A0" w:firstRow="1" w:lastRow="0" w:firstColumn="1" w:lastColumn="0" w:noHBand="0" w:noVBand="1"/>
      </w:tblPr>
      <w:tblGrid>
        <w:gridCol w:w="4360"/>
        <w:gridCol w:w="4360"/>
      </w:tblGrid>
      <w:tr w:rsidR="001418EA" w:rsidTr="00A44215">
        <w:tc>
          <w:tcPr>
            <w:tcW w:w="4360" w:type="dxa"/>
          </w:tcPr>
          <w:p w:rsidR="001418EA" w:rsidRDefault="001418EA" w:rsidP="00A44215">
            <w:pPr>
              <w:jc w:val="center"/>
              <w:rPr>
                <w:lang w:val="ru-RU"/>
              </w:rPr>
            </w:pPr>
          </w:p>
        </w:tc>
        <w:tc>
          <w:tcPr>
            <w:tcW w:w="4360" w:type="dxa"/>
          </w:tcPr>
          <w:p w:rsidR="001418EA" w:rsidRDefault="001418EA" w:rsidP="00A44215">
            <w:pPr>
              <w:jc w:val="center"/>
              <w:rPr>
                <w:lang w:val="ru-RU"/>
              </w:rPr>
            </w:pPr>
          </w:p>
          <w:p w:rsidR="001418EA" w:rsidRDefault="001418EA" w:rsidP="00A44215">
            <w:pPr>
              <w:jc w:val="center"/>
              <w:rPr>
                <w:lang w:val="ru-RU"/>
              </w:rPr>
            </w:pPr>
            <w:r>
              <w:rPr>
                <w:lang w:val="ru-RU"/>
              </w:rPr>
              <w:t>ПРЕДСЕДНИК</w:t>
            </w:r>
          </w:p>
          <w:p w:rsidR="001418EA" w:rsidRDefault="001418EA" w:rsidP="00A44215">
            <w:pPr>
              <w:rPr>
                <w:lang w:val="sr-Cyrl-CS"/>
              </w:rPr>
            </w:pPr>
          </w:p>
          <w:p w:rsidR="001418EA" w:rsidRDefault="001418EA" w:rsidP="00A44215">
            <w:pPr>
              <w:rPr>
                <w:lang w:val="sr-Cyrl-CS"/>
              </w:rPr>
            </w:pPr>
          </w:p>
          <w:p w:rsidR="001418EA" w:rsidRDefault="001418EA" w:rsidP="00A44215">
            <w:pPr>
              <w:pStyle w:val="Footer"/>
              <w:jc w:val="center"/>
              <w:rPr>
                <w:lang w:val="ru-RU"/>
              </w:rPr>
            </w:pPr>
            <w:r>
              <w:rPr>
                <w:lang w:val="ru-RU"/>
              </w:rPr>
              <w:t>Ана Брнабић</w:t>
            </w:r>
          </w:p>
        </w:tc>
      </w:tr>
    </w:tbl>
    <w:p w:rsidR="001418EA" w:rsidRDefault="001418EA" w:rsidP="001418EA">
      <w:pPr>
        <w:rPr>
          <w:lang w:val="sr-Cyrl-RS"/>
        </w:rPr>
      </w:pPr>
    </w:p>
    <w:p w:rsidR="001418EA" w:rsidRDefault="001418EA" w:rsidP="001418EA">
      <w:pPr>
        <w:rPr>
          <w:lang w:val="sr-Cyrl-RS"/>
        </w:rPr>
      </w:pPr>
    </w:p>
    <w:p w:rsidR="001418EA" w:rsidRDefault="001418EA" w:rsidP="001418EA">
      <w:pPr>
        <w:rPr>
          <w:lang w:val="sr-Cyrl-RS"/>
        </w:rPr>
      </w:pPr>
    </w:p>
    <w:p w:rsidR="001418EA" w:rsidRDefault="001418EA" w:rsidP="001418EA">
      <w:pPr>
        <w:rPr>
          <w:lang w:val="sr-Cyrl-RS"/>
        </w:rPr>
      </w:pPr>
    </w:p>
    <w:p w:rsidR="00136480" w:rsidRDefault="00136480">
      <w:bookmarkStart w:id="0" w:name="_GoBack"/>
      <w:bookmarkEnd w:id="0"/>
    </w:p>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827"/>
    <w:rsid w:val="0010778F"/>
    <w:rsid w:val="00136480"/>
    <w:rsid w:val="001418EA"/>
    <w:rsid w:val="00202797"/>
    <w:rsid w:val="004C1167"/>
    <w:rsid w:val="004E5E7A"/>
    <w:rsid w:val="006D2768"/>
    <w:rsid w:val="007B1A8E"/>
    <w:rsid w:val="00942827"/>
    <w:rsid w:val="00962AB6"/>
    <w:rsid w:val="009A4E70"/>
    <w:rsid w:val="009E01A4"/>
    <w:rsid w:val="00A82B08"/>
    <w:rsid w:val="00A9294F"/>
    <w:rsid w:val="00B331F8"/>
    <w:rsid w:val="00C157FD"/>
    <w:rsid w:val="00C34230"/>
    <w:rsid w:val="00C876C3"/>
    <w:rsid w:val="00F47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3D05B2"/>
  <w15:chartTrackingRefBased/>
  <w15:docId w15:val="{E606C596-050B-4D60-B4A9-7841A0B4B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8E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rsid w:val="001418EA"/>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1418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87</Words>
  <Characters>498</Characters>
  <Application>Microsoft Office Word</Application>
  <DocSecurity>0</DocSecurity>
  <Lines>4</Lines>
  <Paragraphs>1</Paragraphs>
  <ScaleCrop>false</ScaleCrop>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Daktilobiro02</cp:lastModifiedBy>
  <cp:revision>2</cp:revision>
  <dcterms:created xsi:type="dcterms:W3CDTF">2018-12-13T12:49:00Z</dcterms:created>
  <dcterms:modified xsi:type="dcterms:W3CDTF">2018-12-13T12:49:00Z</dcterms:modified>
</cp:coreProperties>
</file>