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455" w:rsidRPr="008B57DA" w:rsidRDefault="00F56455" w:rsidP="00F56455">
      <w:pPr>
        <w:spacing w:after="0" w:line="240" w:lineRule="auto"/>
        <w:jc w:val="center"/>
        <w:outlineLvl w:val="0"/>
        <w:rPr>
          <w:rFonts w:ascii="Times New Roman" w:hAnsi="Times New Roman"/>
          <w:b/>
          <w:sz w:val="24"/>
          <w:szCs w:val="24"/>
          <w:lang w:val="sr-Cyrl-RS"/>
        </w:rPr>
      </w:pPr>
      <w:bookmarkStart w:id="0" w:name="_GoBack"/>
      <w:bookmarkEnd w:id="0"/>
      <w:r w:rsidRPr="008B57DA">
        <w:rPr>
          <w:rFonts w:ascii="Times New Roman" w:hAnsi="Times New Roman"/>
          <w:b/>
          <w:sz w:val="24"/>
          <w:szCs w:val="24"/>
          <w:lang w:val="sr-Cyrl-RS"/>
        </w:rPr>
        <w:t xml:space="preserve">АКЦИОНИ ПЛАН ЗА СПРОВОЂЕЊЕ </w:t>
      </w:r>
    </w:p>
    <w:p w:rsidR="00F56455" w:rsidRPr="008B57DA" w:rsidRDefault="00F56455" w:rsidP="00F56455">
      <w:pPr>
        <w:spacing w:after="0" w:line="240" w:lineRule="auto"/>
        <w:jc w:val="center"/>
        <w:outlineLvl w:val="0"/>
        <w:rPr>
          <w:rFonts w:ascii="Times New Roman" w:hAnsi="Times New Roman"/>
          <w:b/>
          <w:sz w:val="24"/>
          <w:szCs w:val="24"/>
          <w:lang w:val="sr-Cyrl-RS"/>
        </w:rPr>
      </w:pPr>
      <w:r w:rsidRPr="008B57DA">
        <w:rPr>
          <w:rFonts w:ascii="Times New Roman" w:hAnsi="Times New Roman"/>
          <w:b/>
          <w:sz w:val="24"/>
          <w:szCs w:val="24"/>
          <w:lang w:val="sr-Cyrl-RS"/>
        </w:rPr>
        <w:t>НАЦИОНАЛНЕ СТРАТЕГИЈЕ ЗА МЛАДЕ</w:t>
      </w:r>
    </w:p>
    <w:p w:rsidR="00F56455" w:rsidRPr="008B57DA" w:rsidRDefault="00F56455" w:rsidP="00F56455">
      <w:pPr>
        <w:spacing w:after="0" w:line="240" w:lineRule="auto"/>
        <w:jc w:val="center"/>
        <w:outlineLvl w:val="0"/>
        <w:rPr>
          <w:rFonts w:ascii="Times New Roman" w:hAnsi="Times New Roman"/>
          <w:b/>
          <w:sz w:val="24"/>
          <w:szCs w:val="24"/>
          <w:lang w:val="sr-Cyrl-RS"/>
        </w:rPr>
      </w:pPr>
      <w:r w:rsidRPr="008B57DA">
        <w:rPr>
          <w:rFonts w:ascii="Times New Roman" w:hAnsi="Times New Roman"/>
          <w:b/>
          <w:sz w:val="24"/>
          <w:szCs w:val="24"/>
          <w:lang w:val="sr-Cyrl-RS"/>
        </w:rPr>
        <w:t>ЗА ПЕРИОД ОД 2018. ДО 2020. ГОДИНЕ</w:t>
      </w:r>
    </w:p>
    <w:p w:rsidR="00F56455" w:rsidRDefault="00F56455" w:rsidP="00F56455">
      <w:pPr>
        <w:spacing w:after="0" w:line="240" w:lineRule="auto"/>
        <w:jc w:val="center"/>
        <w:rPr>
          <w:rFonts w:ascii="Times New Roman" w:hAnsi="Times New Roman"/>
          <w:sz w:val="24"/>
          <w:szCs w:val="24"/>
          <w:lang w:val="sr-Cyrl-RS"/>
        </w:rPr>
      </w:pPr>
    </w:p>
    <w:p w:rsidR="00F56455" w:rsidRPr="008B57DA" w:rsidRDefault="00DB684C" w:rsidP="00DB684C">
      <w:pPr>
        <w:pStyle w:val="Default"/>
        <w:tabs>
          <w:tab w:val="left" w:pos="1418"/>
        </w:tabs>
        <w:outlineLvl w:val="0"/>
        <w:rPr>
          <w:b/>
          <w:color w:val="auto"/>
          <w:lang w:val="sr-Cyrl-RS"/>
        </w:rPr>
      </w:pPr>
      <w:r>
        <w:rPr>
          <w:b/>
          <w:color w:val="auto"/>
          <w:lang w:val="en-US"/>
        </w:rPr>
        <w:tab/>
        <w:t>I.</w:t>
      </w:r>
      <w:r w:rsidR="00F56455" w:rsidRPr="008B57DA">
        <w:rPr>
          <w:b/>
          <w:color w:val="auto"/>
          <w:lang w:val="sr-Cyrl-RS"/>
        </w:rPr>
        <w:t xml:space="preserve"> УВОД</w:t>
      </w:r>
    </w:p>
    <w:p w:rsidR="00F56455" w:rsidRPr="00FB28C7" w:rsidRDefault="00FB28C7" w:rsidP="00F56455">
      <w:pPr>
        <w:pStyle w:val="Default"/>
        <w:rPr>
          <w:color w:val="auto"/>
          <w:lang w:val="en-US"/>
        </w:rPr>
      </w:pPr>
      <w:r>
        <w:rPr>
          <w:color w:val="auto"/>
          <w:lang w:val="en-US"/>
        </w:rPr>
        <w:t xml:space="preserve"> </w:t>
      </w:r>
    </w:p>
    <w:p w:rsidR="0006713D" w:rsidRDefault="00DB684C" w:rsidP="00DB684C">
      <w:pPr>
        <w:pStyle w:val="Default"/>
        <w:tabs>
          <w:tab w:val="left" w:pos="1418"/>
        </w:tabs>
        <w:jc w:val="both"/>
        <w:rPr>
          <w:lang w:val="en-US"/>
        </w:rPr>
      </w:pPr>
      <w:r>
        <w:rPr>
          <w:lang w:val="sr-Cyrl-RS"/>
        </w:rPr>
        <w:tab/>
      </w:r>
      <w:r w:rsidR="00F56455" w:rsidRPr="008B57DA">
        <w:rPr>
          <w:lang w:val="sr-Cyrl-RS"/>
        </w:rPr>
        <w:t xml:space="preserve">Влада </w:t>
      </w:r>
      <w:r w:rsidR="00FB28C7" w:rsidRPr="008B57DA">
        <w:rPr>
          <w:lang w:val="sr-Cyrl-RS"/>
        </w:rPr>
        <w:t xml:space="preserve">је </w:t>
      </w:r>
      <w:r w:rsidR="00F56455" w:rsidRPr="008B57DA">
        <w:rPr>
          <w:lang w:val="sr-Cyrl-RS"/>
        </w:rPr>
        <w:t>у фебруару 2015. године донела Националну стратегију за младе за период од 2015. до 2025.</w:t>
      </w:r>
      <w:r w:rsidR="004A61E3" w:rsidRPr="004A61E3">
        <w:t xml:space="preserve"> </w:t>
      </w:r>
      <w:r w:rsidR="004A61E3" w:rsidRPr="004A61E3">
        <w:rPr>
          <w:lang w:val="sr-Cyrl-RS"/>
        </w:rPr>
        <w:t>године</w:t>
      </w:r>
      <w:r w:rsidR="00F56455" w:rsidRPr="008B57DA">
        <w:rPr>
          <w:lang w:val="sr-Cyrl-RS"/>
        </w:rPr>
        <w:t xml:space="preserve"> („Службени гласник РСˮ, број 22/15</w:t>
      </w:r>
      <w:r w:rsidR="005E5E66">
        <w:rPr>
          <w:lang w:val="sr-Cyrl-RS"/>
        </w:rPr>
        <w:t xml:space="preserve"> – у даљем тексту: Национална стратегија за младе</w:t>
      </w:r>
      <w:r w:rsidR="00F56455" w:rsidRPr="008B57DA">
        <w:rPr>
          <w:lang w:val="sr-Cyrl-RS"/>
        </w:rPr>
        <w:t xml:space="preserve">). </w:t>
      </w:r>
    </w:p>
    <w:p w:rsidR="005E5E66" w:rsidRDefault="005E5E66" w:rsidP="00DB684C">
      <w:pPr>
        <w:pStyle w:val="Default"/>
        <w:tabs>
          <w:tab w:val="left" w:pos="1418"/>
        </w:tabs>
        <w:jc w:val="both"/>
        <w:rPr>
          <w:lang w:val="sr-Cyrl-RS"/>
        </w:rPr>
      </w:pPr>
    </w:p>
    <w:p w:rsidR="00F56455" w:rsidRPr="008B57DA" w:rsidRDefault="005E5E66" w:rsidP="00DB684C">
      <w:pPr>
        <w:pStyle w:val="Default"/>
        <w:tabs>
          <w:tab w:val="left" w:pos="1418"/>
        </w:tabs>
        <w:jc w:val="both"/>
        <w:rPr>
          <w:lang w:val="sr-Cyrl-RS"/>
        </w:rPr>
      </w:pPr>
      <w:r>
        <w:rPr>
          <w:lang w:val="sr-Cyrl-RS"/>
        </w:rPr>
        <w:tab/>
      </w:r>
      <w:r w:rsidR="00F56455" w:rsidRPr="008B57DA">
        <w:rPr>
          <w:lang w:val="sr-Cyrl-RS"/>
        </w:rPr>
        <w:t>Национална стратегија за младе је документ који представља системска решења најзначајних питања у различитим областима живота младих у Републици Србији, као дугорочни план. Израда Националнe стратегијe за младе предвиђена је Законом о младима</w:t>
      </w:r>
      <w:r w:rsidR="0006713D">
        <w:rPr>
          <w:lang w:val="en-US"/>
        </w:rPr>
        <w:t xml:space="preserve"> </w:t>
      </w:r>
      <w:r w:rsidR="0006713D" w:rsidRPr="0006713D">
        <w:rPr>
          <w:lang w:val="en-US"/>
        </w:rPr>
        <w:t>(„Службени гласник РС”, број 50/11</w:t>
      </w:r>
      <w:r w:rsidR="0006713D">
        <w:rPr>
          <w:lang w:val="en-US"/>
        </w:rPr>
        <w:t>)</w:t>
      </w:r>
      <w:r w:rsidR="00F56455" w:rsidRPr="008B57DA">
        <w:rPr>
          <w:lang w:val="sr-Cyrl-RS"/>
        </w:rPr>
        <w:t>, као документ који на предлог Министарства омладине и спорта доноси Влада на период од десет година.</w:t>
      </w:r>
    </w:p>
    <w:p w:rsidR="00F56455" w:rsidRPr="008B57DA" w:rsidRDefault="00F56455" w:rsidP="00DB684C">
      <w:pPr>
        <w:tabs>
          <w:tab w:val="left" w:pos="1418"/>
        </w:tabs>
        <w:spacing w:after="0" w:line="240" w:lineRule="auto"/>
        <w:jc w:val="both"/>
        <w:rPr>
          <w:rFonts w:ascii="Times New Roman" w:hAnsi="Times New Roman"/>
          <w:color w:val="000000"/>
          <w:sz w:val="24"/>
          <w:szCs w:val="24"/>
          <w:lang w:val="sr-Cyrl-RS"/>
        </w:rPr>
      </w:pPr>
    </w:p>
    <w:p w:rsidR="00F56455" w:rsidRPr="008B57DA" w:rsidRDefault="00DB684C" w:rsidP="00DB684C">
      <w:pPr>
        <w:tabs>
          <w:tab w:val="left" w:pos="1418"/>
        </w:tabs>
        <w:spacing w:after="0" w:line="240" w:lineRule="auto"/>
        <w:jc w:val="both"/>
        <w:rPr>
          <w:rFonts w:ascii="Times New Roman" w:hAnsi="Times New Roman"/>
          <w:color w:val="000000"/>
          <w:sz w:val="24"/>
          <w:szCs w:val="24"/>
          <w:lang w:val="sr-Cyrl-RS"/>
        </w:rPr>
      </w:pPr>
      <w:r>
        <w:rPr>
          <w:rFonts w:ascii="Times New Roman" w:hAnsi="Times New Roman"/>
          <w:color w:val="000000"/>
          <w:sz w:val="24"/>
          <w:szCs w:val="24"/>
          <w:lang w:val="sr-Cyrl-RS"/>
        </w:rPr>
        <w:tab/>
      </w:r>
      <w:r w:rsidR="00F56455" w:rsidRPr="008B57DA">
        <w:rPr>
          <w:rFonts w:ascii="Times New Roman" w:hAnsi="Times New Roman"/>
          <w:color w:val="000000"/>
          <w:sz w:val="24"/>
          <w:szCs w:val="24"/>
          <w:lang w:val="sr-Cyrl-RS"/>
        </w:rPr>
        <w:t xml:space="preserve">У циљу реализације </w:t>
      </w:r>
      <w:r w:rsidR="0006713D">
        <w:rPr>
          <w:rFonts w:ascii="Times New Roman" w:hAnsi="Times New Roman"/>
          <w:color w:val="000000"/>
          <w:sz w:val="24"/>
          <w:szCs w:val="24"/>
          <w:lang w:val="sr-Cyrl-RS"/>
        </w:rPr>
        <w:t>Националн</w:t>
      </w:r>
      <w:r w:rsidR="0006713D">
        <w:rPr>
          <w:rFonts w:ascii="Times New Roman" w:hAnsi="Times New Roman"/>
          <w:color w:val="000000"/>
          <w:sz w:val="24"/>
          <w:szCs w:val="24"/>
          <w:lang w:val="en-US"/>
        </w:rPr>
        <w:t>e</w:t>
      </w:r>
      <w:r w:rsidR="0006713D">
        <w:rPr>
          <w:rFonts w:ascii="Times New Roman" w:hAnsi="Times New Roman"/>
          <w:color w:val="000000"/>
          <w:sz w:val="24"/>
          <w:szCs w:val="24"/>
          <w:lang w:val="sr-Cyrl-RS"/>
        </w:rPr>
        <w:t xml:space="preserve"> стратегиј</w:t>
      </w:r>
      <w:r w:rsidR="0006713D">
        <w:rPr>
          <w:rFonts w:ascii="Times New Roman" w:hAnsi="Times New Roman"/>
          <w:color w:val="000000"/>
          <w:sz w:val="24"/>
          <w:szCs w:val="24"/>
          <w:lang w:val="en-US"/>
        </w:rPr>
        <w:t>e</w:t>
      </w:r>
      <w:r w:rsidR="0006713D" w:rsidRPr="0006713D">
        <w:rPr>
          <w:rFonts w:ascii="Times New Roman" w:hAnsi="Times New Roman"/>
          <w:color w:val="000000"/>
          <w:sz w:val="24"/>
          <w:szCs w:val="24"/>
          <w:lang w:val="sr-Cyrl-RS"/>
        </w:rPr>
        <w:t xml:space="preserve"> за младе</w:t>
      </w:r>
      <w:r w:rsidR="00F56455" w:rsidRPr="008B57DA">
        <w:rPr>
          <w:rFonts w:ascii="Times New Roman" w:hAnsi="Times New Roman"/>
          <w:color w:val="000000"/>
          <w:sz w:val="24"/>
          <w:szCs w:val="24"/>
          <w:lang w:val="sr-Cyrl-RS"/>
        </w:rPr>
        <w:t>, у августу 2015. године донет је Акциони план за спровођење Националне стратегије за младе за период од 2015. до 2017. године („Службени гласник РСˮ, број 70/15). У</w:t>
      </w:r>
      <w:r w:rsidR="005E5E66">
        <w:rPr>
          <w:rFonts w:ascii="Times New Roman" w:hAnsi="Times New Roman"/>
          <w:color w:val="000000"/>
          <w:sz w:val="24"/>
          <w:szCs w:val="24"/>
          <w:lang w:val="sr-Cyrl-RS"/>
        </w:rPr>
        <w:t xml:space="preserve"> том</w:t>
      </w:r>
      <w:r w:rsidR="00F56455" w:rsidRPr="008B57DA">
        <w:rPr>
          <w:rFonts w:ascii="Times New Roman" w:hAnsi="Times New Roman"/>
          <w:color w:val="000000"/>
          <w:sz w:val="24"/>
          <w:szCs w:val="24"/>
          <w:lang w:val="sr-Cyrl-RS"/>
        </w:rPr>
        <w:t xml:space="preserve"> </w:t>
      </w:r>
      <w:r w:rsidR="005E5E66">
        <w:rPr>
          <w:rFonts w:ascii="Times New Roman" w:hAnsi="Times New Roman"/>
          <w:color w:val="000000"/>
          <w:sz w:val="24"/>
          <w:szCs w:val="24"/>
          <w:lang w:val="en-US"/>
        </w:rPr>
        <w:t>а</w:t>
      </w:r>
      <w:r w:rsidR="0006713D">
        <w:rPr>
          <w:rFonts w:ascii="Times New Roman" w:hAnsi="Times New Roman"/>
          <w:color w:val="000000"/>
          <w:sz w:val="24"/>
          <w:szCs w:val="24"/>
          <w:lang w:val="sr-Cyrl-RS"/>
        </w:rPr>
        <w:t>кционом плану</w:t>
      </w:r>
      <w:r w:rsidR="00F56455" w:rsidRPr="008B57DA">
        <w:rPr>
          <w:rFonts w:ascii="Times New Roman" w:hAnsi="Times New Roman"/>
          <w:color w:val="000000"/>
          <w:sz w:val="24"/>
          <w:szCs w:val="24"/>
          <w:lang w:val="sr-Cyrl-RS"/>
        </w:rPr>
        <w:t xml:space="preserve"> били су наведени сви носиоци и учесници процеса реализације и дефинисана потребна средства за остварење постављених циљева.</w:t>
      </w:r>
    </w:p>
    <w:p w:rsidR="00F56455" w:rsidRPr="008B57DA" w:rsidRDefault="00F56455" w:rsidP="00DB684C">
      <w:pPr>
        <w:tabs>
          <w:tab w:val="left" w:pos="1418"/>
        </w:tabs>
        <w:spacing w:after="0" w:line="240" w:lineRule="auto"/>
        <w:jc w:val="both"/>
        <w:rPr>
          <w:rFonts w:ascii="Times New Roman" w:hAnsi="Times New Roman"/>
          <w:color w:val="000000"/>
          <w:sz w:val="24"/>
          <w:szCs w:val="24"/>
          <w:lang w:val="sr-Cyrl-RS"/>
        </w:rPr>
      </w:pPr>
    </w:p>
    <w:p w:rsidR="00F56455" w:rsidRPr="008B57DA" w:rsidRDefault="00DB684C" w:rsidP="00DB684C">
      <w:pPr>
        <w:tabs>
          <w:tab w:val="left" w:pos="1418"/>
        </w:tabs>
        <w:spacing w:after="0" w:line="240" w:lineRule="auto"/>
        <w:jc w:val="both"/>
        <w:rPr>
          <w:rFonts w:ascii="Times New Roman" w:hAnsi="Times New Roman"/>
          <w:color w:val="000000"/>
          <w:sz w:val="24"/>
          <w:szCs w:val="24"/>
          <w:lang w:val="sr-Cyrl-RS"/>
        </w:rPr>
      </w:pPr>
      <w:r>
        <w:rPr>
          <w:rFonts w:ascii="Times New Roman" w:hAnsi="Times New Roman"/>
          <w:color w:val="000000"/>
          <w:sz w:val="24"/>
          <w:szCs w:val="24"/>
          <w:lang w:val="sr-Cyrl-RS"/>
        </w:rPr>
        <w:tab/>
      </w:r>
      <w:r w:rsidR="00F56455" w:rsidRPr="008B57DA">
        <w:rPr>
          <w:rFonts w:ascii="Times New Roman" w:hAnsi="Times New Roman"/>
          <w:color w:val="000000"/>
          <w:sz w:val="24"/>
          <w:szCs w:val="24"/>
          <w:lang w:val="sr-Cyrl-RS"/>
        </w:rPr>
        <w:t>Националну</w:t>
      </w:r>
      <w:r w:rsidR="00605213">
        <w:rPr>
          <w:rFonts w:ascii="Times New Roman" w:hAnsi="Times New Roman"/>
          <w:color w:val="000000"/>
          <w:sz w:val="24"/>
          <w:szCs w:val="24"/>
          <w:lang w:val="sr-Cyrl-RS"/>
        </w:rPr>
        <w:t xml:space="preserve"> стратегију за младе и пратећи а</w:t>
      </w:r>
      <w:r w:rsidR="00F56455" w:rsidRPr="008B57DA">
        <w:rPr>
          <w:rFonts w:ascii="Times New Roman" w:hAnsi="Times New Roman"/>
          <w:color w:val="000000"/>
          <w:sz w:val="24"/>
          <w:szCs w:val="24"/>
          <w:lang w:val="sr-Cyrl-RS"/>
        </w:rPr>
        <w:t>кциони план спроводи Министарство омладине и спорта, уз учешће органа надлежних за посебне области у омладинском сектору и свих других субјеката омладинске политике на националном, покрајинском и локалном нивоу.</w:t>
      </w:r>
    </w:p>
    <w:p w:rsidR="00F56455" w:rsidRPr="008B57DA" w:rsidRDefault="00F56455" w:rsidP="00DB684C">
      <w:pPr>
        <w:tabs>
          <w:tab w:val="left" w:pos="1418"/>
        </w:tabs>
        <w:spacing w:after="0" w:line="240" w:lineRule="auto"/>
        <w:jc w:val="both"/>
        <w:rPr>
          <w:rFonts w:ascii="Times New Roman" w:hAnsi="Times New Roman"/>
          <w:sz w:val="24"/>
          <w:szCs w:val="24"/>
          <w:lang w:val="sr-Cyrl-RS"/>
        </w:rPr>
      </w:pPr>
    </w:p>
    <w:p w:rsidR="00F56455" w:rsidRPr="008B57DA"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Национална стратегија за младе дефинише девет стратешких циљева као жељених промењених стања када су у питању млади у областима од интереса за младе. Успешном реализацијом </w:t>
      </w:r>
      <w:r w:rsidR="0006713D" w:rsidRPr="0006713D">
        <w:rPr>
          <w:rFonts w:ascii="Times New Roman" w:hAnsi="Times New Roman"/>
          <w:sz w:val="24"/>
          <w:szCs w:val="24"/>
          <w:lang w:val="sr-Cyrl-RS"/>
        </w:rPr>
        <w:t xml:space="preserve">Националнe стратегијe за младе </w:t>
      </w:r>
      <w:r w:rsidR="00F56455" w:rsidRPr="008B57DA">
        <w:rPr>
          <w:rFonts w:ascii="Times New Roman" w:hAnsi="Times New Roman"/>
          <w:sz w:val="24"/>
          <w:szCs w:val="24"/>
          <w:lang w:val="sr-Cyrl-RS"/>
        </w:rPr>
        <w:t xml:space="preserve">унапредиће се: </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запошљивост и запосленост младих жена и мушкараца;</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квалитет и могућности за стицање квалификација и развој компетенција и иновативности младих;</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активно учешће младих  жена и мушкараца у друштву;</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здравље и благостање младих жена и мушкараца;</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услови за развијање безбедносне културе младих;</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подршка друштвеном укључивању младих из категорија у ризику од социјалне искључености;</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мобилност, обим међународне сарадње младих и подршка младим мигрантима;</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систем информисања младих и знање о младима;</w:t>
      </w:r>
    </w:p>
    <w:p w:rsidR="00F56455" w:rsidRPr="008B57DA" w:rsidRDefault="00F56455" w:rsidP="00F56455">
      <w:pPr>
        <w:pStyle w:val="Odlomakpopisa"/>
        <w:numPr>
          <w:ilvl w:val="0"/>
          <w:numId w:val="1"/>
        </w:num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коришћење и учешће младих у креирању културних садржаја.</w:t>
      </w:r>
    </w:p>
    <w:p w:rsidR="00F56455" w:rsidRPr="008B57DA" w:rsidRDefault="00F56455" w:rsidP="00F56455">
      <w:pPr>
        <w:spacing w:after="0" w:line="240" w:lineRule="auto"/>
        <w:ind w:firstLine="720"/>
        <w:jc w:val="both"/>
        <w:rPr>
          <w:rFonts w:ascii="Times New Roman" w:hAnsi="Times New Roman"/>
          <w:sz w:val="24"/>
          <w:szCs w:val="24"/>
          <w:lang w:val="sr-Cyrl-RS"/>
        </w:rPr>
      </w:pPr>
    </w:p>
    <w:p w:rsidR="00F56455"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Акциони план за спровођ</w:t>
      </w:r>
      <w:r w:rsidR="00F56455">
        <w:rPr>
          <w:rFonts w:ascii="Times New Roman" w:hAnsi="Times New Roman"/>
          <w:sz w:val="24"/>
          <w:szCs w:val="24"/>
          <w:lang w:val="sr-Cyrl-RS"/>
        </w:rPr>
        <w:t>ење Н</w:t>
      </w:r>
      <w:r w:rsidR="00F56455" w:rsidRPr="008B57DA">
        <w:rPr>
          <w:rFonts w:ascii="Times New Roman" w:hAnsi="Times New Roman"/>
          <w:sz w:val="24"/>
          <w:szCs w:val="24"/>
          <w:lang w:val="sr-Cyrl-RS"/>
        </w:rPr>
        <w:t>ационалне стратегије за младе за период од 2018. до 2020. године</w:t>
      </w:r>
      <w:r w:rsidR="005E5E66">
        <w:rPr>
          <w:rFonts w:ascii="Times New Roman" w:hAnsi="Times New Roman"/>
          <w:sz w:val="24"/>
          <w:szCs w:val="24"/>
          <w:lang w:val="sr-Cyrl-RS"/>
        </w:rPr>
        <w:t xml:space="preserve"> (у даљем тексту: Акциони план)</w:t>
      </w:r>
      <w:r w:rsidR="00F56455" w:rsidRPr="008B57DA">
        <w:rPr>
          <w:rFonts w:ascii="Times New Roman" w:hAnsi="Times New Roman"/>
          <w:sz w:val="24"/>
          <w:szCs w:val="24"/>
          <w:lang w:val="sr-Cyrl-RS"/>
        </w:rPr>
        <w:t xml:space="preserve"> прецизира индикаторе који прате: степен реализације акивности, период реализације (потребно време за остваривање предвиђених циљева, резултата и активности), ниво реализације (републички, покрајински, локални), носиоце и учеснике процеса реализације и дефинише укупно потребна средства за реализацију. </w:t>
      </w:r>
    </w:p>
    <w:p w:rsidR="00EC159E" w:rsidRDefault="00EC159E" w:rsidP="00DB684C">
      <w:pPr>
        <w:tabs>
          <w:tab w:val="left" w:pos="1418"/>
        </w:tabs>
        <w:spacing w:after="0" w:line="240" w:lineRule="auto"/>
        <w:jc w:val="both"/>
        <w:rPr>
          <w:rFonts w:ascii="Times New Roman" w:hAnsi="Times New Roman"/>
          <w:sz w:val="24"/>
          <w:szCs w:val="24"/>
          <w:lang w:val="sr-Cyrl-RS"/>
        </w:rPr>
      </w:pPr>
    </w:p>
    <w:p w:rsidR="00EC159E" w:rsidRPr="008B57DA" w:rsidRDefault="00EC159E" w:rsidP="00DB684C">
      <w:pPr>
        <w:tabs>
          <w:tab w:val="left" w:pos="1418"/>
        </w:tabs>
        <w:spacing w:after="0" w:line="240" w:lineRule="auto"/>
        <w:jc w:val="both"/>
        <w:rPr>
          <w:rFonts w:ascii="Times New Roman" w:hAnsi="Times New Roman"/>
          <w:sz w:val="24"/>
          <w:szCs w:val="24"/>
          <w:lang w:val="sr-Cyrl-RS"/>
        </w:rPr>
      </w:pPr>
    </w:p>
    <w:p w:rsidR="00F56455" w:rsidRPr="008B57DA" w:rsidRDefault="00F56455" w:rsidP="00DB684C">
      <w:pPr>
        <w:pStyle w:val="Default"/>
        <w:tabs>
          <w:tab w:val="left" w:pos="1418"/>
        </w:tabs>
        <w:jc w:val="both"/>
        <w:rPr>
          <w:color w:val="auto"/>
          <w:lang w:val="sr-Cyrl-RS"/>
        </w:rPr>
      </w:pPr>
    </w:p>
    <w:p w:rsidR="00F56455" w:rsidRPr="008B57DA" w:rsidRDefault="00DB684C" w:rsidP="00DB684C">
      <w:pPr>
        <w:pStyle w:val="Default"/>
        <w:tabs>
          <w:tab w:val="left" w:pos="1418"/>
        </w:tabs>
        <w:jc w:val="both"/>
        <w:rPr>
          <w:color w:val="auto"/>
          <w:lang w:val="sr-Cyrl-RS"/>
        </w:rPr>
      </w:pPr>
      <w:r>
        <w:rPr>
          <w:color w:val="auto"/>
          <w:lang w:val="sr-Cyrl-RS"/>
        </w:rPr>
        <w:lastRenderedPageBreak/>
        <w:tab/>
      </w:r>
      <w:r w:rsidR="00CB45AA">
        <w:rPr>
          <w:color w:val="auto"/>
          <w:lang w:val="sr-Cyrl-RS"/>
        </w:rPr>
        <w:t>Акционим планом</w:t>
      </w:r>
      <w:r w:rsidR="00F56455" w:rsidRPr="008B57DA">
        <w:rPr>
          <w:color w:val="auto"/>
          <w:lang w:val="sr-Cyrl-RS"/>
        </w:rPr>
        <w:t xml:space="preserve"> утврђују се активности које ће се остваривати у 2018, 2019. и 2020. години. Детаљан план финансирања активности сачињен је за 2018. годину, а за трогодишњи период 2018–2020. године дата је пројекција трошкова. Треба имати у виду да ће према  централној пројекцији Народне банке Србије</w:t>
      </w:r>
      <w:r w:rsidR="00F56455" w:rsidRPr="008B57DA">
        <w:rPr>
          <w:rStyle w:val="FootnoteReference"/>
          <w:color w:val="auto"/>
          <w:lang w:val="sr-Cyrl-RS"/>
        </w:rPr>
        <w:footnoteReference w:id="1"/>
      </w:r>
      <w:r w:rsidR="00F56455" w:rsidRPr="008B57DA">
        <w:rPr>
          <w:color w:val="auto"/>
          <w:lang w:val="sr-Cyrl-RS"/>
        </w:rPr>
        <w:t xml:space="preserve">, међугодишња инфлација наставити да се креће у границама циља (3,0 ± 1,5%) до краја периода пројекције (у наредне две године). </w:t>
      </w:r>
      <w:r w:rsidR="005E5E66">
        <w:rPr>
          <w:color w:val="auto"/>
          <w:lang w:val="sr-Cyrl-RS"/>
        </w:rPr>
        <w:t>То</w:t>
      </w:r>
      <w:r w:rsidR="00F56455" w:rsidRPr="008B57DA">
        <w:rPr>
          <w:color w:val="auto"/>
          <w:lang w:val="sr-Cyrl-RS"/>
        </w:rPr>
        <w:t xml:space="preserve"> значи да према пројекцији из фебруара 2018. године, пројектована инфлација за 2018. и 2019. годину износи према 3 ± 1,5%, док се за 2020. годину морају пратити пројекције Народне банке Србије и у складу са тим ревидирати буџет </w:t>
      </w:r>
      <w:r w:rsidR="00CB45AA">
        <w:rPr>
          <w:color w:val="auto"/>
          <w:lang w:val="sr-Cyrl-RS"/>
        </w:rPr>
        <w:t>Акционог плана</w:t>
      </w:r>
      <w:r w:rsidR="00F56455" w:rsidRPr="008B57DA">
        <w:rPr>
          <w:color w:val="auto"/>
          <w:lang w:val="sr-Cyrl-RS"/>
        </w:rPr>
        <w:t xml:space="preserve">. </w:t>
      </w:r>
    </w:p>
    <w:p w:rsidR="00F56455" w:rsidRPr="008B57DA" w:rsidRDefault="00F56455" w:rsidP="00DB684C">
      <w:pPr>
        <w:pStyle w:val="Default"/>
        <w:tabs>
          <w:tab w:val="left" w:pos="1418"/>
        </w:tabs>
        <w:jc w:val="both"/>
        <w:rPr>
          <w:color w:val="auto"/>
          <w:lang w:val="sr-Cyrl-RS"/>
        </w:rPr>
      </w:pPr>
    </w:p>
    <w:p w:rsidR="00F56455" w:rsidRPr="008B57DA" w:rsidRDefault="00DB684C" w:rsidP="00DB684C">
      <w:pPr>
        <w:pStyle w:val="Default"/>
        <w:tabs>
          <w:tab w:val="left" w:pos="1418"/>
        </w:tabs>
        <w:jc w:val="both"/>
        <w:rPr>
          <w:color w:val="auto"/>
          <w:lang w:val="sr-Cyrl-RS"/>
        </w:rPr>
      </w:pPr>
      <w:r>
        <w:rPr>
          <w:color w:val="auto"/>
          <w:lang w:val="sr-Cyrl-RS"/>
        </w:rPr>
        <w:tab/>
      </w:r>
      <w:r w:rsidR="00CB45AA">
        <w:rPr>
          <w:color w:val="auto"/>
          <w:lang w:val="sr-Cyrl-RS"/>
        </w:rPr>
        <w:t>Акциони план</w:t>
      </w:r>
      <w:r w:rsidR="00F56455" w:rsidRPr="008B57DA">
        <w:rPr>
          <w:color w:val="auto"/>
          <w:lang w:val="sr-Cyrl-RS"/>
        </w:rPr>
        <w:t xml:space="preserve"> треба да помогне свим органима, институцијама, организацијама и појединцима, као и свим другим заинтересованим субјектима, да реализују циљеве </w:t>
      </w:r>
      <w:r w:rsidR="00CB45AA" w:rsidRPr="00CB45AA">
        <w:rPr>
          <w:color w:val="auto"/>
          <w:lang w:val="sr-Cyrl-RS"/>
        </w:rPr>
        <w:t>Националнe стратегијe за младе</w:t>
      </w:r>
      <w:r w:rsidR="00F56455" w:rsidRPr="008B57DA">
        <w:rPr>
          <w:color w:val="auto"/>
          <w:lang w:val="sr-Cyrl-RS"/>
        </w:rPr>
        <w:t xml:space="preserve">. У складу са тим, у </w:t>
      </w:r>
      <w:r w:rsidR="00CB45AA">
        <w:rPr>
          <w:color w:val="auto"/>
          <w:lang w:val="sr-Cyrl-RS"/>
        </w:rPr>
        <w:t>Акционом</w:t>
      </w:r>
      <w:r w:rsidR="00CB45AA" w:rsidRPr="00CB45AA">
        <w:rPr>
          <w:color w:val="auto"/>
          <w:lang w:val="sr-Cyrl-RS"/>
        </w:rPr>
        <w:t xml:space="preserve"> план</w:t>
      </w:r>
      <w:r w:rsidR="00CB45AA">
        <w:rPr>
          <w:color w:val="auto"/>
          <w:lang w:val="sr-Cyrl-RS"/>
        </w:rPr>
        <w:t>у</w:t>
      </w:r>
      <w:r w:rsidR="00CB45AA" w:rsidRPr="00CB45AA">
        <w:rPr>
          <w:color w:val="auto"/>
          <w:lang w:val="sr-Cyrl-RS"/>
        </w:rPr>
        <w:t xml:space="preserve"> </w:t>
      </w:r>
      <w:r w:rsidR="00F56455" w:rsidRPr="008B57DA">
        <w:rPr>
          <w:color w:val="auto"/>
          <w:lang w:val="sr-Cyrl-RS"/>
        </w:rPr>
        <w:t xml:space="preserve">су прецизно утврђене улоге, одговорности носилаца реализације, као и институционални механизми који треба да омогуће постизање жељених резултата и остваривање општих стратешких циљева </w:t>
      </w:r>
      <w:r w:rsidR="00CB45AA" w:rsidRPr="00CB45AA">
        <w:rPr>
          <w:color w:val="auto"/>
          <w:lang w:val="sr-Cyrl-RS"/>
        </w:rPr>
        <w:t>Националнe стратегијe за младе</w:t>
      </w:r>
      <w:r w:rsidR="00F56455" w:rsidRPr="008B57DA">
        <w:rPr>
          <w:color w:val="auto"/>
          <w:lang w:val="sr-Cyrl-RS"/>
        </w:rPr>
        <w:t>.</w:t>
      </w:r>
    </w:p>
    <w:p w:rsidR="00F56455" w:rsidRPr="008B57DA" w:rsidRDefault="00F56455" w:rsidP="00DB684C">
      <w:pPr>
        <w:pStyle w:val="Default"/>
        <w:tabs>
          <w:tab w:val="left" w:pos="1418"/>
        </w:tabs>
        <w:jc w:val="both"/>
        <w:rPr>
          <w:color w:val="auto"/>
          <w:lang w:val="sr-Cyrl-RS"/>
        </w:rPr>
      </w:pPr>
    </w:p>
    <w:p w:rsidR="00F56455" w:rsidRPr="008B57DA" w:rsidRDefault="00DB684C" w:rsidP="00DB684C">
      <w:pPr>
        <w:pStyle w:val="Default"/>
        <w:tabs>
          <w:tab w:val="left" w:pos="1418"/>
        </w:tabs>
        <w:jc w:val="both"/>
        <w:rPr>
          <w:color w:val="auto"/>
          <w:lang w:val="sr-Cyrl-RS"/>
        </w:rPr>
      </w:pPr>
      <w:r>
        <w:rPr>
          <w:color w:val="auto"/>
          <w:lang w:val="sr-Cyrl-RS"/>
        </w:rPr>
        <w:tab/>
      </w:r>
      <w:r w:rsidR="00F56455" w:rsidRPr="008B57DA">
        <w:rPr>
          <w:color w:val="auto"/>
          <w:lang w:val="sr-Cyrl-RS"/>
        </w:rPr>
        <w:t xml:space="preserve">За сваки од специфичних циљева у </w:t>
      </w:r>
      <w:r w:rsidR="00E3733D">
        <w:rPr>
          <w:color w:val="auto"/>
          <w:lang w:val="sr-Cyrl-RS"/>
        </w:rPr>
        <w:t>Националној стратегији</w:t>
      </w:r>
      <w:r w:rsidR="00CB45AA" w:rsidRPr="00CB45AA">
        <w:rPr>
          <w:color w:val="auto"/>
          <w:lang w:val="sr-Cyrl-RS"/>
        </w:rPr>
        <w:t xml:space="preserve"> за младе </w:t>
      </w:r>
      <w:r w:rsidR="00F56455" w:rsidRPr="008B57DA">
        <w:rPr>
          <w:color w:val="auto"/>
          <w:lang w:val="sr-Cyrl-RS"/>
        </w:rPr>
        <w:t xml:space="preserve">утврђене су активности, очекивани резултати остваривања предложених активности и индикатори (квантитативни и квалитативни) на основу којих ће се пратити спровођење и мерити постигнути резултати. Свака од активности је прецизно утврђена у погледу рокова, финансирања и праћења реализације и евалуације. </w:t>
      </w:r>
    </w:p>
    <w:p w:rsidR="00F56455" w:rsidRPr="008B57DA" w:rsidRDefault="00F56455" w:rsidP="00DB684C">
      <w:pPr>
        <w:pStyle w:val="Default"/>
        <w:tabs>
          <w:tab w:val="left" w:pos="1418"/>
        </w:tabs>
        <w:jc w:val="both"/>
        <w:rPr>
          <w:color w:val="auto"/>
          <w:lang w:val="sr-Cyrl-RS"/>
        </w:rPr>
      </w:pPr>
    </w:p>
    <w:p w:rsidR="00F56455" w:rsidRPr="008B57DA" w:rsidRDefault="00DB684C" w:rsidP="00DB684C">
      <w:pPr>
        <w:pStyle w:val="Default"/>
        <w:tabs>
          <w:tab w:val="left" w:pos="1418"/>
        </w:tabs>
        <w:jc w:val="both"/>
        <w:rPr>
          <w:color w:val="auto"/>
          <w:lang w:val="sr-Cyrl-RS"/>
        </w:rPr>
      </w:pPr>
      <w:r>
        <w:rPr>
          <w:color w:val="auto"/>
          <w:lang w:val="sr-Cyrl-RS"/>
        </w:rPr>
        <w:tab/>
      </w:r>
      <w:r w:rsidR="00F56455" w:rsidRPr="008B57DA">
        <w:rPr>
          <w:color w:val="auto"/>
          <w:lang w:val="sr-Cyrl-RS"/>
        </w:rPr>
        <w:t xml:space="preserve">Посебно поглавље посвећено је систему праћења и евалуације спровођења предложених активности и садржи механизме, облике и начин извештавања за све предложене активности. Успостављањем оваквог јединственог система биће могуће сагледавање обима, квалитета и ефикасности остваривања предложених активности, специфичних и општих стратешких циљева утврђених у </w:t>
      </w:r>
      <w:r w:rsidR="00E3733D" w:rsidRPr="00E3733D">
        <w:rPr>
          <w:color w:val="auto"/>
          <w:lang w:val="sr-Cyrl-RS"/>
        </w:rPr>
        <w:t>Националној стратегији за младе</w:t>
      </w:r>
      <w:r w:rsidR="00F56455" w:rsidRPr="008B57DA">
        <w:rPr>
          <w:color w:val="auto"/>
          <w:lang w:val="sr-Cyrl-RS"/>
        </w:rPr>
        <w:t>.</w:t>
      </w:r>
    </w:p>
    <w:p w:rsidR="00F56455" w:rsidRPr="008B57DA" w:rsidRDefault="00F56455" w:rsidP="00F56455">
      <w:pPr>
        <w:pStyle w:val="Default"/>
        <w:rPr>
          <w:color w:val="auto"/>
          <w:lang w:val="sr-Cyrl-RS"/>
        </w:rPr>
      </w:pPr>
    </w:p>
    <w:p w:rsidR="008C6921" w:rsidRPr="008B57DA" w:rsidRDefault="008C6921" w:rsidP="00F56455">
      <w:pPr>
        <w:pStyle w:val="Default"/>
        <w:jc w:val="both"/>
        <w:rPr>
          <w:color w:val="auto"/>
          <w:lang w:val="sr-Cyrl-RS"/>
        </w:rPr>
      </w:pPr>
    </w:p>
    <w:p w:rsidR="00F56455" w:rsidRPr="008B57DA" w:rsidRDefault="00DB684C" w:rsidP="00DB684C">
      <w:pPr>
        <w:pStyle w:val="Default"/>
        <w:tabs>
          <w:tab w:val="left" w:pos="1418"/>
        </w:tabs>
        <w:ind w:firstLine="720"/>
        <w:jc w:val="both"/>
        <w:outlineLvl w:val="0"/>
        <w:rPr>
          <w:b/>
          <w:color w:val="auto"/>
          <w:lang w:val="sr-Cyrl-RS"/>
        </w:rPr>
      </w:pPr>
      <w:r>
        <w:rPr>
          <w:b/>
          <w:color w:val="auto"/>
          <w:lang w:val="sr-Cyrl-RS"/>
        </w:rPr>
        <w:tab/>
      </w:r>
      <w:r w:rsidR="00F56455" w:rsidRPr="008B57DA">
        <w:rPr>
          <w:b/>
          <w:color w:val="auto"/>
          <w:lang w:val="sr-Cyrl-RS"/>
        </w:rPr>
        <w:t>II</w:t>
      </w:r>
      <w:r w:rsidR="005E5E66">
        <w:rPr>
          <w:b/>
          <w:color w:val="auto"/>
          <w:lang w:val="sr-Cyrl-RS"/>
        </w:rPr>
        <w:t>.</w:t>
      </w:r>
      <w:r w:rsidR="00F56455" w:rsidRPr="008B57DA">
        <w:rPr>
          <w:b/>
          <w:color w:val="auto"/>
          <w:lang w:val="sr-Cyrl-RS"/>
        </w:rPr>
        <w:t xml:space="preserve"> ПРОЦЕС ИЗРАДЕ АКЦИОНОГ ПЛАНА</w:t>
      </w:r>
    </w:p>
    <w:p w:rsidR="00F56455" w:rsidRPr="008B57DA" w:rsidRDefault="00F56455" w:rsidP="00F56455">
      <w:pPr>
        <w:pStyle w:val="Default"/>
        <w:jc w:val="both"/>
        <w:rPr>
          <w:color w:val="auto"/>
          <w:lang w:val="sr-Cyrl-RS"/>
        </w:rPr>
      </w:pPr>
    </w:p>
    <w:p w:rsidR="00F56455" w:rsidRPr="008B57DA" w:rsidRDefault="00DB684C" w:rsidP="00DB684C">
      <w:pPr>
        <w:tabs>
          <w:tab w:val="left" w:pos="1418"/>
        </w:tabs>
        <w:spacing w:after="0" w:line="240" w:lineRule="auto"/>
        <w:contextualSpacing/>
        <w:jc w:val="both"/>
        <w:rPr>
          <w:rFonts w:ascii="Times New Roman" w:hAnsi="Times New Roman"/>
          <w:iCs/>
          <w:sz w:val="24"/>
          <w:szCs w:val="24"/>
          <w:lang w:val="sr-Cyrl-RS"/>
        </w:rPr>
      </w:pPr>
      <w:r>
        <w:rPr>
          <w:rFonts w:ascii="Times New Roman" w:hAnsi="Times New Roman"/>
          <w:iCs/>
          <w:sz w:val="24"/>
          <w:szCs w:val="24"/>
          <w:lang w:val="sr-Cyrl-RS"/>
        </w:rPr>
        <w:tab/>
      </w:r>
      <w:r w:rsidR="00F56455" w:rsidRPr="008B57DA">
        <w:rPr>
          <w:rFonts w:ascii="Times New Roman" w:hAnsi="Times New Roman"/>
          <w:iCs/>
          <w:sz w:val="24"/>
          <w:szCs w:val="24"/>
          <w:lang w:val="sr-Cyrl-RS"/>
        </w:rPr>
        <w:t xml:space="preserve">У складу са начелима омладинске политике и досадашњом праксом у поступцима припреме прописа и јавних политика, Министарство омладине и спорта уз подршку Немачке међународне сарадње – ГИЗ и Мисије ОЕБС-а у Србији започело је процес израде </w:t>
      </w:r>
      <w:r w:rsidR="00E3733D">
        <w:rPr>
          <w:rFonts w:ascii="Times New Roman" w:hAnsi="Times New Roman"/>
          <w:iCs/>
          <w:sz w:val="24"/>
          <w:szCs w:val="24"/>
          <w:lang w:val="sr-Cyrl-RS"/>
        </w:rPr>
        <w:t>Акционог</w:t>
      </w:r>
      <w:r w:rsidR="00E3733D" w:rsidRPr="00E3733D">
        <w:rPr>
          <w:rFonts w:ascii="Times New Roman" w:hAnsi="Times New Roman"/>
          <w:iCs/>
          <w:sz w:val="24"/>
          <w:szCs w:val="24"/>
          <w:lang w:val="sr-Cyrl-RS"/>
        </w:rPr>
        <w:t xml:space="preserve"> план</w:t>
      </w:r>
      <w:r w:rsidR="00E3733D">
        <w:rPr>
          <w:rFonts w:ascii="Times New Roman" w:hAnsi="Times New Roman"/>
          <w:iCs/>
          <w:sz w:val="24"/>
          <w:szCs w:val="24"/>
          <w:lang w:val="sr-Cyrl-RS"/>
        </w:rPr>
        <w:t>а</w:t>
      </w:r>
      <w:r w:rsidR="00F56455" w:rsidRPr="008B57DA">
        <w:rPr>
          <w:rFonts w:ascii="Times New Roman" w:hAnsi="Times New Roman"/>
          <w:iCs/>
          <w:sz w:val="24"/>
          <w:szCs w:val="24"/>
          <w:lang w:val="sr-Cyrl-RS"/>
        </w:rPr>
        <w:t xml:space="preserve">. У новембру 2017. године, уз подршку ГИЗ-а, ангажован је консултант за израду </w:t>
      </w:r>
      <w:r w:rsidR="00E3733D">
        <w:rPr>
          <w:rFonts w:ascii="Times New Roman" w:hAnsi="Times New Roman"/>
          <w:iCs/>
          <w:sz w:val="24"/>
          <w:szCs w:val="24"/>
          <w:lang w:val="sr-Cyrl-RS"/>
        </w:rPr>
        <w:t>Акционог плана</w:t>
      </w:r>
      <w:r w:rsidR="00F56455" w:rsidRPr="008B57DA">
        <w:rPr>
          <w:rFonts w:ascii="Times New Roman" w:hAnsi="Times New Roman"/>
          <w:iCs/>
          <w:sz w:val="24"/>
          <w:szCs w:val="24"/>
          <w:lang w:val="sr-Cyrl-RS"/>
        </w:rPr>
        <w:t xml:space="preserve"> и хармонизацију текста, а у фебруару 2018. године консултант за израду буџета.</w:t>
      </w:r>
    </w:p>
    <w:p w:rsidR="008C6921" w:rsidRPr="008B57DA" w:rsidRDefault="008C6921" w:rsidP="00DB684C">
      <w:pPr>
        <w:tabs>
          <w:tab w:val="left" w:pos="1418"/>
        </w:tabs>
        <w:spacing w:after="0" w:line="240" w:lineRule="auto"/>
        <w:contextualSpacing/>
        <w:jc w:val="both"/>
        <w:rPr>
          <w:rFonts w:ascii="Times New Roman" w:hAnsi="Times New Roman"/>
          <w:iCs/>
          <w:sz w:val="24"/>
          <w:szCs w:val="24"/>
          <w:lang w:val="sr-Cyrl-RS"/>
        </w:rPr>
      </w:pPr>
    </w:p>
    <w:p w:rsidR="00F56455" w:rsidRPr="008B57DA" w:rsidRDefault="00DB684C" w:rsidP="00DB684C">
      <w:pPr>
        <w:pStyle w:val="Default"/>
        <w:tabs>
          <w:tab w:val="left" w:pos="1418"/>
        </w:tabs>
        <w:jc w:val="both"/>
        <w:rPr>
          <w:lang w:val="sr-Cyrl-RS"/>
        </w:rPr>
      </w:pPr>
      <w:r>
        <w:rPr>
          <w:lang w:val="sr-Cyrl-RS"/>
        </w:rPr>
        <w:tab/>
      </w:r>
      <w:r w:rsidR="00F56455" w:rsidRPr="008B57DA">
        <w:rPr>
          <w:lang w:val="sr-Cyrl-RS"/>
        </w:rPr>
        <w:t xml:space="preserve">Процес израде </w:t>
      </w:r>
      <w:r w:rsidR="00E3733D" w:rsidRPr="00E3733D">
        <w:rPr>
          <w:lang w:val="sr-Cyrl-RS"/>
        </w:rPr>
        <w:t xml:space="preserve">Акционог плана </w:t>
      </w:r>
      <w:r w:rsidR="00F56455" w:rsidRPr="008B57DA">
        <w:rPr>
          <w:lang w:val="sr-Cyrl-RS"/>
        </w:rPr>
        <w:t xml:space="preserve">започет је на основу Извештаја о евалуацији степена остварености </w:t>
      </w:r>
      <w:r w:rsidR="00E3733D" w:rsidRPr="00E3733D">
        <w:rPr>
          <w:lang w:val="sr-Cyrl-RS"/>
        </w:rPr>
        <w:t xml:space="preserve">Акционог плана за спровођење Националне стратегије за младе за период </w:t>
      </w:r>
      <w:r w:rsidR="00F56455" w:rsidRPr="008B57DA">
        <w:rPr>
          <w:lang w:val="sr-Cyrl-RS"/>
        </w:rPr>
        <w:t xml:space="preserve">од 2015. до 2017. године, са приказом обрађених резултата истраживања и препорукама за дефинисање конкретних активности у будућем Акционом плану, који је спровео Институт економских наука из Београда. У Извештају је наведено да је </w:t>
      </w:r>
      <w:r w:rsidR="00A31EF4">
        <w:rPr>
          <w:lang w:val="sr-Cyrl-RS"/>
        </w:rPr>
        <w:t>Акциони</w:t>
      </w:r>
      <w:r w:rsidR="00A31EF4" w:rsidRPr="00A31EF4">
        <w:rPr>
          <w:lang w:val="sr-Cyrl-RS"/>
        </w:rPr>
        <w:t xml:space="preserve"> плана за спровођење Националне стратегије за младе </w:t>
      </w:r>
      <w:r w:rsidR="00F56455" w:rsidRPr="008B57DA">
        <w:rPr>
          <w:lang w:val="sr-Cyrl-RS"/>
        </w:rPr>
        <w:t xml:space="preserve">у начелу помогао у спровођењу циљева омладинске политике дефинисаних Националном стратегијом </w:t>
      </w:r>
      <w:r w:rsidR="002A0DA3" w:rsidRPr="002A0DA3">
        <w:rPr>
          <w:lang w:val="sr-Cyrl-RS"/>
        </w:rPr>
        <w:t>за младе за период од 2015. до 2025. године</w:t>
      </w:r>
      <w:r w:rsidR="00F56455" w:rsidRPr="008B57DA">
        <w:rPr>
          <w:lang w:val="sr-Cyrl-RS"/>
        </w:rPr>
        <w:t>. Посебан допринос реализације</w:t>
      </w:r>
      <w:r w:rsidR="005E5E66">
        <w:rPr>
          <w:lang w:val="sr-Cyrl-RS"/>
        </w:rPr>
        <w:t xml:space="preserve"> тог а</w:t>
      </w:r>
      <w:r w:rsidR="00F56455" w:rsidRPr="008B57DA">
        <w:rPr>
          <w:lang w:val="sr-Cyrl-RS"/>
        </w:rPr>
        <w:t>кционог плана огледа се у три веома значајна сегмента:</w:t>
      </w:r>
    </w:p>
    <w:p w:rsidR="00E93E5B" w:rsidRPr="00DB684C" w:rsidRDefault="005E5E66" w:rsidP="005E5E66">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xml:space="preserve">– </w:t>
      </w:r>
      <w:r w:rsidR="00F56455" w:rsidRPr="00DB684C">
        <w:rPr>
          <w:rFonts w:ascii="Times New Roman" w:hAnsi="Times New Roman"/>
          <w:sz w:val="24"/>
          <w:szCs w:val="24"/>
          <w:lang w:val="sr-Cyrl-RS"/>
        </w:rPr>
        <w:t xml:space="preserve">Акциони план симболизује посвећеност </w:t>
      </w:r>
      <w:r w:rsidR="002A0DA3" w:rsidRPr="00DB684C">
        <w:rPr>
          <w:rFonts w:ascii="Times New Roman" w:hAnsi="Times New Roman"/>
          <w:sz w:val="24"/>
          <w:szCs w:val="24"/>
          <w:lang w:val="sr-Cyrl-RS"/>
        </w:rPr>
        <w:t>Министарства омладине и спорта</w:t>
      </w:r>
      <w:r w:rsidR="00F56455" w:rsidRPr="00DB684C">
        <w:rPr>
          <w:rFonts w:ascii="Times New Roman" w:hAnsi="Times New Roman"/>
          <w:sz w:val="24"/>
          <w:szCs w:val="24"/>
          <w:lang w:val="sr-Cyrl-RS"/>
        </w:rPr>
        <w:t xml:space="preserve"> у реализацији циљева омладинске политике и представља систематичан документ који као такав представља добар основ реализације и праће</w:t>
      </w:r>
      <w:r w:rsidR="00FE102D" w:rsidRPr="00DB684C">
        <w:rPr>
          <w:rFonts w:ascii="Times New Roman" w:hAnsi="Times New Roman"/>
          <w:sz w:val="24"/>
          <w:szCs w:val="24"/>
          <w:lang w:val="sr-Cyrl-RS"/>
        </w:rPr>
        <w:t>ња активности у будућем периоду;</w:t>
      </w:r>
      <w:r w:rsidR="00F56455" w:rsidRPr="00DB684C">
        <w:rPr>
          <w:rFonts w:ascii="Times New Roman" w:hAnsi="Times New Roman"/>
          <w:sz w:val="24"/>
          <w:szCs w:val="24"/>
          <w:lang w:val="sr-Cyrl-RS"/>
        </w:rPr>
        <w:t xml:space="preserve"> </w:t>
      </w:r>
    </w:p>
    <w:p w:rsidR="00F56455" w:rsidRPr="00DB684C" w:rsidRDefault="005E5E66" w:rsidP="00C61162">
      <w:pPr>
        <w:pStyle w:val="Odlomakpopisa"/>
        <w:tabs>
          <w:tab w:val="left" w:pos="1418"/>
        </w:tabs>
        <w:spacing w:after="0"/>
        <w:ind w:left="0"/>
        <w:jc w:val="both"/>
        <w:rPr>
          <w:rFonts w:ascii="Times New Roman" w:hAnsi="Times New Roman"/>
          <w:sz w:val="24"/>
          <w:szCs w:val="24"/>
          <w:lang w:val="sr-Cyrl-RS"/>
        </w:rPr>
      </w:pPr>
      <w:r>
        <w:rPr>
          <w:rFonts w:ascii="Times New Roman" w:hAnsi="Times New Roman"/>
          <w:sz w:val="24"/>
          <w:szCs w:val="24"/>
          <w:lang w:val="sr-Cyrl-RS"/>
        </w:rPr>
        <w:lastRenderedPageBreak/>
        <w:tab/>
        <w:t xml:space="preserve">– </w:t>
      </w:r>
      <w:r w:rsidR="00F56455" w:rsidRPr="00DB684C">
        <w:rPr>
          <w:rFonts w:ascii="Times New Roman" w:hAnsi="Times New Roman"/>
          <w:sz w:val="24"/>
          <w:szCs w:val="24"/>
          <w:lang w:val="sr-Cyrl-RS"/>
        </w:rPr>
        <w:t>Акциони план представља добру основу координације државних органа и свих других заинтересованих институција и појединаца који својим заједничким деловањем доприносе бо</w:t>
      </w:r>
      <w:r w:rsidR="00FE102D" w:rsidRPr="00DB684C">
        <w:rPr>
          <w:rFonts w:ascii="Times New Roman" w:hAnsi="Times New Roman"/>
          <w:sz w:val="24"/>
          <w:szCs w:val="24"/>
          <w:lang w:val="sr-Cyrl-RS"/>
        </w:rPr>
        <w:t xml:space="preserve">љој перспективи младих у </w:t>
      </w:r>
      <w:r w:rsidR="001D7DB8" w:rsidRPr="001D7DB8">
        <w:rPr>
          <w:rFonts w:ascii="Times New Roman" w:hAnsi="Times New Roman"/>
          <w:sz w:val="24"/>
          <w:szCs w:val="24"/>
        </w:rPr>
        <w:t>Републици Србији</w:t>
      </w:r>
      <w:r w:rsidR="00FE102D" w:rsidRPr="00DB684C">
        <w:rPr>
          <w:rFonts w:ascii="Times New Roman" w:hAnsi="Times New Roman"/>
          <w:sz w:val="24"/>
          <w:szCs w:val="24"/>
          <w:lang w:val="sr-Cyrl-RS"/>
        </w:rPr>
        <w:t>;</w:t>
      </w:r>
    </w:p>
    <w:p w:rsidR="00F56455" w:rsidRPr="00DB684C" w:rsidRDefault="005E5E66" w:rsidP="00C61162">
      <w:pPr>
        <w:pStyle w:val="Odlomakpopisa"/>
        <w:tabs>
          <w:tab w:val="left" w:pos="1418"/>
        </w:tabs>
        <w:spacing w:after="0"/>
        <w:ind w:left="0"/>
        <w:jc w:val="both"/>
        <w:rPr>
          <w:rFonts w:ascii="Times New Roman" w:hAnsi="Times New Roman"/>
          <w:sz w:val="24"/>
          <w:szCs w:val="24"/>
          <w:lang w:val="sr-Cyrl-RS"/>
        </w:rPr>
      </w:pPr>
      <w:r>
        <w:rPr>
          <w:rFonts w:ascii="Times New Roman" w:hAnsi="Times New Roman"/>
          <w:sz w:val="24"/>
          <w:szCs w:val="24"/>
          <w:lang w:val="sr-Cyrl-RS"/>
        </w:rPr>
        <w:tab/>
        <w:t xml:space="preserve">– </w:t>
      </w:r>
      <w:r w:rsidR="001D7DB8">
        <w:rPr>
          <w:rFonts w:ascii="Times New Roman" w:hAnsi="Times New Roman"/>
          <w:sz w:val="24"/>
          <w:szCs w:val="24"/>
          <w:lang w:val="sr-Cyrl-RS"/>
        </w:rPr>
        <w:t>т</w:t>
      </w:r>
      <w:r w:rsidR="00F56455" w:rsidRPr="00DB684C">
        <w:rPr>
          <w:rFonts w:ascii="Times New Roman" w:hAnsi="Times New Roman"/>
          <w:sz w:val="24"/>
          <w:szCs w:val="24"/>
          <w:lang w:val="sr-Cyrl-RS"/>
        </w:rPr>
        <w:t>оком три године процеса имплемeнтације активности, забележен је значајан помак у појединим областима.</w:t>
      </w:r>
    </w:p>
    <w:p w:rsidR="00F56455" w:rsidRPr="008B57DA" w:rsidRDefault="00F56455" w:rsidP="005E5E66">
      <w:pPr>
        <w:pStyle w:val="Default"/>
        <w:jc w:val="both"/>
        <w:rPr>
          <w:lang w:val="sr-Cyrl-RS"/>
        </w:rPr>
      </w:pPr>
    </w:p>
    <w:p w:rsidR="00F56455" w:rsidRPr="008B57DA" w:rsidRDefault="00DB684C" w:rsidP="005E5E66">
      <w:pPr>
        <w:pStyle w:val="Default"/>
        <w:jc w:val="both"/>
        <w:rPr>
          <w:lang w:val="sr-Cyrl-RS"/>
        </w:rPr>
      </w:pPr>
      <w:r>
        <w:rPr>
          <w:lang w:val="sr-Cyrl-RS"/>
        </w:rPr>
        <w:tab/>
      </w:r>
      <w:r w:rsidR="005E5E66">
        <w:rPr>
          <w:lang w:val="sr-Cyrl-RS"/>
        </w:rPr>
        <w:tab/>
      </w:r>
      <w:r w:rsidR="00F56455" w:rsidRPr="008B57DA">
        <w:rPr>
          <w:lang w:val="sr-Cyrl-RS"/>
        </w:rPr>
        <w:t xml:space="preserve">У резимеу Извештаја </w:t>
      </w:r>
      <w:r w:rsidR="001D7DB8">
        <w:rPr>
          <w:lang w:val="sr-Cyrl-RS"/>
        </w:rPr>
        <w:t xml:space="preserve">наводи се </w:t>
      </w:r>
      <w:r w:rsidR="00F56455" w:rsidRPr="008B57DA">
        <w:rPr>
          <w:lang w:val="sr-Cyrl-RS"/>
        </w:rPr>
        <w:t>да је:</w:t>
      </w:r>
    </w:p>
    <w:p w:rsidR="00F56455" w:rsidRDefault="005E5E66" w:rsidP="005E5E66">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xml:space="preserve">– </w:t>
      </w:r>
      <w:r w:rsidR="001D7DB8">
        <w:rPr>
          <w:rFonts w:ascii="Times New Roman" w:hAnsi="Times New Roman"/>
          <w:sz w:val="24"/>
          <w:szCs w:val="24"/>
          <w:lang w:val="sr-Cyrl-RS"/>
        </w:rPr>
        <w:t xml:space="preserve">после </w:t>
      </w:r>
      <w:r w:rsidR="00F56455" w:rsidRPr="00DB684C">
        <w:rPr>
          <w:rFonts w:ascii="Times New Roman" w:hAnsi="Times New Roman"/>
          <w:sz w:val="24"/>
          <w:szCs w:val="24"/>
          <w:lang w:val="sr-Cyrl-RS"/>
        </w:rPr>
        <w:t xml:space="preserve">три године реализације активности </w:t>
      </w:r>
      <w:r w:rsidR="002A0DA3" w:rsidRPr="00DB684C">
        <w:rPr>
          <w:rFonts w:ascii="Times New Roman" w:hAnsi="Times New Roman"/>
          <w:sz w:val="24"/>
          <w:szCs w:val="24"/>
          <w:lang w:val="sr-Cyrl-RS"/>
        </w:rPr>
        <w:t>Националне стратегије за младе</w:t>
      </w:r>
      <w:r w:rsidR="00F56455" w:rsidRPr="00DB684C">
        <w:rPr>
          <w:rFonts w:ascii="Times New Roman" w:hAnsi="Times New Roman"/>
          <w:sz w:val="24"/>
          <w:szCs w:val="24"/>
          <w:lang w:val="sr-Cyrl-RS"/>
        </w:rPr>
        <w:t>, евидентно да постојање оваквог оквира реализације активности прави значајну разлику у односу на претпос</w:t>
      </w:r>
      <w:r w:rsidR="00FE102D" w:rsidRPr="00DB684C">
        <w:rPr>
          <w:rFonts w:ascii="Times New Roman" w:hAnsi="Times New Roman"/>
          <w:sz w:val="24"/>
          <w:szCs w:val="24"/>
          <w:lang w:val="sr-Cyrl-RS"/>
        </w:rPr>
        <w:t>тављено стање његовог изостанка;</w:t>
      </w:r>
    </w:p>
    <w:p w:rsidR="00F56455" w:rsidRPr="00DB684C" w:rsidRDefault="005E5E66" w:rsidP="005E5E66">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xml:space="preserve">– </w:t>
      </w:r>
      <w:r w:rsidR="001D7DB8">
        <w:rPr>
          <w:rFonts w:ascii="Times New Roman" w:hAnsi="Times New Roman"/>
          <w:sz w:val="24"/>
          <w:szCs w:val="24"/>
          <w:lang w:val="sr-Cyrl-RS"/>
        </w:rPr>
        <w:t>у</w:t>
      </w:r>
      <w:r w:rsidR="00F56455" w:rsidRPr="00DB684C">
        <w:rPr>
          <w:rFonts w:ascii="Times New Roman" w:hAnsi="Times New Roman"/>
          <w:sz w:val="24"/>
          <w:szCs w:val="24"/>
          <w:lang w:val="sr-Cyrl-RS"/>
        </w:rPr>
        <w:t>напређење самог процеса реализације активности, ангажовање додатних ресурса у процесу праћења реализације, технолошко унапређење процеса имплементације и отклањање уочених мањкавости техничке природе у значајној мери утицало на</w:t>
      </w:r>
      <w:r w:rsidR="00FE102D" w:rsidRPr="00DB684C">
        <w:rPr>
          <w:rFonts w:ascii="Times New Roman" w:hAnsi="Times New Roman"/>
          <w:sz w:val="24"/>
          <w:szCs w:val="24"/>
          <w:lang w:val="sr-Cyrl-RS"/>
        </w:rPr>
        <w:t xml:space="preserve"> квалитет остварених резултата;</w:t>
      </w:r>
    </w:p>
    <w:p w:rsidR="00F56455" w:rsidRPr="00DB684C" w:rsidRDefault="005E5E66" w:rsidP="00C61162">
      <w:pPr>
        <w:pStyle w:val="Odlomakpopisa"/>
        <w:tabs>
          <w:tab w:val="left" w:pos="1418"/>
        </w:tabs>
        <w:spacing w:after="0"/>
        <w:ind w:left="0"/>
        <w:jc w:val="both"/>
        <w:rPr>
          <w:rFonts w:ascii="Times New Roman" w:hAnsi="Times New Roman"/>
          <w:sz w:val="24"/>
          <w:szCs w:val="24"/>
          <w:lang w:val="sr-Cyrl-RS"/>
        </w:rPr>
      </w:pPr>
      <w:r>
        <w:rPr>
          <w:rFonts w:ascii="Times New Roman" w:hAnsi="Times New Roman"/>
          <w:sz w:val="24"/>
          <w:szCs w:val="24"/>
          <w:lang w:val="sr-Cyrl-RS"/>
        </w:rPr>
        <w:tab/>
        <w:t xml:space="preserve">– </w:t>
      </w:r>
      <w:r w:rsidR="001D7DB8">
        <w:rPr>
          <w:rFonts w:ascii="Times New Roman" w:hAnsi="Times New Roman"/>
          <w:sz w:val="24"/>
          <w:szCs w:val="24"/>
          <w:lang w:val="sr-Cyrl-RS"/>
        </w:rPr>
        <w:t>у</w:t>
      </w:r>
      <w:r w:rsidR="00F56455" w:rsidRPr="00DB684C">
        <w:rPr>
          <w:rFonts w:ascii="Times New Roman" w:hAnsi="Times New Roman"/>
          <w:sz w:val="24"/>
          <w:szCs w:val="24"/>
          <w:lang w:val="sr-Cyrl-RS"/>
        </w:rPr>
        <w:t>з унапређења процеса имплементације и праћења реализације активности корисно наставити са постојећом праксом планирања започетом анализирани</w:t>
      </w:r>
      <w:r w:rsidR="001D7DB8">
        <w:rPr>
          <w:rFonts w:ascii="Times New Roman" w:hAnsi="Times New Roman"/>
          <w:sz w:val="24"/>
          <w:szCs w:val="24"/>
          <w:lang w:val="sr-Cyrl-RS"/>
        </w:rPr>
        <w:t>м а</w:t>
      </w:r>
      <w:r w:rsidR="00F56455" w:rsidRPr="00DB684C">
        <w:rPr>
          <w:rFonts w:ascii="Times New Roman" w:hAnsi="Times New Roman"/>
          <w:sz w:val="24"/>
          <w:szCs w:val="24"/>
          <w:lang w:val="sr-Cyrl-RS"/>
        </w:rPr>
        <w:t>кционим планом.</w:t>
      </w:r>
    </w:p>
    <w:p w:rsidR="00F56455" w:rsidRPr="008B57DA" w:rsidRDefault="00F56455" w:rsidP="00C61162">
      <w:pPr>
        <w:spacing w:after="0"/>
        <w:contextualSpacing/>
        <w:jc w:val="both"/>
        <w:rPr>
          <w:rFonts w:ascii="Times New Roman" w:hAnsi="Times New Roman"/>
          <w:iCs/>
          <w:sz w:val="24"/>
          <w:szCs w:val="24"/>
          <w:lang w:val="sr-Cyrl-RS"/>
        </w:rPr>
      </w:pPr>
    </w:p>
    <w:p w:rsidR="00F56455" w:rsidRPr="008B57DA" w:rsidRDefault="00DB684C" w:rsidP="00DB684C">
      <w:pPr>
        <w:tabs>
          <w:tab w:val="left" w:pos="1418"/>
        </w:tabs>
        <w:spacing w:after="0" w:line="240" w:lineRule="auto"/>
        <w:contextualSpacing/>
        <w:jc w:val="both"/>
        <w:rPr>
          <w:rFonts w:ascii="Times New Roman" w:hAnsi="Times New Roman"/>
          <w:iCs/>
          <w:sz w:val="24"/>
          <w:szCs w:val="24"/>
          <w:lang w:val="sr-Cyrl-RS"/>
        </w:rPr>
      </w:pPr>
      <w:r>
        <w:rPr>
          <w:rFonts w:ascii="Times New Roman" w:hAnsi="Times New Roman"/>
          <w:iCs/>
          <w:sz w:val="24"/>
          <w:szCs w:val="24"/>
          <w:lang w:val="sr-Cyrl-RS"/>
        </w:rPr>
        <w:tab/>
      </w:r>
      <w:r w:rsidR="00F56455" w:rsidRPr="008B57DA">
        <w:rPr>
          <w:rFonts w:ascii="Times New Roman" w:hAnsi="Times New Roman"/>
          <w:iCs/>
          <w:sz w:val="24"/>
          <w:szCs w:val="24"/>
          <w:lang w:val="sr-Cyrl-RS"/>
        </w:rPr>
        <w:t xml:space="preserve">У децембру 2017. године </w:t>
      </w:r>
      <w:r w:rsidR="002A0DA3">
        <w:rPr>
          <w:rFonts w:ascii="Times New Roman" w:hAnsi="Times New Roman"/>
          <w:iCs/>
          <w:sz w:val="24"/>
          <w:szCs w:val="24"/>
          <w:lang w:val="sr-Cyrl-RS"/>
        </w:rPr>
        <w:t>Министарство омладине и спорта</w:t>
      </w:r>
      <w:r w:rsidR="00F56455" w:rsidRPr="008B57DA">
        <w:rPr>
          <w:rFonts w:ascii="Times New Roman" w:hAnsi="Times New Roman"/>
          <w:iCs/>
          <w:sz w:val="24"/>
          <w:szCs w:val="24"/>
          <w:lang w:val="sr-Cyrl-RS"/>
        </w:rPr>
        <w:t xml:space="preserve"> је у сарадњи са младима и </w:t>
      </w:r>
      <w:r w:rsidR="00F56455" w:rsidRPr="008B57DA">
        <w:rPr>
          <w:rFonts w:ascii="Times New Roman" w:hAnsi="Times New Roman"/>
          <w:sz w:val="24"/>
          <w:szCs w:val="24"/>
          <w:lang w:val="sr-Cyrl-RS"/>
        </w:rPr>
        <w:t>представницима/цама удружења младих и за младе, као и локалних канцеларија за младе, организовао</w:t>
      </w:r>
      <w:r w:rsidR="00F56455" w:rsidRPr="008B57DA">
        <w:rPr>
          <w:rFonts w:ascii="Times New Roman" w:hAnsi="Times New Roman"/>
          <w:iCs/>
          <w:sz w:val="24"/>
          <w:szCs w:val="24"/>
          <w:lang w:val="sr-Cyrl-RS"/>
        </w:rPr>
        <w:t xml:space="preserve"> </w:t>
      </w:r>
      <w:r w:rsidR="006E6617">
        <w:rPr>
          <w:rFonts w:ascii="Times New Roman" w:hAnsi="Times New Roman"/>
          <w:iCs/>
          <w:sz w:val="24"/>
          <w:szCs w:val="24"/>
          <w:lang w:val="sr-Cyrl-RS"/>
        </w:rPr>
        <w:t>пет</w:t>
      </w:r>
      <w:r w:rsidR="00F56455" w:rsidRPr="008B57DA">
        <w:rPr>
          <w:rFonts w:ascii="Times New Roman" w:hAnsi="Times New Roman"/>
          <w:iCs/>
          <w:sz w:val="24"/>
          <w:szCs w:val="24"/>
          <w:lang w:val="sr-Cyrl-RS"/>
        </w:rPr>
        <w:t xml:space="preserve"> консултативних састанака по тематским групама у циљу заједничког осврта на до сада постигнуте резултате дефинисане </w:t>
      </w:r>
      <w:r w:rsidR="002A0DA3">
        <w:rPr>
          <w:rFonts w:ascii="Times New Roman" w:hAnsi="Times New Roman"/>
          <w:iCs/>
          <w:sz w:val="24"/>
          <w:szCs w:val="24"/>
          <w:lang w:val="sr-Cyrl-RS"/>
        </w:rPr>
        <w:t>Националном стратегијом</w:t>
      </w:r>
      <w:r w:rsidR="002A0DA3" w:rsidRPr="002A0DA3">
        <w:rPr>
          <w:rFonts w:ascii="Times New Roman" w:hAnsi="Times New Roman"/>
          <w:iCs/>
          <w:sz w:val="24"/>
          <w:szCs w:val="24"/>
          <w:lang w:val="sr-Cyrl-RS"/>
        </w:rPr>
        <w:t xml:space="preserve"> за младе</w:t>
      </w:r>
      <w:r w:rsidR="00F56455" w:rsidRPr="008B57DA">
        <w:rPr>
          <w:rFonts w:ascii="Times New Roman" w:hAnsi="Times New Roman"/>
          <w:iCs/>
          <w:sz w:val="24"/>
          <w:szCs w:val="24"/>
          <w:lang w:val="sr-Cyrl-RS"/>
        </w:rPr>
        <w:t xml:space="preserve">, као и дефинисању предлога приоритета за период до 2020. године. </w:t>
      </w:r>
    </w:p>
    <w:p w:rsidR="00F56455" w:rsidRPr="008B57DA" w:rsidRDefault="00F56455" w:rsidP="00DB684C">
      <w:pPr>
        <w:tabs>
          <w:tab w:val="left" w:pos="1418"/>
        </w:tabs>
        <w:spacing w:after="0" w:line="240" w:lineRule="auto"/>
        <w:contextualSpacing/>
        <w:jc w:val="both"/>
        <w:rPr>
          <w:rFonts w:ascii="Times New Roman" w:hAnsi="Times New Roman"/>
          <w:iCs/>
          <w:sz w:val="24"/>
          <w:szCs w:val="24"/>
          <w:highlight w:val="green"/>
          <w:lang w:val="sr-Cyrl-RS"/>
        </w:rPr>
      </w:pPr>
    </w:p>
    <w:p w:rsidR="00F56455" w:rsidRDefault="00DB684C" w:rsidP="00DB684C">
      <w:pPr>
        <w:tabs>
          <w:tab w:val="left" w:pos="1418"/>
        </w:tabs>
        <w:spacing w:after="0" w:line="240" w:lineRule="auto"/>
        <w:contextualSpacing/>
        <w:jc w:val="both"/>
        <w:rPr>
          <w:rFonts w:ascii="Times New Roman" w:hAnsi="Times New Roman"/>
          <w:iCs/>
          <w:sz w:val="24"/>
          <w:szCs w:val="24"/>
          <w:lang w:val="sr-Cyrl-RS"/>
        </w:rPr>
      </w:pPr>
      <w:r>
        <w:rPr>
          <w:rFonts w:ascii="Times New Roman" w:hAnsi="Times New Roman"/>
          <w:iCs/>
          <w:sz w:val="24"/>
          <w:szCs w:val="24"/>
          <w:lang w:val="sr-Cyrl-RS"/>
        </w:rPr>
        <w:tab/>
      </w:r>
      <w:r w:rsidR="00F56455" w:rsidRPr="008B57DA">
        <w:rPr>
          <w:rFonts w:ascii="Times New Roman" w:hAnsi="Times New Roman"/>
          <w:iCs/>
          <w:sz w:val="24"/>
          <w:szCs w:val="24"/>
          <w:lang w:val="sr-Cyrl-RS"/>
        </w:rPr>
        <w:t>Консултативни састанци су одржани у Палати Србије, по следећем редоследу и темама:</w:t>
      </w:r>
    </w:p>
    <w:p w:rsidR="002A0DA3" w:rsidRPr="008B57DA" w:rsidRDefault="002A0DA3" w:rsidP="002A0DA3">
      <w:pPr>
        <w:spacing w:after="0" w:line="240" w:lineRule="auto"/>
        <w:contextualSpacing/>
        <w:jc w:val="both"/>
        <w:rPr>
          <w:rFonts w:ascii="Times New Roman" w:hAnsi="Times New Roman"/>
          <w:sz w:val="24"/>
          <w:szCs w:val="24"/>
          <w:lang w:val="sr-Cyrl-RS"/>
        </w:rPr>
      </w:pPr>
    </w:p>
    <w:tbl>
      <w:tblPr>
        <w:tblStyle w:val="TableGrid"/>
        <w:tblpPr w:leftFromText="180" w:rightFromText="180" w:vertAnchor="text" w:horzAnchor="margin" w:tblpX="1526" w:tblpY="-55"/>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095"/>
      </w:tblGrid>
      <w:tr w:rsidR="002A05AC" w:rsidRPr="008B57DA" w:rsidTr="00DB684C">
        <w:tc>
          <w:tcPr>
            <w:tcW w:w="2410" w:type="dxa"/>
          </w:tcPr>
          <w:p w:rsidR="002A05AC" w:rsidRPr="008B57DA" w:rsidRDefault="002A05AC" w:rsidP="00DB684C">
            <w:pPr>
              <w:spacing w:after="0" w:line="240" w:lineRule="auto"/>
              <w:jc w:val="both"/>
              <w:rPr>
                <w:rFonts w:ascii="Times New Roman" w:hAnsi="Times New Roman"/>
                <w:iCs/>
                <w:sz w:val="24"/>
                <w:szCs w:val="24"/>
                <w:lang w:val="sr-Cyrl-RS"/>
              </w:rPr>
            </w:pPr>
            <w:r w:rsidRPr="008B57DA">
              <w:rPr>
                <w:rFonts w:ascii="Times New Roman" w:hAnsi="Times New Roman"/>
                <w:iCs/>
                <w:sz w:val="24"/>
                <w:szCs w:val="24"/>
                <w:lang w:val="sr-Cyrl-RS"/>
              </w:rPr>
              <w:t xml:space="preserve">21. децембра 2017. </w:t>
            </w:r>
          </w:p>
        </w:tc>
        <w:tc>
          <w:tcPr>
            <w:tcW w:w="6095" w:type="dxa"/>
          </w:tcPr>
          <w:p w:rsidR="002A05AC" w:rsidRPr="008C6921" w:rsidRDefault="002A05AC" w:rsidP="00DB684C">
            <w:pPr>
              <w:spacing w:after="0" w:line="240" w:lineRule="auto"/>
              <w:jc w:val="both"/>
              <w:rPr>
                <w:rFonts w:ascii="Times New Roman" w:hAnsi="Times New Roman"/>
                <w:color w:val="222222"/>
                <w:sz w:val="24"/>
                <w:szCs w:val="24"/>
                <w:lang w:val="sr-Cyrl-RS"/>
              </w:rPr>
            </w:pPr>
            <w:r w:rsidRPr="008B57DA">
              <w:rPr>
                <w:rFonts w:ascii="Times New Roman" w:hAnsi="Times New Roman"/>
                <w:color w:val="222222"/>
                <w:sz w:val="24"/>
                <w:szCs w:val="24"/>
                <w:lang w:val="sr-Cyrl-RS"/>
              </w:rPr>
              <w:t>Запошљавање и предузетништво младих</w:t>
            </w:r>
          </w:p>
        </w:tc>
      </w:tr>
      <w:tr w:rsidR="002A05AC" w:rsidRPr="008B57DA" w:rsidTr="00DB684C">
        <w:tc>
          <w:tcPr>
            <w:tcW w:w="2410" w:type="dxa"/>
          </w:tcPr>
          <w:p w:rsidR="002A05AC" w:rsidRPr="008B57DA" w:rsidRDefault="002A05AC" w:rsidP="00DB684C">
            <w:pPr>
              <w:spacing w:after="0" w:line="240" w:lineRule="auto"/>
              <w:jc w:val="both"/>
              <w:rPr>
                <w:rFonts w:ascii="Times New Roman" w:hAnsi="Times New Roman"/>
                <w:iCs/>
                <w:sz w:val="24"/>
                <w:szCs w:val="24"/>
                <w:lang w:val="sr-Cyrl-RS"/>
              </w:rPr>
            </w:pPr>
            <w:r w:rsidRPr="008B57DA">
              <w:rPr>
                <w:rFonts w:ascii="Times New Roman" w:hAnsi="Times New Roman"/>
                <w:iCs/>
                <w:sz w:val="24"/>
                <w:szCs w:val="24"/>
                <w:lang w:val="sr-Cyrl-RS"/>
              </w:rPr>
              <w:t xml:space="preserve">22. децембра 2017. </w:t>
            </w:r>
          </w:p>
        </w:tc>
        <w:tc>
          <w:tcPr>
            <w:tcW w:w="6095" w:type="dxa"/>
          </w:tcPr>
          <w:p w:rsidR="002A05AC" w:rsidRPr="008B57DA" w:rsidRDefault="002A05AC" w:rsidP="00DB684C">
            <w:p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 xml:space="preserve">Образовање, васпитање и обука младих </w:t>
            </w:r>
          </w:p>
          <w:p w:rsidR="002A05AC" w:rsidRPr="008C6921" w:rsidRDefault="002A05AC" w:rsidP="00DB684C">
            <w:p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Активизам и активно учешће младих</w:t>
            </w:r>
          </w:p>
        </w:tc>
      </w:tr>
      <w:tr w:rsidR="002A05AC" w:rsidRPr="008B57DA" w:rsidTr="00DB684C">
        <w:tc>
          <w:tcPr>
            <w:tcW w:w="2410" w:type="dxa"/>
          </w:tcPr>
          <w:p w:rsidR="002A05AC" w:rsidRPr="008B57DA" w:rsidRDefault="002A05AC" w:rsidP="00DB684C">
            <w:pPr>
              <w:spacing w:after="0" w:line="240" w:lineRule="auto"/>
              <w:jc w:val="both"/>
              <w:rPr>
                <w:rFonts w:ascii="Times New Roman" w:hAnsi="Times New Roman"/>
                <w:iCs/>
                <w:sz w:val="24"/>
                <w:szCs w:val="24"/>
                <w:lang w:val="sr-Cyrl-RS"/>
              </w:rPr>
            </w:pPr>
            <w:r w:rsidRPr="008B57DA">
              <w:rPr>
                <w:rFonts w:ascii="Times New Roman" w:hAnsi="Times New Roman"/>
                <w:iCs/>
                <w:sz w:val="24"/>
                <w:szCs w:val="24"/>
                <w:lang w:val="sr-Cyrl-RS"/>
              </w:rPr>
              <w:t xml:space="preserve">26. децембра 2017. </w:t>
            </w:r>
          </w:p>
        </w:tc>
        <w:tc>
          <w:tcPr>
            <w:tcW w:w="6095" w:type="dxa"/>
          </w:tcPr>
          <w:p w:rsidR="002A05AC" w:rsidRPr="008B57DA" w:rsidRDefault="002A05AC" w:rsidP="00DB684C">
            <w:p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 xml:space="preserve">Здравље и благостање младих </w:t>
            </w:r>
          </w:p>
          <w:p w:rsidR="002A05AC" w:rsidRPr="008C6921" w:rsidRDefault="002A05AC" w:rsidP="00DB684C">
            <w:p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Безбедност младих</w:t>
            </w:r>
          </w:p>
        </w:tc>
      </w:tr>
      <w:tr w:rsidR="002A05AC" w:rsidRPr="008B57DA" w:rsidTr="00DB684C">
        <w:tc>
          <w:tcPr>
            <w:tcW w:w="2410" w:type="dxa"/>
          </w:tcPr>
          <w:p w:rsidR="002A05AC" w:rsidRPr="008B57DA" w:rsidRDefault="002A05AC" w:rsidP="00DB684C">
            <w:pPr>
              <w:spacing w:after="0" w:line="240" w:lineRule="auto"/>
              <w:jc w:val="both"/>
              <w:rPr>
                <w:rFonts w:ascii="Times New Roman" w:hAnsi="Times New Roman"/>
                <w:iCs/>
                <w:sz w:val="24"/>
                <w:szCs w:val="24"/>
                <w:lang w:val="sr-Cyrl-RS"/>
              </w:rPr>
            </w:pPr>
            <w:r w:rsidRPr="008B57DA">
              <w:rPr>
                <w:rFonts w:ascii="Times New Roman" w:hAnsi="Times New Roman"/>
                <w:iCs/>
                <w:sz w:val="24"/>
                <w:szCs w:val="24"/>
                <w:lang w:val="sr-Cyrl-RS"/>
              </w:rPr>
              <w:t xml:space="preserve">27. децембра 2017. </w:t>
            </w:r>
          </w:p>
        </w:tc>
        <w:tc>
          <w:tcPr>
            <w:tcW w:w="6095" w:type="dxa"/>
          </w:tcPr>
          <w:p w:rsidR="002A05AC" w:rsidRPr="008C6921" w:rsidRDefault="002A05AC" w:rsidP="00DB684C">
            <w:p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Социјална укљученост младих</w:t>
            </w:r>
          </w:p>
        </w:tc>
      </w:tr>
      <w:tr w:rsidR="002A05AC" w:rsidRPr="008B57DA" w:rsidTr="00DB684C">
        <w:tc>
          <w:tcPr>
            <w:tcW w:w="2410" w:type="dxa"/>
          </w:tcPr>
          <w:p w:rsidR="002A05AC" w:rsidRPr="008B57DA" w:rsidRDefault="002A05AC" w:rsidP="00DB684C">
            <w:pPr>
              <w:spacing w:after="0" w:line="240" w:lineRule="auto"/>
              <w:jc w:val="both"/>
              <w:rPr>
                <w:rFonts w:ascii="Times New Roman" w:hAnsi="Times New Roman"/>
                <w:iCs/>
                <w:sz w:val="24"/>
                <w:szCs w:val="24"/>
                <w:lang w:val="sr-Cyrl-RS"/>
              </w:rPr>
            </w:pPr>
            <w:r w:rsidRPr="008B57DA">
              <w:rPr>
                <w:rFonts w:ascii="Times New Roman" w:hAnsi="Times New Roman"/>
                <w:iCs/>
                <w:sz w:val="24"/>
                <w:szCs w:val="24"/>
                <w:lang w:val="sr-Cyrl-RS"/>
              </w:rPr>
              <w:t xml:space="preserve">27. децембар 2017. </w:t>
            </w:r>
          </w:p>
        </w:tc>
        <w:tc>
          <w:tcPr>
            <w:tcW w:w="6095" w:type="dxa"/>
          </w:tcPr>
          <w:p w:rsidR="002A05AC" w:rsidRPr="008B57DA" w:rsidRDefault="002A05AC" w:rsidP="00DB684C">
            <w:p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Мобилност младих</w:t>
            </w:r>
          </w:p>
          <w:p w:rsidR="002A05AC" w:rsidRPr="008B57DA" w:rsidRDefault="002A05AC" w:rsidP="00DB684C">
            <w:pPr>
              <w:spacing w:after="0" w:line="240" w:lineRule="auto"/>
              <w:jc w:val="both"/>
              <w:rPr>
                <w:rFonts w:ascii="Times New Roman" w:hAnsi="Times New Roman"/>
                <w:sz w:val="24"/>
                <w:szCs w:val="24"/>
                <w:lang w:val="sr-Cyrl-RS"/>
              </w:rPr>
            </w:pPr>
            <w:r w:rsidRPr="008B57DA">
              <w:rPr>
                <w:rFonts w:ascii="Times New Roman" w:hAnsi="Times New Roman"/>
                <w:sz w:val="24"/>
                <w:szCs w:val="24"/>
                <w:lang w:val="sr-Cyrl-RS"/>
              </w:rPr>
              <w:t xml:space="preserve">Информисање младих </w:t>
            </w:r>
          </w:p>
          <w:p w:rsidR="002A05AC" w:rsidRPr="008B57DA" w:rsidRDefault="002A05AC" w:rsidP="00DB684C">
            <w:pPr>
              <w:spacing w:after="0" w:line="240" w:lineRule="auto"/>
              <w:jc w:val="both"/>
              <w:rPr>
                <w:rFonts w:ascii="Times New Roman" w:hAnsi="Times New Roman"/>
                <w:iCs/>
                <w:sz w:val="24"/>
                <w:szCs w:val="24"/>
                <w:lang w:val="sr-Cyrl-RS"/>
              </w:rPr>
            </w:pPr>
            <w:r w:rsidRPr="008B57DA">
              <w:rPr>
                <w:rFonts w:ascii="Times New Roman" w:hAnsi="Times New Roman"/>
                <w:sz w:val="24"/>
                <w:szCs w:val="24"/>
                <w:lang w:val="sr-Cyrl-RS"/>
              </w:rPr>
              <w:t>Култура и креативност младих</w:t>
            </w:r>
          </w:p>
        </w:tc>
      </w:tr>
    </w:tbl>
    <w:p w:rsidR="002A05AC" w:rsidRDefault="002A05AC" w:rsidP="00F56455">
      <w:pPr>
        <w:tabs>
          <w:tab w:val="left" w:pos="0"/>
        </w:tabs>
        <w:spacing w:after="0" w:line="240" w:lineRule="auto"/>
        <w:jc w:val="both"/>
        <w:rPr>
          <w:rFonts w:ascii="Times New Roman" w:hAnsi="Times New Roman"/>
          <w:sz w:val="24"/>
          <w:szCs w:val="24"/>
          <w:lang w:val="sr-Cyrl-RS"/>
        </w:rPr>
      </w:pPr>
    </w:p>
    <w:p w:rsidR="002A05AC" w:rsidRDefault="002A05AC" w:rsidP="00F56455">
      <w:pPr>
        <w:tabs>
          <w:tab w:val="left" w:pos="0"/>
        </w:tabs>
        <w:spacing w:after="0" w:line="240" w:lineRule="auto"/>
        <w:jc w:val="both"/>
        <w:rPr>
          <w:rFonts w:ascii="Times New Roman" w:hAnsi="Times New Roman"/>
          <w:sz w:val="24"/>
          <w:szCs w:val="24"/>
          <w:lang w:val="sr-Cyrl-RS"/>
        </w:rPr>
      </w:pPr>
    </w:p>
    <w:p w:rsidR="002A05AC" w:rsidRDefault="002A05AC" w:rsidP="00F56455">
      <w:pPr>
        <w:tabs>
          <w:tab w:val="left" w:pos="0"/>
        </w:tabs>
        <w:spacing w:after="0" w:line="240" w:lineRule="auto"/>
        <w:jc w:val="both"/>
        <w:rPr>
          <w:rFonts w:ascii="Times New Roman" w:hAnsi="Times New Roman"/>
          <w:sz w:val="24"/>
          <w:szCs w:val="24"/>
          <w:lang w:val="sr-Cyrl-RS"/>
        </w:rPr>
      </w:pPr>
    </w:p>
    <w:p w:rsidR="002A05AC" w:rsidRDefault="002A05AC" w:rsidP="00F56455">
      <w:pPr>
        <w:tabs>
          <w:tab w:val="left" w:pos="0"/>
        </w:tabs>
        <w:spacing w:after="0" w:line="240" w:lineRule="auto"/>
        <w:jc w:val="both"/>
        <w:rPr>
          <w:rFonts w:ascii="Times New Roman" w:hAnsi="Times New Roman"/>
          <w:sz w:val="24"/>
          <w:szCs w:val="24"/>
          <w:lang w:val="sr-Cyrl-RS"/>
        </w:rPr>
      </w:pPr>
    </w:p>
    <w:p w:rsidR="002A05AC" w:rsidRDefault="002A05AC" w:rsidP="00F56455">
      <w:pPr>
        <w:tabs>
          <w:tab w:val="left" w:pos="0"/>
        </w:tabs>
        <w:spacing w:after="0" w:line="240" w:lineRule="auto"/>
        <w:jc w:val="both"/>
        <w:rPr>
          <w:rFonts w:ascii="Times New Roman" w:hAnsi="Times New Roman"/>
          <w:sz w:val="24"/>
          <w:szCs w:val="24"/>
          <w:lang w:val="sr-Cyrl-RS"/>
        </w:rPr>
      </w:pPr>
    </w:p>
    <w:p w:rsidR="002A05AC" w:rsidRDefault="002A05AC" w:rsidP="00F56455">
      <w:pPr>
        <w:tabs>
          <w:tab w:val="left" w:pos="0"/>
        </w:tabs>
        <w:spacing w:after="0" w:line="240" w:lineRule="auto"/>
        <w:jc w:val="both"/>
        <w:rPr>
          <w:rFonts w:ascii="Times New Roman" w:hAnsi="Times New Roman"/>
          <w:sz w:val="24"/>
          <w:szCs w:val="24"/>
          <w:lang w:val="sr-Cyrl-RS"/>
        </w:rPr>
      </w:pPr>
    </w:p>
    <w:p w:rsidR="002A05AC" w:rsidRDefault="002A05AC" w:rsidP="00F56455">
      <w:pPr>
        <w:tabs>
          <w:tab w:val="left" w:pos="0"/>
        </w:tabs>
        <w:spacing w:after="0" w:line="240" w:lineRule="auto"/>
        <w:jc w:val="both"/>
        <w:rPr>
          <w:rFonts w:ascii="Times New Roman" w:hAnsi="Times New Roman"/>
          <w:sz w:val="24"/>
          <w:szCs w:val="24"/>
          <w:lang w:val="sr-Cyrl-RS"/>
        </w:rPr>
      </w:pPr>
    </w:p>
    <w:p w:rsidR="002A05AC" w:rsidRDefault="002A05AC" w:rsidP="00F56455">
      <w:pPr>
        <w:tabs>
          <w:tab w:val="left" w:pos="0"/>
        </w:tabs>
        <w:spacing w:after="0" w:line="240" w:lineRule="auto"/>
        <w:jc w:val="both"/>
        <w:rPr>
          <w:rFonts w:ascii="Times New Roman" w:hAnsi="Times New Roman"/>
          <w:sz w:val="24"/>
          <w:szCs w:val="24"/>
          <w:lang w:val="sr-Cyrl-RS"/>
        </w:rPr>
      </w:pPr>
    </w:p>
    <w:p w:rsidR="002A05AC" w:rsidRDefault="002A05AC" w:rsidP="00F56455">
      <w:pPr>
        <w:tabs>
          <w:tab w:val="left" w:pos="0"/>
        </w:tabs>
        <w:spacing w:after="0" w:line="240" w:lineRule="auto"/>
        <w:jc w:val="both"/>
        <w:rPr>
          <w:rFonts w:ascii="Times New Roman" w:hAnsi="Times New Roman"/>
          <w:sz w:val="24"/>
          <w:szCs w:val="24"/>
          <w:lang w:val="sr-Cyrl-RS"/>
        </w:rPr>
      </w:pPr>
    </w:p>
    <w:p w:rsidR="00E93E5B" w:rsidRDefault="00E93E5B" w:rsidP="00F56455">
      <w:pPr>
        <w:tabs>
          <w:tab w:val="left" w:pos="0"/>
        </w:tabs>
        <w:spacing w:after="0" w:line="240" w:lineRule="auto"/>
        <w:jc w:val="both"/>
        <w:rPr>
          <w:rFonts w:ascii="Times New Roman" w:hAnsi="Times New Roman"/>
          <w:sz w:val="24"/>
          <w:szCs w:val="24"/>
          <w:lang w:val="en-US"/>
        </w:rPr>
      </w:pPr>
    </w:p>
    <w:p w:rsidR="00F56455" w:rsidRPr="008B57DA" w:rsidRDefault="00DB684C" w:rsidP="00DB684C">
      <w:pPr>
        <w:tabs>
          <w:tab w:val="left" w:pos="0"/>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На консултативним састанцима је учествовао 81 учесник из удружења младих и за младе и канцеларија за младе.</w:t>
      </w:r>
    </w:p>
    <w:p w:rsidR="00F56455" w:rsidRPr="008B57DA" w:rsidRDefault="00F56455" w:rsidP="00DB684C">
      <w:pPr>
        <w:tabs>
          <w:tab w:val="left" w:pos="0"/>
          <w:tab w:val="left" w:pos="1418"/>
        </w:tabs>
        <w:spacing w:after="0" w:line="240" w:lineRule="auto"/>
        <w:jc w:val="both"/>
        <w:rPr>
          <w:rFonts w:ascii="Times New Roman" w:hAnsi="Times New Roman"/>
          <w:sz w:val="24"/>
          <w:szCs w:val="24"/>
          <w:lang w:val="sr-Cyrl-RS"/>
        </w:rPr>
      </w:pPr>
    </w:p>
    <w:p w:rsidR="00F56455" w:rsidRDefault="00DB684C" w:rsidP="00DB684C">
      <w:pPr>
        <w:tabs>
          <w:tab w:val="left" w:pos="0"/>
          <w:tab w:val="left" w:pos="1418"/>
        </w:tabs>
        <w:spacing w:after="0" w:line="240" w:lineRule="auto"/>
        <w:jc w:val="both"/>
        <w:rPr>
          <w:rFonts w:ascii="Times New Roman" w:hAnsi="Times New Roman"/>
          <w:sz w:val="24"/>
          <w:szCs w:val="24"/>
          <w:lang w:val="en-US"/>
        </w:rPr>
      </w:pPr>
      <w:r>
        <w:rPr>
          <w:rFonts w:ascii="Times New Roman" w:hAnsi="Times New Roman"/>
          <w:sz w:val="24"/>
          <w:szCs w:val="24"/>
          <w:lang w:val="sr-Cyrl-RS"/>
        </w:rPr>
        <w:tab/>
      </w:r>
      <w:r w:rsidR="00F56455">
        <w:rPr>
          <w:rFonts w:ascii="Times New Roman" w:hAnsi="Times New Roman"/>
          <w:sz w:val="24"/>
          <w:szCs w:val="24"/>
          <w:lang w:val="sr-Cyrl-RS"/>
        </w:rPr>
        <w:t>Ре</w:t>
      </w:r>
      <w:r w:rsidR="00F56455" w:rsidRPr="008B57DA">
        <w:rPr>
          <w:rFonts w:ascii="Times New Roman" w:hAnsi="Times New Roman"/>
          <w:sz w:val="24"/>
          <w:szCs w:val="24"/>
          <w:lang w:val="sr-Cyrl-RS"/>
        </w:rPr>
        <w:t>зиме одржаних састанака је:</w:t>
      </w:r>
    </w:p>
    <w:p w:rsidR="00803C34" w:rsidRPr="00803C34" w:rsidRDefault="00803C34" w:rsidP="00F56455">
      <w:pPr>
        <w:tabs>
          <w:tab w:val="left" w:pos="0"/>
        </w:tabs>
        <w:spacing w:after="0" w:line="240" w:lineRule="auto"/>
        <w:jc w:val="both"/>
        <w:rPr>
          <w:rFonts w:ascii="Times New Roman" w:hAnsi="Times New Roman"/>
          <w:sz w:val="24"/>
          <w:szCs w:val="24"/>
          <w:lang w:val="en-US"/>
        </w:rPr>
      </w:pPr>
    </w:p>
    <w:p w:rsidR="00F56455" w:rsidRPr="008B57DA" w:rsidRDefault="001D7DB8" w:rsidP="001D7DB8">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и</w:t>
      </w:r>
      <w:r w:rsidR="00F56455" w:rsidRPr="008B57DA">
        <w:rPr>
          <w:rFonts w:ascii="Times New Roman" w:hAnsi="Times New Roman"/>
          <w:sz w:val="24"/>
          <w:szCs w:val="24"/>
          <w:lang w:val="sr-Cyrl-RS"/>
        </w:rPr>
        <w:t>нформације добијене од учесника консултативних састанака током дискусије како у првом тако и у другом делу, доприносе бољем дефинисању индикатора и прио</w:t>
      </w:r>
      <w:r w:rsidR="00A74EAE">
        <w:rPr>
          <w:rFonts w:ascii="Times New Roman" w:hAnsi="Times New Roman"/>
          <w:sz w:val="24"/>
          <w:szCs w:val="24"/>
          <w:lang w:val="sr-Cyrl-RS"/>
        </w:rPr>
        <w:t>ритета у будућем Акционом плану;</w:t>
      </w:r>
    </w:p>
    <w:p w:rsidR="00F56455" w:rsidRPr="008B57DA" w:rsidRDefault="001D7DB8" w:rsidP="001D7DB8">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п</w:t>
      </w:r>
      <w:r w:rsidR="00F56455" w:rsidRPr="008B57DA">
        <w:rPr>
          <w:rFonts w:ascii="Times New Roman" w:hAnsi="Times New Roman"/>
          <w:sz w:val="24"/>
          <w:szCs w:val="24"/>
          <w:lang w:val="sr-Cyrl-RS"/>
        </w:rPr>
        <w:t>репоруке учесника за дефинисање индикатора у неким областима су на квалитетан начин усмериле дефинисање и прио</w:t>
      </w:r>
      <w:r w:rsidR="00A74EAE">
        <w:rPr>
          <w:rFonts w:ascii="Times New Roman" w:hAnsi="Times New Roman"/>
          <w:sz w:val="24"/>
          <w:szCs w:val="24"/>
          <w:lang w:val="sr-Cyrl-RS"/>
        </w:rPr>
        <w:t>ритизацију појединих активности;</w:t>
      </w:r>
    </w:p>
    <w:p w:rsidR="00F56455" w:rsidRPr="008B57DA" w:rsidRDefault="001D7DB8" w:rsidP="001D7DB8">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lastRenderedPageBreak/>
        <w:tab/>
        <w:t>– у</w:t>
      </w:r>
      <w:r w:rsidR="00F56455" w:rsidRPr="008B57DA">
        <w:rPr>
          <w:rFonts w:ascii="Times New Roman" w:hAnsi="Times New Roman"/>
          <w:sz w:val="24"/>
          <w:szCs w:val="24"/>
          <w:lang w:val="sr-Cyrl-RS"/>
        </w:rPr>
        <w:t xml:space="preserve">чесници су током првог дела отворено причали о изазовима са којима се сусрећу у реализацији својих активности, а </w:t>
      </w:r>
      <w:r w:rsidR="00A74EAE">
        <w:rPr>
          <w:rFonts w:ascii="Times New Roman" w:hAnsi="Times New Roman"/>
          <w:sz w:val="24"/>
          <w:szCs w:val="24"/>
          <w:lang w:val="sr-Cyrl-RS"/>
        </w:rPr>
        <w:t>који су у директној вези са Националном стратегијом за младе;</w:t>
      </w:r>
    </w:p>
    <w:p w:rsidR="00F56455" w:rsidRPr="008B57DA" w:rsidRDefault="001D7DB8" w:rsidP="001D7DB8">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у</w:t>
      </w:r>
      <w:r w:rsidR="00F56455" w:rsidRPr="00E32125">
        <w:rPr>
          <w:rFonts w:ascii="Times New Roman" w:hAnsi="Times New Roman"/>
          <w:sz w:val="24"/>
          <w:szCs w:val="24"/>
          <w:lang w:val="sr-Cyrl-RS"/>
        </w:rPr>
        <w:t xml:space="preserve"> оквиру области запошљавања предложено је да се индикатори у наредном </w:t>
      </w:r>
      <w:r w:rsidR="00A74EAE" w:rsidRPr="00E32125">
        <w:rPr>
          <w:rFonts w:ascii="Times New Roman" w:hAnsi="Times New Roman"/>
          <w:sz w:val="24"/>
          <w:szCs w:val="24"/>
          <w:lang w:val="sr-Cyrl-RS"/>
        </w:rPr>
        <w:t xml:space="preserve">Акционом </w:t>
      </w:r>
      <w:r w:rsidR="00F56455" w:rsidRPr="00E32125">
        <w:rPr>
          <w:rFonts w:ascii="Times New Roman" w:hAnsi="Times New Roman"/>
          <w:sz w:val="24"/>
          <w:szCs w:val="24"/>
          <w:lang w:val="sr-Cyrl-RS"/>
        </w:rPr>
        <w:t>плану дефинишу на начин који ће упућивати на достојан посао који је објашњен као посао у складу са личним аспирацијама, нивоом образовања, могућношћу остваривања права на соци</w:t>
      </w:r>
      <w:r w:rsidR="00A74EAE" w:rsidRPr="00E32125">
        <w:rPr>
          <w:rFonts w:ascii="Times New Roman" w:hAnsi="Times New Roman"/>
          <w:sz w:val="24"/>
          <w:szCs w:val="24"/>
          <w:lang w:val="sr-Cyrl-RS"/>
        </w:rPr>
        <w:t>јалну и здравствену заштиту итд;</w:t>
      </w:r>
    </w:p>
    <w:p w:rsidR="00F56455" w:rsidRPr="008B57DA" w:rsidRDefault="001D7DB8" w:rsidP="001D7DB8">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у</w:t>
      </w:r>
      <w:r w:rsidR="00F56455" w:rsidRPr="008B57DA">
        <w:rPr>
          <w:rFonts w:ascii="Times New Roman" w:hAnsi="Times New Roman"/>
          <w:sz w:val="24"/>
          <w:szCs w:val="24"/>
          <w:lang w:val="sr-Cyrl-RS"/>
        </w:rPr>
        <w:t xml:space="preserve"> оквиру области запошљавања скренута пажња на немогућност праћења и мерења сегмента социјалног предузетништва с обзиром на чињеницу да </w:t>
      </w:r>
      <w:r w:rsidR="00A43888" w:rsidRPr="008B57DA">
        <w:rPr>
          <w:rFonts w:ascii="Times New Roman" w:hAnsi="Times New Roman"/>
          <w:sz w:val="24"/>
          <w:szCs w:val="24"/>
          <w:lang w:val="sr-Cyrl-RS"/>
        </w:rPr>
        <w:t xml:space="preserve">Закон </w:t>
      </w:r>
      <w:r w:rsidR="00F56455" w:rsidRPr="008B57DA">
        <w:rPr>
          <w:rFonts w:ascii="Times New Roman" w:hAnsi="Times New Roman"/>
          <w:sz w:val="24"/>
          <w:szCs w:val="24"/>
          <w:lang w:val="sr-Cyrl-RS"/>
        </w:rPr>
        <w:t>о социјалном предузетништву још увек није донет, као и да појмовно значење и сам концепт социјалног предузетништва и даље</w:t>
      </w:r>
      <w:r w:rsidR="00A74EAE">
        <w:rPr>
          <w:rFonts w:ascii="Times New Roman" w:hAnsi="Times New Roman"/>
          <w:sz w:val="24"/>
          <w:szCs w:val="24"/>
          <w:lang w:val="sr-Cyrl-RS"/>
        </w:rPr>
        <w:t xml:space="preserve"> нису довољно јасни и разумљиви;</w:t>
      </w:r>
    </w:p>
    <w:p w:rsidR="00F56455" w:rsidRPr="008B57DA" w:rsidRDefault="001D7DB8" w:rsidP="001D7DB8">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у</w:t>
      </w:r>
      <w:r w:rsidR="00F56455" w:rsidRPr="008B57DA">
        <w:rPr>
          <w:rFonts w:ascii="Times New Roman" w:hAnsi="Times New Roman"/>
          <w:sz w:val="24"/>
          <w:szCs w:val="24"/>
          <w:lang w:val="sr-Cyrl-RS"/>
        </w:rPr>
        <w:t xml:space="preserve"> оквиру области образовања предложено је да се индикатори у будућем </w:t>
      </w:r>
      <w:r w:rsidR="00A74EAE" w:rsidRPr="008B57DA">
        <w:rPr>
          <w:rFonts w:ascii="Times New Roman" w:hAnsi="Times New Roman"/>
          <w:sz w:val="24"/>
          <w:szCs w:val="24"/>
          <w:lang w:val="sr-Cyrl-RS"/>
        </w:rPr>
        <w:t xml:space="preserve">Акционом </w:t>
      </w:r>
      <w:r w:rsidR="00F56455" w:rsidRPr="008B57DA">
        <w:rPr>
          <w:rFonts w:ascii="Times New Roman" w:hAnsi="Times New Roman"/>
          <w:sz w:val="24"/>
          <w:szCs w:val="24"/>
          <w:lang w:val="sr-Cyrl-RS"/>
        </w:rPr>
        <w:t>плану дефинишу на начин који ће омогућити мониторинг и евалуацију одрживости и континуитета програма и</w:t>
      </w:r>
      <w:r w:rsidR="00A74EAE">
        <w:rPr>
          <w:rFonts w:ascii="Times New Roman" w:hAnsi="Times New Roman"/>
          <w:sz w:val="24"/>
          <w:szCs w:val="24"/>
          <w:lang w:val="sr-Cyrl-RS"/>
        </w:rPr>
        <w:t xml:space="preserve"> пројеката у области образовања;</w:t>
      </w:r>
    </w:p>
    <w:p w:rsidR="00F56455" w:rsidRPr="008B57DA" w:rsidRDefault="001D7DB8" w:rsidP="001D7DB8">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у</w:t>
      </w:r>
      <w:r w:rsidR="00F56455" w:rsidRPr="008B57DA">
        <w:rPr>
          <w:rFonts w:ascii="Times New Roman" w:hAnsi="Times New Roman"/>
          <w:sz w:val="24"/>
          <w:szCs w:val="24"/>
          <w:lang w:val="sr-Cyrl-RS"/>
        </w:rPr>
        <w:t xml:space="preserve"> оквиру области образовања истакнуто је да међу приоритетним активностима у наредном </w:t>
      </w:r>
      <w:r w:rsidR="00A74EAE" w:rsidRPr="008B57DA">
        <w:rPr>
          <w:rFonts w:ascii="Times New Roman" w:hAnsi="Times New Roman"/>
          <w:sz w:val="24"/>
          <w:szCs w:val="24"/>
          <w:lang w:val="sr-Cyrl-RS"/>
        </w:rPr>
        <w:t xml:space="preserve">Акционом </w:t>
      </w:r>
      <w:r w:rsidR="00F56455" w:rsidRPr="008B57DA">
        <w:rPr>
          <w:rFonts w:ascii="Times New Roman" w:hAnsi="Times New Roman"/>
          <w:sz w:val="24"/>
          <w:szCs w:val="24"/>
          <w:lang w:val="sr-Cyrl-RS"/>
        </w:rPr>
        <w:t>плану треба да се нађу оне које ће допринети признавању компетенција младих стечених изван система формалног образовања, односно афирмисању система нефор</w:t>
      </w:r>
      <w:r w:rsidR="00A74EAE">
        <w:rPr>
          <w:rFonts w:ascii="Times New Roman" w:hAnsi="Times New Roman"/>
          <w:sz w:val="24"/>
          <w:szCs w:val="24"/>
          <w:lang w:val="sr-Cyrl-RS"/>
        </w:rPr>
        <w:t>малног и информалног образовања;</w:t>
      </w:r>
    </w:p>
    <w:p w:rsidR="00F56455" w:rsidRPr="008B57DA" w:rsidRDefault="001D7DB8" w:rsidP="001D7DB8">
      <w:pPr>
        <w:pStyle w:val="Odlomakpopisa"/>
        <w:tabs>
          <w:tab w:val="left" w:pos="1418"/>
        </w:tabs>
        <w:ind w:left="0"/>
        <w:jc w:val="both"/>
        <w:rPr>
          <w:rFonts w:ascii="Times New Roman" w:hAnsi="Times New Roman"/>
          <w:sz w:val="24"/>
          <w:szCs w:val="24"/>
          <w:lang w:val="sr-Cyrl-RS"/>
        </w:rPr>
      </w:pPr>
      <w:r>
        <w:rPr>
          <w:rFonts w:ascii="Times New Roman" w:hAnsi="Times New Roman"/>
          <w:sz w:val="24"/>
          <w:szCs w:val="24"/>
          <w:lang w:val="sr-Cyrl-RS"/>
        </w:rPr>
        <w:tab/>
        <w:t>– п</w:t>
      </w:r>
      <w:r w:rsidR="00F56455" w:rsidRPr="008B57DA">
        <w:rPr>
          <w:rFonts w:ascii="Times New Roman" w:hAnsi="Times New Roman"/>
          <w:sz w:val="24"/>
          <w:szCs w:val="24"/>
          <w:lang w:val="sr-Cyrl-RS"/>
        </w:rPr>
        <w:t>репоруке су да се индикатори у свим стратешким областима дефинишу тако да укључе младе из осетљивих група како би се дорпинело заговарању инклузивне омладинске политике, а не омладинске политике која ће пружати услуге младима у р</w:t>
      </w:r>
      <w:r w:rsidR="00A74EAE">
        <w:rPr>
          <w:rFonts w:ascii="Times New Roman" w:hAnsi="Times New Roman"/>
          <w:sz w:val="24"/>
          <w:szCs w:val="24"/>
          <w:lang w:val="sr-Cyrl-RS"/>
        </w:rPr>
        <w:t>изику од социјалне искључености;</w:t>
      </w:r>
    </w:p>
    <w:p w:rsidR="00F56455" w:rsidRPr="008B57DA" w:rsidRDefault="001D7DB8" w:rsidP="00C61162">
      <w:pPr>
        <w:pStyle w:val="Odlomakpopisa"/>
        <w:tabs>
          <w:tab w:val="left" w:pos="1418"/>
        </w:tabs>
        <w:spacing w:after="0"/>
        <w:ind w:left="0"/>
        <w:jc w:val="both"/>
        <w:rPr>
          <w:rFonts w:ascii="Times New Roman" w:hAnsi="Times New Roman"/>
          <w:sz w:val="24"/>
          <w:szCs w:val="24"/>
          <w:lang w:val="sr-Cyrl-RS"/>
        </w:rPr>
      </w:pPr>
      <w:r>
        <w:rPr>
          <w:rFonts w:ascii="Times New Roman" w:hAnsi="Times New Roman"/>
          <w:sz w:val="24"/>
          <w:szCs w:val="24"/>
          <w:lang w:val="sr-Cyrl-RS"/>
        </w:rPr>
        <w:tab/>
        <w:t>– п</w:t>
      </w:r>
      <w:r w:rsidR="00F56455" w:rsidRPr="008B57DA">
        <w:rPr>
          <w:rFonts w:ascii="Times New Roman" w:hAnsi="Times New Roman"/>
          <w:sz w:val="24"/>
          <w:szCs w:val="24"/>
          <w:lang w:val="sr-Cyrl-RS"/>
        </w:rPr>
        <w:t>репорука је да индикатори у оквиру свих стратеш</w:t>
      </w:r>
      <w:r w:rsidR="00A74EAE">
        <w:rPr>
          <w:rFonts w:ascii="Times New Roman" w:hAnsi="Times New Roman"/>
          <w:sz w:val="24"/>
          <w:szCs w:val="24"/>
          <w:lang w:val="sr-Cyrl-RS"/>
        </w:rPr>
        <w:t>ких области буду родно осетљиви;</w:t>
      </w:r>
    </w:p>
    <w:p w:rsidR="00F56455" w:rsidRPr="008B57DA" w:rsidRDefault="001D7DB8" w:rsidP="00C61162">
      <w:pPr>
        <w:pStyle w:val="Odlomakpopisa"/>
        <w:tabs>
          <w:tab w:val="left" w:pos="1418"/>
        </w:tabs>
        <w:spacing w:after="0"/>
        <w:ind w:left="0"/>
        <w:jc w:val="both"/>
        <w:rPr>
          <w:rFonts w:ascii="Times New Roman" w:hAnsi="Times New Roman"/>
          <w:sz w:val="24"/>
          <w:szCs w:val="24"/>
          <w:lang w:val="sr-Cyrl-RS"/>
        </w:rPr>
      </w:pPr>
      <w:r>
        <w:rPr>
          <w:rFonts w:ascii="Times New Roman" w:hAnsi="Times New Roman"/>
          <w:sz w:val="24"/>
          <w:szCs w:val="24"/>
          <w:lang w:val="sr-Cyrl-RS"/>
        </w:rPr>
        <w:tab/>
        <w:t>– п</w:t>
      </w:r>
      <w:r w:rsidR="00F56455" w:rsidRPr="008B57DA">
        <w:rPr>
          <w:rFonts w:ascii="Times New Roman" w:hAnsi="Times New Roman"/>
          <w:sz w:val="24"/>
          <w:szCs w:val="24"/>
          <w:lang w:val="sr-Cyrl-RS"/>
        </w:rPr>
        <w:t>репорука је да акценат мора бити на образовању младих за адекватно коришћење нових технологија и интернета (знање о могућностима коришћења интернета у различите сврхе, знање и развој свест</w:t>
      </w:r>
      <w:r w:rsidR="00A74EAE">
        <w:rPr>
          <w:rFonts w:ascii="Times New Roman" w:hAnsi="Times New Roman"/>
          <w:sz w:val="24"/>
          <w:szCs w:val="24"/>
          <w:lang w:val="sr-Cyrl-RS"/>
        </w:rPr>
        <w:t>и о безбедносним ризицима итд.);</w:t>
      </w:r>
    </w:p>
    <w:p w:rsidR="00F56455" w:rsidRDefault="001D7DB8" w:rsidP="00C61162">
      <w:pPr>
        <w:pStyle w:val="Odlomakpopisa"/>
        <w:tabs>
          <w:tab w:val="left" w:pos="1418"/>
        </w:tabs>
        <w:spacing w:after="0"/>
        <w:ind w:left="0"/>
        <w:jc w:val="both"/>
        <w:rPr>
          <w:rFonts w:ascii="Times New Roman" w:hAnsi="Times New Roman"/>
          <w:sz w:val="24"/>
          <w:szCs w:val="24"/>
          <w:lang w:val="sr-Cyrl-RS"/>
        </w:rPr>
      </w:pPr>
      <w:r>
        <w:rPr>
          <w:rFonts w:ascii="Times New Roman" w:hAnsi="Times New Roman"/>
          <w:sz w:val="24"/>
          <w:szCs w:val="24"/>
          <w:lang w:val="sr-Cyrl-RS"/>
        </w:rPr>
        <w:tab/>
        <w:t>– у</w:t>
      </w:r>
      <w:r w:rsidR="00F56455" w:rsidRPr="008B57DA">
        <w:rPr>
          <w:rFonts w:ascii="Times New Roman" w:hAnsi="Times New Roman"/>
          <w:sz w:val="24"/>
          <w:szCs w:val="24"/>
          <w:lang w:val="sr-Cyrl-RS"/>
        </w:rPr>
        <w:t xml:space="preserve">чесници су у групама разматрали и формулисали препоруке за приоритете рада и дефинисање индикатора. </w:t>
      </w:r>
    </w:p>
    <w:p w:rsidR="00C61162" w:rsidRPr="00EC159E" w:rsidRDefault="00C61162" w:rsidP="00C61162">
      <w:pPr>
        <w:pStyle w:val="Odlomakpopisa"/>
        <w:tabs>
          <w:tab w:val="left" w:pos="1418"/>
        </w:tabs>
        <w:spacing w:after="0"/>
        <w:ind w:left="0"/>
        <w:jc w:val="both"/>
        <w:rPr>
          <w:rFonts w:ascii="Times New Roman" w:hAnsi="Times New Roman"/>
          <w:sz w:val="24"/>
          <w:szCs w:val="24"/>
          <w:lang w:val="sr-Cyrl-RS"/>
        </w:rPr>
      </w:pPr>
    </w:p>
    <w:p w:rsidR="00F56455" w:rsidRPr="008B57DA" w:rsidRDefault="00DB684C" w:rsidP="00DB684C">
      <w:pPr>
        <w:tabs>
          <w:tab w:val="left" w:pos="1418"/>
        </w:tabs>
        <w:spacing w:after="0" w:line="240" w:lineRule="auto"/>
        <w:contextualSpacing/>
        <w:jc w:val="both"/>
        <w:rPr>
          <w:rFonts w:ascii="Times New Roman" w:hAnsi="Times New Roman"/>
          <w:iCs/>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Процес </w:t>
      </w:r>
      <w:r w:rsidR="00F56455">
        <w:rPr>
          <w:rFonts w:ascii="Times New Roman" w:hAnsi="Times New Roman"/>
          <w:sz w:val="24"/>
          <w:szCs w:val="24"/>
          <w:lang w:val="sr-Cyrl-RS"/>
        </w:rPr>
        <w:t>израде подразумевао је и директн</w:t>
      </w:r>
      <w:r w:rsidR="00F56455" w:rsidRPr="008B57DA">
        <w:rPr>
          <w:rFonts w:ascii="Times New Roman" w:hAnsi="Times New Roman"/>
          <w:sz w:val="24"/>
          <w:szCs w:val="24"/>
          <w:lang w:val="sr-Cyrl-RS"/>
        </w:rPr>
        <w:t>е састанке са релевантним институцијама и организацијама које спроводе омладинску политику. Сет дубинских интервјуа одржан је са релевантним националним организацијама и међународним и домаћим донаторима. Чланови</w:t>
      </w:r>
      <w:r w:rsidR="00F56455">
        <w:rPr>
          <w:rFonts w:ascii="Times New Roman" w:hAnsi="Times New Roman"/>
          <w:sz w:val="24"/>
          <w:szCs w:val="24"/>
          <w:lang w:val="sr-Cyrl-RS"/>
        </w:rPr>
        <w:t xml:space="preserve"> Радне групе</w:t>
      </w:r>
      <w:r w:rsidR="00F56455" w:rsidRPr="008B57DA">
        <w:rPr>
          <w:rFonts w:ascii="Times New Roman" w:hAnsi="Times New Roman"/>
          <w:sz w:val="24"/>
          <w:szCs w:val="24"/>
          <w:lang w:val="sr-Cyrl-RS"/>
        </w:rPr>
        <w:t xml:space="preserve"> за праћење и спровођење </w:t>
      </w:r>
      <w:r w:rsidR="006E6617" w:rsidRPr="006E6617">
        <w:rPr>
          <w:rFonts w:ascii="Times New Roman" w:hAnsi="Times New Roman"/>
          <w:sz w:val="24"/>
          <w:szCs w:val="24"/>
          <w:lang w:val="sr-Cyrl-RS"/>
        </w:rPr>
        <w:t xml:space="preserve">Националне стратегије за младе </w:t>
      </w:r>
      <w:r w:rsidR="00F56455" w:rsidRPr="008B57DA">
        <w:rPr>
          <w:rFonts w:ascii="Times New Roman" w:hAnsi="Times New Roman"/>
          <w:sz w:val="24"/>
          <w:szCs w:val="24"/>
          <w:lang w:val="sr-Cyrl-RS"/>
        </w:rPr>
        <w:t>дали су предлоге активности са аспекта надлежности органа из којих су делегирани.</w:t>
      </w:r>
    </w:p>
    <w:p w:rsidR="00F56455" w:rsidRPr="008B57DA" w:rsidRDefault="00F56455" w:rsidP="00DB684C">
      <w:pPr>
        <w:tabs>
          <w:tab w:val="left" w:pos="1418"/>
        </w:tabs>
        <w:spacing w:after="0" w:line="240" w:lineRule="auto"/>
        <w:contextualSpacing/>
        <w:jc w:val="both"/>
        <w:rPr>
          <w:rFonts w:ascii="Times New Roman" w:hAnsi="Times New Roman"/>
          <w:iCs/>
          <w:sz w:val="24"/>
          <w:szCs w:val="24"/>
          <w:lang w:val="sr-Cyrl-RS"/>
        </w:rPr>
      </w:pPr>
    </w:p>
    <w:p w:rsidR="00F56455" w:rsidRPr="008B57DA" w:rsidRDefault="00DB684C" w:rsidP="00DB684C">
      <w:pPr>
        <w:tabs>
          <w:tab w:val="left" w:pos="0"/>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Ради бољег и успешнијег дефинисања задатих индикатора и приоритетних активности, а у складу са Смерницама за укључивање организација цивилног друштва у процес доношења прописа, које је утврдила Владе, 26. августа 2014. године („Службени гласник РС”, број 90/14) укључена су три релевантна савеза</w:t>
      </w:r>
      <w:r w:rsidR="00D45CFB">
        <w:rPr>
          <w:rFonts w:ascii="Times New Roman" w:hAnsi="Times New Roman"/>
          <w:sz w:val="24"/>
          <w:szCs w:val="24"/>
          <w:lang w:val="sr-Cyrl-RS"/>
        </w:rPr>
        <w:t>/удружења</w:t>
      </w:r>
      <w:r w:rsidR="00F56455" w:rsidRPr="008B57DA">
        <w:rPr>
          <w:rFonts w:ascii="Times New Roman" w:hAnsi="Times New Roman"/>
          <w:sz w:val="24"/>
          <w:szCs w:val="24"/>
          <w:lang w:val="sr-Cyrl-RS"/>
        </w:rPr>
        <w:t xml:space="preserve"> омладинске политике: Кровна организација младих Србије, Национална асоцијација практичара/ки омладинског рада и Национална </w:t>
      </w:r>
      <w:r w:rsidR="00F56455">
        <w:rPr>
          <w:rFonts w:ascii="Times New Roman" w:hAnsi="Times New Roman"/>
          <w:sz w:val="24"/>
          <w:szCs w:val="24"/>
          <w:lang w:val="sr-Cyrl-RS"/>
        </w:rPr>
        <w:t>асоцијација</w:t>
      </w:r>
      <w:r w:rsidR="00F56455" w:rsidRPr="008B57DA">
        <w:rPr>
          <w:rFonts w:ascii="Times New Roman" w:hAnsi="Times New Roman"/>
          <w:sz w:val="24"/>
          <w:szCs w:val="24"/>
          <w:lang w:val="sr-Cyrl-RS"/>
        </w:rPr>
        <w:t xml:space="preserve"> канцеларија за младе. Одржано је шест састанака представника </w:t>
      </w:r>
      <w:r w:rsidR="00D45CFB">
        <w:rPr>
          <w:rFonts w:ascii="Times New Roman" w:hAnsi="Times New Roman"/>
          <w:sz w:val="24"/>
          <w:szCs w:val="24"/>
          <w:lang w:val="sr-Cyrl-RS"/>
        </w:rPr>
        <w:t>удружења</w:t>
      </w:r>
      <w:r w:rsidR="00F56455" w:rsidRPr="008B57DA">
        <w:rPr>
          <w:rFonts w:ascii="Times New Roman" w:hAnsi="Times New Roman"/>
          <w:sz w:val="24"/>
          <w:szCs w:val="24"/>
          <w:lang w:val="sr-Cyrl-RS"/>
        </w:rPr>
        <w:t xml:space="preserve"> са представницима </w:t>
      </w:r>
      <w:r w:rsidR="00D45CFB">
        <w:rPr>
          <w:rFonts w:ascii="Times New Roman" w:hAnsi="Times New Roman"/>
          <w:sz w:val="24"/>
          <w:szCs w:val="24"/>
          <w:lang w:val="sr-Cyrl-RS"/>
        </w:rPr>
        <w:t>Министарства омладине и спорта</w:t>
      </w:r>
      <w:r w:rsidR="00F56455" w:rsidRPr="008B57DA">
        <w:rPr>
          <w:rFonts w:ascii="Times New Roman" w:hAnsi="Times New Roman"/>
          <w:sz w:val="24"/>
          <w:szCs w:val="24"/>
          <w:lang w:val="sr-Cyrl-RS"/>
        </w:rPr>
        <w:t>.</w:t>
      </w:r>
    </w:p>
    <w:p w:rsidR="00F56455" w:rsidRDefault="00F56455" w:rsidP="00DB684C">
      <w:pPr>
        <w:pStyle w:val="Default"/>
        <w:tabs>
          <w:tab w:val="left" w:pos="1418"/>
        </w:tabs>
        <w:jc w:val="both"/>
        <w:rPr>
          <w:color w:val="auto"/>
          <w:lang w:val="sr-Cyrl-RS"/>
        </w:rPr>
      </w:pPr>
    </w:p>
    <w:p w:rsidR="00F14CC4"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14CC4" w:rsidRPr="00D45CFB">
        <w:rPr>
          <w:rFonts w:ascii="Times New Roman" w:hAnsi="Times New Roman"/>
          <w:sz w:val="24"/>
          <w:szCs w:val="24"/>
          <w:lang w:val="sr-Cyrl-RS"/>
        </w:rPr>
        <w:t>Јавне консултације о Нацрту акционог плана</w:t>
      </w:r>
      <w:r w:rsidR="00F14CC4" w:rsidRPr="00864CD3">
        <w:rPr>
          <w:rFonts w:ascii="Times New Roman" w:hAnsi="Times New Roman"/>
          <w:sz w:val="24"/>
          <w:szCs w:val="24"/>
          <w:lang w:val="sr-Cyrl-RS"/>
        </w:rPr>
        <w:t>, започеле су 5. јула 2018. године објавом Позива, Нацрта</w:t>
      </w:r>
      <w:r w:rsidR="00C61162">
        <w:rPr>
          <w:rFonts w:ascii="Times New Roman" w:hAnsi="Times New Roman"/>
          <w:sz w:val="24"/>
          <w:szCs w:val="24"/>
          <w:lang w:val="sr-Cyrl-RS"/>
        </w:rPr>
        <w:t xml:space="preserve"> акционог плана</w:t>
      </w:r>
      <w:r w:rsidR="00F14CC4" w:rsidRPr="00864CD3">
        <w:rPr>
          <w:rFonts w:ascii="Times New Roman" w:hAnsi="Times New Roman"/>
          <w:sz w:val="24"/>
          <w:szCs w:val="24"/>
          <w:lang w:val="sr-Cyrl-RS"/>
        </w:rPr>
        <w:t xml:space="preserve"> и Обрасца за давање предлога за унапређивање текста, на званичној интернет презентацији Министарства омладине и спорта, на порталу еУправе и доставом члановима Савета за младе, члановима Радне групе за праћење и </w:t>
      </w:r>
      <w:r w:rsidR="00F14CC4" w:rsidRPr="00864CD3">
        <w:rPr>
          <w:rFonts w:ascii="Times New Roman" w:hAnsi="Times New Roman"/>
          <w:sz w:val="24"/>
          <w:szCs w:val="24"/>
          <w:lang w:val="sr-Cyrl-RS"/>
        </w:rPr>
        <w:lastRenderedPageBreak/>
        <w:t xml:space="preserve">спровођење Националне стратегије за младе, свим јединицама локалне самоуправе које имају </w:t>
      </w:r>
      <w:r w:rsidR="000B31F5" w:rsidRPr="00864CD3">
        <w:rPr>
          <w:rFonts w:ascii="Times New Roman" w:hAnsi="Times New Roman"/>
          <w:sz w:val="24"/>
          <w:szCs w:val="24"/>
          <w:lang w:val="sr-Cyrl-RS"/>
        </w:rPr>
        <w:t>канцеларију за младе (135</w:t>
      </w:r>
      <w:r w:rsidR="00F14CC4" w:rsidRPr="00864CD3">
        <w:rPr>
          <w:rFonts w:ascii="Times New Roman" w:hAnsi="Times New Roman"/>
          <w:sz w:val="24"/>
          <w:szCs w:val="24"/>
          <w:lang w:val="sr-Cyrl-RS"/>
        </w:rPr>
        <w:t xml:space="preserve">), свим удружењима уписаним у Јединствену евиденцију удружења младих, удружења за младе и њихових савеза </w:t>
      </w:r>
      <w:r w:rsidR="00275607">
        <w:rPr>
          <w:rFonts w:ascii="Times New Roman" w:hAnsi="Times New Roman"/>
          <w:sz w:val="24"/>
          <w:szCs w:val="24"/>
          <w:lang w:val="sr-Cyrl-RS"/>
        </w:rPr>
        <w:t>коју води Министарство</w:t>
      </w:r>
      <w:r w:rsidR="00275607" w:rsidRPr="00275607">
        <w:rPr>
          <w:rFonts w:ascii="Times New Roman" w:hAnsi="Times New Roman"/>
          <w:sz w:val="24"/>
          <w:szCs w:val="24"/>
          <w:lang w:val="sr-Cyrl-RS"/>
        </w:rPr>
        <w:t xml:space="preserve"> омладине и спорта </w:t>
      </w:r>
      <w:r w:rsidR="00F14CC4" w:rsidRPr="00864CD3">
        <w:rPr>
          <w:rFonts w:ascii="Times New Roman" w:hAnsi="Times New Roman"/>
          <w:sz w:val="24"/>
          <w:szCs w:val="24"/>
          <w:lang w:val="sr-Cyrl-RS"/>
        </w:rPr>
        <w:t>(1.427) и донаторима.</w:t>
      </w:r>
    </w:p>
    <w:p w:rsidR="00DB684C" w:rsidRPr="00864CD3" w:rsidRDefault="00DB684C" w:rsidP="00DB684C">
      <w:pPr>
        <w:tabs>
          <w:tab w:val="left" w:pos="1418"/>
        </w:tabs>
        <w:spacing w:after="0" w:line="240" w:lineRule="auto"/>
        <w:jc w:val="both"/>
        <w:rPr>
          <w:rFonts w:ascii="Times New Roman" w:hAnsi="Times New Roman"/>
          <w:sz w:val="24"/>
          <w:szCs w:val="24"/>
          <w:lang w:val="sr-Cyrl-RS"/>
        </w:rPr>
      </w:pPr>
    </w:p>
    <w:p w:rsidR="00F14CC4" w:rsidRDefault="00DB684C" w:rsidP="00DB684C">
      <w:pPr>
        <w:tabs>
          <w:tab w:val="left" w:pos="1418"/>
        </w:tabs>
        <w:spacing w:after="0" w:line="240" w:lineRule="auto"/>
        <w:jc w:val="both"/>
      </w:pPr>
      <w:r>
        <w:rPr>
          <w:rFonts w:ascii="Times New Roman" w:hAnsi="Times New Roman"/>
          <w:sz w:val="24"/>
          <w:szCs w:val="24"/>
          <w:lang w:val="sr-Cyrl-RS"/>
        </w:rPr>
        <w:tab/>
      </w:r>
      <w:r w:rsidR="00F14CC4" w:rsidRPr="00864CD3">
        <w:rPr>
          <w:rFonts w:ascii="Times New Roman" w:hAnsi="Times New Roman"/>
          <w:sz w:val="24"/>
          <w:szCs w:val="24"/>
          <w:lang w:val="sr-Cyrl-RS"/>
        </w:rPr>
        <w:t>Поред јавног позивања, Кaнцeлaриja зa сaрaдњу сa цивилним друштвoм и Кровна организација младих Србије су својим расположивим каналима комуникације (друштвене мреже, сајт) проследиле позив и другим организацијама цивилног друштва, пружајући додатну подршку у циљу потпуног обухвата свих потенцијалних учесника.</w:t>
      </w:r>
      <w:r w:rsidR="00F14CC4" w:rsidRPr="00864CD3">
        <w:t xml:space="preserve"> </w:t>
      </w:r>
    </w:p>
    <w:p w:rsidR="00DB684C" w:rsidRPr="00864CD3" w:rsidRDefault="00DB684C" w:rsidP="00DB684C">
      <w:pPr>
        <w:tabs>
          <w:tab w:val="left" w:pos="1418"/>
        </w:tabs>
        <w:spacing w:after="0" w:line="240" w:lineRule="auto"/>
        <w:jc w:val="both"/>
        <w:rPr>
          <w:rFonts w:ascii="Times New Roman" w:hAnsi="Times New Roman"/>
          <w:sz w:val="24"/>
          <w:szCs w:val="24"/>
          <w:lang w:val="sr-Cyrl-RS"/>
        </w:rPr>
      </w:pPr>
    </w:p>
    <w:p w:rsidR="00F14CC4" w:rsidRPr="00864CD3" w:rsidRDefault="00DB684C" w:rsidP="00DB684C">
      <w:pPr>
        <w:tabs>
          <w:tab w:val="left" w:pos="1418"/>
        </w:tabs>
        <w:spacing w:after="0" w:line="240" w:lineRule="auto"/>
        <w:jc w:val="both"/>
        <w:rPr>
          <w:rFonts w:ascii="Times New Roman" w:eastAsia="Calibri" w:hAnsi="Times New Roman"/>
          <w:sz w:val="24"/>
          <w:szCs w:val="24"/>
        </w:rPr>
      </w:pPr>
      <w:r>
        <w:rPr>
          <w:rFonts w:ascii="Times New Roman" w:eastAsia="Calibri" w:hAnsi="Times New Roman"/>
          <w:sz w:val="24"/>
          <w:szCs w:val="24"/>
        </w:rPr>
        <w:tab/>
      </w:r>
      <w:r w:rsidR="00F14CC4" w:rsidRPr="00864CD3">
        <w:rPr>
          <w:rFonts w:ascii="Times New Roman" w:eastAsia="Calibri" w:hAnsi="Times New Roman"/>
          <w:sz w:val="24"/>
          <w:szCs w:val="24"/>
        </w:rPr>
        <w:t xml:space="preserve">Током јавних консултација све примедбе и предлози били су у правцу унапређења текста </w:t>
      </w:r>
      <w:r w:rsidR="00F14CC4" w:rsidRPr="00864CD3">
        <w:rPr>
          <w:rFonts w:ascii="Times New Roman" w:eastAsia="Calibri" w:hAnsi="Times New Roman"/>
          <w:sz w:val="24"/>
          <w:szCs w:val="24"/>
          <w:lang w:val="sr-Cyrl-RS"/>
        </w:rPr>
        <w:t>А</w:t>
      </w:r>
      <w:r w:rsidR="00F14CC4" w:rsidRPr="00864CD3">
        <w:rPr>
          <w:rFonts w:ascii="Times New Roman" w:eastAsia="Calibri" w:hAnsi="Times New Roman"/>
          <w:sz w:val="24"/>
          <w:szCs w:val="24"/>
        </w:rPr>
        <w:t>кционог плана и истицања неопходности међусекторске сарадње будући да су питања омладине у надлежности неколико државних органа и институција.</w:t>
      </w:r>
    </w:p>
    <w:p w:rsidR="00DB684C" w:rsidRDefault="00DB684C" w:rsidP="00DB684C">
      <w:pPr>
        <w:tabs>
          <w:tab w:val="left" w:pos="1418"/>
        </w:tabs>
        <w:spacing w:after="0" w:line="240" w:lineRule="auto"/>
        <w:jc w:val="both"/>
        <w:rPr>
          <w:rFonts w:ascii="Times New Roman" w:eastAsia="Calibri" w:hAnsi="Times New Roman"/>
          <w:sz w:val="24"/>
          <w:szCs w:val="24"/>
          <w:lang w:val="sr-Cyrl-RS"/>
        </w:rPr>
      </w:pPr>
    </w:p>
    <w:p w:rsidR="00F14CC4" w:rsidRPr="002D1DC7" w:rsidRDefault="00DB684C" w:rsidP="00DB684C">
      <w:pPr>
        <w:tabs>
          <w:tab w:val="left" w:pos="1418"/>
        </w:tabs>
        <w:spacing w:after="0" w:line="240" w:lineRule="auto"/>
        <w:jc w:val="both"/>
        <w:rPr>
          <w:rFonts w:ascii="Times New Roman" w:eastAsia="Calibri" w:hAnsi="Times New Roman"/>
          <w:sz w:val="24"/>
          <w:szCs w:val="24"/>
          <w:lang w:val="sr-Cyrl-RS"/>
        </w:rPr>
      </w:pPr>
      <w:r>
        <w:rPr>
          <w:rFonts w:ascii="Times New Roman" w:eastAsia="Calibri" w:hAnsi="Times New Roman"/>
          <w:sz w:val="24"/>
          <w:szCs w:val="24"/>
          <w:lang w:val="sr-Cyrl-RS"/>
        </w:rPr>
        <w:tab/>
      </w:r>
      <w:r w:rsidR="00BB0A13">
        <w:rPr>
          <w:rFonts w:ascii="Times New Roman" w:eastAsia="Calibri" w:hAnsi="Times New Roman"/>
          <w:sz w:val="24"/>
          <w:szCs w:val="24"/>
          <w:lang w:val="sr-Cyrl-RS"/>
        </w:rPr>
        <w:t>С</w:t>
      </w:r>
      <w:r w:rsidR="00626A71">
        <w:rPr>
          <w:rFonts w:ascii="Times New Roman" w:eastAsia="Calibri" w:hAnsi="Times New Roman"/>
          <w:sz w:val="24"/>
          <w:szCs w:val="24"/>
        </w:rPr>
        <w:t>ве примедбе</w:t>
      </w:r>
      <w:r w:rsidR="00F14CC4" w:rsidRPr="00864CD3">
        <w:rPr>
          <w:rFonts w:ascii="Times New Roman" w:eastAsia="Calibri" w:hAnsi="Times New Roman"/>
          <w:sz w:val="24"/>
          <w:szCs w:val="24"/>
        </w:rPr>
        <w:t>, иницијативе</w:t>
      </w:r>
      <w:r w:rsidR="00626A71">
        <w:rPr>
          <w:rFonts w:ascii="Times New Roman" w:eastAsia="Calibri" w:hAnsi="Times New Roman"/>
          <w:sz w:val="24"/>
          <w:szCs w:val="24"/>
          <w:lang w:val="sr-Cyrl-RS"/>
        </w:rPr>
        <w:t>, предлози</w:t>
      </w:r>
      <w:r w:rsidR="00F14CC4" w:rsidRPr="00864CD3">
        <w:rPr>
          <w:rFonts w:ascii="Times New Roman" w:eastAsia="Calibri" w:hAnsi="Times New Roman"/>
          <w:sz w:val="24"/>
          <w:szCs w:val="24"/>
        </w:rPr>
        <w:t xml:space="preserve"> и сугестије учесника јавн</w:t>
      </w:r>
      <w:r w:rsidR="00F14CC4" w:rsidRPr="00864CD3">
        <w:rPr>
          <w:rFonts w:ascii="Times New Roman" w:eastAsia="Calibri" w:hAnsi="Times New Roman"/>
          <w:sz w:val="24"/>
          <w:szCs w:val="24"/>
          <w:lang w:val="sr-Cyrl-RS"/>
        </w:rPr>
        <w:t xml:space="preserve">их консултација, </w:t>
      </w:r>
      <w:r w:rsidR="00BB0A13" w:rsidRPr="00BB0A13">
        <w:rPr>
          <w:rFonts w:ascii="Times New Roman" w:eastAsia="Calibri" w:hAnsi="Times New Roman"/>
          <w:sz w:val="24"/>
          <w:szCs w:val="24"/>
          <w:lang w:val="sr-Cyrl-RS"/>
        </w:rPr>
        <w:t xml:space="preserve">пажљиво </w:t>
      </w:r>
      <w:r w:rsidR="00BB0A13">
        <w:rPr>
          <w:rFonts w:ascii="Times New Roman" w:eastAsia="Calibri" w:hAnsi="Times New Roman"/>
          <w:sz w:val="24"/>
          <w:szCs w:val="24"/>
          <w:lang w:val="sr-Cyrl-RS"/>
        </w:rPr>
        <w:t>су анализира</w:t>
      </w:r>
      <w:r w:rsidR="00626A71">
        <w:rPr>
          <w:rFonts w:ascii="Times New Roman" w:eastAsia="Calibri" w:hAnsi="Times New Roman"/>
          <w:sz w:val="24"/>
          <w:szCs w:val="24"/>
          <w:lang w:val="sr-Cyrl-RS"/>
        </w:rPr>
        <w:t>не</w:t>
      </w:r>
      <w:r w:rsidR="00BB0A13">
        <w:rPr>
          <w:rFonts w:ascii="Times New Roman" w:eastAsia="Calibri" w:hAnsi="Times New Roman"/>
          <w:sz w:val="24"/>
          <w:szCs w:val="24"/>
          <w:lang w:val="sr-Cyrl-RS"/>
        </w:rPr>
        <w:t xml:space="preserve">, а оне </w:t>
      </w:r>
      <w:r w:rsidR="00BB0A13">
        <w:rPr>
          <w:rFonts w:ascii="Times New Roman" w:eastAsia="Calibri" w:hAnsi="Times New Roman"/>
          <w:sz w:val="24"/>
          <w:szCs w:val="24"/>
        </w:rPr>
        <w:t>кој</w:t>
      </w:r>
      <w:r w:rsidR="00BB0A13">
        <w:rPr>
          <w:rFonts w:ascii="Times New Roman" w:eastAsia="Calibri" w:hAnsi="Times New Roman"/>
          <w:sz w:val="24"/>
          <w:szCs w:val="24"/>
          <w:lang w:val="sr-Cyrl-RS"/>
        </w:rPr>
        <w:t>е</w:t>
      </w:r>
      <w:r w:rsidR="00F14CC4" w:rsidRPr="00864CD3">
        <w:rPr>
          <w:rFonts w:ascii="Times New Roman" w:eastAsia="Calibri" w:hAnsi="Times New Roman"/>
          <w:sz w:val="24"/>
          <w:szCs w:val="24"/>
        </w:rPr>
        <w:t xml:space="preserve"> су били усмерени на побољшање текста Акционог плана </w:t>
      </w:r>
      <w:r w:rsidR="00D1466E">
        <w:rPr>
          <w:rFonts w:ascii="Times New Roman" w:eastAsia="Calibri" w:hAnsi="Times New Roman"/>
          <w:sz w:val="24"/>
          <w:szCs w:val="24"/>
          <w:lang w:val="sr-Cyrl-RS"/>
        </w:rPr>
        <w:t>и</w:t>
      </w:r>
      <w:r w:rsidR="00F14CC4" w:rsidRPr="00864CD3">
        <w:rPr>
          <w:rFonts w:ascii="Times New Roman" w:eastAsia="Calibri" w:hAnsi="Times New Roman"/>
          <w:sz w:val="24"/>
          <w:szCs w:val="24"/>
          <w:lang w:val="sr-Cyrl-RS"/>
        </w:rPr>
        <w:t xml:space="preserve"> </w:t>
      </w:r>
      <w:r w:rsidR="00D1466E">
        <w:rPr>
          <w:rFonts w:ascii="Times New Roman" w:eastAsia="Calibri" w:hAnsi="Times New Roman"/>
          <w:sz w:val="24"/>
          <w:szCs w:val="24"/>
        </w:rPr>
        <w:t>кој</w:t>
      </w:r>
      <w:r w:rsidR="00D1466E">
        <w:rPr>
          <w:rFonts w:ascii="Times New Roman" w:eastAsia="Calibri" w:hAnsi="Times New Roman"/>
          <w:sz w:val="24"/>
          <w:szCs w:val="24"/>
          <w:lang w:val="sr-Cyrl-RS"/>
        </w:rPr>
        <w:t>е</w:t>
      </w:r>
      <w:r w:rsidR="00F14CC4" w:rsidRPr="00864CD3">
        <w:rPr>
          <w:rFonts w:ascii="Times New Roman" w:eastAsia="Calibri" w:hAnsi="Times New Roman"/>
          <w:sz w:val="24"/>
          <w:szCs w:val="24"/>
        </w:rPr>
        <w:t xml:space="preserve"> су се односили на активности</w:t>
      </w:r>
      <w:r w:rsidR="00F14CC4" w:rsidRPr="00864CD3">
        <w:rPr>
          <w:rFonts w:ascii="Times New Roman" w:eastAsia="Calibri" w:hAnsi="Times New Roman"/>
          <w:sz w:val="24"/>
          <w:szCs w:val="24"/>
          <w:lang w:val="sr-Cyrl-RS"/>
        </w:rPr>
        <w:t xml:space="preserve">, </w:t>
      </w:r>
      <w:r w:rsidR="00D1466E">
        <w:rPr>
          <w:rFonts w:ascii="Times New Roman" w:eastAsia="Calibri" w:hAnsi="Times New Roman"/>
          <w:sz w:val="24"/>
          <w:szCs w:val="24"/>
        </w:rPr>
        <w:t>индикатор</w:t>
      </w:r>
      <w:r w:rsidR="00D1466E">
        <w:rPr>
          <w:rFonts w:ascii="Times New Roman" w:eastAsia="Calibri" w:hAnsi="Times New Roman"/>
          <w:sz w:val="24"/>
          <w:szCs w:val="24"/>
          <w:lang w:val="sr-Cyrl-RS"/>
        </w:rPr>
        <w:t>е</w:t>
      </w:r>
      <w:r w:rsidR="00F14CC4" w:rsidRPr="00864CD3">
        <w:rPr>
          <w:rFonts w:ascii="Times New Roman" w:eastAsia="Calibri" w:hAnsi="Times New Roman"/>
          <w:sz w:val="24"/>
          <w:szCs w:val="24"/>
        </w:rPr>
        <w:t xml:space="preserve"> реализације активности, период реализације, ниво реализације, носиоце и учеснике реализације и средства за реализацију</w:t>
      </w:r>
      <w:r w:rsidR="00F14CC4" w:rsidRPr="00864CD3">
        <w:rPr>
          <w:rFonts w:ascii="Times New Roman" w:eastAsia="Calibri" w:hAnsi="Times New Roman"/>
          <w:sz w:val="24"/>
          <w:szCs w:val="24"/>
          <w:lang w:val="sr-Cyrl-RS"/>
        </w:rPr>
        <w:t xml:space="preserve">, </w:t>
      </w:r>
      <w:r w:rsidR="00F14CC4" w:rsidRPr="00864CD3">
        <w:rPr>
          <w:rFonts w:ascii="Times New Roman" w:eastAsia="Calibri" w:hAnsi="Times New Roman"/>
          <w:sz w:val="24"/>
          <w:szCs w:val="24"/>
        </w:rPr>
        <w:t>у</w:t>
      </w:r>
      <w:r w:rsidR="00F14CC4" w:rsidRPr="00864CD3">
        <w:rPr>
          <w:rFonts w:ascii="Times New Roman" w:eastAsia="Calibri" w:hAnsi="Times New Roman"/>
          <w:sz w:val="24"/>
          <w:szCs w:val="24"/>
          <w:lang w:val="sr-Cyrl-RS"/>
        </w:rPr>
        <w:t xml:space="preserve">нети су </w:t>
      </w:r>
      <w:r w:rsidR="00F14CC4" w:rsidRPr="00864CD3">
        <w:rPr>
          <w:rFonts w:ascii="Times New Roman" w:eastAsia="Calibri" w:hAnsi="Times New Roman"/>
          <w:sz w:val="24"/>
          <w:szCs w:val="24"/>
        </w:rPr>
        <w:t>у текст</w:t>
      </w:r>
      <w:r w:rsidR="00F14CC4" w:rsidRPr="00864CD3">
        <w:rPr>
          <w:rFonts w:ascii="Times New Roman" w:eastAsia="Calibri" w:hAnsi="Times New Roman"/>
          <w:sz w:val="24"/>
          <w:szCs w:val="24"/>
          <w:lang w:val="sr-Cyrl-RS"/>
        </w:rPr>
        <w:t>.</w:t>
      </w:r>
    </w:p>
    <w:p w:rsidR="00F14CC4" w:rsidRDefault="00F14CC4" w:rsidP="00DB684C">
      <w:pPr>
        <w:pStyle w:val="Default"/>
        <w:tabs>
          <w:tab w:val="left" w:pos="1418"/>
        </w:tabs>
        <w:jc w:val="both"/>
        <w:rPr>
          <w:color w:val="auto"/>
          <w:lang w:val="sr-Cyrl-RS"/>
        </w:rPr>
      </w:pPr>
    </w:p>
    <w:p w:rsidR="00F56455" w:rsidRDefault="00F56455" w:rsidP="00DB684C">
      <w:pPr>
        <w:pStyle w:val="Default"/>
        <w:tabs>
          <w:tab w:val="left" w:pos="1418"/>
        </w:tabs>
        <w:jc w:val="both"/>
        <w:rPr>
          <w:color w:val="auto"/>
          <w:lang w:val="sr-Cyrl-RS"/>
        </w:rPr>
      </w:pPr>
    </w:p>
    <w:p w:rsidR="00F56455" w:rsidRPr="008B57DA" w:rsidRDefault="00DB684C" w:rsidP="00DB684C">
      <w:pPr>
        <w:tabs>
          <w:tab w:val="left" w:pos="1418"/>
        </w:tabs>
        <w:spacing w:after="0" w:line="240" w:lineRule="auto"/>
        <w:ind w:right="-284"/>
        <w:jc w:val="both"/>
        <w:outlineLvl w:val="0"/>
        <w:rPr>
          <w:rFonts w:ascii="Times New Roman" w:hAnsi="Times New Roman"/>
          <w:b/>
          <w:sz w:val="24"/>
          <w:szCs w:val="24"/>
          <w:lang w:val="sr-Cyrl-RS"/>
        </w:rPr>
      </w:pPr>
      <w:r>
        <w:rPr>
          <w:rFonts w:ascii="Times New Roman" w:hAnsi="Times New Roman"/>
          <w:b/>
          <w:sz w:val="24"/>
          <w:szCs w:val="24"/>
          <w:lang w:val="sr-Cyrl-RS"/>
        </w:rPr>
        <w:tab/>
      </w:r>
      <w:r w:rsidR="00F56455" w:rsidRPr="008B57DA">
        <w:rPr>
          <w:rFonts w:ascii="Times New Roman" w:hAnsi="Times New Roman"/>
          <w:b/>
          <w:sz w:val="24"/>
          <w:szCs w:val="24"/>
          <w:lang w:val="sr-Cyrl-RS"/>
        </w:rPr>
        <w:t>III</w:t>
      </w:r>
      <w:r>
        <w:rPr>
          <w:rFonts w:ascii="Times New Roman" w:hAnsi="Times New Roman"/>
          <w:b/>
          <w:sz w:val="24"/>
          <w:szCs w:val="24"/>
          <w:lang w:val="en-US"/>
        </w:rPr>
        <w:t>.</w:t>
      </w:r>
      <w:r w:rsidR="00F56455" w:rsidRPr="008B57DA">
        <w:rPr>
          <w:rFonts w:ascii="Times New Roman" w:hAnsi="Times New Roman"/>
          <w:b/>
          <w:sz w:val="24"/>
          <w:szCs w:val="24"/>
          <w:lang w:val="sr-Cyrl-RS"/>
        </w:rPr>
        <w:t xml:space="preserve"> МЕХАНИЗАМ ПРАЋЕЊА, ЕВАЛУАЦИЈА И ИЗВЕШТАВАЊЕ</w:t>
      </w:r>
    </w:p>
    <w:p w:rsidR="00F56455" w:rsidRPr="008B57DA" w:rsidRDefault="00F56455" w:rsidP="00DB684C">
      <w:pPr>
        <w:tabs>
          <w:tab w:val="left" w:pos="1418"/>
        </w:tabs>
        <w:spacing w:after="0" w:line="240" w:lineRule="auto"/>
        <w:jc w:val="both"/>
        <w:rPr>
          <w:rFonts w:ascii="Times New Roman" w:hAnsi="Times New Roman"/>
          <w:b/>
          <w:sz w:val="24"/>
          <w:szCs w:val="24"/>
          <w:lang w:val="sr-Cyrl-RS"/>
        </w:rPr>
      </w:pPr>
    </w:p>
    <w:p w:rsidR="00F56455" w:rsidRPr="008B57DA"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Основ за праћење спровођења активности и достизања планираних резултата и специфичних циљева јесте скуп индикатора који су утврђени на нивоу резултата сваког специфичног циља, као и на нивоу резултата сваке појединачне активности. Одговорност за успостављање целовитог и свеобухватног система праћења је на </w:t>
      </w:r>
      <w:r w:rsidR="0043302D">
        <w:rPr>
          <w:rFonts w:ascii="Times New Roman" w:hAnsi="Times New Roman"/>
          <w:sz w:val="24"/>
          <w:szCs w:val="24"/>
          <w:lang w:val="sr-Cyrl-RS"/>
        </w:rPr>
        <w:t>Министарству омладине и спорта</w:t>
      </w:r>
      <w:r w:rsidR="00F56455" w:rsidRPr="008B57DA">
        <w:rPr>
          <w:rFonts w:ascii="Times New Roman" w:hAnsi="Times New Roman"/>
          <w:sz w:val="24"/>
          <w:szCs w:val="24"/>
          <w:lang w:val="sr-Cyrl-RS"/>
        </w:rPr>
        <w:t xml:space="preserve">. </w:t>
      </w:r>
    </w:p>
    <w:p w:rsidR="00F56455" w:rsidRPr="008B57DA" w:rsidRDefault="00F56455" w:rsidP="00DB684C">
      <w:pPr>
        <w:tabs>
          <w:tab w:val="left" w:pos="1418"/>
        </w:tabs>
        <w:spacing w:after="0" w:line="240" w:lineRule="auto"/>
        <w:jc w:val="both"/>
        <w:rPr>
          <w:rFonts w:ascii="Times New Roman" w:hAnsi="Times New Roman"/>
          <w:sz w:val="24"/>
          <w:szCs w:val="24"/>
          <w:lang w:val="sr-Cyrl-RS"/>
        </w:rPr>
      </w:pPr>
    </w:p>
    <w:p w:rsidR="00F56455" w:rsidRDefault="00DB684C" w:rsidP="00DB684C">
      <w:pPr>
        <w:tabs>
          <w:tab w:val="left" w:pos="1418"/>
        </w:tabs>
        <w:spacing w:after="0" w:line="240" w:lineRule="auto"/>
        <w:jc w:val="both"/>
        <w:rPr>
          <w:rFonts w:ascii="Times New Roman" w:hAnsi="Times New Roman"/>
          <w:sz w:val="24"/>
          <w:szCs w:val="24"/>
          <w:lang w:val="en-U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Значајну улогу у процесу праћења и прикупљања података имају канцеларије за младе, као и друге институције и удружења која спроводе омладинске активности. Ресорна министарства, државне организације и институције одговорни су за постизање резултата и праћење активности за чије носиоце су утврђени </w:t>
      </w:r>
      <w:r w:rsidR="0043302D">
        <w:rPr>
          <w:rFonts w:ascii="Times New Roman" w:hAnsi="Times New Roman"/>
          <w:sz w:val="24"/>
          <w:szCs w:val="24"/>
          <w:lang w:val="sr-Cyrl-RS"/>
        </w:rPr>
        <w:t>Националном стратегијом</w:t>
      </w:r>
      <w:r w:rsidR="0043302D" w:rsidRPr="0043302D">
        <w:rPr>
          <w:rFonts w:ascii="Times New Roman" w:hAnsi="Times New Roman"/>
          <w:sz w:val="24"/>
          <w:szCs w:val="24"/>
          <w:lang w:val="sr-Cyrl-RS"/>
        </w:rPr>
        <w:t xml:space="preserve"> за младе</w:t>
      </w:r>
      <w:r w:rsidR="0043302D">
        <w:rPr>
          <w:rFonts w:ascii="Times New Roman" w:hAnsi="Times New Roman"/>
          <w:sz w:val="24"/>
          <w:szCs w:val="24"/>
          <w:lang w:val="sr-Cyrl-RS"/>
        </w:rPr>
        <w:t xml:space="preserve"> и Акционим планом</w:t>
      </w:r>
      <w:r w:rsidR="00F56455" w:rsidRPr="008B57DA">
        <w:rPr>
          <w:rFonts w:ascii="Times New Roman" w:hAnsi="Times New Roman"/>
          <w:sz w:val="24"/>
          <w:szCs w:val="24"/>
          <w:lang w:val="sr-Cyrl-RS"/>
        </w:rPr>
        <w:t xml:space="preserve">. Аутономна покрајина и јединица локалне самоуправе достављају на захтев </w:t>
      </w:r>
      <w:r w:rsidR="0043302D">
        <w:rPr>
          <w:rFonts w:ascii="Times New Roman" w:hAnsi="Times New Roman"/>
          <w:sz w:val="24"/>
          <w:szCs w:val="24"/>
          <w:lang w:val="sr-Cyrl-RS"/>
        </w:rPr>
        <w:t>Министарству омладине и спорта</w:t>
      </w:r>
      <w:r w:rsidR="00F56455" w:rsidRPr="008B57DA">
        <w:rPr>
          <w:rFonts w:ascii="Times New Roman" w:hAnsi="Times New Roman"/>
          <w:sz w:val="24"/>
          <w:szCs w:val="24"/>
          <w:lang w:val="sr-Cyrl-RS"/>
        </w:rPr>
        <w:t xml:space="preserve">, а најмање једном годишње извештај о спровођењу </w:t>
      </w:r>
      <w:r w:rsidR="0043302D">
        <w:rPr>
          <w:rFonts w:ascii="Times New Roman" w:hAnsi="Times New Roman"/>
          <w:sz w:val="24"/>
          <w:szCs w:val="24"/>
          <w:lang w:val="sr-Cyrl-RS"/>
        </w:rPr>
        <w:t>Акционог плана</w:t>
      </w:r>
      <w:r w:rsidR="00F56455" w:rsidRPr="008B57DA">
        <w:rPr>
          <w:rFonts w:ascii="Times New Roman" w:hAnsi="Times New Roman"/>
          <w:sz w:val="24"/>
          <w:szCs w:val="24"/>
          <w:lang w:val="sr-Cyrl-RS"/>
        </w:rPr>
        <w:t xml:space="preserve"> на својој територији</w:t>
      </w:r>
      <w:r w:rsidR="000A20B0">
        <w:rPr>
          <w:rFonts w:ascii="Times New Roman" w:hAnsi="Times New Roman"/>
          <w:sz w:val="24"/>
          <w:szCs w:val="24"/>
          <w:lang w:val="en-US"/>
        </w:rPr>
        <w:t xml:space="preserve">, </w:t>
      </w:r>
      <w:r w:rsidR="000A20B0">
        <w:rPr>
          <w:rFonts w:ascii="Times New Roman" w:hAnsi="Times New Roman"/>
          <w:sz w:val="24"/>
          <w:szCs w:val="24"/>
          <w:lang w:val="sr-Cyrl-RS"/>
        </w:rPr>
        <w:t>у складу са Законом о младима</w:t>
      </w:r>
      <w:r w:rsidR="00F56455" w:rsidRPr="008B57DA">
        <w:rPr>
          <w:rFonts w:ascii="Times New Roman" w:hAnsi="Times New Roman"/>
          <w:sz w:val="24"/>
          <w:szCs w:val="24"/>
          <w:lang w:val="sr-Cyrl-RS"/>
        </w:rPr>
        <w:t xml:space="preserve">. За успешно остваривање праћења неопходно је укључивање и свих осталих партнера ‒ ресорних министарстава, институција, организација и удружења. Поред тога, одређени број међународних организација ће бити укључен у процес праћења. </w:t>
      </w:r>
    </w:p>
    <w:p w:rsidR="000A20B0" w:rsidRPr="000A20B0" w:rsidRDefault="000A20B0" w:rsidP="00DB684C">
      <w:pPr>
        <w:tabs>
          <w:tab w:val="left" w:pos="1418"/>
        </w:tabs>
        <w:spacing w:after="0" w:line="240" w:lineRule="auto"/>
        <w:jc w:val="both"/>
        <w:rPr>
          <w:rFonts w:ascii="Times New Roman" w:hAnsi="Times New Roman"/>
          <w:sz w:val="24"/>
          <w:szCs w:val="24"/>
          <w:lang w:val="en-US"/>
        </w:rPr>
      </w:pPr>
    </w:p>
    <w:p w:rsidR="00F56455"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Прикупљени и обрађени подаци у процесу израде </w:t>
      </w:r>
      <w:r w:rsidR="00CD2419">
        <w:rPr>
          <w:rFonts w:ascii="Times New Roman" w:hAnsi="Times New Roman"/>
          <w:sz w:val="24"/>
          <w:szCs w:val="24"/>
          <w:lang w:val="sr-Cyrl-RS"/>
        </w:rPr>
        <w:t>Акционог</w:t>
      </w:r>
      <w:r w:rsidR="00CD2419" w:rsidRPr="00CD2419">
        <w:rPr>
          <w:rFonts w:ascii="Times New Roman" w:hAnsi="Times New Roman"/>
          <w:sz w:val="24"/>
          <w:szCs w:val="24"/>
          <w:lang w:val="sr-Cyrl-RS"/>
        </w:rPr>
        <w:t xml:space="preserve"> плана</w:t>
      </w:r>
      <w:r w:rsidR="00F56455" w:rsidRPr="008B57DA">
        <w:rPr>
          <w:rFonts w:ascii="Times New Roman" w:hAnsi="Times New Roman"/>
          <w:sz w:val="24"/>
          <w:szCs w:val="24"/>
          <w:lang w:val="sr-Cyrl-RS"/>
        </w:rPr>
        <w:t xml:space="preserve">, као и Извештај о евалуацији степена остварености </w:t>
      </w:r>
      <w:r w:rsidR="00CD2419">
        <w:rPr>
          <w:rFonts w:ascii="Times New Roman" w:hAnsi="Times New Roman"/>
          <w:sz w:val="24"/>
          <w:szCs w:val="24"/>
          <w:lang w:val="sr-Cyrl-RS"/>
        </w:rPr>
        <w:t>Акционог</w:t>
      </w:r>
      <w:r w:rsidR="00CD2419" w:rsidRPr="00CD2419">
        <w:rPr>
          <w:rFonts w:ascii="Times New Roman" w:hAnsi="Times New Roman"/>
          <w:sz w:val="24"/>
          <w:szCs w:val="24"/>
          <w:lang w:val="sr-Cyrl-RS"/>
        </w:rPr>
        <w:t xml:space="preserve"> плана за спровођење Националне стратегије за младе </w:t>
      </w:r>
      <w:r w:rsidR="00F56455" w:rsidRPr="008B57DA">
        <w:rPr>
          <w:rFonts w:ascii="Times New Roman" w:hAnsi="Times New Roman"/>
          <w:sz w:val="24"/>
          <w:szCs w:val="24"/>
          <w:lang w:val="sr-Cyrl-RS"/>
        </w:rPr>
        <w:t xml:space="preserve">за период од 2015. до 2017. године, са приказом обрађених резултата истраживања и препорукама за дефинисање конкретних активности у будућем Акционом плану, који је урадио Институт економских наука из Београда, послужили су као основ за утврђивање и постављање сета индикатора. Праћење ће се реализовати у редовним временским интервалима (месечно, квартално и годишње) у зависности од врсте активности, као и постављених рокова за њихово спровођење. Евалуација ће се спроводити редовно, једном годишње, и користиће се различити извори података на основу утврђених индикатора. У зависности од врсте индикатора, процењује се степен извршења, ефекти остварења, као и институционалне и законодавне промене. Сврха евалуације је да се објективно вреднују све фазе и аспекти спровођења </w:t>
      </w:r>
      <w:r w:rsidR="007674F9" w:rsidRPr="007674F9">
        <w:rPr>
          <w:rFonts w:ascii="Times New Roman" w:hAnsi="Times New Roman"/>
          <w:sz w:val="24"/>
          <w:szCs w:val="24"/>
          <w:lang w:val="sr-Cyrl-RS"/>
        </w:rPr>
        <w:t xml:space="preserve">Националне стратегије за младе </w:t>
      </w:r>
      <w:r w:rsidR="007674F9">
        <w:rPr>
          <w:rFonts w:ascii="Times New Roman" w:hAnsi="Times New Roman"/>
          <w:sz w:val="24"/>
          <w:szCs w:val="24"/>
          <w:lang w:val="sr-Cyrl-RS"/>
        </w:rPr>
        <w:t xml:space="preserve">и </w:t>
      </w:r>
      <w:r w:rsidR="007674F9">
        <w:rPr>
          <w:rFonts w:ascii="Times New Roman" w:hAnsi="Times New Roman"/>
          <w:sz w:val="24"/>
          <w:szCs w:val="24"/>
          <w:lang w:val="sr-Cyrl-RS"/>
        </w:rPr>
        <w:lastRenderedPageBreak/>
        <w:t>Акционог</w:t>
      </w:r>
      <w:r w:rsidR="007674F9" w:rsidRPr="007674F9">
        <w:rPr>
          <w:rFonts w:ascii="Times New Roman" w:hAnsi="Times New Roman"/>
          <w:sz w:val="24"/>
          <w:szCs w:val="24"/>
          <w:lang w:val="sr-Cyrl-RS"/>
        </w:rPr>
        <w:t xml:space="preserve"> плана</w:t>
      </w:r>
      <w:r w:rsidR="00F56455" w:rsidRPr="008B57DA">
        <w:rPr>
          <w:rFonts w:ascii="Times New Roman" w:hAnsi="Times New Roman"/>
          <w:sz w:val="24"/>
          <w:szCs w:val="24"/>
          <w:lang w:val="sr-Cyrl-RS"/>
        </w:rPr>
        <w:t>: успешност остваривања активности, ефективност достизања стратешких и специфичних циљева и очекиваних резултата, као и утицај који су они имали на младе, али и на шире друштвене токове.</w:t>
      </w:r>
    </w:p>
    <w:p w:rsidR="00DB684C" w:rsidRPr="008B57DA" w:rsidRDefault="00DB684C" w:rsidP="00DB684C">
      <w:pPr>
        <w:tabs>
          <w:tab w:val="left" w:pos="1418"/>
        </w:tabs>
        <w:spacing w:after="0" w:line="240" w:lineRule="auto"/>
        <w:jc w:val="both"/>
        <w:rPr>
          <w:rFonts w:ascii="Times New Roman" w:hAnsi="Times New Roman"/>
          <w:sz w:val="24"/>
          <w:szCs w:val="24"/>
          <w:lang w:val="sr-Cyrl-RS"/>
        </w:rPr>
      </w:pPr>
    </w:p>
    <w:p w:rsidR="00F56455" w:rsidRPr="008B57DA"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Приликом процеса израде </w:t>
      </w:r>
      <w:r w:rsidR="001F4C69">
        <w:rPr>
          <w:rFonts w:ascii="Times New Roman" w:hAnsi="Times New Roman"/>
          <w:sz w:val="24"/>
          <w:szCs w:val="24"/>
          <w:lang w:val="sr-Cyrl-RS"/>
        </w:rPr>
        <w:t>нардних</w:t>
      </w:r>
      <w:r w:rsidR="00F56455" w:rsidRPr="008B57DA">
        <w:rPr>
          <w:rFonts w:ascii="Times New Roman" w:hAnsi="Times New Roman"/>
          <w:sz w:val="24"/>
          <w:szCs w:val="24"/>
          <w:lang w:val="sr-Cyrl-RS"/>
        </w:rPr>
        <w:t xml:space="preserve"> </w:t>
      </w:r>
      <w:r w:rsidR="001F4C69">
        <w:rPr>
          <w:rFonts w:ascii="Times New Roman" w:hAnsi="Times New Roman"/>
          <w:sz w:val="24"/>
          <w:szCs w:val="24"/>
          <w:lang w:val="sr-Cyrl-RS"/>
        </w:rPr>
        <w:t>акционих планова</w:t>
      </w:r>
      <w:r w:rsidR="00F56455" w:rsidRPr="008B57DA">
        <w:rPr>
          <w:rFonts w:ascii="Times New Roman" w:hAnsi="Times New Roman"/>
          <w:sz w:val="24"/>
          <w:szCs w:val="24"/>
          <w:lang w:val="sr-Cyrl-RS"/>
        </w:rPr>
        <w:t>, потребно је спровести екстерну евалуацију остварења пре</w:t>
      </w:r>
      <w:r w:rsidR="001F4C69">
        <w:rPr>
          <w:rFonts w:ascii="Times New Roman" w:hAnsi="Times New Roman"/>
          <w:sz w:val="24"/>
          <w:szCs w:val="24"/>
          <w:lang w:val="sr-Cyrl-RS"/>
        </w:rPr>
        <w:t>тходног Акционог плана и Националне стратегије за младе</w:t>
      </w:r>
      <w:r w:rsidR="00F56455" w:rsidRPr="008B57DA">
        <w:rPr>
          <w:rFonts w:ascii="Times New Roman" w:hAnsi="Times New Roman"/>
          <w:sz w:val="24"/>
          <w:szCs w:val="24"/>
          <w:lang w:val="sr-Cyrl-RS"/>
        </w:rPr>
        <w:t xml:space="preserve">. Поред података објављених од органа надлежних за послове статистике, податке прикупљају, кроз систем праћења и извештавања и организације, институције и ресорна министарства која реализују </w:t>
      </w:r>
      <w:r w:rsidR="001F4C69">
        <w:rPr>
          <w:rFonts w:ascii="Times New Roman" w:hAnsi="Times New Roman"/>
          <w:sz w:val="24"/>
          <w:szCs w:val="24"/>
          <w:lang w:val="sr-Cyrl-RS"/>
        </w:rPr>
        <w:t>Националну стратегију за младе и Акциони план</w:t>
      </w:r>
      <w:r w:rsidR="00F56455" w:rsidRPr="008B57DA">
        <w:rPr>
          <w:rFonts w:ascii="Times New Roman" w:hAnsi="Times New Roman"/>
          <w:sz w:val="24"/>
          <w:szCs w:val="24"/>
          <w:lang w:val="sr-Cyrl-RS"/>
        </w:rPr>
        <w:t xml:space="preserve">. Такође, треба подржати развој алтернативних мрежа (други извори) за прикупљање података, као и успостављање евиденција и умрежавање извора података доступних на локалном нивоу. </w:t>
      </w:r>
    </w:p>
    <w:p w:rsidR="00F56455" w:rsidRPr="008B57DA" w:rsidRDefault="00F56455" w:rsidP="00DB684C">
      <w:pPr>
        <w:tabs>
          <w:tab w:val="left" w:pos="1418"/>
        </w:tabs>
        <w:spacing w:after="0" w:line="240" w:lineRule="auto"/>
        <w:ind w:firstLine="708"/>
        <w:jc w:val="both"/>
        <w:rPr>
          <w:rFonts w:ascii="Times New Roman" w:hAnsi="Times New Roman"/>
          <w:sz w:val="24"/>
          <w:szCs w:val="24"/>
          <w:lang w:val="sr-Cyrl-RS"/>
        </w:rPr>
      </w:pPr>
    </w:p>
    <w:p w:rsidR="00F56455" w:rsidRPr="008B57DA"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За редовну годишњу евалуацију надлежни су </w:t>
      </w:r>
      <w:r w:rsidR="001F4C69">
        <w:rPr>
          <w:rFonts w:ascii="Times New Roman" w:hAnsi="Times New Roman"/>
          <w:sz w:val="24"/>
          <w:szCs w:val="24"/>
          <w:lang w:val="sr-Cyrl-RS"/>
        </w:rPr>
        <w:t>Министарство омладине и спорта</w:t>
      </w:r>
      <w:r w:rsidR="00F56455" w:rsidRPr="008B57DA">
        <w:rPr>
          <w:rFonts w:ascii="Times New Roman" w:hAnsi="Times New Roman"/>
          <w:sz w:val="24"/>
          <w:szCs w:val="24"/>
          <w:lang w:val="sr-Cyrl-RS"/>
        </w:rPr>
        <w:t xml:space="preserve">, Радна група за спровођење </w:t>
      </w:r>
      <w:r w:rsidR="001F4C69">
        <w:rPr>
          <w:rFonts w:ascii="Times New Roman" w:hAnsi="Times New Roman"/>
          <w:sz w:val="24"/>
          <w:szCs w:val="24"/>
          <w:lang w:val="sr-Cyrl-RS"/>
        </w:rPr>
        <w:t>Националне стратегије за младе</w:t>
      </w:r>
      <w:r w:rsidR="00F56455" w:rsidRPr="008B57DA">
        <w:rPr>
          <w:rFonts w:ascii="Times New Roman" w:hAnsi="Times New Roman"/>
          <w:sz w:val="24"/>
          <w:szCs w:val="24"/>
          <w:lang w:val="sr-Cyrl-RS"/>
        </w:rPr>
        <w:t xml:space="preserve"> коју образује Влада и Савет за младе. Ресорна министарства учествују у припреми извештаја за Владу. За извештавање о напретку у спровођењу </w:t>
      </w:r>
      <w:r w:rsidR="001F4C69">
        <w:rPr>
          <w:rFonts w:ascii="Times New Roman" w:hAnsi="Times New Roman"/>
          <w:sz w:val="24"/>
          <w:szCs w:val="24"/>
          <w:lang w:val="sr-Cyrl-RS"/>
        </w:rPr>
        <w:t>Националне стратегије за младе</w:t>
      </w:r>
      <w:r w:rsidR="00F56455" w:rsidRPr="008B57DA">
        <w:rPr>
          <w:rFonts w:ascii="Times New Roman" w:hAnsi="Times New Roman"/>
          <w:sz w:val="24"/>
          <w:szCs w:val="24"/>
          <w:lang w:val="sr-Cyrl-RS"/>
        </w:rPr>
        <w:t xml:space="preserve"> институционално је надлежан </w:t>
      </w:r>
      <w:r w:rsidR="001F4C69">
        <w:rPr>
          <w:rFonts w:ascii="Times New Roman" w:hAnsi="Times New Roman"/>
          <w:sz w:val="24"/>
          <w:szCs w:val="24"/>
          <w:lang w:val="sr-Cyrl-RS"/>
        </w:rPr>
        <w:t>Министарство омладине и спорта</w:t>
      </w:r>
      <w:r w:rsidR="00F56455" w:rsidRPr="008B57DA">
        <w:rPr>
          <w:rFonts w:ascii="Times New Roman" w:hAnsi="Times New Roman"/>
          <w:sz w:val="24"/>
          <w:szCs w:val="24"/>
          <w:lang w:val="sr-Cyrl-RS"/>
        </w:rPr>
        <w:t xml:space="preserve"> и Савет за младе. Извештаји о напретку припремају се једном годишње и засновани су на индикаторима. Годишњи извештај о напретку у спровођењу </w:t>
      </w:r>
      <w:r w:rsidR="001F4C69">
        <w:rPr>
          <w:rFonts w:ascii="Times New Roman" w:hAnsi="Times New Roman"/>
          <w:sz w:val="24"/>
          <w:szCs w:val="24"/>
          <w:lang w:val="sr-Cyrl-RS"/>
        </w:rPr>
        <w:t>Националне стратегије за младе</w:t>
      </w:r>
      <w:r w:rsidR="00F56455" w:rsidRPr="008B57DA">
        <w:rPr>
          <w:rFonts w:ascii="Times New Roman" w:hAnsi="Times New Roman"/>
          <w:sz w:val="24"/>
          <w:szCs w:val="24"/>
          <w:lang w:val="sr-Cyrl-RS"/>
        </w:rPr>
        <w:t xml:space="preserve"> подноси се Влади. Извештај је јаван и путем публиковања и објављивања на званичној интернет страници </w:t>
      </w:r>
      <w:r w:rsidR="001F4C69">
        <w:rPr>
          <w:rFonts w:ascii="Times New Roman" w:hAnsi="Times New Roman"/>
          <w:sz w:val="24"/>
          <w:szCs w:val="24"/>
          <w:lang w:val="sr-Cyrl-RS"/>
        </w:rPr>
        <w:t>Министарства омладине и спорта</w:t>
      </w:r>
      <w:r w:rsidR="00F56455" w:rsidRPr="008B57DA">
        <w:rPr>
          <w:rFonts w:ascii="Times New Roman" w:hAnsi="Times New Roman"/>
          <w:sz w:val="24"/>
          <w:szCs w:val="24"/>
          <w:lang w:val="sr-Cyrl-RS"/>
        </w:rPr>
        <w:t xml:space="preserve"> биће доступан широј јавности. </w:t>
      </w:r>
      <w:r w:rsidR="001F4C69">
        <w:rPr>
          <w:rFonts w:ascii="Times New Roman" w:hAnsi="Times New Roman"/>
          <w:sz w:val="24"/>
          <w:szCs w:val="24"/>
          <w:lang w:val="sr-Cyrl-RS"/>
        </w:rPr>
        <w:t>Министарство омладине и спорта</w:t>
      </w:r>
      <w:r w:rsidR="00F56455" w:rsidRPr="008B57DA">
        <w:rPr>
          <w:rFonts w:ascii="Times New Roman" w:hAnsi="Times New Roman"/>
          <w:sz w:val="24"/>
          <w:szCs w:val="24"/>
          <w:lang w:val="sr-Cyrl-RS"/>
        </w:rPr>
        <w:t xml:space="preserve"> из свог буџета издваја средства за годишњу евалуацију.</w:t>
      </w:r>
    </w:p>
    <w:p w:rsidR="00F56455" w:rsidRDefault="00F56455" w:rsidP="00F56455">
      <w:pPr>
        <w:spacing w:after="0" w:line="240" w:lineRule="auto"/>
        <w:rPr>
          <w:rFonts w:ascii="Times New Roman" w:hAnsi="Times New Roman"/>
          <w:b/>
          <w:sz w:val="24"/>
          <w:szCs w:val="24"/>
          <w:lang w:val="sr-Cyrl-RS"/>
        </w:rPr>
      </w:pPr>
    </w:p>
    <w:p w:rsidR="008C6921" w:rsidRPr="008B57DA" w:rsidRDefault="008C6921" w:rsidP="00DB684C">
      <w:pPr>
        <w:tabs>
          <w:tab w:val="left" w:pos="1418"/>
        </w:tabs>
        <w:spacing w:after="0" w:line="240" w:lineRule="auto"/>
        <w:rPr>
          <w:rFonts w:ascii="Times New Roman" w:hAnsi="Times New Roman"/>
          <w:b/>
          <w:sz w:val="24"/>
          <w:szCs w:val="24"/>
          <w:lang w:val="sr-Cyrl-RS"/>
        </w:rPr>
      </w:pPr>
    </w:p>
    <w:p w:rsidR="00F56455" w:rsidRPr="008B57DA" w:rsidRDefault="00DB684C" w:rsidP="00DB684C">
      <w:pPr>
        <w:tabs>
          <w:tab w:val="left" w:pos="1418"/>
        </w:tabs>
        <w:spacing w:after="0" w:line="240" w:lineRule="auto"/>
        <w:outlineLvl w:val="0"/>
        <w:rPr>
          <w:rFonts w:ascii="Times New Roman" w:hAnsi="Times New Roman"/>
          <w:b/>
          <w:sz w:val="24"/>
          <w:szCs w:val="24"/>
          <w:lang w:val="sr-Cyrl-RS"/>
        </w:rPr>
      </w:pPr>
      <w:r>
        <w:rPr>
          <w:rFonts w:ascii="Times New Roman" w:hAnsi="Times New Roman"/>
          <w:b/>
          <w:sz w:val="24"/>
          <w:szCs w:val="24"/>
          <w:lang w:val="sr-Cyrl-RS"/>
        </w:rPr>
        <w:tab/>
      </w:r>
      <w:r w:rsidR="00F56455" w:rsidRPr="008B57DA">
        <w:rPr>
          <w:rFonts w:ascii="Times New Roman" w:hAnsi="Times New Roman"/>
          <w:b/>
          <w:sz w:val="24"/>
          <w:szCs w:val="24"/>
          <w:lang w:val="sr-Cyrl-RS"/>
        </w:rPr>
        <w:t>IV</w:t>
      </w:r>
      <w:r>
        <w:rPr>
          <w:rFonts w:ascii="Times New Roman" w:hAnsi="Times New Roman"/>
          <w:b/>
          <w:sz w:val="24"/>
          <w:szCs w:val="24"/>
          <w:lang w:val="en-US"/>
        </w:rPr>
        <w:t>.</w:t>
      </w:r>
      <w:r w:rsidR="00F56455" w:rsidRPr="008B57DA">
        <w:rPr>
          <w:rFonts w:ascii="Times New Roman" w:hAnsi="Times New Roman"/>
          <w:b/>
          <w:sz w:val="24"/>
          <w:szCs w:val="24"/>
          <w:lang w:val="sr-Cyrl-RS"/>
        </w:rPr>
        <w:t xml:space="preserve"> ПРОЦЕС И МЕТОДОЛОГИЈА ИЗРАДЕ БУЏЕТА</w:t>
      </w:r>
    </w:p>
    <w:p w:rsidR="00F56455" w:rsidRPr="008B57DA" w:rsidRDefault="00F56455" w:rsidP="00DB684C">
      <w:pPr>
        <w:tabs>
          <w:tab w:val="left" w:pos="1418"/>
        </w:tabs>
        <w:spacing w:after="0" w:line="240" w:lineRule="auto"/>
        <w:rPr>
          <w:rFonts w:ascii="Times New Roman" w:hAnsi="Times New Roman"/>
          <w:b/>
          <w:sz w:val="24"/>
          <w:szCs w:val="24"/>
          <w:lang w:val="sr-Cyrl-RS"/>
        </w:rPr>
      </w:pPr>
    </w:p>
    <w:p w:rsidR="00F56455" w:rsidRPr="008B57DA" w:rsidRDefault="00DB684C" w:rsidP="00DB684C">
      <w:pPr>
        <w:shd w:val="clear" w:color="auto" w:fill="FFFFFF"/>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Буџет је основна компонента планирања, реализације и мониторинга </w:t>
      </w:r>
      <w:r w:rsidR="001F4C69">
        <w:rPr>
          <w:rFonts w:ascii="Times New Roman" w:hAnsi="Times New Roman"/>
          <w:sz w:val="24"/>
          <w:szCs w:val="24"/>
          <w:lang w:val="sr-Cyrl-RS"/>
        </w:rPr>
        <w:t>Акционог плана</w:t>
      </w:r>
      <w:r w:rsidR="00F56455" w:rsidRPr="008B57DA">
        <w:rPr>
          <w:rFonts w:ascii="Times New Roman" w:hAnsi="Times New Roman"/>
          <w:sz w:val="24"/>
          <w:szCs w:val="24"/>
          <w:lang w:val="sr-Cyrl-RS"/>
        </w:rPr>
        <w:t xml:space="preserve">. Буџет представља план прихода и трошкова и заснован је на активностима унутар сваког резултата и стратешког циља </w:t>
      </w:r>
      <w:r w:rsidR="001F4C69">
        <w:rPr>
          <w:rFonts w:ascii="Times New Roman" w:hAnsi="Times New Roman"/>
          <w:sz w:val="24"/>
          <w:szCs w:val="24"/>
          <w:lang w:val="sr-Cyrl-RS"/>
        </w:rPr>
        <w:t>Акционог плана</w:t>
      </w:r>
      <w:r w:rsidR="00F56455" w:rsidRPr="008B57DA">
        <w:rPr>
          <w:rFonts w:ascii="Times New Roman" w:hAnsi="Times New Roman"/>
          <w:sz w:val="24"/>
          <w:szCs w:val="24"/>
          <w:lang w:val="sr-Cyrl-RS"/>
        </w:rPr>
        <w:t xml:space="preserve">. Буџет је креиран са намером да се пружи јасан, концизан и кохерентан финансијски оквир за остварење циљева и задатака </w:t>
      </w:r>
      <w:r w:rsidR="001F4C69">
        <w:rPr>
          <w:rFonts w:ascii="Times New Roman" w:hAnsi="Times New Roman"/>
          <w:sz w:val="24"/>
          <w:szCs w:val="24"/>
          <w:lang w:val="sr-Cyrl-RS"/>
        </w:rPr>
        <w:t>Националне стратегије за младе</w:t>
      </w:r>
      <w:r w:rsidR="00F56455" w:rsidRPr="008B57DA">
        <w:rPr>
          <w:rFonts w:ascii="Times New Roman" w:hAnsi="Times New Roman"/>
          <w:sz w:val="24"/>
          <w:szCs w:val="24"/>
          <w:lang w:val="sr-Cyrl-RS"/>
        </w:rPr>
        <w:t xml:space="preserve">. Процес буџетирања организован је на структурисан начин, уз укључивање главних актера. Планирање буџета узело је у обзир циљеве и задатке </w:t>
      </w:r>
      <w:r w:rsidR="001F4C69">
        <w:rPr>
          <w:rFonts w:ascii="Times New Roman" w:hAnsi="Times New Roman"/>
          <w:sz w:val="24"/>
          <w:szCs w:val="24"/>
          <w:lang w:val="sr-Cyrl-RS"/>
        </w:rPr>
        <w:t>Националне стратегије за младе</w:t>
      </w:r>
      <w:r w:rsidR="00F56455" w:rsidRPr="008B57DA">
        <w:rPr>
          <w:rFonts w:ascii="Times New Roman" w:hAnsi="Times New Roman"/>
          <w:sz w:val="24"/>
          <w:szCs w:val="24"/>
          <w:lang w:val="sr-Cyrl-RS"/>
        </w:rPr>
        <w:t xml:space="preserve">, планиране активности, процену потребних средстава и потенцијалне изворе финансирања. </w:t>
      </w:r>
    </w:p>
    <w:p w:rsidR="00F56455" w:rsidRPr="008B57DA" w:rsidRDefault="00F56455" w:rsidP="00DB684C">
      <w:pPr>
        <w:shd w:val="clear" w:color="auto" w:fill="FFFFFF"/>
        <w:tabs>
          <w:tab w:val="left" w:pos="1418"/>
        </w:tabs>
        <w:spacing w:after="0" w:line="240" w:lineRule="auto"/>
        <w:jc w:val="both"/>
        <w:rPr>
          <w:rFonts w:ascii="Times New Roman" w:hAnsi="Times New Roman"/>
          <w:sz w:val="24"/>
          <w:szCs w:val="24"/>
          <w:lang w:val="sr-Cyrl-RS"/>
        </w:rPr>
      </w:pPr>
    </w:p>
    <w:p w:rsidR="00F56455" w:rsidRPr="00252922" w:rsidRDefault="00DB684C" w:rsidP="00DB684C">
      <w:pPr>
        <w:tabs>
          <w:tab w:val="left" w:pos="1418"/>
        </w:tabs>
        <w:spacing w:after="0" w:line="240" w:lineRule="auto"/>
        <w:jc w:val="both"/>
        <w:rPr>
          <w:rFonts w:cs="Calibri"/>
          <w:color w:val="000000"/>
          <w:lang w:val="sr-Latn-RS" w:eastAsia="sr-Latn-RS"/>
        </w:rPr>
      </w:pPr>
      <w:r>
        <w:rPr>
          <w:rFonts w:ascii="Times New Roman" w:hAnsi="Times New Roman"/>
          <w:sz w:val="24"/>
          <w:szCs w:val="24"/>
          <w:lang w:val="sr-Cyrl-RS"/>
        </w:rPr>
        <w:tab/>
      </w:r>
      <w:r w:rsidR="00F56455" w:rsidRPr="00817408">
        <w:rPr>
          <w:rFonts w:ascii="Times New Roman" w:hAnsi="Times New Roman"/>
          <w:sz w:val="24"/>
          <w:szCs w:val="24"/>
          <w:lang w:val="sr-Cyrl-RS"/>
        </w:rPr>
        <w:t xml:space="preserve">Укупна средства планирана за период од три године (2018–2020) износе </w:t>
      </w:r>
      <w:r w:rsidR="00A34699">
        <w:rPr>
          <w:rFonts w:ascii="Times New Roman" w:hAnsi="Times New Roman"/>
          <w:bCs/>
          <w:color w:val="000000" w:themeColor="text1"/>
          <w:sz w:val="24"/>
          <w:szCs w:val="24"/>
          <w:lang w:val="sr-Cyrl-RS"/>
        </w:rPr>
        <w:t>15.</w:t>
      </w:r>
      <w:r w:rsidR="00A34699">
        <w:rPr>
          <w:rFonts w:ascii="Times New Roman" w:hAnsi="Times New Roman"/>
          <w:bCs/>
          <w:color w:val="000000" w:themeColor="text1"/>
          <w:sz w:val="24"/>
          <w:szCs w:val="24"/>
          <w:lang w:val="sr-Latn-RS"/>
        </w:rPr>
        <w:t>201</w:t>
      </w:r>
      <w:r w:rsidR="00A34699">
        <w:rPr>
          <w:rFonts w:ascii="Times New Roman" w:hAnsi="Times New Roman"/>
          <w:bCs/>
          <w:color w:val="000000" w:themeColor="text1"/>
          <w:sz w:val="24"/>
          <w:szCs w:val="24"/>
          <w:lang w:val="sr-Cyrl-RS"/>
        </w:rPr>
        <w:t>.</w:t>
      </w:r>
      <w:r w:rsidR="00A34699">
        <w:rPr>
          <w:rFonts w:ascii="Times New Roman" w:hAnsi="Times New Roman"/>
          <w:bCs/>
          <w:color w:val="000000" w:themeColor="text1"/>
          <w:sz w:val="24"/>
          <w:szCs w:val="24"/>
          <w:lang w:val="sr-Latn-RS"/>
        </w:rPr>
        <w:t>435</w:t>
      </w:r>
      <w:r w:rsidR="00817408" w:rsidRPr="00916BD2">
        <w:rPr>
          <w:rFonts w:ascii="Times New Roman" w:hAnsi="Times New Roman"/>
          <w:bCs/>
          <w:color w:val="000000" w:themeColor="text1"/>
          <w:sz w:val="24"/>
          <w:szCs w:val="24"/>
          <w:lang w:val="sr-Cyrl-RS"/>
        </w:rPr>
        <w:t>.707</w:t>
      </w:r>
      <w:r w:rsidR="000A112F" w:rsidRPr="00916BD2">
        <w:rPr>
          <w:rFonts w:ascii="Times New Roman" w:hAnsi="Times New Roman"/>
          <w:bCs/>
          <w:color w:val="000000" w:themeColor="text1"/>
          <w:sz w:val="24"/>
          <w:szCs w:val="24"/>
          <w:lang w:val="sr-Cyrl-RS"/>
        </w:rPr>
        <w:t xml:space="preserve"> </w:t>
      </w:r>
      <w:r w:rsidR="00F56455" w:rsidRPr="00916BD2">
        <w:rPr>
          <w:rFonts w:ascii="Times New Roman" w:hAnsi="Times New Roman"/>
          <w:bCs/>
          <w:color w:val="000000" w:themeColor="text1"/>
          <w:sz w:val="24"/>
          <w:szCs w:val="24"/>
          <w:lang w:val="sr-Cyrl-RS"/>
        </w:rPr>
        <w:t xml:space="preserve">РСД, </w:t>
      </w:r>
      <w:r w:rsidR="00F56455" w:rsidRPr="00576022">
        <w:rPr>
          <w:rFonts w:ascii="Times New Roman" w:hAnsi="Times New Roman"/>
          <w:bCs/>
          <w:color w:val="000000" w:themeColor="text1"/>
          <w:sz w:val="24"/>
          <w:szCs w:val="24"/>
          <w:lang w:val="sr-Cyrl-RS"/>
        </w:rPr>
        <w:t xml:space="preserve">при чему </w:t>
      </w:r>
      <w:r w:rsidR="000A79ED">
        <w:rPr>
          <w:rFonts w:ascii="Times New Roman" w:hAnsi="Times New Roman"/>
          <w:color w:val="000000" w:themeColor="text1"/>
          <w:sz w:val="24"/>
          <w:szCs w:val="24"/>
          <w:lang w:val="sr-Cyrl-RS"/>
        </w:rPr>
        <w:t>1</w:t>
      </w:r>
      <w:r w:rsidR="000A79ED">
        <w:rPr>
          <w:rFonts w:ascii="Times New Roman" w:hAnsi="Times New Roman"/>
          <w:color w:val="000000" w:themeColor="text1"/>
          <w:sz w:val="24"/>
          <w:szCs w:val="24"/>
          <w:lang w:val="sr-Latn-RS"/>
        </w:rPr>
        <w:t>3</w:t>
      </w:r>
      <w:r w:rsidR="000A79ED">
        <w:rPr>
          <w:rFonts w:ascii="Times New Roman" w:hAnsi="Times New Roman"/>
          <w:color w:val="000000" w:themeColor="text1"/>
          <w:sz w:val="24"/>
          <w:szCs w:val="24"/>
          <w:lang w:val="sr-Cyrl-RS"/>
        </w:rPr>
        <w:t>.</w:t>
      </w:r>
      <w:r w:rsidR="000A79ED">
        <w:rPr>
          <w:rFonts w:ascii="Times New Roman" w:hAnsi="Times New Roman"/>
          <w:color w:val="000000" w:themeColor="text1"/>
          <w:sz w:val="24"/>
          <w:szCs w:val="24"/>
          <w:lang w:val="sr-Latn-RS"/>
        </w:rPr>
        <w:t>006</w:t>
      </w:r>
      <w:r w:rsidR="00EA1A34" w:rsidRPr="00576022">
        <w:rPr>
          <w:rFonts w:ascii="Times New Roman" w:hAnsi="Times New Roman"/>
          <w:color w:val="000000" w:themeColor="text1"/>
          <w:sz w:val="24"/>
          <w:szCs w:val="24"/>
          <w:lang w:val="sr-Cyrl-RS"/>
        </w:rPr>
        <w:t>.0</w:t>
      </w:r>
      <w:r w:rsidR="000A79ED">
        <w:rPr>
          <w:rFonts w:ascii="Times New Roman" w:hAnsi="Times New Roman"/>
          <w:color w:val="000000" w:themeColor="text1"/>
          <w:sz w:val="24"/>
          <w:szCs w:val="24"/>
          <w:lang w:val="sr-Latn-RS"/>
        </w:rPr>
        <w:t>81</w:t>
      </w:r>
      <w:r w:rsidR="00252922" w:rsidRPr="00576022">
        <w:rPr>
          <w:rFonts w:ascii="Times New Roman" w:hAnsi="Times New Roman"/>
          <w:color w:val="000000" w:themeColor="text1"/>
          <w:sz w:val="24"/>
          <w:szCs w:val="24"/>
          <w:lang w:val="sr-Cyrl-RS"/>
        </w:rPr>
        <w:t>.057</w:t>
      </w:r>
      <w:r w:rsidR="00252922" w:rsidRPr="00576022">
        <w:rPr>
          <w:rFonts w:ascii="Times New Roman" w:hAnsi="Times New Roman"/>
          <w:color w:val="000000" w:themeColor="text1"/>
          <w:sz w:val="24"/>
          <w:szCs w:val="24"/>
          <w:lang w:val="sr-Latn-RS"/>
        </w:rPr>
        <w:t xml:space="preserve"> </w:t>
      </w:r>
      <w:r w:rsidR="00F56455" w:rsidRPr="00576022">
        <w:rPr>
          <w:rFonts w:ascii="Times New Roman" w:hAnsi="Times New Roman"/>
          <w:color w:val="000000" w:themeColor="text1"/>
          <w:sz w:val="24"/>
          <w:szCs w:val="24"/>
          <w:lang w:val="sr-Cyrl-RS"/>
        </w:rPr>
        <w:t>РСД</w:t>
      </w:r>
      <w:r w:rsidR="00F56455" w:rsidRPr="00576022">
        <w:rPr>
          <w:rFonts w:ascii="Times New Roman" w:hAnsi="Times New Roman"/>
          <w:bCs/>
          <w:color w:val="000000" w:themeColor="text1"/>
          <w:sz w:val="24"/>
          <w:szCs w:val="24"/>
          <w:lang w:val="sr-Cyrl-RS"/>
        </w:rPr>
        <w:t xml:space="preserve"> чине буџетска средства, а </w:t>
      </w:r>
      <w:r w:rsidR="003B3092" w:rsidRPr="00576022">
        <w:rPr>
          <w:rFonts w:ascii="Times New Roman" w:hAnsi="Times New Roman"/>
          <w:color w:val="000000" w:themeColor="text1"/>
          <w:sz w:val="24"/>
          <w:szCs w:val="24"/>
          <w:lang w:val="sr-Cyrl-RS"/>
        </w:rPr>
        <w:t>2.195.35</w:t>
      </w:r>
      <w:r w:rsidR="00314353" w:rsidRPr="00576022">
        <w:rPr>
          <w:rFonts w:ascii="Times New Roman" w:hAnsi="Times New Roman"/>
          <w:color w:val="000000" w:themeColor="text1"/>
          <w:sz w:val="24"/>
          <w:szCs w:val="24"/>
          <w:lang w:val="sr-Cyrl-RS"/>
        </w:rPr>
        <w:t>4.650</w:t>
      </w:r>
      <w:r w:rsidR="00314353" w:rsidRPr="00576022">
        <w:rPr>
          <w:rFonts w:cs="Calibri"/>
          <w:color w:val="000000" w:themeColor="text1"/>
          <w:lang w:val="sr-Latn-RS" w:eastAsia="sr-Latn-RS"/>
        </w:rPr>
        <w:t xml:space="preserve"> </w:t>
      </w:r>
      <w:r w:rsidR="00F56455" w:rsidRPr="00576022">
        <w:rPr>
          <w:rFonts w:ascii="Times New Roman" w:hAnsi="Times New Roman"/>
          <w:bCs/>
          <w:color w:val="000000" w:themeColor="text1"/>
          <w:sz w:val="24"/>
          <w:szCs w:val="24"/>
          <w:lang w:val="sr-Cyrl-RS"/>
        </w:rPr>
        <w:t xml:space="preserve">РСД средства из </w:t>
      </w:r>
      <w:r w:rsidR="00F56455" w:rsidRPr="00893E52">
        <w:rPr>
          <w:rFonts w:ascii="Times New Roman" w:hAnsi="Times New Roman"/>
          <w:bCs/>
          <w:sz w:val="24"/>
          <w:szCs w:val="24"/>
          <w:lang w:val="sr-Cyrl-RS"/>
        </w:rPr>
        <w:t>осталих извор</w:t>
      </w:r>
      <w:r w:rsidR="00F56455" w:rsidRPr="00577AE4">
        <w:rPr>
          <w:rFonts w:ascii="Times New Roman" w:hAnsi="Times New Roman"/>
          <w:bCs/>
          <w:sz w:val="24"/>
          <w:szCs w:val="24"/>
          <w:lang w:val="sr-Cyrl-RS"/>
        </w:rPr>
        <w:t xml:space="preserve">а. </w:t>
      </w:r>
    </w:p>
    <w:p w:rsidR="00F56455" w:rsidRPr="008B57DA" w:rsidRDefault="00F56455" w:rsidP="00DB684C">
      <w:pPr>
        <w:shd w:val="clear" w:color="auto" w:fill="FFFFFF"/>
        <w:tabs>
          <w:tab w:val="left" w:pos="1418"/>
        </w:tabs>
        <w:spacing w:after="0" w:line="240" w:lineRule="auto"/>
        <w:jc w:val="both"/>
        <w:rPr>
          <w:rFonts w:ascii="Times New Roman" w:hAnsi="Times New Roman"/>
          <w:bCs/>
          <w:sz w:val="24"/>
          <w:szCs w:val="24"/>
          <w:lang w:val="sr-Cyrl-RS"/>
        </w:rPr>
      </w:pPr>
    </w:p>
    <w:p w:rsidR="00F56455"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Средства за реализацију </w:t>
      </w:r>
      <w:r w:rsidR="00330D0D">
        <w:rPr>
          <w:rFonts w:ascii="Times New Roman" w:hAnsi="Times New Roman"/>
          <w:sz w:val="24"/>
          <w:szCs w:val="24"/>
          <w:lang w:val="sr-Cyrl-RS"/>
        </w:rPr>
        <w:t>Националне стра</w:t>
      </w:r>
      <w:r w:rsidR="00CF1EF3">
        <w:rPr>
          <w:rFonts w:ascii="Times New Roman" w:hAnsi="Times New Roman"/>
          <w:sz w:val="24"/>
          <w:szCs w:val="24"/>
          <w:lang w:val="sr-Cyrl-RS"/>
        </w:rPr>
        <w:t>тегије за младе</w:t>
      </w:r>
      <w:r w:rsidR="00F56455" w:rsidRPr="008B57DA">
        <w:rPr>
          <w:rFonts w:ascii="Times New Roman" w:hAnsi="Times New Roman"/>
          <w:sz w:val="24"/>
          <w:szCs w:val="24"/>
          <w:lang w:val="sr-Cyrl-RS"/>
        </w:rPr>
        <w:t xml:space="preserve"> обезбеђују се у буџету Републике Србије, као и у буџету аутономне покрајине и јединице локалне самоуправе  и из других извора у складу са позитивним законским прописима, уз планиран допринос ИПА</w:t>
      </w:r>
      <w:r w:rsidR="00F56455" w:rsidRPr="008B57DA">
        <w:rPr>
          <w:rStyle w:val="FootnoteReference"/>
          <w:rFonts w:ascii="Times New Roman" w:hAnsi="Times New Roman"/>
          <w:sz w:val="24"/>
          <w:szCs w:val="24"/>
          <w:lang w:val="sr-Cyrl-RS"/>
        </w:rPr>
        <w:footnoteReference w:id="2"/>
      </w:r>
      <w:r w:rsidR="00F56455" w:rsidRPr="008B57DA">
        <w:rPr>
          <w:rFonts w:ascii="Times New Roman" w:hAnsi="Times New Roman"/>
          <w:sz w:val="24"/>
          <w:szCs w:val="24"/>
          <w:lang w:val="sr-Cyrl-RS"/>
        </w:rPr>
        <w:t xml:space="preserve"> фондова Европске уније, учешће приватног сектора, удружења која спроводе омладинске активности и других националних и међународних програма и донатора. У складу са </w:t>
      </w:r>
      <w:r w:rsidR="00330D0D">
        <w:rPr>
          <w:rFonts w:ascii="Times New Roman" w:hAnsi="Times New Roman"/>
          <w:sz w:val="24"/>
          <w:szCs w:val="24"/>
          <w:lang w:val="sr-Cyrl-RS"/>
        </w:rPr>
        <w:t>Националном стратегијом за младе</w:t>
      </w:r>
      <w:r w:rsidR="00F56455" w:rsidRPr="008B57DA">
        <w:rPr>
          <w:rFonts w:ascii="Times New Roman" w:hAnsi="Times New Roman"/>
          <w:sz w:val="24"/>
          <w:szCs w:val="24"/>
          <w:lang w:val="sr-Cyrl-RS"/>
        </w:rPr>
        <w:t xml:space="preserve">, аутономна покрајина и </w:t>
      </w:r>
      <w:r w:rsidR="00330D0D">
        <w:rPr>
          <w:rFonts w:ascii="Times New Roman" w:hAnsi="Times New Roman"/>
          <w:sz w:val="24"/>
          <w:szCs w:val="24"/>
          <w:lang w:val="sr-Cyrl-RS"/>
        </w:rPr>
        <w:t>јединица локалне самоуправе</w:t>
      </w:r>
      <w:r w:rsidR="00F56455" w:rsidRPr="008B57DA">
        <w:rPr>
          <w:rFonts w:ascii="Times New Roman" w:hAnsi="Times New Roman"/>
          <w:sz w:val="24"/>
          <w:szCs w:val="24"/>
          <w:lang w:val="sr-Cyrl-RS"/>
        </w:rPr>
        <w:t xml:space="preserve"> утврђују акционе планове за спровођење </w:t>
      </w:r>
      <w:r w:rsidR="00330D0D">
        <w:rPr>
          <w:rFonts w:ascii="Times New Roman" w:hAnsi="Times New Roman"/>
          <w:sz w:val="24"/>
          <w:szCs w:val="24"/>
          <w:lang w:val="sr-Cyrl-RS"/>
        </w:rPr>
        <w:t>Националне стратегије за младе</w:t>
      </w:r>
      <w:r w:rsidR="00F56455" w:rsidRPr="008B57DA">
        <w:rPr>
          <w:rFonts w:ascii="Times New Roman" w:hAnsi="Times New Roman"/>
          <w:sz w:val="24"/>
          <w:szCs w:val="24"/>
          <w:lang w:val="sr-Cyrl-RS"/>
        </w:rPr>
        <w:t xml:space="preserve"> на својој територији и у свом буџету обезбеђују средства за реализацију тих планова. </w:t>
      </w:r>
    </w:p>
    <w:p w:rsidR="00CA582C" w:rsidRDefault="00CA582C" w:rsidP="00DB684C">
      <w:pPr>
        <w:tabs>
          <w:tab w:val="left" w:pos="1418"/>
        </w:tabs>
        <w:spacing w:after="0" w:line="240" w:lineRule="auto"/>
        <w:jc w:val="both"/>
        <w:rPr>
          <w:rFonts w:ascii="Times New Roman" w:hAnsi="Times New Roman"/>
          <w:sz w:val="24"/>
          <w:szCs w:val="24"/>
          <w:lang w:val="sr-Latn-RS"/>
        </w:rPr>
      </w:pPr>
    </w:p>
    <w:p w:rsidR="008D2231" w:rsidRDefault="008D2231" w:rsidP="00DB684C">
      <w:pPr>
        <w:tabs>
          <w:tab w:val="left" w:pos="1418"/>
        </w:tabs>
        <w:spacing w:after="0" w:line="240" w:lineRule="auto"/>
        <w:jc w:val="both"/>
        <w:rPr>
          <w:rFonts w:ascii="Times New Roman" w:hAnsi="Times New Roman"/>
          <w:sz w:val="24"/>
          <w:szCs w:val="24"/>
          <w:lang w:val="sr-Latn-RS"/>
        </w:rPr>
      </w:pPr>
    </w:p>
    <w:p w:rsidR="00BC3A82" w:rsidRDefault="00BC3A82" w:rsidP="00DB684C">
      <w:pPr>
        <w:tabs>
          <w:tab w:val="left" w:pos="1418"/>
        </w:tabs>
        <w:spacing w:after="0" w:line="240" w:lineRule="auto"/>
        <w:jc w:val="both"/>
        <w:rPr>
          <w:rFonts w:ascii="Times New Roman" w:hAnsi="Times New Roman"/>
          <w:sz w:val="24"/>
          <w:szCs w:val="24"/>
          <w:lang w:val="sr-Latn-RS"/>
        </w:rPr>
      </w:pPr>
    </w:p>
    <w:p w:rsidR="00CF1EF3" w:rsidRDefault="00DB684C" w:rsidP="00DB684C">
      <w:pPr>
        <w:tabs>
          <w:tab w:val="left" w:pos="1418"/>
        </w:tabs>
        <w:spacing w:after="0" w:line="240" w:lineRule="auto"/>
        <w:rPr>
          <w:rFonts w:ascii="Times New Roman" w:hAnsi="Times New Roman"/>
          <w:b/>
          <w:sz w:val="24"/>
          <w:szCs w:val="24"/>
          <w:lang w:val="sr-Cyrl-RS"/>
        </w:rPr>
      </w:pPr>
      <w:r>
        <w:rPr>
          <w:rFonts w:ascii="Times New Roman" w:hAnsi="Times New Roman"/>
          <w:b/>
          <w:sz w:val="24"/>
          <w:szCs w:val="24"/>
          <w:lang w:val="sr-Cyrl-RS"/>
        </w:rPr>
        <w:lastRenderedPageBreak/>
        <w:tab/>
      </w:r>
      <w:r w:rsidR="00F56455" w:rsidRPr="008B57DA">
        <w:rPr>
          <w:rFonts w:ascii="Times New Roman" w:hAnsi="Times New Roman"/>
          <w:b/>
          <w:sz w:val="24"/>
          <w:szCs w:val="24"/>
          <w:lang w:val="sr-Cyrl-RS"/>
        </w:rPr>
        <w:t>4.1. Методологија израде буџета</w:t>
      </w:r>
    </w:p>
    <w:p w:rsidR="00921126" w:rsidRPr="008B57DA" w:rsidRDefault="00921126" w:rsidP="00DB684C">
      <w:pPr>
        <w:tabs>
          <w:tab w:val="left" w:pos="1418"/>
        </w:tabs>
        <w:spacing w:after="0" w:line="240" w:lineRule="auto"/>
        <w:ind w:firstLine="708"/>
        <w:jc w:val="both"/>
        <w:rPr>
          <w:rFonts w:ascii="Times New Roman" w:hAnsi="Times New Roman"/>
          <w:b/>
          <w:sz w:val="24"/>
          <w:szCs w:val="24"/>
          <w:lang w:val="sr-Cyrl-RS"/>
        </w:rPr>
      </w:pPr>
    </w:p>
    <w:p w:rsidR="00F56455" w:rsidRPr="008B57DA" w:rsidRDefault="00DB684C" w:rsidP="00DB684C">
      <w:pPr>
        <w:shd w:val="clear" w:color="auto" w:fill="FFFFFF"/>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Буџет је развијен на основу детаљног плана активности са јасно развијеним индикаторима. Иницијално су дата детаљна образложења за сваки износ, што је обезбедило јасне информације о траженим ресурсима по активностима. Током низа консултативних састанака дефинисана су потребна средства за реализацију активности. Након тога спроведено је усклађивање од стране </w:t>
      </w:r>
      <w:r w:rsidR="00CF1EF3">
        <w:rPr>
          <w:rFonts w:ascii="Times New Roman" w:hAnsi="Times New Roman"/>
          <w:sz w:val="24"/>
          <w:szCs w:val="24"/>
          <w:lang w:val="sr-Cyrl-RS"/>
        </w:rPr>
        <w:t>Министарства омладине и спорта</w:t>
      </w:r>
      <w:r w:rsidR="00F56455" w:rsidRPr="008B57DA">
        <w:rPr>
          <w:rFonts w:ascii="Times New Roman" w:hAnsi="Times New Roman"/>
          <w:sz w:val="24"/>
          <w:szCs w:val="24"/>
          <w:lang w:val="sr-Cyrl-RS"/>
        </w:rPr>
        <w:t>, као и других релевантних</w:t>
      </w:r>
      <w:r w:rsidR="00803C34">
        <w:rPr>
          <w:rFonts w:ascii="Times New Roman" w:hAnsi="Times New Roman"/>
          <w:sz w:val="24"/>
          <w:szCs w:val="24"/>
          <w:lang w:val="en-US"/>
        </w:rPr>
        <w:t xml:space="preserve"> </w:t>
      </w:r>
      <w:r w:rsidR="00F56455" w:rsidRPr="008B57DA">
        <w:rPr>
          <w:rFonts w:ascii="Times New Roman" w:hAnsi="Times New Roman"/>
          <w:sz w:val="24"/>
          <w:szCs w:val="24"/>
          <w:lang w:val="sr-Cyrl-RS"/>
        </w:rPr>
        <w:t>институција имајући у виду планирани буџет за 2018. годину, као и пројекције до 2020. године.</w:t>
      </w:r>
    </w:p>
    <w:p w:rsidR="00DB684C" w:rsidRDefault="00DB684C" w:rsidP="00DB684C">
      <w:pPr>
        <w:tabs>
          <w:tab w:val="left" w:pos="1418"/>
        </w:tabs>
        <w:spacing w:after="0" w:line="240" w:lineRule="auto"/>
        <w:jc w:val="both"/>
        <w:rPr>
          <w:rFonts w:ascii="Times New Roman" w:hAnsi="Times New Roman"/>
          <w:sz w:val="24"/>
          <w:szCs w:val="24"/>
          <w:lang w:val="sr-Cyrl-RS"/>
        </w:rPr>
      </w:pPr>
    </w:p>
    <w:p w:rsidR="00F56455" w:rsidRPr="009F76FD"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8B57DA">
        <w:rPr>
          <w:rFonts w:ascii="Times New Roman" w:hAnsi="Times New Roman"/>
          <w:sz w:val="24"/>
          <w:szCs w:val="24"/>
          <w:lang w:val="sr-Cyrl-RS"/>
        </w:rPr>
        <w:t xml:space="preserve">Буџет показује да су предвиђени приходи исти као и </w:t>
      </w:r>
      <w:r w:rsidR="00F56455" w:rsidRPr="009F76FD">
        <w:rPr>
          <w:rFonts w:ascii="Times New Roman" w:hAnsi="Times New Roman"/>
          <w:sz w:val="24"/>
          <w:szCs w:val="24"/>
          <w:lang w:val="sr-Cyrl-RS"/>
        </w:rPr>
        <w:t xml:space="preserve">предвиђени трошкови. Подељен је на два основна дела: детаљан план средстава потребних за имплементацију </w:t>
      </w:r>
      <w:r w:rsidR="00CF1EF3">
        <w:rPr>
          <w:rFonts w:ascii="Times New Roman" w:hAnsi="Times New Roman"/>
          <w:sz w:val="24"/>
          <w:szCs w:val="24"/>
          <w:lang w:val="sr-Cyrl-RS"/>
        </w:rPr>
        <w:t>Акционог плана</w:t>
      </w:r>
      <w:r w:rsidR="00F56455" w:rsidRPr="009F76FD">
        <w:rPr>
          <w:rFonts w:ascii="Times New Roman" w:hAnsi="Times New Roman"/>
          <w:sz w:val="24"/>
          <w:szCs w:val="24"/>
          <w:lang w:val="sr-Cyrl-RS"/>
        </w:rPr>
        <w:t xml:space="preserve"> у 2018. години и пројекцију средства неопходних за имплементацију </w:t>
      </w:r>
      <w:r w:rsidR="00CF1EF3">
        <w:rPr>
          <w:rFonts w:ascii="Times New Roman" w:hAnsi="Times New Roman"/>
          <w:sz w:val="24"/>
          <w:szCs w:val="24"/>
          <w:lang w:val="sr-Cyrl-RS"/>
        </w:rPr>
        <w:t>Акционог плана</w:t>
      </w:r>
      <w:r w:rsidR="00F56455" w:rsidRPr="009F76FD">
        <w:rPr>
          <w:rFonts w:ascii="Times New Roman" w:hAnsi="Times New Roman"/>
          <w:sz w:val="24"/>
          <w:szCs w:val="24"/>
          <w:lang w:val="sr-Cyrl-RS"/>
        </w:rPr>
        <w:t xml:space="preserve"> у периоду од три године (2018–2020). Ове две секције су даљe подељене у три подсекције, у зависности од извора прихода: Укупно, </w:t>
      </w:r>
      <w:r w:rsidR="00BC3A82">
        <w:rPr>
          <w:rFonts w:ascii="Times New Roman" w:hAnsi="Times New Roman"/>
          <w:sz w:val="24"/>
          <w:szCs w:val="24"/>
          <w:lang w:val="sr-Cyrl-RS"/>
        </w:rPr>
        <w:t>б</w:t>
      </w:r>
      <w:r w:rsidR="00F56455" w:rsidRPr="009F76FD">
        <w:rPr>
          <w:rFonts w:ascii="Times New Roman" w:hAnsi="Times New Roman"/>
          <w:sz w:val="24"/>
          <w:szCs w:val="24"/>
          <w:lang w:val="sr-Cyrl-RS"/>
        </w:rPr>
        <w:t xml:space="preserve">уџетска средства и </w:t>
      </w:r>
      <w:r w:rsidR="00BC3A82">
        <w:rPr>
          <w:rFonts w:ascii="Times New Roman" w:hAnsi="Times New Roman"/>
          <w:sz w:val="24"/>
          <w:szCs w:val="24"/>
          <w:lang w:val="sr-Cyrl-RS"/>
        </w:rPr>
        <w:t>о</w:t>
      </w:r>
      <w:r w:rsidR="00F56455" w:rsidRPr="009F76FD">
        <w:rPr>
          <w:rFonts w:ascii="Times New Roman" w:hAnsi="Times New Roman"/>
          <w:sz w:val="24"/>
          <w:szCs w:val="24"/>
          <w:lang w:val="sr-Cyrl-RS"/>
        </w:rPr>
        <w:t>стали извори.</w:t>
      </w:r>
    </w:p>
    <w:p w:rsidR="008C6921" w:rsidRDefault="008C6921" w:rsidP="00DB684C">
      <w:pPr>
        <w:tabs>
          <w:tab w:val="left" w:pos="1418"/>
        </w:tabs>
        <w:spacing w:after="0" w:line="240" w:lineRule="auto"/>
        <w:jc w:val="both"/>
        <w:rPr>
          <w:rFonts w:ascii="Times New Roman" w:hAnsi="Times New Roman"/>
          <w:sz w:val="24"/>
          <w:szCs w:val="24"/>
          <w:lang w:val="sr-Cyrl-RS"/>
        </w:rPr>
      </w:pPr>
    </w:p>
    <w:p w:rsidR="00CA582C" w:rsidRPr="009F76FD" w:rsidRDefault="00CA582C" w:rsidP="00DB684C">
      <w:pPr>
        <w:tabs>
          <w:tab w:val="left" w:pos="1418"/>
        </w:tabs>
        <w:spacing w:after="0" w:line="240" w:lineRule="auto"/>
        <w:jc w:val="both"/>
        <w:rPr>
          <w:rFonts w:ascii="Times New Roman" w:hAnsi="Times New Roman"/>
          <w:sz w:val="24"/>
          <w:szCs w:val="24"/>
          <w:lang w:val="sr-Cyrl-RS"/>
        </w:rPr>
      </w:pPr>
    </w:p>
    <w:p w:rsidR="008C6921" w:rsidRDefault="00DB684C" w:rsidP="00DB684C">
      <w:pPr>
        <w:tabs>
          <w:tab w:val="left" w:pos="1418"/>
        </w:tabs>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ab/>
      </w:r>
      <w:r w:rsidR="00F56455" w:rsidRPr="009F76FD">
        <w:rPr>
          <w:rFonts w:ascii="Times New Roman" w:hAnsi="Times New Roman"/>
          <w:b/>
          <w:sz w:val="24"/>
          <w:szCs w:val="24"/>
          <w:lang w:val="sr-Cyrl-RS"/>
        </w:rPr>
        <w:t xml:space="preserve">4.2. Осврт на буџет </w:t>
      </w:r>
      <w:r w:rsidR="00AC5F49">
        <w:rPr>
          <w:rFonts w:ascii="Times New Roman" w:hAnsi="Times New Roman"/>
          <w:b/>
          <w:sz w:val="24"/>
          <w:szCs w:val="24"/>
          <w:lang w:val="sr-Cyrl-RS"/>
        </w:rPr>
        <w:t>Акционог плана</w:t>
      </w:r>
      <w:r w:rsidR="00F56455" w:rsidRPr="009F76FD">
        <w:rPr>
          <w:rFonts w:ascii="Times New Roman" w:hAnsi="Times New Roman"/>
          <w:b/>
          <w:sz w:val="24"/>
          <w:szCs w:val="24"/>
          <w:lang w:val="sr-Cyrl-RS"/>
        </w:rPr>
        <w:t xml:space="preserve"> за 2018. годину</w:t>
      </w:r>
    </w:p>
    <w:p w:rsidR="00921126" w:rsidRPr="009F76FD" w:rsidRDefault="00921126" w:rsidP="00DB684C">
      <w:pPr>
        <w:tabs>
          <w:tab w:val="left" w:pos="1418"/>
        </w:tabs>
        <w:spacing w:after="0" w:line="240" w:lineRule="auto"/>
        <w:ind w:firstLine="708"/>
        <w:jc w:val="both"/>
        <w:rPr>
          <w:rFonts w:ascii="Times New Roman" w:hAnsi="Times New Roman"/>
          <w:b/>
          <w:sz w:val="24"/>
          <w:szCs w:val="24"/>
          <w:lang w:val="sr-Cyrl-RS"/>
        </w:rPr>
      </w:pPr>
    </w:p>
    <w:p w:rsidR="00F56455" w:rsidRPr="009F76FD"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F56455" w:rsidRPr="009F76FD">
        <w:rPr>
          <w:rFonts w:ascii="Times New Roman" w:hAnsi="Times New Roman"/>
          <w:sz w:val="24"/>
          <w:szCs w:val="24"/>
          <w:lang w:val="sr-Cyrl-RS"/>
        </w:rPr>
        <w:t>Укупан буџет за 2018. годи</w:t>
      </w:r>
      <w:r w:rsidR="009F76FD" w:rsidRPr="009F76FD">
        <w:rPr>
          <w:rFonts w:ascii="Times New Roman" w:hAnsi="Times New Roman"/>
          <w:sz w:val="24"/>
          <w:szCs w:val="24"/>
          <w:lang w:val="sr-Cyrl-RS"/>
        </w:rPr>
        <w:t xml:space="preserve">ну је планиран </w:t>
      </w:r>
      <w:r w:rsidR="009F76FD" w:rsidRPr="008D49BD">
        <w:rPr>
          <w:rFonts w:ascii="Times New Roman" w:hAnsi="Times New Roman"/>
          <w:sz w:val="24"/>
          <w:szCs w:val="24"/>
          <w:lang w:val="sr-Cyrl-RS"/>
        </w:rPr>
        <w:t xml:space="preserve">у износу од </w:t>
      </w:r>
      <w:r w:rsidR="00A8145C">
        <w:rPr>
          <w:rFonts w:ascii="Times New Roman" w:hAnsi="Times New Roman"/>
          <w:bCs/>
          <w:sz w:val="24"/>
          <w:szCs w:val="24"/>
          <w:lang w:val="sr-Cyrl-RS"/>
        </w:rPr>
        <w:t>4.9</w:t>
      </w:r>
      <w:r w:rsidR="00A8145C">
        <w:rPr>
          <w:rFonts w:ascii="Times New Roman" w:hAnsi="Times New Roman"/>
          <w:bCs/>
          <w:sz w:val="24"/>
          <w:szCs w:val="24"/>
          <w:lang w:val="sr-Latn-RS"/>
        </w:rPr>
        <w:t>37</w:t>
      </w:r>
      <w:r w:rsidR="00A8145C">
        <w:rPr>
          <w:rFonts w:ascii="Times New Roman" w:hAnsi="Times New Roman"/>
          <w:bCs/>
          <w:sz w:val="24"/>
          <w:szCs w:val="24"/>
          <w:lang w:val="sr-Cyrl-RS"/>
        </w:rPr>
        <w:t>.</w:t>
      </w:r>
      <w:r w:rsidR="00A8145C">
        <w:rPr>
          <w:rFonts w:ascii="Times New Roman" w:hAnsi="Times New Roman"/>
          <w:bCs/>
          <w:sz w:val="24"/>
          <w:szCs w:val="24"/>
          <w:lang w:val="sr-Latn-RS"/>
        </w:rPr>
        <w:t>251</w:t>
      </w:r>
      <w:r w:rsidR="008D49BD" w:rsidRPr="008D49BD">
        <w:rPr>
          <w:rFonts w:ascii="Times New Roman" w:hAnsi="Times New Roman"/>
          <w:bCs/>
          <w:sz w:val="24"/>
          <w:szCs w:val="24"/>
          <w:lang w:val="sr-Cyrl-RS"/>
        </w:rPr>
        <w:t>.497</w:t>
      </w:r>
      <w:r w:rsidR="008D49BD" w:rsidRPr="008D49BD">
        <w:rPr>
          <w:rFonts w:cs="Calibri"/>
          <w:lang w:val="sr-Latn-RS" w:eastAsia="sr-Latn-RS"/>
        </w:rPr>
        <w:t xml:space="preserve"> </w:t>
      </w:r>
      <w:r w:rsidR="00554263">
        <w:rPr>
          <w:rFonts w:ascii="Times New Roman" w:hAnsi="Times New Roman"/>
          <w:bCs/>
          <w:sz w:val="24"/>
          <w:szCs w:val="24"/>
          <w:lang w:val="sr-Cyrl-RS"/>
        </w:rPr>
        <w:t>РСД,</w:t>
      </w:r>
      <w:r w:rsidR="003B0608" w:rsidRPr="003B0608">
        <w:rPr>
          <w:rFonts w:ascii="Times New Roman" w:hAnsi="Times New Roman"/>
          <w:bCs/>
          <w:color w:val="FF0000"/>
          <w:sz w:val="24"/>
          <w:szCs w:val="24"/>
          <w:lang w:val="sr-Cyrl-RS"/>
        </w:rPr>
        <w:t xml:space="preserve"> </w:t>
      </w:r>
      <w:r w:rsidR="00F56455" w:rsidRPr="008D49BD">
        <w:rPr>
          <w:rFonts w:ascii="Times New Roman" w:hAnsi="Times New Roman"/>
          <w:bCs/>
          <w:sz w:val="24"/>
          <w:szCs w:val="24"/>
          <w:lang w:val="sr-Cyrl-RS"/>
        </w:rPr>
        <w:t xml:space="preserve">при чему </w:t>
      </w:r>
      <w:r w:rsidR="00446324">
        <w:rPr>
          <w:rFonts w:ascii="Times New Roman" w:hAnsi="Times New Roman"/>
          <w:bCs/>
          <w:sz w:val="24"/>
          <w:szCs w:val="24"/>
          <w:lang w:val="sr-Cyrl-RS"/>
        </w:rPr>
        <w:t>4.3</w:t>
      </w:r>
      <w:r w:rsidR="00446324">
        <w:rPr>
          <w:rFonts w:ascii="Times New Roman" w:hAnsi="Times New Roman"/>
          <w:bCs/>
          <w:sz w:val="24"/>
          <w:szCs w:val="24"/>
          <w:lang w:val="sr-Latn-RS"/>
        </w:rPr>
        <w:t>46</w:t>
      </w:r>
      <w:r w:rsidR="00446324">
        <w:rPr>
          <w:rFonts w:ascii="Times New Roman" w:hAnsi="Times New Roman"/>
          <w:bCs/>
          <w:sz w:val="24"/>
          <w:szCs w:val="24"/>
          <w:lang w:val="sr-Cyrl-RS"/>
        </w:rPr>
        <w:t>.</w:t>
      </w:r>
      <w:r w:rsidR="00446324">
        <w:rPr>
          <w:rFonts w:ascii="Times New Roman" w:hAnsi="Times New Roman"/>
          <w:bCs/>
          <w:sz w:val="24"/>
          <w:szCs w:val="24"/>
          <w:lang w:val="sr-Latn-RS"/>
        </w:rPr>
        <w:t>149</w:t>
      </w:r>
      <w:r w:rsidR="00962F82" w:rsidRPr="00962F82">
        <w:rPr>
          <w:rFonts w:ascii="Times New Roman" w:hAnsi="Times New Roman"/>
          <w:bCs/>
          <w:sz w:val="24"/>
          <w:szCs w:val="24"/>
          <w:lang w:val="sr-Cyrl-RS"/>
        </w:rPr>
        <w:t>.742</w:t>
      </w:r>
      <w:r w:rsidR="00962F82" w:rsidRPr="00962F82">
        <w:rPr>
          <w:rFonts w:cs="Calibri"/>
          <w:color w:val="000000"/>
          <w:lang w:val="sr-Latn-RS" w:eastAsia="sr-Latn-RS"/>
        </w:rPr>
        <w:t xml:space="preserve"> </w:t>
      </w:r>
      <w:r w:rsidR="00F56455" w:rsidRPr="00962F82">
        <w:rPr>
          <w:rFonts w:ascii="Times New Roman" w:hAnsi="Times New Roman"/>
          <w:bCs/>
          <w:sz w:val="24"/>
          <w:szCs w:val="24"/>
          <w:lang w:val="sr-Cyrl-RS"/>
        </w:rPr>
        <w:t>РСД чине буџетска средства</w:t>
      </w:r>
      <w:r w:rsidR="00F56455" w:rsidRPr="00A01356">
        <w:rPr>
          <w:rFonts w:ascii="Times New Roman" w:hAnsi="Times New Roman"/>
          <w:bCs/>
          <w:sz w:val="24"/>
          <w:szCs w:val="24"/>
          <w:lang w:val="sr-Cyrl-RS"/>
        </w:rPr>
        <w:t xml:space="preserve">, а </w:t>
      </w:r>
      <w:r w:rsidR="00C025C2">
        <w:rPr>
          <w:rFonts w:ascii="Times New Roman" w:hAnsi="Times New Roman"/>
          <w:bCs/>
          <w:sz w:val="24"/>
          <w:szCs w:val="24"/>
          <w:lang w:val="sr-Cyrl-RS"/>
        </w:rPr>
        <w:t>591.10</w:t>
      </w:r>
      <w:r w:rsidR="00A01356" w:rsidRPr="00A01356">
        <w:rPr>
          <w:rFonts w:ascii="Times New Roman" w:hAnsi="Times New Roman"/>
          <w:bCs/>
          <w:sz w:val="24"/>
          <w:szCs w:val="24"/>
          <w:lang w:val="sr-Cyrl-RS"/>
        </w:rPr>
        <w:t>1.750</w:t>
      </w:r>
      <w:r w:rsidR="00F56455" w:rsidRPr="00A01356">
        <w:rPr>
          <w:rFonts w:ascii="Times New Roman" w:hAnsi="Times New Roman"/>
          <w:sz w:val="24"/>
          <w:szCs w:val="24"/>
          <w:lang w:val="sr-Cyrl-RS"/>
        </w:rPr>
        <w:t xml:space="preserve"> </w:t>
      </w:r>
      <w:r w:rsidR="00F56455" w:rsidRPr="00A01356">
        <w:rPr>
          <w:rFonts w:ascii="Times New Roman" w:hAnsi="Times New Roman"/>
          <w:bCs/>
          <w:sz w:val="24"/>
          <w:szCs w:val="24"/>
          <w:lang w:val="sr-Cyrl-RS"/>
        </w:rPr>
        <w:t xml:space="preserve">РСД </w:t>
      </w:r>
      <w:r w:rsidR="00BC3A82">
        <w:rPr>
          <w:rFonts w:ascii="Times New Roman" w:hAnsi="Times New Roman"/>
          <w:bCs/>
          <w:sz w:val="24"/>
          <w:szCs w:val="24"/>
          <w:lang w:val="sr-Cyrl-RS"/>
        </w:rPr>
        <w:t xml:space="preserve">средства из осталих извора и </w:t>
      </w:r>
      <w:r w:rsidR="00F56455" w:rsidRPr="009F76FD">
        <w:rPr>
          <w:rFonts w:ascii="Times New Roman" w:hAnsi="Times New Roman"/>
          <w:sz w:val="24"/>
          <w:szCs w:val="24"/>
          <w:lang w:val="sr-Cyrl-RS"/>
        </w:rPr>
        <w:t>одражава стрaтешки приоритет Владе да подржи запошљавање и предузетништво међу младима, тако да је највећи део средстава опредељен у те сврхе.</w:t>
      </w:r>
    </w:p>
    <w:p w:rsidR="00F56455" w:rsidRPr="009F76FD" w:rsidRDefault="00F56455" w:rsidP="00DB684C">
      <w:pPr>
        <w:tabs>
          <w:tab w:val="left" w:pos="1418"/>
        </w:tabs>
        <w:spacing w:after="0" w:line="240" w:lineRule="auto"/>
        <w:jc w:val="both"/>
        <w:rPr>
          <w:rFonts w:ascii="Times New Roman" w:hAnsi="Times New Roman"/>
          <w:sz w:val="24"/>
          <w:szCs w:val="24"/>
          <w:lang w:val="sr-Cyrl-RS"/>
        </w:rPr>
      </w:pPr>
    </w:p>
    <w:p w:rsidR="00F56455" w:rsidRDefault="00DB684C" w:rsidP="00DB684C">
      <w:pPr>
        <w:tabs>
          <w:tab w:val="left" w:pos="1418"/>
        </w:tabs>
        <w:spacing w:after="0" w:line="240" w:lineRule="auto"/>
        <w:jc w:val="both"/>
        <w:rPr>
          <w:rFonts w:ascii="Times New Roman" w:hAnsi="Times New Roman"/>
          <w:iCs/>
          <w:sz w:val="24"/>
          <w:szCs w:val="24"/>
          <w:lang w:val="sr-Cyrl-RS"/>
        </w:rPr>
      </w:pPr>
      <w:r>
        <w:rPr>
          <w:rFonts w:ascii="Times New Roman" w:hAnsi="Times New Roman"/>
          <w:iCs/>
          <w:sz w:val="24"/>
          <w:szCs w:val="24"/>
          <w:lang w:val="sr-Cyrl-RS"/>
        </w:rPr>
        <w:tab/>
      </w:r>
      <w:r w:rsidR="00F56455" w:rsidRPr="009F76FD">
        <w:rPr>
          <w:rFonts w:ascii="Times New Roman" w:hAnsi="Times New Roman"/>
          <w:iCs/>
          <w:sz w:val="24"/>
          <w:szCs w:val="24"/>
          <w:lang w:val="sr-Cyrl-RS"/>
        </w:rPr>
        <w:t>Буџет за 2018. годину исказан на програмски начин, по носиоцима и буџетским позицијама је следећи:</w:t>
      </w:r>
    </w:p>
    <w:p w:rsidR="00CA582C" w:rsidRPr="009F76FD" w:rsidRDefault="00CA582C" w:rsidP="00DB684C">
      <w:pPr>
        <w:tabs>
          <w:tab w:val="left" w:pos="1418"/>
        </w:tabs>
        <w:spacing w:after="0" w:line="240" w:lineRule="auto"/>
        <w:jc w:val="both"/>
        <w:rPr>
          <w:rFonts w:ascii="Times New Roman" w:hAnsi="Times New Roman"/>
          <w:iCs/>
          <w:sz w:val="24"/>
          <w:szCs w:val="24"/>
          <w:lang w:val="sr-Cyrl-RS"/>
        </w:rPr>
      </w:pPr>
    </w:p>
    <w:p w:rsidR="00773ED4" w:rsidRPr="00773ED4" w:rsidRDefault="00DB684C" w:rsidP="00DB684C">
      <w:pPr>
        <w:tabs>
          <w:tab w:val="left" w:pos="1418"/>
        </w:tabs>
        <w:spacing w:after="0" w:line="240" w:lineRule="auto"/>
        <w:jc w:val="both"/>
        <w:rPr>
          <w:lang w:val="sr-Cyrl-RS"/>
        </w:rPr>
      </w:pPr>
      <w:r>
        <w:rPr>
          <w:rFonts w:ascii="Times New Roman" w:hAnsi="Times New Roman"/>
          <w:sz w:val="24"/>
          <w:szCs w:val="24"/>
          <w:lang w:val="en-US"/>
        </w:rPr>
        <w:tab/>
      </w:r>
      <w:r w:rsidR="00773ED4">
        <w:rPr>
          <w:rFonts w:ascii="Times New Roman" w:hAnsi="Times New Roman"/>
          <w:sz w:val="24"/>
          <w:szCs w:val="24"/>
          <w:lang w:val="en-US"/>
        </w:rPr>
        <w:t xml:space="preserve">1. </w:t>
      </w:r>
      <w:r w:rsidR="00115308" w:rsidRPr="00773ED4">
        <w:rPr>
          <w:rFonts w:ascii="Times New Roman" w:hAnsi="Times New Roman"/>
          <w:sz w:val="24"/>
          <w:szCs w:val="24"/>
          <w:lang w:val="sr-Cyrl-RS"/>
        </w:rPr>
        <w:t>Министарство омладине и спорта је определило средстав</w:t>
      </w:r>
      <w:r w:rsidR="00773ED4" w:rsidRPr="00773ED4">
        <w:rPr>
          <w:rFonts w:ascii="Times New Roman" w:hAnsi="Times New Roman"/>
          <w:sz w:val="24"/>
          <w:szCs w:val="24"/>
          <w:lang w:val="sr-Cyrl-RS"/>
        </w:rPr>
        <w:t xml:space="preserve">а у </w:t>
      </w:r>
      <w:r w:rsidR="00DF458A">
        <w:rPr>
          <w:rFonts w:ascii="Times New Roman" w:hAnsi="Times New Roman"/>
          <w:sz w:val="24"/>
          <w:szCs w:val="24"/>
          <w:lang w:val="sr-Cyrl-RS"/>
        </w:rPr>
        <w:t xml:space="preserve">укупном </w:t>
      </w:r>
      <w:r w:rsidR="00773ED4" w:rsidRPr="00773ED4">
        <w:rPr>
          <w:rFonts w:ascii="Times New Roman" w:hAnsi="Times New Roman"/>
          <w:sz w:val="24"/>
          <w:szCs w:val="24"/>
          <w:lang w:val="sr-Cyrl-RS"/>
        </w:rPr>
        <w:t>износу од 1.065.721.000 РСД</w:t>
      </w:r>
      <w:r w:rsidR="002120D6">
        <w:rPr>
          <w:rFonts w:ascii="Times New Roman" w:hAnsi="Times New Roman"/>
          <w:sz w:val="24"/>
          <w:szCs w:val="24"/>
          <w:lang w:val="sr-Cyrl-RS"/>
        </w:rPr>
        <w:t xml:space="preserve"> </w:t>
      </w:r>
      <w:r w:rsidR="00773ED4" w:rsidRPr="002120D6">
        <w:rPr>
          <w:rFonts w:ascii="Times New Roman" w:hAnsi="Times New Roman"/>
          <w:color w:val="000000"/>
          <w:sz w:val="24"/>
          <w:szCs w:val="24"/>
          <w:lang w:val="sr-Cyrl-RS"/>
        </w:rPr>
        <w:t>(</w:t>
      </w:r>
      <w:r w:rsidR="00115308" w:rsidRPr="002120D6">
        <w:rPr>
          <w:rFonts w:ascii="Times New Roman" w:hAnsi="Times New Roman"/>
          <w:color w:val="000000"/>
          <w:sz w:val="24"/>
          <w:szCs w:val="24"/>
          <w:lang w:val="sr-Cyrl-RS"/>
        </w:rPr>
        <w:t xml:space="preserve">Раздео 31, Глава 31.0, Програм 1302, Функција 810, Програмска активност/пројекат 0002, Економска класификација 463 </w:t>
      </w:r>
      <w:r w:rsidR="00773ED4" w:rsidRPr="002120D6">
        <w:rPr>
          <w:rFonts w:ascii="Times New Roman" w:hAnsi="Times New Roman"/>
          <w:color w:val="000000"/>
          <w:sz w:val="24"/>
          <w:szCs w:val="24"/>
          <w:lang w:val="sr-Cyrl-RS"/>
        </w:rPr>
        <w:t>у износу од</w:t>
      </w:r>
      <w:r w:rsidR="00115308" w:rsidRPr="002120D6">
        <w:rPr>
          <w:rFonts w:ascii="Times New Roman" w:hAnsi="Times New Roman"/>
          <w:color w:val="000000"/>
          <w:sz w:val="24"/>
          <w:szCs w:val="24"/>
          <w:lang w:val="sr-Cyrl-RS"/>
        </w:rPr>
        <w:t xml:space="preserve"> 28.000.000 РСД</w:t>
      </w:r>
      <w:r w:rsidR="002120D6" w:rsidRPr="002120D6">
        <w:rPr>
          <w:rFonts w:ascii="Times New Roman" w:hAnsi="Times New Roman"/>
          <w:color w:val="000000"/>
          <w:sz w:val="24"/>
          <w:szCs w:val="24"/>
          <w:lang w:val="sr-Cyrl-RS"/>
        </w:rPr>
        <w:t>;</w:t>
      </w:r>
      <w:r w:rsidR="00773ED4" w:rsidRPr="002120D6">
        <w:rPr>
          <w:rFonts w:ascii="Times New Roman" w:hAnsi="Times New Roman"/>
          <w:color w:val="000000"/>
          <w:sz w:val="24"/>
          <w:szCs w:val="24"/>
          <w:lang w:val="sr-Cyrl-RS"/>
        </w:rPr>
        <w:t xml:space="preserve"> </w:t>
      </w:r>
      <w:r w:rsidR="00115308" w:rsidRPr="002120D6">
        <w:rPr>
          <w:rFonts w:ascii="Times New Roman" w:hAnsi="Times New Roman"/>
          <w:color w:val="000000"/>
          <w:sz w:val="24"/>
          <w:szCs w:val="24"/>
          <w:lang w:val="sr-Cyrl-RS"/>
        </w:rPr>
        <w:t xml:space="preserve">Раздео 31, Глава 31.0, Програм 1302, Функција 810, Програмска активност/пројекат 0004, Економска класификација 423 </w:t>
      </w:r>
      <w:r w:rsidR="00773ED4" w:rsidRPr="002120D6">
        <w:rPr>
          <w:rFonts w:ascii="Times New Roman" w:hAnsi="Times New Roman"/>
          <w:color w:val="000000"/>
          <w:sz w:val="24"/>
          <w:szCs w:val="24"/>
          <w:lang w:val="sr-Cyrl-RS"/>
        </w:rPr>
        <w:t>у износу од</w:t>
      </w:r>
      <w:r w:rsidR="00115308" w:rsidRPr="002120D6">
        <w:rPr>
          <w:rFonts w:ascii="Times New Roman" w:hAnsi="Times New Roman"/>
          <w:color w:val="000000"/>
          <w:sz w:val="24"/>
          <w:szCs w:val="24"/>
          <w:lang w:val="sr-Cyrl-RS"/>
        </w:rPr>
        <w:t xml:space="preserve"> 1.340.000 РСД, Економска класификација 424 </w:t>
      </w:r>
      <w:r w:rsidR="00773ED4" w:rsidRPr="002120D6">
        <w:rPr>
          <w:rFonts w:ascii="Times New Roman" w:hAnsi="Times New Roman"/>
          <w:color w:val="000000"/>
          <w:sz w:val="24"/>
          <w:szCs w:val="24"/>
          <w:lang w:val="sr-Cyrl-RS"/>
        </w:rPr>
        <w:t>у износу од</w:t>
      </w:r>
      <w:r w:rsidR="00115308" w:rsidRPr="002120D6">
        <w:rPr>
          <w:rFonts w:ascii="Times New Roman" w:hAnsi="Times New Roman"/>
          <w:color w:val="000000"/>
          <w:sz w:val="24"/>
          <w:szCs w:val="24"/>
          <w:lang w:val="sr-Cyrl-RS"/>
        </w:rPr>
        <w:t xml:space="preserve"> 3.600.000РСД и Економска класификација  481 </w:t>
      </w:r>
      <w:r w:rsidR="00773ED4" w:rsidRPr="002120D6">
        <w:rPr>
          <w:rFonts w:ascii="Times New Roman" w:hAnsi="Times New Roman"/>
          <w:color w:val="000000"/>
          <w:sz w:val="24"/>
          <w:szCs w:val="24"/>
          <w:lang w:val="sr-Cyrl-RS"/>
        </w:rPr>
        <w:t xml:space="preserve">у износу од </w:t>
      </w:r>
      <w:r w:rsidR="00115308" w:rsidRPr="002120D6">
        <w:rPr>
          <w:rFonts w:ascii="Times New Roman" w:hAnsi="Times New Roman"/>
          <w:color w:val="000000"/>
          <w:sz w:val="24"/>
          <w:szCs w:val="24"/>
          <w:lang w:val="sr-Cyrl-RS"/>
        </w:rPr>
        <w:t>20.000.000 РСД;</w:t>
      </w:r>
      <w:r w:rsidR="00773ED4" w:rsidRPr="002120D6">
        <w:rPr>
          <w:rFonts w:ascii="Times New Roman" w:hAnsi="Times New Roman"/>
          <w:color w:val="000000"/>
          <w:sz w:val="24"/>
          <w:szCs w:val="24"/>
          <w:lang w:val="sr-Cyrl-RS"/>
        </w:rPr>
        <w:t xml:space="preserve"> </w:t>
      </w:r>
      <w:r w:rsidR="00115308" w:rsidRPr="002120D6">
        <w:rPr>
          <w:rFonts w:ascii="Times New Roman" w:hAnsi="Times New Roman"/>
          <w:color w:val="000000"/>
          <w:sz w:val="24"/>
          <w:szCs w:val="24"/>
          <w:lang w:val="sr-Cyrl-RS"/>
        </w:rPr>
        <w:t xml:space="preserve">Раздео 31, Глава 31.0, Програм 1302, Функција 810, Програмска активност/пројекат 0005, Економска класификација 481 </w:t>
      </w:r>
      <w:r w:rsidR="00773ED4" w:rsidRPr="002120D6">
        <w:rPr>
          <w:rFonts w:ascii="Times New Roman" w:hAnsi="Times New Roman"/>
          <w:color w:val="000000"/>
          <w:sz w:val="24"/>
          <w:szCs w:val="24"/>
          <w:lang w:val="sr-Cyrl-RS"/>
        </w:rPr>
        <w:t xml:space="preserve">у износу од </w:t>
      </w:r>
      <w:r w:rsidR="00115308" w:rsidRPr="002120D6">
        <w:rPr>
          <w:rFonts w:ascii="Times New Roman" w:hAnsi="Times New Roman"/>
          <w:color w:val="000000"/>
          <w:sz w:val="24"/>
          <w:szCs w:val="24"/>
          <w:lang w:val="sr-Cyrl-RS"/>
        </w:rPr>
        <w:t>68.000.000 РСД;</w:t>
      </w:r>
      <w:r w:rsidR="00773ED4" w:rsidRPr="002120D6">
        <w:rPr>
          <w:rFonts w:ascii="Times New Roman" w:hAnsi="Times New Roman"/>
          <w:color w:val="000000"/>
          <w:sz w:val="24"/>
          <w:szCs w:val="24"/>
          <w:lang w:val="sr-Cyrl-RS"/>
        </w:rPr>
        <w:t xml:space="preserve"> </w:t>
      </w:r>
      <w:r w:rsidR="00115308" w:rsidRPr="002120D6">
        <w:rPr>
          <w:rFonts w:ascii="Times New Roman" w:hAnsi="Times New Roman"/>
          <w:color w:val="000000"/>
          <w:sz w:val="24"/>
          <w:szCs w:val="24"/>
          <w:lang w:val="sr-Cyrl-RS"/>
        </w:rPr>
        <w:t xml:space="preserve">Раздео 31, Глава 31.0, Програм 1302, Функција 810, Програмска активност/пројекат 0006, Економска класификација 463 </w:t>
      </w:r>
      <w:r w:rsidR="002120D6" w:rsidRPr="002120D6">
        <w:rPr>
          <w:rFonts w:ascii="Times New Roman" w:hAnsi="Times New Roman"/>
          <w:color w:val="000000"/>
          <w:sz w:val="24"/>
          <w:szCs w:val="24"/>
          <w:lang w:val="sr-Cyrl-RS"/>
        </w:rPr>
        <w:t xml:space="preserve">у износу од </w:t>
      </w:r>
      <w:r w:rsidR="00115308" w:rsidRPr="002120D6">
        <w:rPr>
          <w:rFonts w:ascii="Times New Roman" w:hAnsi="Times New Roman"/>
          <w:color w:val="000000"/>
          <w:sz w:val="24"/>
          <w:szCs w:val="24"/>
          <w:lang w:val="sr-Cyrl-RS"/>
        </w:rPr>
        <w:t xml:space="preserve">15.000.000 РСД и Економска класификација  481 </w:t>
      </w:r>
      <w:r w:rsidR="002120D6" w:rsidRPr="002120D6">
        <w:rPr>
          <w:rFonts w:ascii="Times New Roman" w:hAnsi="Times New Roman"/>
          <w:color w:val="000000"/>
          <w:sz w:val="24"/>
          <w:szCs w:val="24"/>
          <w:lang w:val="sr-Cyrl-RS"/>
        </w:rPr>
        <w:t xml:space="preserve">у износу од </w:t>
      </w:r>
      <w:r w:rsidR="00115308" w:rsidRPr="002120D6">
        <w:rPr>
          <w:rFonts w:ascii="Times New Roman" w:hAnsi="Times New Roman"/>
          <w:color w:val="000000"/>
          <w:sz w:val="24"/>
          <w:szCs w:val="24"/>
          <w:lang w:val="sr-Cyrl-RS"/>
        </w:rPr>
        <w:t>80.000.000 РСД;</w:t>
      </w:r>
      <w:r w:rsidR="002120D6" w:rsidRPr="002120D6">
        <w:rPr>
          <w:rFonts w:ascii="Times New Roman" w:hAnsi="Times New Roman"/>
          <w:color w:val="000000"/>
          <w:sz w:val="24"/>
          <w:szCs w:val="24"/>
          <w:lang w:val="sr-Cyrl-RS"/>
        </w:rPr>
        <w:t xml:space="preserve"> </w:t>
      </w:r>
      <w:r w:rsidR="00115308" w:rsidRPr="002120D6">
        <w:rPr>
          <w:rFonts w:ascii="Times New Roman" w:hAnsi="Times New Roman"/>
          <w:color w:val="000000"/>
          <w:sz w:val="24"/>
          <w:szCs w:val="24"/>
          <w:lang w:val="sr-Cyrl-RS"/>
        </w:rPr>
        <w:t>Раздео 31, Глава 31.0, Програм 1302, Функција 810, Програмска активност/пројекат 0007, Економска класификација 481</w:t>
      </w:r>
      <w:r w:rsidR="002120D6" w:rsidRPr="002120D6">
        <w:rPr>
          <w:rFonts w:ascii="Times New Roman" w:hAnsi="Times New Roman"/>
          <w:color w:val="000000"/>
          <w:sz w:val="24"/>
          <w:szCs w:val="24"/>
          <w:lang w:val="sr-Cyrl-RS"/>
        </w:rPr>
        <w:t xml:space="preserve"> у износу од </w:t>
      </w:r>
      <w:r w:rsidR="00115308" w:rsidRPr="002120D6">
        <w:rPr>
          <w:rFonts w:ascii="Times New Roman" w:hAnsi="Times New Roman"/>
          <w:color w:val="000000"/>
          <w:sz w:val="24"/>
          <w:szCs w:val="24"/>
          <w:lang w:val="sr-Cyrl-RS"/>
        </w:rPr>
        <w:t>2.000.000 РСД</w:t>
      </w:r>
      <w:r w:rsidR="002120D6" w:rsidRPr="002120D6">
        <w:rPr>
          <w:rFonts w:ascii="Times New Roman" w:hAnsi="Times New Roman"/>
          <w:color w:val="000000"/>
          <w:sz w:val="24"/>
          <w:szCs w:val="24"/>
          <w:lang w:val="sr-Cyrl-RS"/>
        </w:rPr>
        <w:t xml:space="preserve">; </w:t>
      </w:r>
      <w:r w:rsidR="00115308" w:rsidRPr="002120D6">
        <w:rPr>
          <w:rFonts w:ascii="Times New Roman" w:hAnsi="Times New Roman"/>
          <w:color w:val="000000"/>
          <w:sz w:val="24"/>
          <w:szCs w:val="24"/>
          <w:lang w:val="sr-Cyrl-RS"/>
        </w:rPr>
        <w:t>Раздео 31, Глава 31.</w:t>
      </w:r>
      <w:r w:rsidR="00115308" w:rsidRPr="002120D6">
        <w:rPr>
          <w:rFonts w:ascii="Times New Roman" w:hAnsi="Times New Roman"/>
          <w:color w:val="000000"/>
          <w:sz w:val="24"/>
          <w:szCs w:val="24"/>
          <w:lang w:val="sr-Latn-RS"/>
        </w:rPr>
        <w:t>0</w:t>
      </w:r>
      <w:r w:rsidR="00115308" w:rsidRPr="002120D6">
        <w:rPr>
          <w:rFonts w:ascii="Times New Roman" w:hAnsi="Times New Roman"/>
          <w:color w:val="000000"/>
          <w:sz w:val="24"/>
          <w:szCs w:val="24"/>
          <w:lang w:val="sr-Cyrl-RS"/>
        </w:rPr>
        <w:t>, Програм 1302, Функција 810</w:t>
      </w:r>
      <w:r w:rsidR="00DD07A1">
        <w:rPr>
          <w:rFonts w:ascii="Times New Roman" w:hAnsi="Times New Roman"/>
          <w:color w:val="000000"/>
          <w:sz w:val="24"/>
          <w:szCs w:val="24"/>
          <w:lang w:val="en-US"/>
        </w:rPr>
        <w:t>,</w:t>
      </w:r>
      <w:r w:rsidR="00115308" w:rsidRPr="002120D6">
        <w:rPr>
          <w:rFonts w:ascii="Times New Roman" w:hAnsi="Times New Roman"/>
          <w:color w:val="000000"/>
          <w:sz w:val="24"/>
          <w:szCs w:val="24"/>
          <w:lang w:val="sr-Cyrl-RS"/>
        </w:rPr>
        <w:t xml:space="preserve"> Програмска активност/пројекат 7051, Економска класификација 481</w:t>
      </w:r>
      <w:r w:rsidR="002120D6" w:rsidRPr="002120D6">
        <w:rPr>
          <w:rFonts w:ascii="Times New Roman" w:hAnsi="Times New Roman"/>
          <w:color w:val="000000"/>
          <w:sz w:val="24"/>
          <w:szCs w:val="24"/>
          <w:lang w:val="sr-Cyrl-RS"/>
        </w:rPr>
        <w:t xml:space="preserve"> у износу од </w:t>
      </w:r>
      <w:r w:rsidR="00115308" w:rsidRPr="002120D6">
        <w:rPr>
          <w:rFonts w:ascii="Times New Roman" w:hAnsi="Times New Roman"/>
          <w:color w:val="000000"/>
          <w:sz w:val="24"/>
          <w:szCs w:val="24"/>
          <w:lang w:val="sr-Cyrl-RS"/>
        </w:rPr>
        <w:t>30.000.000 РСД</w:t>
      </w:r>
      <w:r w:rsidR="002120D6" w:rsidRPr="002120D6">
        <w:rPr>
          <w:rFonts w:ascii="Times New Roman" w:hAnsi="Times New Roman"/>
          <w:color w:val="000000"/>
          <w:sz w:val="24"/>
          <w:szCs w:val="24"/>
          <w:lang w:val="sr-Cyrl-RS"/>
        </w:rPr>
        <w:t xml:space="preserve">; </w:t>
      </w:r>
      <w:r w:rsidR="00115308" w:rsidRPr="002120D6">
        <w:rPr>
          <w:rFonts w:ascii="Times New Roman" w:hAnsi="Times New Roman"/>
          <w:color w:val="000000"/>
          <w:sz w:val="24"/>
          <w:szCs w:val="24"/>
          <w:lang w:val="sr-Cyrl-RS"/>
        </w:rPr>
        <w:t xml:space="preserve">Раздео 31, Глава 31.4, Програм 1302, Функција 980, Програмска активност/пројекат 0003, Економска класификација 421 </w:t>
      </w:r>
      <w:r w:rsidR="002120D6" w:rsidRPr="002120D6">
        <w:rPr>
          <w:rFonts w:ascii="Times New Roman" w:hAnsi="Times New Roman"/>
          <w:color w:val="000000"/>
          <w:sz w:val="24"/>
          <w:szCs w:val="24"/>
          <w:lang w:val="sr-Cyrl-RS"/>
        </w:rPr>
        <w:t xml:space="preserve">у износу </w:t>
      </w:r>
      <w:r w:rsidR="002120D6" w:rsidRPr="00611DA9">
        <w:rPr>
          <w:rFonts w:ascii="Times New Roman" w:hAnsi="Times New Roman"/>
          <w:sz w:val="24"/>
          <w:szCs w:val="24"/>
          <w:lang w:val="sr-Cyrl-RS"/>
        </w:rPr>
        <w:t xml:space="preserve">од </w:t>
      </w:r>
      <w:r w:rsidR="00115308" w:rsidRPr="00611DA9">
        <w:rPr>
          <w:rFonts w:ascii="Times New Roman" w:hAnsi="Times New Roman"/>
          <w:sz w:val="24"/>
          <w:szCs w:val="24"/>
          <w:lang w:val="sr-Cyrl-RS"/>
        </w:rPr>
        <w:t xml:space="preserve">20.000 РСД, Економска класификација 422 </w:t>
      </w:r>
      <w:r w:rsidR="002120D6" w:rsidRPr="00611DA9">
        <w:rPr>
          <w:rFonts w:ascii="Times New Roman" w:hAnsi="Times New Roman"/>
          <w:sz w:val="24"/>
          <w:szCs w:val="24"/>
          <w:lang w:val="sr-Cyrl-RS"/>
        </w:rPr>
        <w:t xml:space="preserve">у износу од </w:t>
      </w:r>
      <w:r w:rsidR="00115308" w:rsidRPr="00611DA9">
        <w:rPr>
          <w:rFonts w:ascii="Times New Roman" w:hAnsi="Times New Roman"/>
          <w:sz w:val="24"/>
          <w:szCs w:val="24"/>
          <w:lang w:val="sr-Cyrl-RS"/>
        </w:rPr>
        <w:t xml:space="preserve">50.000 РСД, Економска класификација  </w:t>
      </w:r>
      <w:r w:rsidR="00115308" w:rsidRPr="002120D6">
        <w:rPr>
          <w:rFonts w:ascii="Times New Roman" w:hAnsi="Times New Roman"/>
          <w:color w:val="000000"/>
          <w:sz w:val="24"/>
          <w:szCs w:val="24"/>
          <w:lang w:val="sr-Cyrl-RS"/>
        </w:rPr>
        <w:t xml:space="preserve">423 </w:t>
      </w:r>
      <w:r w:rsidR="002120D6" w:rsidRPr="002120D6">
        <w:rPr>
          <w:rFonts w:ascii="Times New Roman" w:hAnsi="Times New Roman"/>
          <w:color w:val="000000"/>
          <w:sz w:val="24"/>
          <w:szCs w:val="24"/>
          <w:lang w:val="sr-Cyrl-RS"/>
        </w:rPr>
        <w:t>у износу од 17.450.000 РСД и</w:t>
      </w:r>
      <w:r w:rsidR="00DD07A1">
        <w:rPr>
          <w:rFonts w:ascii="Times New Roman" w:hAnsi="Times New Roman"/>
          <w:color w:val="000000"/>
          <w:sz w:val="24"/>
          <w:szCs w:val="24"/>
          <w:lang w:val="sr-Cyrl-RS"/>
        </w:rPr>
        <w:t xml:space="preserve">  </w:t>
      </w:r>
      <w:r w:rsidR="00DD07A1">
        <w:rPr>
          <w:rFonts w:ascii="Times New Roman" w:hAnsi="Times New Roman"/>
          <w:color w:val="000000"/>
          <w:sz w:val="24"/>
          <w:szCs w:val="24"/>
          <w:lang w:val="en-US"/>
        </w:rPr>
        <w:t>E</w:t>
      </w:r>
      <w:r w:rsidR="00115308" w:rsidRPr="002120D6">
        <w:rPr>
          <w:rFonts w:ascii="Times New Roman" w:hAnsi="Times New Roman"/>
          <w:color w:val="000000"/>
          <w:sz w:val="24"/>
          <w:szCs w:val="24"/>
          <w:lang w:val="sr-Cyrl-RS"/>
        </w:rPr>
        <w:t xml:space="preserve">кономска класификација 472 </w:t>
      </w:r>
      <w:r w:rsidR="002120D6" w:rsidRPr="002120D6">
        <w:rPr>
          <w:rFonts w:ascii="Times New Roman" w:hAnsi="Times New Roman"/>
          <w:color w:val="000000"/>
          <w:sz w:val="24"/>
          <w:szCs w:val="24"/>
          <w:lang w:val="sr-Cyrl-RS"/>
        </w:rPr>
        <w:t xml:space="preserve">у износу од </w:t>
      </w:r>
      <w:r w:rsidR="00115308" w:rsidRPr="002120D6">
        <w:rPr>
          <w:rFonts w:ascii="Times New Roman" w:hAnsi="Times New Roman"/>
          <w:color w:val="000000"/>
          <w:sz w:val="24"/>
          <w:szCs w:val="24"/>
          <w:lang w:val="sr-Cyrl-RS"/>
        </w:rPr>
        <w:t>800.261.000 РСД</w:t>
      </w:r>
      <w:r w:rsidR="002120D6" w:rsidRPr="002120D6">
        <w:rPr>
          <w:rFonts w:ascii="Times New Roman" w:hAnsi="Times New Roman"/>
          <w:color w:val="000000"/>
          <w:sz w:val="24"/>
          <w:szCs w:val="24"/>
          <w:lang w:val="sr-Cyrl-RS"/>
        </w:rPr>
        <w:t>)</w:t>
      </w:r>
      <w:r w:rsidR="002120D6">
        <w:rPr>
          <w:rFonts w:ascii="Times New Roman" w:hAnsi="Times New Roman"/>
          <w:color w:val="000000"/>
          <w:sz w:val="24"/>
          <w:szCs w:val="24"/>
          <w:lang w:val="sr-Cyrl-RS"/>
        </w:rPr>
        <w:t>;</w:t>
      </w:r>
    </w:p>
    <w:p w:rsidR="00CA582C" w:rsidRDefault="00CA582C" w:rsidP="00DB684C">
      <w:pPr>
        <w:pStyle w:val="NormalWeb"/>
        <w:tabs>
          <w:tab w:val="left" w:pos="1418"/>
        </w:tabs>
        <w:spacing w:before="0" w:beforeAutospacing="0" w:after="0" w:afterAutospacing="0"/>
        <w:jc w:val="both"/>
        <w:rPr>
          <w:lang w:val="sr-Cyrl-RS"/>
        </w:rPr>
      </w:pPr>
    </w:p>
    <w:p w:rsidR="002D5900" w:rsidRDefault="00DB684C" w:rsidP="00DB684C">
      <w:pPr>
        <w:pStyle w:val="NormalWeb"/>
        <w:tabs>
          <w:tab w:val="left" w:pos="1418"/>
        </w:tabs>
        <w:spacing w:before="0" w:beforeAutospacing="0" w:after="0" w:afterAutospacing="0"/>
        <w:jc w:val="both"/>
        <w:rPr>
          <w:lang w:val="sr-Cyrl-RS"/>
        </w:rPr>
      </w:pPr>
      <w:r>
        <w:rPr>
          <w:lang w:val="sr-Cyrl-RS"/>
        </w:rPr>
        <w:tab/>
      </w:r>
      <w:r w:rsidR="002120D6">
        <w:rPr>
          <w:lang w:val="sr-Cyrl-RS"/>
        </w:rPr>
        <w:t xml:space="preserve">2. </w:t>
      </w:r>
      <w:r w:rsidR="00F56455" w:rsidRPr="00ED795C">
        <w:rPr>
          <w:lang w:val="sr-Cyrl-RS"/>
        </w:rPr>
        <w:t>Министарство културе и информисања</w:t>
      </w:r>
      <w:r w:rsidR="00F56455" w:rsidRPr="00ED795C">
        <w:rPr>
          <w:iCs/>
          <w:lang w:val="sr-Cyrl-RS"/>
        </w:rPr>
        <w:t xml:space="preserve"> </w:t>
      </w:r>
      <w:r w:rsidR="00DF458A" w:rsidRPr="00DF458A">
        <w:rPr>
          <w:iCs/>
          <w:lang w:val="sr-Cyrl-RS"/>
        </w:rPr>
        <w:t xml:space="preserve">је определило средстава у укупном износу од </w:t>
      </w:r>
      <w:r w:rsidR="00860226" w:rsidRPr="00637921">
        <w:rPr>
          <w:iCs/>
          <w:color w:val="000000" w:themeColor="text1"/>
          <w:lang w:val="sr-Cyrl-RS"/>
        </w:rPr>
        <w:t>21</w:t>
      </w:r>
      <w:r w:rsidR="00860226" w:rsidRPr="00637921">
        <w:rPr>
          <w:color w:val="000000" w:themeColor="text1"/>
          <w:lang w:val="sr-Cyrl-RS"/>
        </w:rPr>
        <w:t>.0</w:t>
      </w:r>
      <w:r w:rsidR="00F56455" w:rsidRPr="00637921">
        <w:rPr>
          <w:color w:val="000000" w:themeColor="text1"/>
          <w:lang w:val="sr-Cyrl-RS"/>
        </w:rPr>
        <w:t>00.000</w:t>
      </w:r>
      <w:r w:rsidR="00F56455" w:rsidRPr="00B84F22">
        <w:rPr>
          <w:color w:val="FF0000"/>
          <w:lang w:val="sr-Cyrl-RS"/>
        </w:rPr>
        <w:t xml:space="preserve"> </w:t>
      </w:r>
      <w:r w:rsidR="00F56455" w:rsidRPr="00ED795C">
        <w:rPr>
          <w:bCs/>
          <w:lang w:val="sr-Cyrl-RS"/>
        </w:rPr>
        <w:t>РСД</w:t>
      </w:r>
      <w:r w:rsidR="00F56455" w:rsidRPr="00ED795C">
        <w:rPr>
          <w:iCs/>
          <w:lang w:val="sr-Cyrl-RS"/>
        </w:rPr>
        <w:t xml:space="preserve"> (Раз</w:t>
      </w:r>
      <w:r w:rsidR="002D5900" w:rsidRPr="00ED795C">
        <w:rPr>
          <w:iCs/>
          <w:lang w:val="sr-Cyrl-RS"/>
        </w:rPr>
        <w:t>део 29, Глава 29.0, Програм 1204</w:t>
      </w:r>
      <w:r w:rsidR="00F56455" w:rsidRPr="00ED795C">
        <w:rPr>
          <w:iCs/>
          <w:lang w:val="sr-Cyrl-RS"/>
        </w:rPr>
        <w:t>, Функција 820, Програмска активност/пројекат 00</w:t>
      </w:r>
      <w:r w:rsidR="00B84F22">
        <w:rPr>
          <w:iCs/>
          <w:lang w:val="sr-Cyrl-RS"/>
        </w:rPr>
        <w:t>01, Економска класификација 424 у износу од</w:t>
      </w:r>
      <w:r w:rsidR="002D5900" w:rsidRPr="00ED795C">
        <w:rPr>
          <w:iCs/>
          <w:lang w:val="sr-Cyrl-RS"/>
        </w:rPr>
        <w:t xml:space="preserve"> 4.000.000 РСД и Економска класификација 481</w:t>
      </w:r>
      <w:r w:rsidR="00B84F22">
        <w:rPr>
          <w:iCs/>
          <w:lang w:val="sr-Cyrl-RS"/>
        </w:rPr>
        <w:t xml:space="preserve"> у износу од</w:t>
      </w:r>
      <w:r w:rsidR="002D5900" w:rsidRPr="00ED795C">
        <w:rPr>
          <w:iCs/>
          <w:lang w:val="sr-Cyrl-RS"/>
        </w:rPr>
        <w:t xml:space="preserve"> 5.000.000 РСД</w:t>
      </w:r>
      <w:r w:rsidR="002120D6">
        <w:rPr>
          <w:iCs/>
          <w:lang w:val="sr-Cyrl-RS"/>
        </w:rPr>
        <w:t>;</w:t>
      </w:r>
      <w:r w:rsidR="00ED795C" w:rsidRPr="00ED795C">
        <w:rPr>
          <w:iCs/>
          <w:lang w:val="sr-Cyrl-RS"/>
        </w:rPr>
        <w:t xml:space="preserve"> </w:t>
      </w:r>
      <w:r w:rsidR="002D5900" w:rsidRPr="00ED795C">
        <w:rPr>
          <w:lang w:val="sr-Cyrl-RS"/>
        </w:rPr>
        <w:t xml:space="preserve">Раздео 29, Глава 29.0, Програм 1203, Функција 820, Програмска активност/пројекат 0006, Економска класификација 424 </w:t>
      </w:r>
      <w:r w:rsidR="00B84F22">
        <w:rPr>
          <w:lang w:val="sr-Cyrl-RS"/>
        </w:rPr>
        <w:t xml:space="preserve">у износу од </w:t>
      </w:r>
      <w:r w:rsidR="002D5900" w:rsidRPr="00ED795C">
        <w:rPr>
          <w:lang w:val="sr-Cyrl-RS"/>
        </w:rPr>
        <w:t>1.000.000 РСД, Економска класификација 463</w:t>
      </w:r>
      <w:r w:rsidR="00A00D10" w:rsidRPr="00A00D10">
        <w:t xml:space="preserve"> </w:t>
      </w:r>
      <w:r w:rsidR="00A00D10" w:rsidRPr="00A00D10">
        <w:rPr>
          <w:lang w:val="sr-Cyrl-RS"/>
        </w:rPr>
        <w:t>у износу од</w:t>
      </w:r>
      <w:r w:rsidR="002D5900" w:rsidRPr="00ED795C">
        <w:rPr>
          <w:lang w:val="sr-Cyrl-RS"/>
        </w:rPr>
        <w:t xml:space="preserve"> 4.000.000 РСД и </w:t>
      </w:r>
      <w:r w:rsidR="004A3618" w:rsidRPr="00ED795C">
        <w:rPr>
          <w:lang w:val="sr-Cyrl-RS"/>
        </w:rPr>
        <w:t xml:space="preserve">Економска класификација 481 </w:t>
      </w:r>
      <w:r w:rsidR="00A00D10" w:rsidRPr="00A00D10">
        <w:rPr>
          <w:lang w:val="sr-Cyrl-RS"/>
        </w:rPr>
        <w:t xml:space="preserve">у износу од </w:t>
      </w:r>
      <w:r w:rsidR="004A3618" w:rsidRPr="00ED795C">
        <w:rPr>
          <w:lang w:val="sr-Cyrl-RS"/>
        </w:rPr>
        <w:t>7.000.000 РСД</w:t>
      </w:r>
      <w:r w:rsidR="002120D6">
        <w:rPr>
          <w:lang w:val="sr-Cyrl-RS"/>
        </w:rPr>
        <w:t>);</w:t>
      </w:r>
    </w:p>
    <w:p w:rsidR="00DB684C" w:rsidRPr="00ED795C" w:rsidRDefault="00DB684C" w:rsidP="00DB684C">
      <w:pPr>
        <w:pStyle w:val="NormalWeb"/>
        <w:tabs>
          <w:tab w:val="left" w:pos="1418"/>
        </w:tabs>
        <w:spacing w:before="0" w:beforeAutospacing="0" w:after="0" w:afterAutospacing="0"/>
        <w:jc w:val="both"/>
        <w:rPr>
          <w:lang w:val="sr-Cyrl-RS"/>
        </w:rPr>
      </w:pPr>
    </w:p>
    <w:p w:rsidR="009F76FD" w:rsidRDefault="00DB684C" w:rsidP="00DB684C">
      <w:pPr>
        <w:tabs>
          <w:tab w:val="left" w:pos="1418"/>
        </w:tabs>
        <w:spacing w:after="0" w:line="240" w:lineRule="auto"/>
        <w:jc w:val="both"/>
        <w:rPr>
          <w:rFonts w:ascii="Times New Roman" w:hAnsi="Times New Roman"/>
          <w:iCs/>
          <w:sz w:val="24"/>
          <w:szCs w:val="24"/>
          <w:lang w:val="en-US"/>
        </w:rPr>
      </w:pPr>
      <w:r>
        <w:rPr>
          <w:rFonts w:ascii="Times New Roman" w:hAnsi="Times New Roman"/>
          <w:sz w:val="24"/>
          <w:szCs w:val="24"/>
          <w:lang w:val="sr-Cyrl-RS"/>
        </w:rPr>
        <w:tab/>
      </w:r>
      <w:r w:rsidR="002120D6">
        <w:rPr>
          <w:rFonts w:ascii="Times New Roman" w:hAnsi="Times New Roman"/>
          <w:sz w:val="24"/>
          <w:szCs w:val="24"/>
          <w:lang w:val="sr-Cyrl-RS"/>
        </w:rPr>
        <w:t xml:space="preserve">3. </w:t>
      </w:r>
      <w:r w:rsidR="00F56455" w:rsidRPr="00773ED4">
        <w:rPr>
          <w:rFonts w:ascii="Times New Roman" w:hAnsi="Times New Roman"/>
          <w:sz w:val="24"/>
          <w:szCs w:val="24"/>
          <w:lang w:val="sr-Cyrl-RS"/>
        </w:rPr>
        <w:t>Министарство тргов</w:t>
      </w:r>
      <w:r w:rsidR="00803F80" w:rsidRPr="00773ED4">
        <w:rPr>
          <w:rFonts w:ascii="Times New Roman" w:hAnsi="Times New Roman"/>
          <w:sz w:val="24"/>
          <w:szCs w:val="24"/>
          <w:lang w:val="sr-Cyrl-RS"/>
        </w:rPr>
        <w:t>ине, туризма и телекомуникација</w:t>
      </w:r>
      <w:r w:rsidR="00F56455" w:rsidRPr="00773ED4">
        <w:rPr>
          <w:rFonts w:ascii="Times New Roman" w:hAnsi="Times New Roman"/>
          <w:iCs/>
          <w:sz w:val="24"/>
          <w:szCs w:val="24"/>
          <w:lang w:val="sr-Cyrl-RS"/>
        </w:rPr>
        <w:t xml:space="preserve"> </w:t>
      </w:r>
      <w:r w:rsidR="00DF458A" w:rsidRPr="00DF458A">
        <w:rPr>
          <w:rFonts w:ascii="Times New Roman" w:hAnsi="Times New Roman"/>
          <w:iCs/>
          <w:sz w:val="24"/>
          <w:szCs w:val="24"/>
          <w:lang w:val="sr-Cyrl-RS"/>
        </w:rPr>
        <w:t xml:space="preserve">је определило средстава у укупном износу од </w:t>
      </w:r>
      <w:r w:rsidR="00957A99" w:rsidRPr="00773ED4">
        <w:rPr>
          <w:rFonts w:ascii="Times New Roman" w:hAnsi="Times New Roman"/>
          <w:iCs/>
          <w:sz w:val="24"/>
          <w:szCs w:val="24"/>
          <w:lang w:val="sr-Cyrl-RS"/>
        </w:rPr>
        <w:t>103</w:t>
      </w:r>
      <w:r w:rsidR="0025572B" w:rsidRPr="00773ED4">
        <w:rPr>
          <w:rFonts w:ascii="Times New Roman" w:hAnsi="Times New Roman"/>
          <w:sz w:val="24"/>
          <w:szCs w:val="24"/>
          <w:lang w:val="sr-Latn-RS"/>
        </w:rPr>
        <w:t>.000.000</w:t>
      </w:r>
      <w:r w:rsidR="00F56455" w:rsidRPr="00773ED4">
        <w:rPr>
          <w:rFonts w:ascii="Times New Roman" w:hAnsi="Times New Roman"/>
          <w:sz w:val="24"/>
          <w:szCs w:val="24"/>
          <w:lang w:val="sr-Cyrl-RS"/>
        </w:rPr>
        <w:t xml:space="preserve"> </w:t>
      </w:r>
      <w:r w:rsidR="00F56455" w:rsidRPr="00773ED4">
        <w:rPr>
          <w:rFonts w:ascii="Times New Roman" w:hAnsi="Times New Roman"/>
          <w:bCs/>
          <w:sz w:val="24"/>
          <w:szCs w:val="24"/>
          <w:lang w:val="sr-Cyrl-RS"/>
        </w:rPr>
        <w:t>РСД</w:t>
      </w:r>
      <w:r w:rsidR="00F56455" w:rsidRPr="00773ED4">
        <w:rPr>
          <w:rFonts w:ascii="Times New Roman" w:hAnsi="Times New Roman"/>
          <w:iCs/>
          <w:sz w:val="24"/>
          <w:szCs w:val="24"/>
          <w:lang w:val="sr-Cyrl-RS"/>
        </w:rPr>
        <w:t xml:space="preserve"> </w:t>
      </w:r>
      <w:r w:rsidR="00F56455" w:rsidRPr="00773ED4">
        <w:rPr>
          <w:rFonts w:ascii="Times New Roman" w:hAnsi="Times New Roman"/>
          <w:iCs/>
          <w:color w:val="000000" w:themeColor="text1"/>
          <w:sz w:val="24"/>
          <w:szCs w:val="24"/>
          <w:lang w:val="sr-Cyrl-RS"/>
        </w:rPr>
        <w:t xml:space="preserve">(Раздео 32, Глава 32.0, Програм 0703, Функција 460, </w:t>
      </w:r>
      <w:r w:rsidR="0045133E">
        <w:rPr>
          <w:rFonts w:ascii="Times New Roman" w:hAnsi="Times New Roman"/>
          <w:iCs/>
          <w:color w:val="000000" w:themeColor="text1"/>
          <w:sz w:val="24"/>
          <w:szCs w:val="24"/>
          <w:lang w:val="sr-Cyrl-RS"/>
        </w:rPr>
        <w:t xml:space="preserve">Програмска </w:t>
      </w:r>
      <w:r w:rsidR="0045133E" w:rsidRPr="00773ED4">
        <w:rPr>
          <w:rFonts w:ascii="Times New Roman" w:hAnsi="Times New Roman"/>
          <w:iCs/>
          <w:color w:val="000000" w:themeColor="text1"/>
          <w:sz w:val="24"/>
          <w:szCs w:val="24"/>
          <w:lang w:val="sr-Cyrl-RS"/>
        </w:rPr>
        <w:t>активност/пројекат 0008</w:t>
      </w:r>
      <w:r w:rsidR="0045133E">
        <w:rPr>
          <w:rFonts w:ascii="Times New Roman" w:hAnsi="Times New Roman"/>
          <w:iCs/>
          <w:color w:val="000000" w:themeColor="text1"/>
          <w:sz w:val="24"/>
          <w:szCs w:val="24"/>
          <w:lang w:val="sr-Cyrl-RS"/>
        </w:rPr>
        <w:t xml:space="preserve">, </w:t>
      </w:r>
      <w:r w:rsidR="00F56455" w:rsidRPr="00773ED4">
        <w:rPr>
          <w:rFonts w:ascii="Times New Roman" w:hAnsi="Times New Roman"/>
          <w:iCs/>
          <w:color w:val="000000" w:themeColor="text1"/>
          <w:sz w:val="24"/>
          <w:szCs w:val="24"/>
          <w:lang w:val="sr-Cyrl-RS"/>
        </w:rPr>
        <w:t>Економска класификација 423</w:t>
      </w:r>
      <w:r w:rsidR="0045133E">
        <w:rPr>
          <w:rFonts w:ascii="Times New Roman" w:hAnsi="Times New Roman"/>
          <w:iCs/>
          <w:color w:val="000000" w:themeColor="text1"/>
          <w:sz w:val="24"/>
          <w:szCs w:val="24"/>
          <w:lang w:val="sr-Cyrl-RS"/>
        </w:rPr>
        <w:t xml:space="preserve"> </w:t>
      </w:r>
      <w:r w:rsidR="00DA421C" w:rsidRPr="00773ED4">
        <w:rPr>
          <w:rFonts w:ascii="Times New Roman" w:hAnsi="Times New Roman"/>
          <w:iCs/>
          <w:color w:val="000000" w:themeColor="text1"/>
          <w:sz w:val="24"/>
          <w:szCs w:val="24"/>
          <w:lang w:val="sr-Cyrl-RS"/>
        </w:rPr>
        <w:t xml:space="preserve">у износу од 8.000.000 РСД, </w:t>
      </w:r>
      <w:r w:rsidR="00A23EC1" w:rsidRPr="00D26744">
        <w:rPr>
          <w:rFonts w:ascii="Times New Roman" w:hAnsi="Times New Roman"/>
          <w:iCs/>
          <w:sz w:val="24"/>
          <w:szCs w:val="24"/>
          <w:lang w:val="sr-Cyrl-RS"/>
        </w:rPr>
        <w:t>Раздео 32, Глава 32.</w:t>
      </w:r>
      <w:r w:rsidR="00A23EC1" w:rsidRPr="00D26744">
        <w:rPr>
          <w:rFonts w:ascii="Times New Roman" w:hAnsi="Times New Roman"/>
          <w:iCs/>
          <w:sz w:val="24"/>
          <w:szCs w:val="24"/>
          <w:lang w:val="en-US"/>
        </w:rPr>
        <w:t>1</w:t>
      </w:r>
      <w:r w:rsidR="0045133E" w:rsidRPr="00D26744">
        <w:rPr>
          <w:rFonts w:ascii="Times New Roman" w:hAnsi="Times New Roman"/>
          <w:iCs/>
          <w:sz w:val="24"/>
          <w:szCs w:val="24"/>
          <w:lang w:val="sr-Cyrl-RS"/>
        </w:rPr>
        <w:t xml:space="preserve">, Програм 0703, Функција 460, </w:t>
      </w:r>
      <w:r w:rsidR="00DA421C" w:rsidRPr="00D26744">
        <w:rPr>
          <w:rFonts w:ascii="Times New Roman" w:hAnsi="Times New Roman"/>
          <w:iCs/>
          <w:sz w:val="24"/>
          <w:szCs w:val="24"/>
          <w:lang w:val="sr-Cyrl-RS"/>
        </w:rPr>
        <w:t>Програмска активност/пројекат 0010</w:t>
      </w:r>
      <w:r w:rsidR="002E76E3" w:rsidRPr="00D26744">
        <w:rPr>
          <w:rFonts w:ascii="Times New Roman" w:hAnsi="Times New Roman"/>
          <w:iCs/>
          <w:sz w:val="24"/>
          <w:szCs w:val="24"/>
          <w:lang w:val="en-US"/>
        </w:rPr>
        <w:t>,</w:t>
      </w:r>
      <w:r w:rsidR="002E76E3" w:rsidRPr="00D26744">
        <w:t xml:space="preserve"> </w:t>
      </w:r>
      <w:r w:rsidR="002E76E3" w:rsidRPr="00D26744">
        <w:rPr>
          <w:rFonts w:ascii="Times New Roman" w:hAnsi="Times New Roman"/>
          <w:iCs/>
          <w:sz w:val="24"/>
          <w:szCs w:val="24"/>
          <w:lang w:val="sr-Cyrl-RS"/>
        </w:rPr>
        <w:t xml:space="preserve">Економска класификација </w:t>
      </w:r>
      <w:r w:rsidR="00D26744" w:rsidRPr="00D26744">
        <w:rPr>
          <w:rFonts w:ascii="Times New Roman" w:hAnsi="Times New Roman"/>
          <w:iCs/>
          <w:sz w:val="24"/>
          <w:szCs w:val="24"/>
          <w:lang w:val="sr-Cyrl-RS"/>
        </w:rPr>
        <w:t>42</w:t>
      </w:r>
      <w:r w:rsidR="00D26744" w:rsidRPr="00D26744">
        <w:rPr>
          <w:rFonts w:ascii="Times New Roman" w:hAnsi="Times New Roman"/>
          <w:iCs/>
          <w:sz w:val="24"/>
          <w:szCs w:val="24"/>
          <w:lang w:val="en-US"/>
        </w:rPr>
        <w:t>4</w:t>
      </w:r>
      <w:r w:rsidR="002E76E3" w:rsidRPr="00D26744">
        <w:rPr>
          <w:rFonts w:ascii="Times New Roman" w:hAnsi="Times New Roman"/>
          <w:iCs/>
          <w:sz w:val="24"/>
          <w:szCs w:val="24"/>
          <w:lang w:val="sr-Cyrl-RS"/>
        </w:rPr>
        <w:t xml:space="preserve"> </w:t>
      </w:r>
      <w:r w:rsidR="00DA421C" w:rsidRPr="00D26744">
        <w:rPr>
          <w:rFonts w:ascii="Times New Roman" w:hAnsi="Times New Roman"/>
          <w:iCs/>
          <w:sz w:val="24"/>
          <w:szCs w:val="24"/>
          <w:lang w:val="sr-Cyrl-RS"/>
        </w:rPr>
        <w:t>у износу од 70.000.000</w:t>
      </w:r>
      <w:r w:rsidR="0045133E" w:rsidRPr="00D26744">
        <w:rPr>
          <w:rFonts w:ascii="Times New Roman" w:hAnsi="Times New Roman"/>
          <w:iCs/>
          <w:sz w:val="24"/>
          <w:szCs w:val="24"/>
          <w:lang w:val="sr-Cyrl-RS"/>
        </w:rPr>
        <w:t xml:space="preserve"> РСД; </w:t>
      </w:r>
      <w:r w:rsidR="00DA421C" w:rsidRPr="00D26744">
        <w:rPr>
          <w:rFonts w:ascii="Times New Roman" w:hAnsi="Times New Roman"/>
          <w:iCs/>
          <w:sz w:val="24"/>
          <w:szCs w:val="24"/>
          <w:lang w:val="sr-Cyrl-RS"/>
        </w:rPr>
        <w:t xml:space="preserve"> </w:t>
      </w:r>
      <w:r w:rsidR="0045133E" w:rsidRPr="00D26744">
        <w:rPr>
          <w:rFonts w:ascii="Times New Roman" w:hAnsi="Times New Roman"/>
          <w:iCs/>
          <w:sz w:val="24"/>
          <w:szCs w:val="24"/>
          <w:lang w:val="sr-Cyrl-RS"/>
        </w:rPr>
        <w:t>Раздео 32, Глава 32.0, Прогр</w:t>
      </w:r>
      <w:r w:rsidR="0045133E" w:rsidRPr="0045133E">
        <w:rPr>
          <w:rFonts w:ascii="Times New Roman" w:hAnsi="Times New Roman"/>
          <w:iCs/>
          <w:color w:val="000000" w:themeColor="text1"/>
          <w:sz w:val="24"/>
          <w:szCs w:val="24"/>
          <w:lang w:val="sr-Cyrl-RS"/>
        </w:rPr>
        <w:t xml:space="preserve">ам 0703, Функција 460, </w:t>
      </w:r>
      <w:r w:rsidR="00EC1A22" w:rsidRPr="00773ED4">
        <w:rPr>
          <w:rFonts w:ascii="Times New Roman" w:hAnsi="Times New Roman"/>
          <w:iCs/>
          <w:color w:val="000000" w:themeColor="text1"/>
          <w:sz w:val="24"/>
          <w:szCs w:val="24"/>
          <w:lang w:val="sr-Cyrl-RS"/>
        </w:rPr>
        <w:t>Програмска активност/пројекат 0006</w:t>
      </w:r>
      <w:r w:rsidR="002E76E3">
        <w:rPr>
          <w:rFonts w:ascii="Times New Roman" w:hAnsi="Times New Roman"/>
          <w:iCs/>
          <w:color w:val="000000" w:themeColor="text1"/>
          <w:sz w:val="24"/>
          <w:szCs w:val="24"/>
          <w:lang w:val="en-US"/>
        </w:rPr>
        <w:t>,</w:t>
      </w:r>
      <w:r w:rsidR="00EC1A22" w:rsidRPr="00773ED4">
        <w:rPr>
          <w:rFonts w:ascii="Times New Roman" w:hAnsi="Times New Roman"/>
          <w:iCs/>
          <w:color w:val="000000" w:themeColor="text1"/>
          <w:sz w:val="24"/>
          <w:szCs w:val="24"/>
          <w:lang w:val="sr-Cyrl-RS"/>
        </w:rPr>
        <w:t xml:space="preserve"> </w:t>
      </w:r>
      <w:r w:rsidR="002E76E3" w:rsidRPr="002E76E3">
        <w:rPr>
          <w:rFonts w:ascii="Times New Roman" w:hAnsi="Times New Roman"/>
          <w:iCs/>
          <w:color w:val="000000" w:themeColor="text1"/>
          <w:sz w:val="24"/>
          <w:szCs w:val="24"/>
          <w:lang w:val="sr-Cyrl-RS"/>
        </w:rPr>
        <w:t xml:space="preserve">Економска класификација </w:t>
      </w:r>
      <w:r w:rsidR="00A23EC1" w:rsidRPr="00A23EC1">
        <w:rPr>
          <w:rFonts w:ascii="Times New Roman" w:hAnsi="Times New Roman"/>
          <w:iCs/>
          <w:sz w:val="24"/>
          <w:szCs w:val="24"/>
          <w:lang w:val="en-US"/>
        </w:rPr>
        <w:t>481</w:t>
      </w:r>
      <w:r w:rsidR="002E76E3" w:rsidRPr="002E76E3">
        <w:rPr>
          <w:rFonts w:ascii="Times New Roman" w:hAnsi="Times New Roman"/>
          <w:iCs/>
          <w:color w:val="FF0000"/>
          <w:sz w:val="24"/>
          <w:szCs w:val="24"/>
          <w:lang w:val="sr-Cyrl-RS"/>
        </w:rPr>
        <w:t xml:space="preserve"> </w:t>
      </w:r>
      <w:r w:rsidR="00EC1A22" w:rsidRPr="00773ED4">
        <w:rPr>
          <w:rFonts w:ascii="Times New Roman" w:hAnsi="Times New Roman"/>
          <w:iCs/>
          <w:color w:val="000000" w:themeColor="text1"/>
          <w:sz w:val="24"/>
          <w:szCs w:val="24"/>
          <w:lang w:val="sr-Cyrl-RS"/>
        </w:rPr>
        <w:t>у износу од 25.000.000 РСД</w:t>
      </w:r>
      <w:r w:rsidR="0045133E">
        <w:rPr>
          <w:rFonts w:ascii="Times New Roman" w:hAnsi="Times New Roman"/>
          <w:iCs/>
          <w:sz w:val="24"/>
          <w:szCs w:val="24"/>
          <w:lang w:val="sr-Cyrl-RS"/>
        </w:rPr>
        <w:t>);</w:t>
      </w:r>
    </w:p>
    <w:p w:rsidR="00803C34" w:rsidRPr="00BC3A82" w:rsidRDefault="00803C34" w:rsidP="00DB684C">
      <w:pPr>
        <w:tabs>
          <w:tab w:val="left" w:pos="1418"/>
        </w:tabs>
        <w:spacing w:after="0" w:line="240" w:lineRule="auto"/>
        <w:jc w:val="both"/>
        <w:rPr>
          <w:rFonts w:ascii="Times New Roman" w:hAnsi="Times New Roman"/>
          <w:iCs/>
          <w:sz w:val="16"/>
          <w:szCs w:val="24"/>
          <w:lang w:val="en-US"/>
        </w:rPr>
      </w:pPr>
    </w:p>
    <w:p w:rsidR="009F76FD" w:rsidRDefault="00DB684C" w:rsidP="00DB684C">
      <w:pPr>
        <w:tabs>
          <w:tab w:val="left" w:pos="1418"/>
        </w:tabs>
        <w:spacing w:after="0" w:line="240" w:lineRule="auto"/>
        <w:jc w:val="both"/>
        <w:rPr>
          <w:rFonts w:ascii="Times New Roman" w:hAnsi="Times New Roman"/>
          <w:iCs/>
          <w:sz w:val="24"/>
          <w:szCs w:val="24"/>
          <w:lang w:val="sr-Cyrl-RS"/>
        </w:rPr>
      </w:pPr>
      <w:r>
        <w:rPr>
          <w:rFonts w:ascii="Times New Roman" w:hAnsi="Times New Roman"/>
          <w:iCs/>
          <w:sz w:val="24"/>
          <w:szCs w:val="24"/>
          <w:lang w:val="sr-Cyrl-RS"/>
        </w:rPr>
        <w:tab/>
      </w:r>
      <w:r w:rsidR="0045133E">
        <w:rPr>
          <w:rFonts w:ascii="Times New Roman" w:hAnsi="Times New Roman"/>
          <w:iCs/>
          <w:sz w:val="24"/>
          <w:szCs w:val="24"/>
          <w:lang w:val="sr-Cyrl-RS"/>
        </w:rPr>
        <w:t xml:space="preserve">4. </w:t>
      </w:r>
      <w:r w:rsidR="00F56455" w:rsidRPr="00773ED4">
        <w:rPr>
          <w:rFonts w:ascii="Times New Roman" w:hAnsi="Times New Roman"/>
          <w:iCs/>
          <w:sz w:val="24"/>
          <w:szCs w:val="24"/>
          <w:lang w:val="sr-Cyrl-RS"/>
        </w:rPr>
        <w:t xml:space="preserve">Министарство пољопривреде, шумарства и водопривреде </w:t>
      </w:r>
      <w:r w:rsidR="00DF458A" w:rsidRPr="00DF458A">
        <w:rPr>
          <w:rFonts w:ascii="Times New Roman" w:hAnsi="Times New Roman"/>
          <w:iCs/>
          <w:sz w:val="24"/>
          <w:szCs w:val="24"/>
        </w:rPr>
        <w:t xml:space="preserve">је определило средстава у укупном износу од </w:t>
      </w:r>
      <w:r w:rsidR="00957A99" w:rsidRPr="00773ED4">
        <w:rPr>
          <w:rFonts w:ascii="Times New Roman" w:hAnsi="Times New Roman"/>
          <w:iCs/>
          <w:sz w:val="24"/>
          <w:szCs w:val="24"/>
          <w:lang w:val="sr-Cyrl-RS"/>
        </w:rPr>
        <w:t>200</w:t>
      </w:r>
      <w:r w:rsidR="00F56455" w:rsidRPr="00773ED4">
        <w:rPr>
          <w:rFonts w:ascii="Times New Roman" w:hAnsi="Times New Roman"/>
          <w:sz w:val="24"/>
          <w:szCs w:val="24"/>
          <w:lang w:val="sr-Cyrl-RS"/>
        </w:rPr>
        <w:t xml:space="preserve">.000.000 </w:t>
      </w:r>
      <w:r w:rsidR="00F56455" w:rsidRPr="00773ED4">
        <w:rPr>
          <w:rFonts w:ascii="Times New Roman" w:hAnsi="Times New Roman"/>
          <w:bCs/>
          <w:sz w:val="24"/>
          <w:szCs w:val="24"/>
        </w:rPr>
        <w:t>РСД</w:t>
      </w:r>
      <w:r w:rsidR="00F56455" w:rsidRPr="00773ED4">
        <w:rPr>
          <w:rFonts w:ascii="Times New Roman" w:hAnsi="Times New Roman"/>
          <w:bCs/>
          <w:sz w:val="24"/>
          <w:szCs w:val="24"/>
          <w:lang w:val="sr-Cyrl-RS"/>
        </w:rPr>
        <w:t xml:space="preserve"> </w:t>
      </w:r>
      <w:r w:rsidR="00F56455" w:rsidRPr="00773ED4">
        <w:rPr>
          <w:rFonts w:ascii="Times New Roman" w:hAnsi="Times New Roman"/>
          <w:iCs/>
          <w:sz w:val="24"/>
          <w:szCs w:val="24"/>
          <w:lang w:val="sr-Cyrl-RS"/>
        </w:rPr>
        <w:t>(Раздео 24, Глава 24.1</w:t>
      </w:r>
      <w:r w:rsidR="00626DCB" w:rsidRPr="00773ED4">
        <w:rPr>
          <w:rFonts w:ascii="Times New Roman" w:hAnsi="Times New Roman"/>
          <w:iCs/>
          <w:sz w:val="24"/>
          <w:szCs w:val="24"/>
          <w:lang w:val="sr-Cyrl-RS"/>
        </w:rPr>
        <w:t>0</w:t>
      </w:r>
      <w:r w:rsidR="00F56455" w:rsidRPr="00773ED4">
        <w:rPr>
          <w:rFonts w:ascii="Times New Roman" w:hAnsi="Times New Roman"/>
          <w:iCs/>
          <w:sz w:val="24"/>
          <w:szCs w:val="24"/>
          <w:lang w:val="sr-Cyrl-RS"/>
        </w:rPr>
        <w:t>, Програм 0103, Функција 420,</w:t>
      </w:r>
      <w:r w:rsidR="000A112F" w:rsidRPr="00773ED4">
        <w:rPr>
          <w:rFonts w:ascii="Times New Roman" w:hAnsi="Times New Roman"/>
          <w:iCs/>
          <w:sz w:val="24"/>
          <w:szCs w:val="24"/>
          <w:lang w:val="sr-Cyrl-RS"/>
        </w:rPr>
        <w:t xml:space="preserve"> </w:t>
      </w:r>
      <w:r w:rsidR="00F56455" w:rsidRPr="00773ED4">
        <w:rPr>
          <w:rFonts w:ascii="Times New Roman" w:hAnsi="Times New Roman"/>
          <w:iCs/>
          <w:sz w:val="24"/>
          <w:szCs w:val="24"/>
          <w:lang w:val="sr-Cyrl-RS"/>
        </w:rPr>
        <w:t>Пр</w:t>
      </w:r>
      <w:r w:rsidR="00F624BB" w:rsidRPr="00773ED4">
        <w:rPr>
          <w:rFonts w:ascii="Times New Roman" w:hAnsi="Times New Roman"/>
          <w:iCs/>
          <w:sz w:val="24"/>
          <w:szCs w:val="24"/>
          <w:lang w:val="sr-Cyrl-RS"/>
        </w:rPr>
        <w:t>ограмска активност/пројекат 0002</w:t>
      </w:r>
      <w:r w:rsidR="0045133E">
        <w:rPr>
          <w:rFonts w:ascii="Times New Roman" w:hAnsi="Times New Roman"/>
          <w:iCs/>
          <w:sz w:val="24"/>
          <w:szCs w:val="24"/>
          <w:lang w:val="sr-Cyrl-RS"/>
        </w:rPr>
        <w:t xml:space="preserve">, Економска класификација 451); </w:t>
      </w:r>
    </w:p>
    <w:p w:rsidR="00CA582C" w:rsidRPr="00BC3A82" w:rsidRDefault="00CA582C" w:rsidP="00DB684C">
      <w:pPr>
        <w:tabs>
          <w:tab w:val="left" w:pos="1418"/>
        </w:tabs>
        <w:spacing w:after="0" w:line="240" w:lineRule="auto"/>
        <w:jc w:val="both"/>
        <w:rPr>
          <w:rFonts w:ascii="Times New Roman" w:hAnsi="Times New Roman"/>
          <w:iCs/>
          <w:sz w:val="16"/>
          <w:szCs w:val="24"/>
          <w:lang w:val="sr-Cyrl-RS"/>
        </w:rPr>
      </w:pPr>
    </w:p>
    <w:p w:rsidR="00676252"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iCs/>
          <w:sz w:val="24"/>
          <w:szCs w:val="24"/>
          <w:lang w:val="sr-Cyrl-RS"/>
        </w:rPr>
        <w:tab/>
      </w:r>
      <w:r w:rsidR="0045133E">
        <w:rPr>
          <w:rFonts w:ascii="Times New Roman" w:hAnsi="Times New Roman"/>
          <w:iCs/>
          <w:sz w:val="24"/>
          <w:szCs w:val="24"/>
          <w:lang w:val="sr-Cyrl-RS"/>
        </w:rPr>
        <w:t xml:space="preserve">5. </w:t>
      </w:r>
      <w:r w:rsidR="00F56455" w:rsidRPr="00773ED4">
        <w:rPr>
          <w:rFonts w:ascii="Times New Roman" w:hAnsi="Times New Roman"/>
          <w:iCs/>
          <w:sz w:val="24"/>
          <w:szCs w:val="24"/>
          <w:lang w:val="sr-Cyrl-RS"/>
        </w:rPr>
        <w:t xml:space="preserve">Министарство привреде </w:t>
      </w:r>
      <w:r w:rsidR="00DF458A" w:rsidRPr="00DF458A">
        <w:rPr>
          <w:rFonts w:ascii="Times New Roman" w:hAnsi="Times New Roman"/>
          <w:iCs/>
          <w:sz w:val="24"/>
          <w:szCs w:val="24"/>
        </w:rPr>
        <w:t xml:space="preserve">је определило средстава у укупном износу од </w:t>
      </w:r>
      <w:r w:rsidR="0019246D" w:rsidRPr="00773ED4">
        <w:rPr>
          <w:rFonts w:ascii="Times New Roman" w:hAnsi="Times New Roman"/>
          <w:iCs/>
          <w:sz w:val="24"/>
          <w:szCs w:val="24"/>
          <w:lang w:val="sr-Cyrl-RS"/>
        </w:rPr>
        <w:t>289</w:t>
      </w:r>
      <w:r w:rsidR="00306889" w:rsidRPr="00773ED4">
        <w:rPr>
          <w:rFonts w:ascii="Times New Roman" w:hAnsi="Times New Roman"/>
          <w:iCs/>
          <w:color w:val="000000" w:themeColor="text1"/>
          <w:sz w:val="24"/>
          <w:szCs w:val="24"/>
          <w:lang w:val="sr-Latn-RS"/>
        </w:rPr>
        <w:t>.428.742</w:t>
      </w:r>
      <w:r w:rsidR="00F56455" w:rsidRPr="00773ED4">
        <w:rPr>
          <w:rFonts w:ascii="Times New Roman" w:hAnsi="Times New Roman"/>
          <w:iCs/>
          <w:color w:val="FF0000"/>
          <w:sz w:val="24"/>
          <w:szCs w:val="24"/>
        </w:rPr>
        <w:t xml:space="preserve"> </w:t>
      </w:r>
      <w:r w:rsidR="005B205C">
        <w:rPr>
          <w:rFonts w:ascii="Times New Roman" w:hAnsi="Times New Roman"/>
          <w:iCs/>
          <w:sz w:val="24"/>
          <w:szCs w:val="24"/>
          <w:lang w:val="sr-Cyrl-RS"/>
        </w:rPr>
        <w:t xml:space="preserve">РСД </w:t>
      </w:r>
      <w:r w:rsidR="00F56455" w:rsidRPr="00773ED4">
        <w:rPr>
          <w:rFonts w:ascii="Times New Roman" w:hAnsi="Times New Roman"/>
          <w:iCs/>
          <w:sz w:val="24"/>
          <w:szCs w:val="24"/>
          <w:lang w:val="sr-Cyrl-RS"/>
        </w:rPr>
        <w:t>(Раздео 21, Глава 21.0, Програм 1509, Функција 410, Програмска активност/пројекат 40</w:t>
      </w:r>
      <w:r w:rsidR="002A7B56" w:rsidRPr="00773ED4">
        <w:rPr>
          <w:rFonts w:ascii="Times New Roman" w:hAnsi="Times New Roman"/>
          <w:iCs/>
          <w:sz w:val="24"/>
          <w:szCs w:val="24"/>
          <w:lang w:val="sr-Cyrl-RS"/>
        </w:rPr>
        <w:t xml:space="preserve">04, Економска класификација 481 у износу од </w:t>
      </w:r>
      <w:r w:rsidR="000F665C" w:rsidRPr="00773ED4">
        <w:rPr>
          <w:rFonts w:ascii="Times New Roman" w:hAnsi="Times New Roman"/>
          <w:sz w:val="24"/>
          <w:szCs w:val="24"/>
          <w:lang w:val="sr-Cyrl-RS"/>
        </w:rPr>
        <w:t xml:space="preserve">10.000.000 РСД, Раздео 21, Глава 21.0, Програм 1509, Функција 410, Програмска активност/пројекат 4003, Економска класификација 424 у износу од </w:t>
      </w:r>
      <w:r w:rsidR="003B53BE" w:rsidRPr="00773ED4">
        <w:rPr>
          <w:rFonts w:ascii="Times New Roman" w:hAnsi="Times New Roman"/>
          <w:iCs/>
          <w:sz w:val="24"/>
          <w:szCs w:val="24"/>
          <w:lang w:val="sr-Cyrl-RS"/>
        </w:rPr>
        <w:t xml:space="preserve">20.000.000 РСД </w:t>
      </w:r>
      <w:r w:rsidR="00672183" w:rsidRPr="00773ED4">
        <w:rPr>
          <w:rFonts w:ascii="Times New Roman" w:hAnsi="Times New Roman"/>
          <w:sz w:val="24"/>
          <w:szCs w:val="24"/>
          <w:lang w:val="sr-Cyrl-RS"/>
        </w:rPr>
        <w:t>увећано за 9.428.741,62 динара, преосталих средстава по истом програму из 2017. године</w:t>
      </w:r>
      <w:r w:rsidR="003B53BE" w:rsidRPr="00773ED4">
        <w:rPr>
          <w:rFonts w:ascii="Times New Roman" w:hAnsi="Times New Roman"/>
          <w:sz w:val="24"/>
          <w:szCs w:val="24"/>
          <w:lang w:val="sr-Cyrl-RS"/>
        </w:rPr>
        <w:t xml:space="preserve">; </w:t>
      </w:r>
      <w:r w:rsidR="000F665C" w:rsidRPr="00773ED4">
        <w:rPr>
          <w:rFonts w:ascii="Times New Roman" w:hAnsi="Times New Roman"/>
          <w:sz w:val="24"/>
          <w:szCs w:val="24"/>
          <w:lang w:val="sr-Cyrl-RS"/>
        </w:rPr>
        <w:t>Раздео 21, Глава 21.0, Програм 1509, Функција 410, Програмска активност/пројекат 4002, Економска класификација 451 у износу од 250.000.000 РСД</w:t>
      </w:r>
      <w:r w:rsidR="00676252" w:rsidRPr="00773ED4">
        <w:rPr>
          <w:rFonts w:ascii="Times New Roman" w:hAnsi="Times New Roman"/>
          <w:sz w:val="24"/>
          <w:szCs w:val="24"/>
          <w:lang w:val="sr-Cyrl-RS"/>
        </w:rPr>
        <w:t>)</w:t>
      </w:r>
      <w:r w:rsidR="0045133E">
        <w:rPr>
          <w:rFonts w:ascii="Times New Roman" w:hAnsi="Times New Roman"/>
          <w:sz w:val="24"/>
          <w:szCs w:val="24"/>
          <w:lang w:val="sr-Cyrl-RS"/>
        </w:rPr>
        <w:t>;</w:t>
      </w:r>
    </w:p>
    <w:p w:rsidR="00CA582C" w:rsidRPr="00BC3A82" w:rsidRDefault="00CA582C" w:rsidP="00DB684C">
      <w:pPr>
        <w:tabs>
          <w:tab w:val="left" w:pos="1418"/>
        </w:tabs>
        <w:spacing w:after="0" w:line="240" w:lineRule="auto"/>
        <w:jc w:val="both"/>
        <w:rPr>
          <w:rFonts w:ascii="Times New Roman" w:hAnsi="Times New Roman"/>
          <w:iCs/>
          <w:sz w:val="16"/>
          <w:szCs w:val="24"/>
          <w:lang w:val="sr-Cyrl-RS"/>
        </w:rPr>
      </w:pPr>
    </w:p>
    <w:p w:rsidR="00F56455"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45133E">
        <w:rPr>
          <w:rFonts w:ascii="Times New Roman" w:hAnsi="Times New Roman"/>
          <w:sz w:val="24"/>
          <w:szCs w:val="24"/>
          <w:lang w:val="sr-Cyrl-RS"/>
        </w:rPr>
        <w:t xml:space="preserve">6. </w:t>
      </w:r>
      <w:r w:rsidR="00472D52" w:rsidRPr="00773ED4">
        <w:rPr>
          <w:rFonts w:ascii="Times New Roman" w:hAnsi="Times New Roman"/>
          <w:sz w:val="24"/>
          <w:szCs w:val="24"/>
          <w:lang w:val="sr-Cyrl-RS"/>
        </w:rPr>
        <w:t>Канцеларија</w:t>
      </w:r>
      <w:r w:rsidR="007D0EE5" w:rsidRPr="00773ED4">
        <w:rPr>
          <w:rFonts w:ascii="Times New Roman" w:hAnsi="Times New Roman"/>
          <w:sz w:val="24"/>
          <w:szCs w:val="24"/>
          <w:lang w:val="sr-Cyrl-RS"/>
        </w:rPr>
        <w:t xml:space="preserve"> за људска и мањин</w:t>
      </w:r>
      <w:r w:rsidR="006E43B0" w:rsidRPr="00773ED4">
        <w:rPr>
          <w:rFonts w:ascii="Times New Roman" w:hAnsi="Times New Roman"/>
          <w:sz w:val="24"/>
          <w:szCs w:val="24"/>
          <w:lang w:val="sr-Cyrl-RS"/>
        </w:rPr>
        <w:t xml:space="preserve">ска права </w:t>
      </w:r>
      <w:r w:rsidR="00DF458A">
        <w:rPr>
          <w:rFonts w:ascii="Times New Roman" w:hAnsi="Times New Roman"/>
          <w:sz w:val="24"/>
          <w:szCs w:val="24"/>
          <w:lang w:val="sr-Cyrl-RS"/>
        </w:rPr>
        <w:t>је определила</w:t>
      </w:r>
      <w:r w:rsidR="00DF458A" w:rsidRPr="00DF458A">
        <w:rPr>
          <w:rFonts w:ascii="Times New Roman" w:hAnsi="Times New Roman"/>
          <w:sz w:val="24"/>
          <w:szCs w:val="24"/>
          <w:lang w:val="sr-Cyrl-RS"/>
        </w:rPr>
        <w:t xml:space="preserve"> средстава у укупном износу од</w:t>
      </w:r>
      <w:r w:rsidR="007D0EE5" w:rsidRPr="00773ED4">
        <w:rPr>
          <w:rFonts w:ascii="Times New Roman" w:hAnsi="Times New Roman"/>
          <w:sz w:val="24"/>
          <w:szCs w:val="24"/>
          <w:lang w:val="sr-Cyrl-RS"/>
        </w:rPr>
        <w:t xml:space="preserve"> 2.000.000 РСД (Раздео 3, Глава 3.19, Програм 1001, Функција 160, Програмска активност/</w:t>
      </w:r>
      <w:r w:rsidR="000B1A9A">
        <w:rPr>
          <w:rFonts w:ascii="Times New Roman" w:hAnsi="Times New Roman"/>
          <w:sz w:val="24"/>
          <w:szCs w:val="24"/>
          <w:lang w:val="en-US"/>
        </w:rPr>
        <w:t xml:space="preserve"> </w:t>
      </w:r>
      <w:r w:rsidR="007D0EE5" w:rsidRPr="00773ED4">
        <w:rPr>
          <w:rFonts w:ascii="Times New Roman" w:hAnsi="Times New Roman"/>
          <w:sz w:val="24"/>
          <w:szCs w:val="24"/>
          <w:lang w:val="sr-Cyrl-RS"/>
        </w:rPr>
        <w:t>пројекат 000</w:t>
      </w:r>
      <w:r w:rsidR="0054424B">
        <w:rPr>
          <w:rFonts w:ascii="Times New Roman" w:hAnsi="Times New Roman"/>
          <w:sz w:val="24"/>
          <w:szCs w:val="24"/>
          <w:lang w:val="sr-Cyrl-RS"/>
        </w:rPr>
        <w:t xml:space="preserve">7, Економска класификација 481 </w:t>
      </w:r>
      <w:r w:rsidR="00FE0162" w:rsidRPr="00773ED4">
        <w:rPr>
          <w:rFonts w:ascii="Times New Roman" w:hAnsi="Times New Roman"/>
          <w:sz w:val="24"/>
          <w:szCs w:val="24"/>
          <w:lang w:val="sr-Cyrl-RS"/>
        </w:rPr>
        <w:t xml:space="preserve">у </w:t>
      </w:r>
      <w:r w:rsidR="007D0EE5" w:rsidRPr="00773ED4">
        <w:rPr>
          <w:rFonts w:ascii="Times New Roman" w:hAnsi="Times New Roman"/>
          <w:sz w:val="24"/>
          <w:szCs w:val="24"/>
          <w:lang w:val="sr-Cyrl-RS"/>
        </w:rPr>
        <w:t>износ</w:t>
      </w:r>
      <w:r w:rsidR="00FE0162" w:rsidRPr="00773ED4">
        <w:rPr>
          <w:rFonts w:ascii="Times New Roman" w:hAnsi="Times New Roman"/>
          <w:sz w:val="24"/>
          <w:szCs w:val="24"/>
          <w:lang w:val="sr-Cyrl-RS"/>
        </w:rPr>
        <w:t>у</w:t>
      </w:r>
      <w:r w:rsidR="007D0EE5" w:rsidRPr="00773ED4">
        <w:rPr>
          <w:rFonts w:ascii="Times New Roman" w:hAnsi="Times New Roman"/>
          <w:sz w:val="24"/>
          <w:szCs w:val="24"/>
          <w:lang w:val="sr-Cyrl-RS"/>
        </w:rPr>
        <w:t xml:space="preserve"> од 1.000.0000</w:t>
      </w:r>
      <w:r w:rsidR="00FE0162" w:rsidRPr="00773ED4">
        <w:rPr>
          <w:rFonts w:ascii="Times New Roman" w:hAnsi="Times New Roman"/>
          <w:sz w:val="24"/>
          <w:szCs w:val="24"/>
          <w:lang w:val="sr-Cyrl-RS"/>
        </w:rPr>
        <w:t xml:space="preserve"> РСД;</w:t>
      </w:r>
      <w:r w:rsidR="00806F0B" w:rsidRPr="00773ED4">
        <w:rPr>
          <w:rFonts w:ascii="Times New Roman" w:hAnsi="Times New Roman"/>
          <w:sz w:val="24"/>
          <w:szCs w:val="24"/>
          <w:lang w:val="sr-Cyrl-RS"/>
        </w:rPr>
        <w:t xml:space="preserve"> </w:t>
      </w:r>
      <w:r w:rsidR="007D0EE5" w:rsidRPr="00773ED4">
        <w:rPr>
          <w:rFonts w:ascii="Times New Roman" w:hAnsi="Times New Roman"/>
          <w:sz w:val="24"/>
          <w:szCs w:val="24"/>
          <w:lang w:val="sr-Cyrl-RS"/>
        </w:rPr>
        <w:t>Раздео 3, Глава 3.19, Програм 1001, Функција 110, Програмска активност/пројекат 0006, Економска класификација 481</w:t>
      </w:r>
      <w:r w:rsidR="006E43B0" w:rsidRPr="006E43B0">
        <w:t xml:space="preserve"> </w:t>
      </w:r>
      <w:r w:rsidR="006E43B0" w:rsidRPr="00773ED4">
        <w:rPr>
          <w:rFonts w:ascii="Times New Roman" w:hAnsi="Times New Roman"/>
          <w:sz w:val="24"/>
          <w:szCs w:val="24"/>
          <w:lang w:val="sr-Cyrl-RS"/>
        </w:rPr>
        <w:t>износ од 1.000.000 РСД</w:t>
      </w:r>
      <w:r w:rsidR="0054424B">
        <w:rPr>
          <w:rFonts w:ascii="Times New Roman" w:hAnsi="Times New Roman"/>
          <w:sz w:val="24"/>
          <w:szCs w:val="24"/>
          <w:lang w:val="sr-Cyrl-RS"/>
        </w:rPr>
        <w:t>);</w:t>
      </w:r>
    </w:p>
    <w:p w:rsidR="00CA582C" w:rsidRPr="00BC3A82" w:rsidRDefault="00CA582C" w:rsidP="00DB684C">
      <w:pPr>
        <w:tabs>
          <w:tab w:val="left" w:pos="1418"/>
        </w:tabs>
        <w:spacing w:after="0" w:line="240" w:lineRule="auto"/>
        <w:jc w:val="both"/>
        <w:rPr>
          <w:rFonts w:ascii="Times New Roman" w:hAnsi="Times New Roman"/>
          <w:iCs/>
          <w:sz w:val="16"/>
          <w:szCs w:val="24"/>
          <w:lang w:val="sr-Cyrl-RS"/>
        </w:rPr>
      </w:pPr>
    </w:p>
    <w:p w:rsidR="00806F0B"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54424B">
        <w:rPr>
          <w:rFonts w:ascii="Times New Roman" w:hAnsi="Times New Roman"/>
          <w:sz w:val="24"/>
          <w:szCs w:val="24"/>
          <w:lang w:val="sr-Cyrl-RS"/>
        </w:rPr>
        <w:t xml:space="preserve">7. </w:t>
      </w:r>
      <w:r w:rsidR="00806F0B" w:rsidRPr="00773ED4">
        <w:rPr>
          <w:rFonts w:ascii="Times New Roman" w:hAnsi="Times New Roman"/>
          <w:sz w:val="24"/>
          <w:szCs w:val="24"/>
          <w:lang w:val="sr-Cyrl-RS"/>
        </w:rPr>
        <w:t>Министарство</w:t>
      </w:r>
      <w:r w:rsidR="00DF458A">
        <w:rPr>
          <w:rFonts w:ascii="Times New Roman" w:hAnsi="Times New Roman"/>
          <w:sz w:val="24"/>
          <w:szCs w:val="24"/>
          <w:lang w:val="sr-Cyrl-RS"/>
        </w:rPr>
        <w:t xml:space="preserve"> </w:t>
      </w:r>
      <w:r w:rsidR="00806F0B" w:rsidRPr="00773ED4">
        <w:rPr>
          <w:rFonts w:ascii="Times New Roman" w:hAnsi="Times New Roman"/>
          <w:sz w:val="24"/>
          <w:szCs w:val="24"/>
          <w:lang w:val="sr-Cyrl-RS"/>
        </w:rPr>
        <w:t>заштите животне среди</w:t>
      </w:r>
      <w:r w:rsidR="00FE0162" w:rsidRPr="00773ED4">
        <w:rPr>
          <w:rFonts w:ascii="Times New Roman" w:hAnsi="Times New Roman"/>
          <w:sz w:val="24"/>
          <w:szCs w:val="24"/>
          <w:lang w:val="sr-Cyrl-RS"/>
        </w:rPr>
        <w:t xml:space="preserve">не </w:t>
      </w:r>
      <w:r w:rsidR="00DF458A" w:rsidRPr="00DF458A">
        <w:rPr>
          <w:rFonts w:ascii="Times New Roman" w:hAnsi="Times New Roman"/>
          <w:sz w:val="24"/>
          <w:szCs w:val="24"/>
          <w:lang w:val="sr-Cyrl-RS"/>
        </w:rPr>
        <w:t xml:space="preserve">је определило средстава у укупном износу од </w:t>
      </w:r>
      <w:r w:rsidR="00FE0162" w:rsidRPr="00773ED4">
        <w:rPr>
          <w:rFonts w:ascii="Times New Roman" w:hAnsi="Times New Roman"/>
          <w:sz w:val="24"/>
          <w:szCs w:val="24"/>
          <w:lang w:val="sr-Cyrl-RS"/>
        </w:rPr>
        <w:t>8.500.000</w:t>
      </w:r>
      <w:r w:rsidR="00806F0B" w:rsidRPr="00773ED4">
        <w:rPr>
          <w:rFonts w:ascii="Times New Roman" w:hAnsi="Times New Roman"/>
          <w:sz w:val="24"/>
          <w:szCs w:val="24"/>
          <w:lang w:val="sr-Cyrl-RS"/>
        </w:rPr>
        <w:t xml:space="preserve"> РСД</w:t>
      </w:r>
      <w:r w:rsidR="00DF458A">
        <w:rPr>
          <w:rFonts w:ascii="Times New Roman" w:hAnsi="Times New Roman"/>
          <w:sz w:val="24"/>
          <w:szCs w:val="24"/>
          <w:lang w:val="sr-Cyrl-RS"/>
        </w:rPr>
        <w:t>,</w:t>
      </w:r>
      <w:r w:rsidR="00806F0B" w:rsidRPr="00773ED4">
        <w:rPr>
          <w:rFonts w:ascii="Times New Roman" w:hAnsi="Times New Roman"/>
          <w:sz w:val="24"/>
          <w:szCs w:val="24"/>
          <w:lang w:val="sr-Cyrl-RS"/>
        </w:rPr>
        <w:t xml:space="preserve"> у оквиру </w:t>
      </w:r>
      <w:r w:rsidR="00FE0162" w:rsidRPr="00773ED4">
        <w:rPr>
          <w:rFonts w:ascii="Times New Roman" w:hAnsi="Times New Roman"/>
          <w:sz w:val="24"/>
          <w:szCs w:val="24"/>
          <w:lang w:val="sr-Cyrl-RS"/>
        </w:rPr>
        <w:t>Зеленог фонда Републике Србије (</w:t>
      </w:r>
      <w:r w:rsidR="00806F0B" w:rsidRPr="00773ED4">
        <w:rPr>
          <w:rFonts w:ascii="Times New Roman" w:hAnsi="Times New Roman"/>
          <w:sz w:val="24"/>
          <w:szCs w:val="24"/>
          <w:lang w:val="sr-Cyrl-RS"/>
        </w:rPr>
        <w:t>Раздео 25, Глава 25.2, Програм 0404, Функција 560, Програмска активност/пројекат 0012, Економска класификација 481)</w:t>
      </w:r>
      <w:r w:rsidR="0054424B">
        <w:rPr>
          <w:rFonts w:ascii="Times New Roman" w:hAnsi="Times New Roman"/>
          <w:sz w:val="24"/>
          <w:szCs w:val="24"/>
          <w:lang w:val="sr-Cyrl-RS"/>
        </w:rPr>
        <w:t>;</w:t>
      </w:r>
    </w:p>
    <w:p w:rsidR="00CA582C" w:rsidRPr="00BC3A82" w:rsidRDefault="00CA582C" w:rsidP="00DB684C">
      <w:pPr>
        <w:tabs>
          <w:tab w:val="left" w:pos="1418"/>
        </w:tabs>
        <w:spacing w:after="0" w:line="240" w:lineRule="auto"/>
        <w:jc w:val="both"/>
        <w:rPr>
          <w:rFonts w:ascii="Times New Roman" w:hAnsi="Times New Roman"/>
          <w:iCs/>
          <w:sz w:val="16"/>
          <w:szCs w:val="24"/>
          <w:lang w:val="sr-Cyrl-RS"/>
        </w:rPr>
      </w:pPr>
    </w:p>
    <w:p w:rsidR="00590B11" w:rsidRDefault="00DB684C" w:rsidP="00DB684C">
      <w:pPr>
        <w:tabs>
          <w:tab w:val="left" w:pos="1418"/>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r w:rsidR="0054424B">
        <w:rPr>
          <w:rFonts w:ascii="Times New Roman" w:hAnsi="Times New Roman"/>
          <w:sz w:val="24"/>
          <w:szCs w:val="24"/>
          <w:lang w:val="sr-Cyrl-RS"/>
        </w:rPr>
        <w:t xml:space="preserve">8. </w:t>
      </w:r>
      <w:r w:rsidR="00590B11" w:rsidRPr="00773ED4">
        <w:rPr>
          <w:rFonts w:ascii="Times New Roman" w:hAnsi="Times New Roman"/>
          <w:sz w:val="24"/>
          <w:szCs w:val="24"/>
          <w:lang w:val="sr-Cyrl-RS"/>
        </w:rPr>
        <w:t>У оквиру Финансијског плана Националне службе за запошљавање (из средстава доприноса за случај незапослености) у 2018. години опредељена су средства за реализацију свих мера Акционог плаза за запошљавање у укупном износу од 3.650.000.000 динара. Исто тако, у Финансијском плану Националне службе за запошљавање, у оквиру Буџетског фонда за професионалну рехабилитацију и подстицање запошљавања особа са инвалидитетом у 2018. години алоциран је износ од 550.000.000 динара за мере активне политике запошљавања усмерених ка особама са инвалидитетом. Процена је да се 45% ових средстава односи на младе, односно 1.882.500.000 РСД. У финансијском плану Националне службе за запошљавање планирана су и средства у износу од 750.000.000 динара за реализацију мера активне политике запошљавања предвиђених локалним акционим плановимазапошљавања која се обезбеђују из буџета Аутономне покрајине и јединице локалне самоуправе. Сходно наведеном укупан износ опредељених средстава Националне службе за запошљавање износи 2.632.500.000 РСД.</w:t>
      </w:r>
    </w:p>
    <w:p w:rsidR="00CA582C" w:rsidRPr="00BC3A82" w:rsidRDefault="00CA582C" w:rsidP="00DB684C">
      <w:pPr>
        <w:tabs>
          <w:tab w:val="left" w:pos="1418"/>
        </w:tabs>
        <w:spacing w:after="0" w:line="240" w:lineRule="auto"/>
        <w:jc w:val="both"/>
        <w:rPr>
          <w:rFonts w:ascii="Times New Roman" w:hAnsi="Times New Roman"/>
          <w:iCs/>
          <w:sz w:val="16"/>
          <w:szCs w:val="24"/>
          <w:lang w:val="sr-Cyrl-RS"/>
        </w:rPr>
      </w:pPr>
    </w:p>
    <w:p w:rsidR="00611DA9" w:rsidRDefault="00DB684C" w:rsidP="00BC3A82">
      <w:pPr>
        <w:tabs>
          <w:tab w:val="left" w:pos="1418"/>
        </w:tabs>
        <w:spacing w:after="0" w:line="240" w:lineRule="auto"/>
        <w:jc w:val="both"/>
        <w:rPr>
          <w:rFonts w:ascii="Times New Roman" w:hAnsi="Times New Roman"/>
          <w:sz w:val="24"/>
          <w:szCs w:val="24"/>
          <w:lang w:val="en-US"/>
        </w:rPr>
      </w:pPr>
      <w:r>
        <w:rPr>
          <w:rFonts w:ascii="Times New Roman" w:hAnsi="Times New Roman"/>
          <w:sz w:val="24"/>
          <w:szCs w:val="24"/>
          <w:lang w:val="sr-Cyrl-RS"/>
        </w:rPr>
        <w:tab/>
      </w:r>
      <w:r w:rsidR="0054424B">
        <w:rPr>
          <w:rFonts w:ascii="Times New Roman" w:hAnsi="Times New Roman"/>
          <w:sz w:val="24"/>
          <w:szCs w:val="24"/>
          <w:lang w:val="sr-Cyrl-RS"/>
        </w:rPr>
        <w:t xml:space="preserve">9. </w:t>
      </w:r>
      <w:r w:rsidR="00672183" w:rsidRPr="00773ED4">
        <w:rPr>
          <w:rFonts w:ascii="Times New Roman" w:hAnsi="Times New Roman"/>
          <w:sz w:val="24"/>
          <w:szCs w:val="24"/>
          <w:lang w:val="sr-Cyrl-RS"/>
        </w:rPr>
        <w:t xml:space="preserve">Покрајински секретаријат за спорт и омладину </w:t>
      </w:r>
      <w:r w:rsidR="00DF458A">
        <w:rPr>
          <w:rFonts w:ascii="Times New Roman" w:hAnsi="Times New Roman"/>
          <w:sz w:val="24"/>
          <w:szCs w:val="24"/>
          <w:lang w:val="sr-Cyrl-RS"/>
        </w:rPr>
        <w:t>је определи</w:t>
      </w:r>
      <w:r w:rsidR="00DF458A" w:rsidRPr="00DF458A">
        <w:rPr>
          <w:rFonts w:ascii="Times New Roman" w:hAnsi="Times New Roman"/>
          <w:sz w:val="24"/>
          <w:szCs w:val="24"/>
          <w:lang w:val="sr-Cyrl-RS"/>
        </w:rPr>
        <w:t xml:space="preserve">о средстава у укупном износу од </w:t>
      </w:r>
      <w:r w:rsidR="00672183" w:rsidRPr="00773ED4">
        <w:rPr>
          <w:rFonts w:ascii="Times New Roman" w:hAnsi="Times New Roman"/>
          <w:sz w:val="24"/>
          <w:szCs w:val="24"/>
          <w:lang w:val="sr-Cyrl-RS"/>
        </w:rPr>
        <w:t>24.</w:t>
      </w:r>
      <w:r w:rsidR="008D2231" w:rsidRPr="00773ED4">
        <w:rPr>
          <w:rFonts w:ascii="Times New Roman" w:hAnsi="Times New Roman"/>
          <w:sz w:val="24"/>
          <w:szCs w:val="24"/>
          <w:lang w:val="sr-Cyrl-RS"/>
        </w:rPr>
        <w:t>000.000 РСД</w:t>
      </w:r>
      <w:r w:rsidR="00672183" w:rsidRPr="00773ED4">
        <w:rPr>
          <w:rFonts w:ascii="Times New Roman" w:hAnsi="Times New Roman"/>
          <w:sz w:val="24"/>
          <w:szCs w:val="24"/>
          <w:lang w:val="sr-Cyrl-RS"/>
        </w:rPr>
        <w:t xml:space="preserve"> </w:t>
      </w:r>
      <w:r w:rsidR="008D2231" w:rsidRPr="00773ED4">
        <w:rPr>
          <w:rFonts w:ascii="Times New Roman" w:hAnsi="Times New Roman"/>
          <w:sz w:val="24"/>
          <w:szCs w:val="24"/>
          <w:lang w:val="sr-Cyrl-RS"/>
        </w:rPr>
        <w:t>(Раздео 15, Глава 1500</w:t>
      </w:r>
      <w:r w:rsidR="0054424B">
        <w:rPr>
          <w:rFonts w:ascii="Times New Roman" w:hAnsi="Times New Roman"/>
          <w:sz w:val="24"/>
          <w:szCs w:val="24"/>
          <w:lang w:val="sr-Cyrl-RS"/>
        </w:rPr>
        <w:t>,</w:t>
      </w:r>
      <w:r w:rsidR="008D2231" w:rsidRPr="00773ED4">
        <w:rPr>
          <w:rFonts w:ascii="Times New Roman" w:hAnsi="Times New Roman"/>
          <w:sz w:val="24"/>
          <w:szCs w:val="24"/>
          <w:lang w:val="sr-Cyrl-RS"/>
        </w:rPr>
        <w:t xml:space="preserve"> Програм 1302, Функција </w:t>
      </w:r>
      <w:r w:rsidR="00FC4210" w:rsidRPr="00773ED4">
        <w:rPr>
          <w:rFonts w:ascii="Times New Roman" w:hAnsi="Times New Roman"/>
          <w:sz w:val="24"/>
          <w:szCs w:val="24"/>
          <w:lang w:val="sr-Cyrl-RS"/>
        </w:rPr>
        <w:t>810</w:t>
      </w:r>
      <w:r w:rsidR="008D2231" w:rsidRPr="00773ED4">
        <w:rPr>
          <w:rFonts w:ascii="Times New Roman" w:hAnsi="Times New Roman"/>
          <w:sz w:val="24"/>
          <w:szCs w:val="24"/>
          <w:lang w:val="sr-Cyrl-RS"/>
        </w:rPr>
        <w:t xml:space="preserve">, Програмска </w:t>
      </w:r>
      <w:r w:rsidR="003B57C0" w:rsidRPr="00773ED4">
        <w:rPr>
          <w:rFonts w:ascii="Times New Roman" w:hAnsi="Times New Roman"/>
          <w:sz w:val="24"/>
          <w:szCs w:val="24"/>
          <w:lang w:val="sr-Cyrl-RS"/>
        </w:rPr>
        <w:t>активност 1001</w:t>
      </w:r>
      <w:r w:rsidR="00464A20" w:rsidRPr="00773ED4">
        <w:rPr>
          <w:rFonts w:ascii="Times New Roman" w:hAnsi="Times New Roman"/>
          <w:sz w:val="24"/>
          <w:szCs w:val="24"/>
          <w:lang w:val="sr-Cyrl-RS"/>
        </w:rPr>
        <w:t>,</w:t>
      </w:r>
      <w:r w:rsidR="003B57C0" w:rsidRPr="00773ED4">
        <w:rPr>
          <w:rFonts w:ascii="Times New Roman" w:hAnsi="Times New Roman"/>
          <w:sz w:val="24"/>
          <w:szCs w:val="24"/>
          <w:lang w:val="sr-Cyrl-RS"/>
        </w:rPr>
        <w:t xml:space="preserve"> Економс</w:t>
      </w:r>
      <w:r w:rsidR="00E52E84" w:rsidRPr="00773ED4">
        <w:rPr>
          <w:rFonts w:ascii="Times New Roman" w:hAnsi="Times New Roman"/>
          <w:sz w:val="24"/>
          <w:szCs w:val="24"/>
          <w:lang w:val="sr-Cyrl-RS"/>
        </w:rPr>
        <w:t>ка</w:t>
      </w:r>
      <w:r w:rsidR="003B57C0" w:rsidRPr="00773ED4">
        <w:rPr>
          <w:rFonts w:ascii="Times New Roman" w:hAnsi="Times New Roman"/>
          <w:sz w:val="24"/>
          <w:szCs w:val="24"/>
          <w:lang w:val="sr-Cyrl-RS"/>
        </w:rPr>
        <w:t xml:space="preserve"> класифи</w:t>
      </w:r>
      <w:r w:rsidR="00842B80" w:rsidRPr="00773ED4">
        <w:rPr>
          <w:rFonts w:ascii="Times New Roman" w:hAnsi="Times New Roman"/>
          <w:sz w:val="24"/>
          <w:szCs w:val="24"/>
          <w:lang w:val="sr-Cyrl-RS"/>
        </w:rPr>
        <w:t>ка</w:t>
      </w:r>
      <w:r w:rsidR="00E52E84" w:rsidRPr="00773ED4">
        <w:rPr>
          <w:rFonts w:ascii="Times New Roman" w:hAnsi="Times New Roman"/>
          <w:sz w:val="24"/>
          <w:szCs w:val="24"/>
          <w:lang w:val="sr-Cyrl-RS"/>
        </w:rPr>
        <w:t>ција</w:t>
      </w:r>
      <w:r w:rsidR="003B57C0" w:rsidRPr="00773ED4">
        <w:rPr>
          <w:rFonts w:ascii="Times New Roman" w:hAnsi="Times New Roman"/>
          <w:sz w:val="24"/>
          <w:szCs w:val="24"/>
          <w:lang w:val="sr-Cyrl-RS"/>
        </w:rPr>
        <w:t xml:space="preserve"> 463</w:t>
      </w:r>
      <w:r w:rsidR="00E52E84" w:rsidRPr="00773ED4">
        <w:rPr>
          <w:rFonts w:ascii="Times New Roman" w:hAnsi="Times New Roman"/>
          <w:sz w:val="24"/>
          <w:szCs w:val="24"/>
          <w:lang w:val="sr-Cyrl-RS"/>
        </w:rPr>
        <w:t xml:space="preserve"> у износу од 3.000.000</w:t>
      </w:r>
      <w:r w:rsidR="00ED2472" w:rsidRPr="00773ED4">
        <w:rPr>
          <w:rFonts w:ascii="Times New Roman" w:hAnsi="Times New Roman"/>
          <w:sz w:val="24"/>
          <w:szCs w:val="24"/>
          <w:lang w:val="sr-Cyrl-RS"/>
        </w:rPr>
        <w:t xml:space="preserve"> РСД</w:t>
      </w:r>
      <w:r w:rsidR="00E52E84" w:rsidRPr="00773ED4">
        <w:rPr>
          <w:rFonts w:ascii="Times New Roman" w:hAnsi="Times New Roman"/>
          <w:sz w:val="24"/>
          <w:szCs w:val="24"/>
          <w:lang w:val="sr-Cyrl-RS"/>
        </w:rPr>
        <w:t xml:space="preserve">, Економска класификсција </w:t>
      </w:r>
      <w:r w:rsidR="003B57C0" w:rsidRPr="00773ED4">
        <w:rPr>
          <w:rFonts w:ascii="Times New Roman" w:hAnsi="Times New Roman"/>
          <w:sz w:val="24"/>
          <w:szCs w:val="24"/>
          <w:lang w:val="sr-Cyrl-RS"/>
        </w:rPr>
        <w:t>481</w:t>
      </w:r>
      <w:r w:rsidR="00ED795C" w:rsidRPr="00ED795C">
        <w:t xml:space="preserve"> </w:t>
      </w:r>
      <w:r w:rsidR="00ED795C" w:rsidRPr="00773ED4">
        <w:rPr>
          <w:rFonts w:ascii="Times New Roman" w:hAnsi="Times New Roman"/>
          <w:sz w:val="24"/>
          <w:szCs w:val="24"/>
          <w:lang w:val="sr-Cyrl-RS"/>
        </w:rPr>
        <w:t xml:space="preserve">у износу од </w:t>
      </w:r>
      <w:r w:rsidR="00E52E84" w:rsidRPr="00773ED4">
        <w:rPr>
          <w:rFonts w:ascii="Times New Roman" w:hAnsi="Times New Roman"/>
          <w:sz w:val="24"/>
          <w:szCs w:val="24"/>
          <w:lang w:val="sr-Cyrl-RS"/>
        </w:rPr>
        <w:t>12.000.000</w:t>
      </w:r>
      <w:r w:rsidR="00ED2472" w:rsidRPr="00773ED4">
        <w:rPr>
          <w:rFonts w:ascii="Times New Roman" w:hAnsi="Times New Roman"/>
          <w:sz w:val="24"/>
          <w:szCs w:val="24"/>
          <w:lang w:val="sr-Cyrl-RS"/>
        </w:rPr>
        <w:t xml:space="preserve"> РСД</w:t>
      </w:r>
      <w:r w:rsidR="003B57C0" w:rsidRPr="00773ED4">
        <w:rPr>
          <w:rFonts w:ascii="Times New Roman" w:hAnsi="Times New Roman"/>
          <w:sz w:val="24"/>
          <w:szCs w:val="24"/>
          <w:lang w:val="sr-Cyrl-RS"/>
        </w:rPr>
        <w:t xml:space="preserve">; </w:t>
      </w:r>
      <w:r w:rsidR="0054424B" w:rsidRPr="00E93E5B">
        <w:rPr>
          <w:rFonts w:ascii="Times New Roman" w:hAnsi="Times New Roman"/>
          <w:sz w:val="24"/>
          <w:szCs w:val="24"/>
          <w:lang w:val="sr-Cyrl-RS"/>
        </w:rPr>
        <w:t xml:space="preserve">Раздео 15, Глава 1500, Програм 1302, Функција 810 </w:t>
      </w:r>
      <w:r w:rsidR="003B57C0" w:rsidRPr="00773ED4">
        <w:rPr>
          <w:rFonts w:ascii="Times New Roman" w:hAnsi="Times New Roman"/>
          <w:sz w:val="24"/>
          <w:szCs w:val="24"/>
          <w:lang w:val="sr-Cyrl-RS"/>
        </w:rPr>
        <w:t>Програмска активност 1002, Економска класификација 463</w:t>
      </w:r>
      <w:r w:rsidR="00E52E84" w:rsidRPr="00773ED4">
        <w:rPr>
          <w:rFonts w:ascii="Times New Roman" w:hAnsi="Times New Roman"/>
          <w:sz w:val="24"/>
          <w:szCs w:val="24"/>
          <w:lang w:val="sr-Cyrl-RS"/>
        </w:rPr>
        <w:t xml:space="preserve"> </w:t>
      </w:r>
      <w:r w:rsidR="00ED795C" w:rsidRPr="00773ED4">
        <w:rPr>
          <w:rFonts w:ascii="Times New Roman" w:hAnsi="Times New Roman"/>
          <w:sz w:val="24"/>
          <w:szCs w:val="24"/>
          <w:lang w:val="sr-Cyrl-RS"/>
        </w:rPr>
        <w:t xml:space="preserve">у износу од </w:t>
      </w:r>
      <w:r w:rsidR="00E52E84" w:rsidRPr="00773ED4">
        <w:rPr>
          <w:rFonts w:ascii="Times New Roman" w:hAnsi="Times New Roman"/>
          <w:sz w:val="24"/>
          <w:szCs w:val="24"/>
          <w:lang w:val="sr-Cyrl-RS"/>
        </w:rPr>
        <w:t>8.000.000</w:t>
      </w:r>
      <w:r w:rsidR="003B57C0" w:rsidRPr="00E93E5B">
        <w:rPr>
          <w:rFonts w:ascii="Times New Roman" w:hAnsi="Times New Roman"/>
          <w:sz w:val="24"/>
          <w:szCs w:val="24"/>
          <w:lang w:val="sr-Cyrl-RS"/>
        </w:rPr>
        <w:t xml:space="preserve">; </w:t>
      </w:r>
      <w:r w:rsidR="0054424B" w:rsidRPr="00E93E5B">
        <w:rPr>
          <w:rFonts w:ascii="Times New Roman" w:hAnsi="Times New Roman"/>
          <w:sz w:val="24"/>
          <w:szCs w:val="24"/>
          <w:lang w:val="sr-Cyrl-RS"/>
        </w:rPr>
        <w:t xml:space="preserve">Раздео 15, Глава 1500, </w:t>
      </w:r>
      <w:r w:rsidR="00E93E5B" w:rsidRPr="00E93E5B">
        <w:rPr>
          <w:rFonts w:ascii="Times New Roman" w:hAnsi="Times New Roman"/>
          <w:sz w:val="24"/>
          <w:szCs w:val="24"/>
          <w:lang w:val="sr-Cyrl-RS"/>
        </w:rPr>
        <w:t>Програм 130</w:t>
      </w:r>
      <w:r w:rsidR="00E93E5B" w:rsidRPr="00E93E5B">
        <w:rPr>
          <w:rFonts w:ascii="Times New Roman" w:hAnsi="Times New Roman"/>
          <w:sz w:val="24"/>
          <w:szCs w:val="24"/>
          <w:lang w:val="en-US"/>
        </w:rPr>
        <w:t>3</w:t>
      </w:r>
      <w:r w:rsidR="0054424B" w:rsidRPr="00E93E5B">
        <w:rPr>
          <w:rFonts w:ascii="Times New Roman" w:hAnsi="Times New Roman"/>
          <w:sz w:val="24"/>
          <w:szCs w:val="24"/>
          <w:lang w:val="sr-Cyrl-RS"/>
        </w:rPr>
        <w:t>, Функција 810</w:t>
      </w:r>
      <w:r w:rsidR="00DD07A1" w:rsidRPr="00E93E5B">
        <w:rPr>
          <w:rFonts w:ascii="Times New Roman" w:hAnsi="Times New Roman"/>
          <w:sz w:val="24"/>
          <w:szCs w:val="24"/>
          <w:lang w:val="en-US"/>
        </w:rPr>
        <w:t>,</w:t>
      </w:r>
      <w:r w:rsidR="0054424B" w:rsidRPr="00E93E5B">
        <w:rPr>
          <w:rFonts w:ascii="Times New Roman" w:hAnsi="Times New Roman"/>
          <w:sz w:val="24"/>
          <w:szCs w:val="24"/>
          <w:lang w:val="sr-Cyrl-RS"/>
        </w:rPr>
        <w:t xml:space="preserve"> </w:t>
      </w:r>
      <w:r w:rsidR="003B57C0" w:rsidRPr="00E93E5B">
        <w:rPr>
          <w:rFonts w:ascii="Times New Roman" w:hAnsi="Times New Roman"/>
          <w:sz w:val="24"/>
          <w:szCs w:val="24"/>
          <w:lang w:val="sr-Cyrl-RS"/>
        </w:rPr>
        <w:t xml:space="preserve">Програмска активност 1003, Економска </w:t>
      </w:r>
      <w:r w:rsidR="003B57C0" w:rsidRPr="00773ED4">
        <w:rPr>
          <w:rFonts w:ascii="Times New Roman" w:hAnsi="Times New Roman"/>
          <w:sz w:val="24"/>
          <w:szCs w:val="24"/>
          <w:lang w:val="sr-Cyrl-RS"/>
        </w:rPr>
        <w:t>класификација 463</w:t>
      </w:r>
      <w:r w:rsidR="00842B80" w:rsidRPr="00773ED4">
        <w:rPr>
          <w:rFonts w:ascii="Times New Roman" w:hAnsi="Times New Roman"/>
          <w:sz w:val="24"/>
          <w:szCs w:val="24"/>
          <w:lang w:val="sr-Cyrl-RS"/>
        </w:rPr>
        <w:t xml:space="preserve"> у износу од 1.000.000</w:t>
      </w:r>
      <w:r w:rsidR="00ED2472" w:rsidRPr="00773ED4">
        <w:rPr>
          <w:rFonts w:ascii="Times New Roman" w:hAnsi="Times New Roman"/>
          <w:sz w:val="24"/>
          <w:szCs w:val="24"/>
          <w:lang w:val="sr-Cyrl-RS"/>
        </w:rPr>
        <w:t xml:space="preserve"> РСД</w:t>
      </w:r>
      <w:r w:rsidR="003A3B1D" w:rsidRPr="00773ED4">
        <w:rPr>
          <w:rFonts w:ascii="Times New Roman" w:hAnsi="Times New Roman"/>
          <w:sz w:val="24"/>
          <w:szCs w:val="24"/>
          <w:lang w:val="sr-Cyrl-RS"/>
        </w:rPr>
        <w:t>)</w:t>
      </w:r>
      <w:r w:rsidR="00ED2472" w:rsidRPr="00773ED4">
        <w:rPr>
          <w:rFonts w:ascii="Times New Roman" w:hAnsi="Times New Roman"/>
          <w:sz w:val="24"/>
          <w:szCs w:val="24"/>
          <w:lang w:val="sr-Cyrl-RS"/>
        </w:rPr>
        <w:t>.</w:t>
      </w:r>
    </w:p>
    <w:p w:rsidR="005E5E66" w:rsidRDefault="005E5E66" w:rsidP="00BB343F">
      <w:pPr>
        <w:spacing w:after="0" w:line="240" w:lineRule="auto"/>
        <w:jc w:val="both"/>
        <w:rPr>
          <w:rFonts w:ascii="Times New Roman" w:hAnsi="Times New Roman"/>
          <w:sz w:val="24"/>
          <w:szCs w:val="24"/>
          <w:lang w:val="en-US"/>
        </w:rPr>
        <w:sectPr w:rsidR="005E5E66" w:rsidSect="003F06A0">
          <w:headerReference w:type="default" r:id="rId8"/>
          <w:footerReference w:type="even" r:id="rId9"/>
          <w:footerReference w:type="default" r:id="rId10"/>
          <w:pgSz w:w="11907" w:h="16840" w:code="9"/>
          <w:pgMar w:top="1134" w:right="1134" w:bottom="1134" w:left="1134" w:header="709" w:footer="709" w:gutter="0"/>
          <w:cols w:space="708"/>
          <w:titlePg/>
          <w:docGrid w:linePitch="360"/>
        </w:sectPr>
      </w:pPr>
    </w:p>
    <w:p w:rsidR="00611DA9" w:rsidRDefault="00611DA9" w:rsidP="00BB343F">
      <w:pPr>
        <w:spacing w:after="0" w:line="240" w:lineRule="auto"/>
        <w:jc w:val="both"/>
        <w:rPr>
          <w:rFonts w:ascii="Times New Roman" w:hAnsi="Times New Roman"/>
          <w:sz w:val="24"/>
          <w:szCs w:val="24"/>
          <w:lang w:val="en-US"/>
        </w:rPr>
      </w:pPr>
    </w:p>
    <w:p w:rsidR="002C7516" w:rsidRPr="008B57DA" w:rsidRDefault="002C7516" w:rsidP="002C7516">
      <w:pPr>
        <w:spacing w:after="0" w:line="240" w:lineRule="auto"/>
        <w:outlineLvl w:val="0"/>
        <w:rPr>
          <w:rFonts w:ascii="Times New Roman" w:hAnsi="Times New Roman"/>
          <w:b/>
          <w:sz w:val="28"/>
          <w:szCs w:val="28"/>
          <w:lang w:val="sr-Cyrl-RS"/>
        </w:rPr>
      </w:pPr>
      <w:r w:rsidRPr="008B57DA">
        <w:rPr>
          <w:rFonts w:ascii="Times New Roman" w:hAnsi="Times New Roman"/>
          <w:b/>
          <w:sz w:val="28"/>
          <w:szCs w:val="28"/>
          <w:lang w:val="sr-Cyrl-RS"/>
        </w:rPr>
        <w:t>V</w:t>
      </w:r>
      <w:r w:rsidR="00BC3A82">
        <w:rPr>
          <w:rFonts w:ascii="Times New Roman" w:hAnsi="Times New Roman"/>
          <w:b/>
          <w:sz w:val="28"/>
          <w:szCs w:val="28"/>
          <w:lang w:val="sr-Cyrl-RS"/>
        </w:rPr>
        <w:t>.</w:t>
      </w:r>
      <w:r w:rsidRPr="008B57DA">
        <w:rPr>
          <w:rFonts w:ascii="Times New Roman" w:hAnsi="Times New Roman"/>
          <w:b/>
          <w:sz w:val="28"/>
          <w:szCs w:val="28"/>
          <w:lang w:val="sr-Cyrl-RS"/>
        </w:rPr>
        <w:t xml:space="preserve"> АКТИВНОСТИ ЗА СПРОВОЂЕЊЕ НСМ У ПЕРИОДУ ОД 2018. ДО 2020. ГОДИНЕ ПО ОБЛАСТИМА</w:t>
      </w:r>
    </w:p>
    <w:p w:rsidR="002C7516" w:rsidRDefault="002C7516" w:rsidP="002C7516">
      <w:pPr>
        <w:spacing w:after="0" w:line="240" w:lineRule="auto"/>
        <w:ind w:left="-709"/>
        <w:rPr>
          <w:rFonts w:ascii="Times New Roman" w:hAnsi="Times New Roman"/>
          <w:b/>
          <w:sz w:val="28"/>
          <w:szCs w:val="28"/>
          <w:lang w:val="sr-Cyrl-RS"/>
        </w:rPr>
      </w:pPr>
    </w:p>
    <w:p w:rsidR="00C40A8E" w:rsidRPr="008B57DA" w:rsidRDefault="00C40A8E" w:rsidP="002C7516">
      <w:pPr>
        <w:spacing w:after="0" w:line="240" w:lineRule="auto"/>
        <w:ind w:left="-709"/>
        <w:rPr>
          <w:rFonts w:ascii="Times New Roman" w:hAnsi="Times New Roman"/>
          <w:b/>
          <w:sz w:val="28"/>
          <w:szCs w:val="28"/>
          <w:lang w:val="sr-Cyrl-RS"/>
        </w:rPr>
      </w:pPr>
    </w:p>
    <w:p w:rsidR="002C7516" w:rsidRPr="008B57DA" w:rsidRDefault="002C7516" w:rsidP="002C7516">
      <w:pPr>
        <w:pBdr>
          <w:bottom w:val="single" w:sz="4" w:space="1" w:color="auto"/>
        </w:pBd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t>1. Запошљавање и предузетништво младих</w:t>
      </w:r>
    </w:p>
    <w:p w:rsidR="002C7516" w:rsidRPr="008B57DA" w:rsidRDefault="002C7516" w:rsidP="002C7516">
      <w:pPr>
        <w:spacing w:after="0" w:line="240" w:lineRule="auto"/>
        <w:ind w:left="-709"/>
        <w:rPr>
          <w:rFonts w:ascii="Times New Roman" w:hAnsi="Times New Roman"/>
          <w:b/>
          <w:sz w:val="28"/>
          <w:szCs w:val="28"/>
          <w:lang w:val="sr-Cyrl-RS"/>
        </w:rPr>
      </w:pPr>
    </w:p>
    <w:p w:rsidR="002C7516" w:rsidRPr="008B57DA" w:rsidRDefault="002C7516" w:rsidP="002C7516">
      <w:pP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t>СТРАТЕШКИ ЦИЉ: Унапређена запошљивост и запосленост младих жена и мушкараца</w:t>
      </w:r>
    </w:p>
    <w:p w:rsidR="002C7516" w:rsidRPr="008B57DA" w:rsidRDefault="002C7516" w:rsidP="002C7516">
      <w:pPr>
        <w:spacing w:after="0" w:line="240" w:lineRule="auto"/>
        <w:rPr>
          <w:rFonts w:ascii="Times New Roman" w:hAnsi="Times New Roman"/>
          <w:b/>
          <w:sz w:val="28"/>
          <w:szCs w:val="28"/>
          <w:lang w:val="sr-Cyrl-RS"/>
        </w:rPr>
      </w:pPr>
    </w:p>
    <w:tbl>
      <w:tblPr>
        <w:tblW w:w="15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12"/>
      </w:tblGrid>
      <w:tr w:rsidR="002C7516" w:rsidRPr="008B57DA" w:rsidTr="005E4106">
        <w:trPr>
          <w:jc w:val="center"/>
        </w:trPr>
        <w:tc>
          <w:tcPr>
            <w:tcW w:w="9197" w:type="dxa"/>
            <w:shd w:val="clear" w:color="auto" w:fill="99CCFF"/>
            <w:vAlign w:val="center"/>
          </w:tcPr>
          <w:p w:rsidR="002C7516" w:rsidRPr="008B57DA" w:rsidRDefault="002C7516"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312" w:type="dxa"/>
            <w:shd w:val="clear" w:color="auto" w:fill="99CCFF"/>
            <w:vAlign w:val="center"/>
          </w:tcPr>
          <w:p w:rsidR="002C7516" w:rsidRPr="008B57DA" w:rsidRDefault="002C7516"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2C7516" w:rsidRPr="008B57DA" w:rsidTr="005E4106">
        <w:trPr>
          <w:trHeight w:val="512"/>
          <w:jc w:val="center"/>
        </w:trPr>
        <w:tc>
          <w:tcPr>
            <w:tcW w:w="9197" w:type="dxa"/>
            <w:vAlign w:val="center"/>
          </w:tcPr>
          <w:p w:rsidR="002C7516" w:rsidRPr="008B57DA" w:rsidRDefault="002C7516" w:rsidP="00CC6249">
            <w:pPr>
              <w:spacing w:after="0" w:line="240" w:lineRule="auto"/>
              <w:rPr>
                <w:rFonts w:ascii="Times New Roman" w:hAnsi="Times New Roman"/>
                <w:lang w:val="sr-Cyrl-RS"/>
              </w:rPr>
            </w:pPr>
            <w:r w:rsidRPr="008B57DA">
              <w:rPr>
                <w:rFonts w:ascii="Times New Roman" w:hAnsi="Times New Roman"/>
                <w:lang w:val="sr-Cyrl-RS"/>
              </w:rPr>
              <w:t>1.1. Развијене услуге и механизми који поспешују запошљивост и запосленост младих кроз међусекторску сарадњу</w:t>
            </w:r>
          </w:p>
        </w:tc>
        <w:tc>
          <w:tcPr>
            <w:tcW w:w="6312" w:type="dxa"/>
            <w:vAlign w:val="center"/>
          </w:tcPr>
          <w:p w:rsidR="002C7516" w:rsidRPr="008B57DA" w:rsidRDefault="002C7516" w:rsidP="00CC6249">
            <w:pPr>
              <w:spacing w:after="0" w:line="240" w:lineRule="auto"/>
              <w:ind w:left="64" w:hanging="64"/>
              <w:rPr>
                <w:rFonts w:ascii="Times New Roman" w:hAnsi="Times New Roman"/>
                <w:sz w:val="20"/>
                <w:lang w:val="sr-Cyrl-RS"/>
              </w:rPr>
            </w:pPr>
            <w:r w:rsidRPr="008B57DA">
              <w:rPr>
                <w:rFonts w:ascii="Times New Roman" w:hAnsi="Times New Roman"/>
                <w:sz w:val="20"/>
                <w:lang w:val="sr-Cyrl-RS"/>
              </w:rPr>
              <w:t>Повећање стопе активности младих;</w:t>
            </w:r>
          </w:p>
          <w:p w:rsidR="002C7516" w:rsidRPr="008B57DA" w:rsidRDefault="002C7516" w:rsidP="00CC6249">
            <w:pPr>
              <w:spacing w:after="0" w:line="240" w:lineRule="auto"/>
              <w:ind w:left="64" w:hanging="64"/>
              <w:rPr>
                <w:rFonts w:ascii="Times New Roman" w:hAnsi="Times New Roman"/>
                <w:sz w:val="20"/>
                <w:lang w:val="sr-Cyrl-RS"/>
              </w:rPr>
            </w:pPr>
            <w:r w:rsidRPr="008B57DA">
              <w:rPr>
                <w:rFonts w:ascii="Times New Roman" w:hAnsi="Times New Roman"/>
                <w:sz w:val="20"/>
                <w:lang w:val="sr-Cyrl-RS"/>
              </w:rPr>
              <w:t>Повећање стопе запослености младих</w:t>
            </w:r>
          </w:p>
          <w:p w:rsidR="002C7516" w:rsidRPr="008B57DA" w:rsidRDefault="002C7516" w:rsidP="00CC6249">
            <w:pPr>
              <w:spacing w:after="0" w:line="240" w:lineRule="auto"/>
              <w:rPr>
                <w:rFonts w:ascii="Times New Roman" w:hAnsi="Times New Roman"/>
                <w:sz w:val="18"/>
                <w:lang w:val="sr-Cyrl-RS"/>
              </w:rPr>
            </w:pPr>
          </w:p>
        </w:tc>
      </w:tr>
    </w:tbl>
    <w:p w:rsidR="002C7516" w:rsidRPr="008B57DA" w:rsidRDefault="002C7516" w:rsidP="002C7516">
      <w:pPr>
        <w:spacing w:after="0" w:line="240" w:lineRule="auto"/>
        <w:rPr>
          <w:rFonts w:ascii="Times New Roman" w:hAnsi="Times New Roman"/>
          <w:b/>
          <w:sz w:val="28"/>
          <w:lang w:val="sr-Cyrl-RS"/>
        </w:rPr>
      </w:pPr>
    </w:p>
    <w:tbl>
      <w:tblPr>
        <w:tblW w:w="15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8"/>
        <w:gridCol w:w="1889"/>
        <w:gridCol w:w="1531"/>
        <w:gridCol w:w="990"/>
        <w:gridCol w:w="1170"/>
        <w:gridCol w:w="990"/>
        <w:gridCol w:w="1530"/>
        <w:gridCol w:w="1080"/>
        <w:gridCol w:w="990"/>
        <w:gridCol w:w="990"/>
        <w:gridCol w:w="1091"/>
        <w:gridCol w:w="929"/>
        <w:gridCol w:w="885"/>
      </w:tblGrid>
      <w:tr w:rsidR="002C7516" w:rsidRPr="008B57DA" w:rsidTr="001D7DB8">
        <w:trPr>
          <w:jc w:val="center"/>
        </w:trPr>
        <w:tc>
          <w:tcPr>
            <w:tcW w:w="1638"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89"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1"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65"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1D7DB8">
        <w:trPr>
          <w:trHeight w:val="339"/>
          <w:jc w:val="center"/>
        </w:trPr>
        <w:tc>
          <w:tcPr>
            <w:tcW w:w="1638"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89"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1"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НИВО:</w:t>
            </w:r>
          </w:p>
        </w:tc>
        <w:tc>
          <w:tcPr>
            <w:tcW w:w="99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905"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1D7DB8">
        <w:trPr>
          <w:trHeight w:val="339"/>
          <w:jc w:val="center"/>
        </w:trPr>
        <w:tc>
          <w:tcPr>
            <w:tcW w:w="1638"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89"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1"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91"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29"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84"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1D7DB8">
        <w:trPr>
          <w:trHeight w:val="284"/>
          <w:jc w:val="center"/>
        </w:trPr>
        <w:tc>
          <w:tcPr>
            <w:tcW w:w="1638" w:type="dxa"/>
            <w:vMerge w:val="restart"/>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 xml:space="preserve">1.1.1. Представници привредног и омладинског сектора су укључени у развој услуга и механизама који поспешују запосленост и запошљивост  младих </w:t>
            </w:r>
          </w:p>
        </w:tc>
        <w:tc>
          <w:tcPr>
            <w:tcW w:w="1889" w:type="dxa"/>
          </w:tcPr>
          <w:p w:rsidR="00656B2F" w:rsidRDefault="002C7516" w:rsidP="00656B2F">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1.1.1.1. Подржати унапређење јавних политика које омогућавају да представници привредног и омладинског сектора буду укључени у креирање услуга (секторска већа, представници привреде учествују у раду локалних савета за младе, представници младих учествују у раду локалних савета за запошљавање) и механизама који поспешују запосленост и запошљивост младих</w:t>
            </w:r>
          </w:p>
          <w:p w:rsidR="00656B2F" w:rsidRPr="00656B2F" w:rsidRDefault="00656B2F" w:rsidP="00656B2F">
            <w:pPr>
              <w:spacing w:after="0" w:line="240" w:lineRule="auto"/>
              <w:contextualSpacing/>
              <w:rPr>
                <w:rFonts w:ascii="Times New Roman" w:hAnsi="Times New Roman"/>
                <w:sz w:val="12"/>
                <w:szCs w:val="16"/>
                <w:highlight w:val="green"/>
                <w:lang w:val="sr-Cyrl-RS"/>
              </w:rPr>
            </w:pPr>
          </w:p>
        </w:tc>
        <w:tc>
          <w:tcPr>
            <w:tcW w:w="1531" w:type="dxa"/>
          </w:tcPr>
          <w:p w:rsidR="00345652" w:rsidRDefault="00345652" w:rsidP="00CC6249">
            <w:pPr>
              <w:spacing w:after="0" w:line="240" w:lineRule="auto"/>
              <w:ind w:left="64" w:hanging="64"/>
              <w:rPr>
                <w:rFonts w:ascii="Times New Roman" w:hAnsi="Times New Roman"/>
                <w:sz w:val="16"/>
                <w:szCs w:val="16"/>
                <w:lang w:val="sr-Cyrl-RS"/>
              </w:rPr>
            </w:pPr>
            <w:r>
              <w:rPr>
                <w:rFonts w:ascii="Times New Roman" w:hAnsi="Times New Roman"/>
                <w:sz w:val="16"/>
                <w:szCs w:val="16"/>
                <w:lang w:val="sr-Cyrl-RS"/>
              </w:rPr>
              <w:t>Израђена</w:t>
            </w:r>
          </w:p>
          <w:p w:rsidR="00345652" w:rsidRDefault="002C7516" w:rsidP="00CC6249">
            <w:pPr>
              <w:spacing w:after="0" w:line="240" w:lineRule="auto"/>
              <w:ind w:left="64" w:hanging="64"/>
              <w:rPr>
                <w:rFonts w:ascii="Times New Roman" w:hAnsi="Times New Roman"/>
                <w:sz w:val="16"/>
                <w:szCs w:val="16"/>
                <w:lang w:val="sr-Cyrl-RS"/>
              </w:rPr>
            </w:pPr>
            <w:r w:rsidRPr="008B57DA">
              <w:rPr>
                <w:rFonts w:ascii="Times New Roman" w:hAnsi="Times New Roman"/>
                <w:sz w:val="16"/>
                <w:szCs w:val="16"/>
                <w:lang w:val="sr-Cyrl-RS"/>
              </w:rPr>
              <w:t xml:space="preserve">препорука </w:t>
            </w:r>
            <w:r>
              <w:rPr>
                <w:rFonts w:ascii="Times New Roman" w:hAnsi="Times New Roman"/>
                <w:sz w:val="16"/>
                <w:szCs w:val="16"/>
                <w:lang w:val="sr-Cyrl-RS"/>
              </w:rPr>
              <w:t>и модел</w:t>
            </w:r>
          </w:p>
          <w:p w:rsidR="00345652" w:rsidRDefault="00345652" w:rsidP="00CC6249">
            <w:pPr>
              <w:spacing w:after="0" w:line="240" w:lineRule="auto"/>
              <w:ind w:left="64" w:hanging="64"/>
              <w:rPr>
                <w:rFonts w:ascii="Times New Roman" w:hAnsi="Times New Roman"/>
                <w:sz w:val="16"/>
                <w:szCs w:val="16"/>
                <w:lang w:val="sr-Cyrl-RS"/>
              </w:rPr>
            </w:pPr>
            <w:r>
              <w:rPr>
                <w:rFonts w:ascii="Times New Roman" w:hAnsi="Times New Roman"/>
                <w:sz w:val="16"/>
                <w:szCs w:val="16"/>
                <w:lang w:val="sr-Cyrl-RS"/>
              </w:rPr>
              <w:t>за ЈЛС о</w:t>
            </w:r>
          </w:p>
          <w:p w:rsidR="00345652" w:rsidRDefault="00345652" w:rsidP="00CC6249">
            <w:pPr>
              <w:spacing w:after="0" w:line="240" w:lineRule="auto"/>
              <w:ind w:left="64" w:hanging="64"/>
              <w:rPr>
                <w:rFonts w:ascii="Times New Roman" w:hAnsi="Times New Roman"/>
                <w:sz w:val="16"/>
                <w:szCs w:val="16"/>
                <w:lang w:val="sr-Cyrl-RS"/>
              </w:rPr>
            </w:pPr>
            <w:r>
              <w:rPr>
                <w:rFonts w:ascii="Times New Roman" w:hAnsi="Times New Roman"/>
                <w:sz w:val="16"/>
                <w:szCs w:val="16"/>
                <w:lang w:val="sr-Cyrl-RS"/>
              </w:rPr>
              <w:t>укључивању</w:t>
            </w:r>
          </w:p>
          <w:p w:rsidR="002C7516" w:rsidRPr="008B57DA" w:rsidRDefault="002C7516" w:rsidP="00CC6249">
            <w:pPr>
              <w:spacing w:after="0" w:line="240" w:lineRule="auto"/>
              <w:ind w:left="64" w:hanging="64"/>
              <w:rPr>
                <w:rFonts w:ascii="Times New Roman" w:hAnsi="Times New Roman"/>
                <w:sz w:val="16"/>
                <w:szCs w:val="16"/>
                <w:lang w:val="sr-Cyrl-RS"/>
              </w:rPr>
            </w:pPr>
            <w:r w:rsidRPr="008B57DA">
              <w:rPr>
                <w:rFonts w:ascii="Times New Roman" w:hAnsi="Times New Roman"/>
                <w:sz w:val="16"/>
                <w:szCs w:val="16"/>
                <w:lang w:val="sr-Cyrl-RS"/>
              </w:rPr>
              <w:t>младих у процесе</w:t>
            </w:r>
          </w:p>
          <w:p w:rsidR="002C7516" w:rsidRPr="008B57DA" w:rsidRDefault="002C7516" w:rsidP="00CC6249">
            <w:pPr>
              <w:spacing w:after="0" w:line="240" w:lineRule="auto"/>
              <w:ind w:left="64" w:hanging="64"/>
              <w:rPr>
                <w:rFonts w:ascii="Times New Roman" w:hAnsi="Times New Roman"/>
                <w:sz w:val="16"/>
                <w:szCs w:val="16"/>
                <w:lang w:val="sr-Cyrl-RS"/>
              </w:rPr>
            </w:pPr>
          </w:p>
          <w:p w:rsidR="00345652" w:rsidRDefault="00345652" w:rsidP="00CC6249">
            <w:pPr>
              <w:spacing w:after="0" w:line="240" w:lineRule="auto"/>
              <w:ind w:left="64" w:hanging="64"/>
              <w:rPr>
                <w:rFonts w:ascii="Times New Roman" w:hAnsi="Times New Roman"/>
                <w:sz w:val="16"/>
                <w:szCs w:val="16"/>
                <w:lang w:val="sr-Cyrl-RS"/>
              </w:rPr>
            </w:pPr>
            <w:r>
              <w:rPr>
                <w:rFonts w:ascii="Times New Roman" w:hAnsi="Times New Roman"/>
                <w:sz w:val="16"/>
                <w:szCs w:val="16"/>
                <w:lang w:val="sr-Cyrl-RS"/>
              </w:rPr>
              <w:t>70 ЈЛС је</w:t>
            </w:r>
          </w:p>
          <w:p w:rsidR="00345652" w:rsidRDefault="00345652" w:rsidP="00CC6249">
            <w:pPr>
              <w:spacing w:after="0" w:line="240" w:lineRule="auto"/>
              <w:ind w:left="64" w:hanging="64"/>
              <w:rPr>
                <w:rFonts w:ascii="Times New Roman" w:hAnsi="Times New Roman"/>
                <w:sz w:val="16"/>
                <w:szCs w:val="16"/>
                <w:lang w:val="sr-Cyrl-RS"/>
              </w:rPr>
            </w:pPr>
            <w:r>
              <w:rPr>
                <w:rFonts w:ascii="Times New Roman" w:hAnsi="Times New Roman"/>
                <w:sz w:val="16"/>
                <w:szCs w:val="16"/>
                <w:lang w:val="sr-Cyrl-RS"/>
              </w:rPr>
              <w:t>укључило младе у</w:t>
            </w:r>
          </w:p>
          <w:p w:rsidR="00345652" w:rsidRDefault="00345652" w:rsidP="00CC6249">
            <w:pPr>
              <w:spacing w:after="0" w:line="240" w:lineRule="auto"/>
              <w:ind w:left="64" w:hanging="64"/>
              <w:rPr>
                <w:rFonts w:ascii="Times New Roman" w:hAnsi="Times New Roman"/>
                <w:sz w:val="16"/>
                <w:szCs w:val="16"/>
                <w:lang w:val="sr-Cyrl-RS"/>
              </w:rPr>
            </w:pPr>
            <w:r>
              <w:rPr>
                <w:rFonts w:ascii="Times New Roman" w:hAnsi="Times New Roman"/>
                <w:sz w:val="16"/>
                <w:szCs w:val="16"/>
                <w:lang w:val="sr-Cyrl-RS"/>
              </w:rPr>
              <w:t>савете за</w:t>
            </w:r>
          </w:p>
          <w:p w:rsidR="002C7516" w:rsidRPr="008B57DA" w:rsidRDefault="002C7516" w:rsidP="00CC6249">
            <w:pPr>
              <w:spacing w:after="0" w:line="240" w:lineRule="auto"/>
              <w:ind w:left="64" w:hanging="64"/>
              <w:rPr>
                <w:rFonts w:ascii="Times New Roman" w:hAnsi="Times New Roman"/>
                <w:sz w:val="16"/>
                <w:szCs w:val="16"/>
                <w:lang w:val="sr-Cyrl-RS"/>
              </w:rPr>
            </w:pPr>
            <w:r w:rsidRPr="008B57DA">
              <w:rPr>
                <w:rFonts w:ascii="Times New Roman" w:hAnsi="Times New Roman"/>
                <w:sz w:val="16"/>
                <w:szCs w:val="16"/>
                <w:lang w:val="sr-Cyrl-RS"/>
              </w:rPr>
              <w:t>запошљавање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highlight w:val="yellow"/>
                <w:lang w:val="sr-Cyrl-RS"/>
              </w:rPr>
            </w:pP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2C7516"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653AE" w:rsidRPr="008B57DA" w:rsidRDefault="006653AE"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Донатори</w:t>
            </w:r>
          </w:p>
        </w:tc>
        <w:tc>
          <w:tcPr>
            <w:tcW w:w="1080" w:type="dxa"/>
            <w:shd w:val="clear" w:color="auto" w:fill="CCFF99"/>
          </w:tcPr>
          <w:p w:rsidR="002C7516" w:rsidRPr="001D7DB8" w:rsidRDefault="002C7516" w:rsidP="00CC6249">
            <w:pPr>
              <w:spacing w:after="0" w:line="240" w:lineRule="auto"/>
              <w:jc w:val="center"/>
              <w:rPr>
                <w:rFonts w:ascii="Times New Roman" w:hAnsi="Times New Roman"/>
                <w:bCs/>
                <w:sz w:val="14"/>
                <w:szCs w:val="16"/>
                <w:lang w:val="sr-Cyrl-RS"/>
              </w:rPr>
            </w:pPr>
            <w:r w:rsidRPr="001D7DB8">
              <w:rPr>
                <w:rFonts w:ascii="Times New Roman" w:hAnsi="Times New Roman"/>
                <w:sz w:val="14"/>
                <w:szCs w:val="16"/>
                <w:lang w:val="sr-Cyrl-RS"/>
              </w:rPr>
              <w:t>272.250</w:t>
            </w:r>
          </w:p>
        </w:tc>
        <w:tc>
          <w:tcPr>
            <w:tcW w:w="990" w:type="dxa"/>
            <w:shd w:val="clear" w:color="auto" w:fill="CCFF99"/>
          </w:tcPr>
          <w:p w:rsidR="002C7516" w:rsidRPr="001D7DB8"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1D7DB8" w:rsidRDefault="002C7516" w:rsidP="00CC6249">
            <w:pPr>
              <w:spacing w:after="0" w:line="240" w:lineRule="auto"/>
              <w:jc w:val="center"/>
              <w:rPr>
                <w:rFonts w:ascii="Times New Roman" w:hAnsi="Times New Roman"/>
                <w:sz w:val="14"/>
                <w:szCs w:val="16"/>
                <w:lang w:val="sr-Cyrl-RS"/>
              </w:rPr>
            </w:pPr>
            <w:r w:rsidRPr="001D7DB8">
              <w:rPr>
                <w:rFonts w:ascii="Times New Roman" w:hAnsi="Times New Roman"/>
                <w:sz w:val="14"/>
                <w:szCs w:val="16"/>
                <w:lang w:val="sr-Cyrl-RS"/>
              </w:rPr>
              <w:t>272.250</w:t>
            </w:r>
            <w:r w:rsidRPr="001D7DB8">
              <w:rPr>
                <w:rStyle w:val="FootnoteReference"/>
                <w:rFonts w:ascii="Times New Roman" w:hAnsi="Times New Roman"/>
                <w:sz w:val="14"/>
                <w:szCs w:val="16"/>
                <w:lang w:val="sr-Cyrl-RS"/>
              </w:rPr>
              <w:footnoteReference w:id="3"/>
            </w:r>
          </w:p>
        </w:tc>
        <w:tc>
          <w:tcPr>
            <w:tcW w:w="1091" w:type="dxa"/>
            <w:shd w:val="clear" w:color="auto" w:fill="CCFF99"/>
          </w:tcPr>
          <w:p w:rsidR="002C7516" w:rsidRPr="001D7DB8" w:rsidRDefault="002C7516" w:rsidP="00015CF2">
            <w:pPr>
              <w:spacing w:after="0" w:line="240" w:lineRule="auto"/>
              <w:ind w:right="-187"/>
              <w:jc w:val="center"/>
              <w:rPr>
                <w:rFonts w:ascii="Times New Roman" w:hAnsi="Times New Roman"/>
                <w:bCs/>
                <w:sz w:val="14"/>
                <w:szCs w:val="16"/>
                <w:lang w:val="sr-Cyrl-RS"/>
              </w:rPr>
            </w:pPr>
            <w:r w:rsidRPr="001D7DB8">
              <w:rPr>
                <w:rFonts w:ascii="Times New Roman" w:hAnsi="Times New Roman"/>
                <w:sz w:val="14"/>
                <w:szCs w:val="16"/>
                <w:lang w:val="sr-Cyrl-RS"/>
              </w:rPr>
              <w:t>272.250</w:t>
            </w:r>
          </w:p>
        </w:tc>
        <w:tc>
          <w:tcPr>
            <w:tcW w:w="929" w:type="dxa"/>
            <w:shd w:val="clear" w:color="auto" w:fill="CCFF99"/>
          </w:tcPr>
          <w:p w:rsidR="002C7516" w:rsidRPr="001D7DB8" w:rsidRDefault="002C7516" w:rsidP="00015CF2">
            <w:pPr>
              <w:spacing w:after="0" w:line="240" w:lineRule="auto"/>
              <w:ind w:left="-171"/>
              <w:jc w:val="center"/>
              <w:rPr>
                <w:rFonts w:ascii="Times New Roman" w:hAnsi="Times New Roman"/>
                <w:sz w:val="14"/>
                <w:szCs w:val="16"/>
                <w:lang w:val="sr-Cyrl-RS"/>
              </w:rPr>
            </w:pPr>
          </w:p>
        </w:tc>
        <w:tc>
          <w:tcPr>
            <w:tcW w:w="884" w:type="dxa"/>
            <w:shd w:val="clear" w:color="auto" w:fill="CCFF99"/>
          </w:tcPr>
          <w:p w:rsidR="002C7516" w:rsidRPr="001D7DB8" w:rsidRDefault="002C7516" w:rsidP="00CC6249">
            <w:pPr>
              <w:spacing w:after="0" w:line="240" w:lineRule="auto"/>
              <w:jc w:val="center"/>
              <w:rPr>
                <w:rFonts w:ascii="Times New Roman" w:hAnsi="Times New Roman"/>
                <w:sz w:val="14"/>
                <w:szCs w:val="16"/>
                <w:lang w:val="sr-Cyrl-RS"/>
              </w:rPr>
            </w:pPr>
            <w:r w:rsidRPr="001D7DB8">
              <w:rPr>
                <w:rFonts w:ascii="Times New Roman" w:hAnsi="Times New Roman"/>
                <w:sz w:val="14"/>
                <w:szCs w:val="16"/>
                <w:lang w:val="sr-Cyrl-RS"/>
              </w:rPr>
              <w:t>272.250</w:t>
            </w:r>
          </w:p>
        </w:tc>
      </w:tr>
      <w:tr w:rsidR="002C7516" w:rsidRPr="008B57DA" w:rsidTr="001D7DB8">
        <w:trPr>
          <w:jc w:val="center"/>
        </w:trPr>
        <w:tc>
          <w:tcPr>
            <w:tcW w:w="1638" w:type="dxa"/>
            <w:vMerge/>
          </w:tcPr>
          <w:p w:rsidR="002C7516" w:rsidRPr="008B57DA" w:rsidRDefault="002C7516" w:rsidP="00CC6249">
            <w:pPr>
              <w:spacing w:after="0" w:line="240" w:lineRule="auto"/>
              <w:rPr>
                <w:rFonts w:ascii="Times New Roman" w:hAnsi="Times New Roman"/>
                <w:lang w:val="sr-Cyrl-RS"/>
              </w:rPr>
            </w:pPr>
          </w:p>
        </w:tc>
        <w:tc>
          <w:tcPr>
            <w:tcW w:w="1889"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1E6310">
              <w:rPr>
                <w:rFonts w:ascii="Times New Roman" w:hAnsi="Times New Roman"/>
                <w:sz w:val="16"/>
                <w:szCs w:val="16"/>
                <w:lang w:val="sr-Cyrl-RS"/>
              </w:rPr>
              <w:t>1.1.1.2. Подржати развој и имплементацију међусекторских услуга које поспешују стопу активности, запошљивост и запосленост младих на локалном нивоу</w:t>
            </w:r>
          </w:p>
        </w:tc>
        <w:tc>
          <w:tcPr>
            <w:tcW w:w="1531" w:type="dxa"/>
            <w:shd w:val="clear" w:color="auto" w:fill="FFFFFF"/>
          </w:tcPr>
          <w:p w:rsidR="002C7516" w:rsidRPr="008B57DA" w:rsidRDefault="002C7516" w:rsidP="00CC6249">
            <w:pPr>
              <w:spacing w:after="0" w:line="240" w:lineRule="auto"/>
              <w:ind w:left="64" w:hanging="64"/>
              <w:rPr>
                <w:rFonts w:ascii="Times New Roman" w:hAnsi="Times New Roman"/>
                <w:sz w:val="16"/>
                <w:szCs w:val="16"/>
                <w:lang w:val="sr-Cyrl-RS"/>
              </w:rPr>
            </w:pPr>
            <w:r w:rsidRPr="008B57DA">
              <w:rPr>
                <w:rFonts w:ascii="Times New Roman" w:hAnsi="Times New Roman"/>
                <w:sz w:val="16"/>
                <w:szCs w:val="16"/>
                <w:lang w:val="sr-Cyrl-RS"/>
              </w:rPr>
              <w:t>100 ЈЛС има развијене програме са НСЗ</w:t>
            </w:r>
            <w:r w:rsidR="001E6310">
              <w:rPr>
                <w:rFonts w:ascii="Times New Roman" w:hAnsi="Times New Roman"/>
                <w:sz w:val="16"/>
                <w:szCs w:val="16"/>
                <w:lang w:val="sr-Cyrl-RS"/>
              </w:rPr>
              <w:t>;</w:t>
            </w:r>
          </w:p>
          <w:p w:rsidR="002C7516" w:rsidRPr="008B57DA" w:rsidRDefault="002C7516" w:rsidP="00CC6249">
            <w:pPr>
              <w:spacing w:after="0" w:line="240" w:lineRule="auto"/>
              <w:ind w:left="64" w:hanging="64"/>
              <w:rPr>
                <w:rFonts w:ascii="Times New Roman" w:hAnsi="Times New Roman"/>
                <w:sz w:val="16"/>
                <w:szCs w:val="16"/>
                <w:lang w:val="sr-Cyrl-RS"/>
              </w:rPr>
            </w:pPr>
          </w:p>
          <w:p w:rsidR="002C7516" w:rsidRPr="008B57DA" w:rsidRDefault="002C7516" w:rsidP="00CC6249">
            <w:pPr>
              <w:spacing w:after="0" w:line="240" w:lineRule="auto"/>
              <w:ind w:left="64" w:hanging="64"/>
              <w:rPr>
                <w:rFonts w:ascii="Times New Roman" w:hAnsi="Times New Roman"/>
                <w:sz w:val="16"/>
                <w:szCs w:val="16"/>
                <w:lang w:val="sr-Cyrl-RS"/>
              </w:rPr>
            </w:pPr>
            <w:r w:rsidRPr="008B57DA">
              <w:rPr>
                <w:rFonts w:ascii="Times New Roman" w:hAnsi="Times New Roman"/>
                <w:sz w:val="16"/>
                <w:szCs w:val="16"/>
                <w:lang w:val="sr-Cyrl-RS"/>
              </w:rPr>
              <w:t>Развијена су и реализована два референтна модела локалне иницијативе за запошљавање младих</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1E6310">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F15D92" w:rsidRDefault="002C7516" w:rsidP="00CC6249">
            <w:pPr>
              <w:spacing w:after="0" w:line="240" w:lineRule="auto"/>
              <w:rPr>
                <w:rFonts w:ascii="Times New Roman" w:hAnsi="Times New Roman"/>
                <w:strike/>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СИПРУ </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ОЦД </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p w:rsidR="002C7516" w:rsidRPr="008B57DA" w:rsidRDefault="002C7516" w:rsidP="00CC6249">
            <w:pPr>
              <w:spacing w:after="0" w:line="240" w:lineRule="auto"/>
              <w:rPr>
                <w:rFonts w:ascii="Times New Roman" w:hAnsi="Times New Roman"/>
                <w:b/>
                <w:sz w:val="16"/>
                <w:szCs w:val="16"/>
                <w:lang w:val="sr-Cyrl-RS"/>
              </w:rPr>
            </w:pPr>
            <w:r w:rsidRPr="008B57DA">
              <w:rPr>
                <w:rFonts w:ascii="Times New Roman" w:hAnsi="Times New Roman"/>
                <w:sz w:val="16"/>
                <w:szCs w:val="16"/>
                <w:lang w:val="sr-Cyrl-RS"/>
              </w:rPr>
              <w:t>Донатори</w:t>
            </w:r>
          </w:p>
        </w:tc>
        <w:tc>
          <w:tcPr>
            <w:tcW w:w="1080" w:type="dxa"/>
            <w:shd w:val="clear" w:color="auto" w:fill="CCFF99"/>
          </w:tcPr>
          <w:p w:rsidR="002C7516" w:rsidRPr="001D7DB8" w:rsidRDefault="002C7516" w:rsidP="00CC6249">
            <w:pPr>
              <w:spacing w:after="0" w:line="240" w:lineRule="auto"/>
              <w:jc w:val="center"/>
              <w:rPr>
                <w:rFonts w:ascii="Times New Roman" w:hAnsi="Times New Roman"/>
                <w:bCs/>
                <w:sz w:val="14"/>
                <w:szCs w:val="16"/>
                <w:lang w:val="sr-Cyrl-RS"/>
              </w:rPr>
            </w:pPr>
            <w:r w:rsidRPr="001D7DB8">
              <w:rPr>
                <w:rFonts w:ascii="Times New Roman" w:hAnsi="Times New Roman"/>
                <w:bCs/>
                <w:sz w:val="14"/>
                <w:szCs w:val="16"/>
                <w:lang w:val="sr-Cyrl-RS"/>
              </w:rPr>
              <w:t>751.048.000</w:t>
            </w:r>
          </w:p>
        </w:tc>
        <w:tc>
          <w:tcPr>
            <w:tcW w:w="990" w:type="dxa"/>
            <w:shd w:val="clear" w:color="auto" w:fill="CCFF99"/>
          </w:tcPr>
          <w:p w:rsidR="002C7516" w:rsidRPr="001D7DB8" w:rsidRDefault="002C7516" w:rsidP="00CC6249">
            <w:pPr>
              <w:spacing w:after="0" w:line="240" w:lineRule="auto"/>
              <w:jc w:val="center"/>
              <w:rPr>
                <w:rFonts w:ascii="Times New Roman" w:hAnsi="Times New Roman"/>
                <w:sz w:val="14"/>
                <w:szCs w:val="16"/>
                <w:lang w:val="sr-Cyrl-RS"/>
              </w:rPr>
            </w:pPr>
            <w:r w:rsidRPr="001D7DB8">
              <w:rPr>
                <w:rFonts w:ascii="Times New Roman" w:hAnsi="Times New Roman"/>
                <w:sz w:val="14"/>
                <w:szCs w:val="16"/>
                <w:lang w:val="sr-Cyrl-RS"/>
              </w:rPr>
              <w:t>750.000.000</w:t>
            </w:r>
            <w:r w:rsidRPr="001D7DB8">
              <w:rPr>
                <w:rStyle w:val="FootnoteReference"/>
                <w:rFonts w:ascii="Times New Roman" w:hAnsi="Times New Roman"/>
                <w:sz w:val="14"/>
                <w:szCs w:val="16"/>
                <w:lang w:val="sr-Cyrl-RS"/>
              </w:rPr>
              <w:footnoteReference w:id="4"/>
            </w:r>
          </w:p>
          <w:p w:rsidR="002C7516" w:rsidRPr="001D7DB8" w:rsidRDefault="002C7516" w:rsidP="00CC6249">
            <w:pPr>
              <w:spacing w:after="0" w:line="240" w:lineRule="auto"/>
              <w:jc w:val="center"/>
              <w:rPr>
                <w:rFonts w:ascii="Times New Roman" w:hAnsi="Times New Roman"/>
                <w:sz w:val="14"/>
                <w:szCs w:val="16"/>
                <w:lang w:val="sr-Cyrl-RS"/>
              </w:rPr>
            </w:pPr>
            <w:r w:rsidRPr="001D7DB8">
              <w:rPr>
                <w:rFonts w:ascii="Times New Roman" w:hAnsi="Times New Roman"/>
                <w:sz w:val="14"/>
                <w:szCs w:val="16"/>
                <w:lang w:val="sr-Cyrl-RS"/>
              </w:rPr>
              <w:t>(</w:t>
            </w:r>
            <w:r w:rsidR="001E6310" w:rsidRPr="001D7DB8">
              <w:rPr>
                <w:rFonts w:ascii="Times New Roman" w:hAnsi="Times New Roman"/>
                <w:sz w:val="14"/>
                <w:szCs w:val="16"/>
                <w:lang w:val="sr-Cyrl-RS"/>
              </w:rPr>
              <w:t>НСЗ</w:t>
            </w:r>
            <w:r w:rsidRPr="001D7DB8">
              <w:rPr>
                <w:rFonts w:ascii="Times New Roman" w:hAnsi="Times New Roman"/>
                <w:sz w:val="14"/>
                <w:szCs w:val="16"/>
                <w:lang w:val="sr-Cyrl-RS"/>
              </w:rPr>
              <w:t>)</w:t>
            </w:r>
          </w:p>
          <w:p w:rsidR="002C7516" w:rsidRPr="001D7DB8" w:rsidRDefault="002C7516" w:rsidP="00CC6249">
            <w:pPr>
              <w:spacing w:after="0" w:line="240" w:lineRule="auto"/>
              <w:jc w:val="center"/>
              <w:rPr>
                <w:rFonts w:ascii="Times New Roman" w:hAnsi="Times New Roman"/>
                <w:sz w:val="14"/>
                <w:szCs w:val="16"/>
                <w:lang w:val="sr-Cyrl-RS"/>
              </w:rPr>
            </w:pPr>
          </w:p>
          <w:p w:rsidR="002C7516" w:rsidRPr="001D7DB8" w:rsidRDefault="002C7516" w:rsidP="00CC6249">
            <w:pPr>
              <w:spacing w:after="0" w:line="240" w:lineRule="auto"/>
              <w:jc w:val="center"/>
              <w:rPr>
                <w:rFonts w:ascii="Times New Roman" w:hAnsi="Times New Roman"/>
                <w:sz w:val="14"/>
                <w:szCs w:val="16"/>
                <w:lang w:val="sr-Cyrl-RS"/>
              </w:rPr>
            </w:pPr>
          </w:p>
          <w:p w:rsidR="002C7516" w:rsidRPr="001D7DB8" w:rsidRDefault="002C7516" w:rsidP="00CC6249">
            <w:pPr>
              <w:spacing w:after="0" w:line="240" w:lineRule="auto"/>
              <w:jc w:val="center"/>
              <w:rPr>
                <w:rFonts w:ascii="Times New Roman" w:hAnsi="Times New Roman"/>
                <w:sz w:val="14"/>
                <w:szCs w:val="16"/>
                <w:lang w:val="sr-Cyrl-RS"/>
              </w:rPr>
            </w:pPr>
          </w:p>
          <w:p w:rsidR="002C7516" w:rsidRPr="001D7DB8"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1D7DB8" w:rsidRDefault="002C7516" w:rsidP="00CC6249">
            <w:pPr>
              <w:spacing w:after="0" w:line="240" w:lineRule="auto"/>
              <w:jc w:val="center"/>
              <w:rPr>
                <w:rFonts w:ascii="Times New Roman" w:hAnsi="Times New Roman"/>
                <w:sz w:val="14"/>
                <w:szCs w:val="16"/>
                <w:lang w:val="sr-Cyrl-RS"/>
              </w:rPr>
            </w:pPr>
            <w:r w:rsidRPr="001D7DB8">
              <w:rPr>
                <w:rFonts w:ascii="Times New Roman" w:hAnsi="Times New Roman"/>
                <w:sz w:val="14"/>
                <w:szCs w:val="16"/>
                <w:lang w:val="sr-Cyrl-RS"/>
              </w:rPr>
              <w:t>1.048.000</w:t>
            </w:r>
          </w:p>
          <w:p w:rsidR="002C7516" w:rsidRPr="001D7DB8" w:rsidRDefault="002C7516" w:rsidP="00CC6249">
            <w:pPr>
              <w:spacing w:after="0" w:line="240" w:lineRule="auto"/>
              <w:jc w:val="center"/>
              <w:rPr>
                <w:rFonts w:ascii="Times New Roman" w:hAnsi="Times New Roman"/>
                <w:sz w:val="14"/>
                <w:szCs w:val="16"/>
                <w:lang w:val="sr-Cyrl-RS"/>
              </w:rPr>
            </w:pPr>
            <w:r w:rsidRPr="001D7DB8">
              <w:rPr>
                <w:rFonts w:ascii="Times New Roman" w:hAnsi="Times New Roman"/>
                <w:sz w:val="14"/>
                <w:szCs w:val="16"/>
                <w:lang w:val="sr-Cyrl-RS"/>
              </w:rPr>
              <w:t>(СИПРУ Е2Е)</w:t>
            </w:r>
          </w:p>
        </w:tc>
        <w:tc>
          <w:tcPr>
            <w:tcW w:w="1091" w:type="dxa"/>
            <w:shd w:val="clear" w:color="auto" w:fill="CCFF99"/>
          </w:tcPr>
          <w:p w:rsidR="002C7516" w:rsidRPr="001D7DB8" w:rsidRDefault="002C7516" w:rsidP="00723461">
            <w:pPr>
              <w:spacing w:after="0" w:line="240" w:lineRule="auto"/>
              <w:jc w:val="center"/>
              <w:rPr>
                <w:rFonts w:ascii="Times New Roman" w:hAnsi="Times New Roman"/>
                <w:bCs/>
                <w:sz w:val="14"/>
                <w:szCs w:val="16"/>
                <w:lang w:val="sr-Cyrl-RS"/>
              </w:rPr>
            </w:pPr>
            <w:r w:rsidRPr="001D7DB8">
              <w:rPr>
                <w:rFonts w:ascii="Times New Roman" w:hAnsi="Times New Roman"/>
                <w:bCs/>
                <w:sz w:val="14"/>
                <w:szCs w:val="16"/>
                <w:lang w:val="sr-Cyrl-RS"/>
              </w:rPr>
              <w:t>2.253.14</w:t>
            </w:r>
            <w:r w:rsidR="00723461" w:rsidRPr="001D7DB8">
              <w:rPr>
                <w:rFonts w:ascii="Times New Roman" w:hAnsi="Times New Roman"/>
                <w:bCs/>
                <w:sz w:val="14"/>
                <w:szCs w:val="16"/>
                <w:lang w:val="sr-Cyrl-RS"/>
              </w:rPr>
              <w:t>4</w:t>
            </w:r>
            <w:r w:rsidRPr="001D7DB8">
              <w:rPr>
                <w:rFonts w:ascii="Times New Roman" w:hAnsi="Times New Roman"/>
                <w:bCs/>
                <w:sz w:val="14"/>
                <w:szCs w:val="16"/>
                <w:lang w:val="sr-Cyrl-RS"/>
              </w:rPr>
              <w:t>.000</w:t>
            </w:r>
          </w:p>
        </w:tc>
        <w:tc>
          <w:tcPr>
            <w:tcW w:w="929" w:type="dxa"/>
            <w:shd w:val="clear" w:color="auto" w:fill="CCFF99"/>
          </w:tcPr>
          <w:p w:rsidR="00015CF2" w:rsidRPr="001D7DB8" w:rsidRDefault="002C7516" w:rsidP="00015CF2">
            <w:pPr>
              <w:spacing w:after="0" w:line="240" w:lineRule="auto"/>
              <w:ind w:left="-29" w:right="-187"/>
              <w:rPr>
                <w:rFonts w:ascii="Times New Roman" w:hAnsi="Times New Roman"/>
                <w:bCs/>
                <w:sz w:val="14"/>
                <w:szCs w:val="16"/>
                <w:lang w:val="sr-Cyrl-RS"/>
              </w:rPr>
            </w:pPr>
            <w:r w:rsidRPr="001D7DB8">
              <w:rPr>
                <w:rFonts w:ascii="Times New Roman" w:hAnsi="Times New Roman"/>
                <w:bCs/>
                <w:sz w:val="14"/>
                <w:szCs w:val="16"/>
                <w:lang w:val="sr-Cyrl-RS"/>
              </w:rPr>
              <w:t>2.250.000.</w:t>
            </w:r>
            <w:r w:rsidR="00B72CB1" w:rsidRPr="001D7DB8">
              <w:rPr>
                <w:rFonts w:ascii="Times New Roman" w:hAnsi="Times New Roman"/>
                <w:bCs/>
                <w:sz w:val="14"/>
                <w:szCs w:val="16"/>
                <w:lang w:val="sr-Cyrl-RS"/>
              </w:rPr>
              <w:t>000</w:t>
            </w:r>
          </w:p>
          <w:p w:rsidR="002C7516" w:rsidRPr="001D7DB8" w:rsidRDefault="001D7DB8" w:rsidP="001E6310">
            <w:pPr>
              <w:spacing w:after="0" w:line="240" w:lineRule="auto"/>
              <w:ind w:left="-29" w:right="-187"/>
              <w:rPr>
                <w:rFonts w:ascii="Times New Roman" w:hAnsi="Times New Roman"/>
                <w:sz w:val="14"/>
                <w:szCs w:val="16"/>
                <w:lang w:val="sr-Cyrl-RS"/>
              </w:rPr>
            </w:pPr>
            <w:r w:rsidRPr="001D7DB8">
              <w:rPr>
                <w:rFonts w:ascii="Times New Roman" w:hAnsi="Times New Roman"/>
                <w:bCs/>
                <w:sz w:val="14"/>
                <w:szCs w:val="16"/>
                <w:lang w:val="sr-Cyrl-RS"/>
              </w:rPr>
              <w:t>(</w:t>
            </w:r>
            <w:r w:rsidR="001E6310" w:rsidRPr="001D7DB8">
              <w:rPr>
                <w:rFonts w:ascii="Times New Roman" w:hAnsi="Times New Roman"/>
                <w:bCs/>
                <w:sz w:val="14"/>
                <w:szCs w:val="16"/>
                <w:lang w:val="sr-Cyrl-RS"/>
              </w:rPr>
              <w:t>НСЗ</w:t>
            </w:r>
            <w:r w:rsidR="002C7516" w:rsidRPr="001D7DB8">
              <w:rPr>
                <w:rFonts w:ascii="Times New Roman" w:hAnsi="Times New Roman"/>
                <w:sz w:val="14"/>
                <w:szCs w:val="16"/>
                <w:lang w:val="sr-Cyrl-RS"/>
              </w:rPr>
              <w:t>)</w:t>
            </w:r>
          </w:p>
        </w:tc>
        <w:tc>
          <w:tcPr>
            <w:tcW w:w="884" w:type="dxa"/>
            <w:shd w:val="clear" w:color="auto" w:fill="CCFF99"/>
          </w:tcPr>
          <w:p w:rsidR="002C7516" w:rsidRPr="001D7DB8" w:rsidRDefault="00B72CB1" w:rsidP="00CC6249">
            <w:pPr>
              <w:spacing w:after="0" w:line="240" w:lineRule="auto"/>
              <w:ind w:left="-93"/>
              <w:jc w:val="center"/>
              <w:rPr>
                <w:rFonts w:ascii="Times New Roman" w:hAnsi="Times New Roman"/>
                <w:sz w:val="14"/>
                <w:szCs w:val="16"/>
                <w:lang w:val="sr-Cyrl-RS"/>
              </w:rPr>
            </w:pPr>
            <w:r w:rsidRPr="001D7DB8">
              <w:rPr>
                <w:rFonts w:ascii="Times New Roman" w:hAnsi="Times New Roman"/>
                <w:sz w:val="14"/>
                <w:szCs w:val="16"/>
                <w:lang w:val="sr-Cyrl-RS"/>
              </w:rPr>
              <w:t>3.144</w:t>
            </w:r>
            <w:r w:rsidR="002C7516" w:rsidRPr="001D7DB8">
              <w:rPr>
                <w:rFonts w:ascii="Times New Roman" w:hAnsi="Times New Roman"/>
                <w:sz w:val="14"/>
                <w:szCs w:val="16"/>
                <w:lang w:val="sr-Cyrl-RS"/>
              </w:rPr>
              <w:t>.000</w:t>
            </w:r>
          </w:p>
          <w:p w:rsidR="002C7516" w:rsidRPr="001D7DB8" w:rsidRDefault="002C7516" w:rsidP="00CC6249">
            <w:pPr>
              <w:spacing w:after="0" w:line="240" w:lineRule="auto"/>
              <w:ind w:left="-93"/>
              <w:jc w:val="center"/>
              <w:rPr>
                <w:rFonts w:ascii="Times New Roman" w:hAnsi="Times New Roman"/>
                <w:sz w:val="14"/>
                <w:szCs w:val="16"/>
                <w:lang w:val="sr-Cyrl-RS"/>
              </w:rPr>
            </w:pPr>
            <w:r w:rsidRPr="001D7DB8">
              <w:rPr>
                <w:rFonts w:ascii="Times New Roman" w:hAnsi="Times New Roman"/>
                <w:sz w:val="14"/>
                <w:szCs w:val="16"/>
                <w:lang w:val="sr-Cyrl-RS"/>
              </w:rPr>
              <w:t>(СИПРУ Е2Е)</w:t>
            </w:r>
          </w:p>
        </w:tc>
      </w:tr>
    </w:tbl>
    <w:p w:rsidR="002C7516" w:rsidRPr="00656B2F" w:rsidRDefault="002C7516" w:rsidP="002C7516">
      <w:pPr>
        <w:tabs>
          <w:tab w:val="left" w:pos="2490"/>
          <w:tab w:val="left" w:pos="5025"/>
        </w:tabs>
        <w:spacing w:after="0" w:line="240" w:lineRule="auto"/>
        <w:ind w:left="-709"/>
        <w:rPr>
          <w:rFonts w:ascii="Times New Roman" w:hAnsi="Times New Roman"/>
          <w:sz w:val="12"/>
          <w:szCs w:val="16"/>
          <w:lang w:val="sr-Cyrl-RS"/>
        </w:rPr>
      </w:pPr>
    </w:p>
    <w:tbl>
      <w:tblPr>
        <w:tblW w:w="16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990"/>
        <w:gridCol w:w="1530"/>
        <w:gridCol w:w="1080"/>
        <w:gridCol w:w="990"/>
        <w:gridCol w:w="990"/>
        <w:gridCol w:w="1034"/>
        <w:gridCol w:w="1120"/>
        <w:gridCol w:w="978"/>
      </w:tblGrid>
      <w:tr w:rsidR="002C7516" w:rsidRPr="008B57DA" w:rsidTr="00EC159E">
        <w:trPr>
          <w:jc w:val="center"/>
        </w:trPr>
        <w:tc>
          <w:tcPr>
            <w:tcW w:w="1733" w:type="dxa"/>
            <w:vMerge w:val="restart"/>
            <w:shd w:val="clear" w:color="auto" w:fill="FFFF66"/>
            <w:vAlign w:val="center"/>
          </w:tcPr>
          <w:p w:rsidR="002C7516" w:rsidRPr="008B57DA" w:rsidRDefault="002C7516" w:rsidP="00C40A8E">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6192"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EC159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НИВО:</w:t>
            </w:r>
          </w:p>
        </w:tc>
        <w:tc>
          <w:tcPr>
            <w:tcW w:w="99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3132"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EC159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34"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112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78"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EC159E">
        <w:trPr>
          <w:trHeight w:val="699"/>
          <w:jc w:val="center"/>
        </w:trPr>
        <w:tc>
          <w:tcPr>
            <w:tcW w:w="1733" w:type="dxa"/>
            <w:vMerge w:val="restart"/>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1.1.2. Унапређени постојећи  и креирани нови програми који поспешују запошљивост и запосленост младих</w:t>
            </w:r>
          </w:p>
        </w:tc>
        <w:tc>
          <w:tcPr>
            <w:tcW w:w="18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w:t>
            </w:r>
            <w:r w:rsidRPr="00BB2F02">
              <w:rPr>
                <w:rFonts w:ascii="Times New Roman" w:hAnsi="Times New Roman"/>
                <w:sz w:val="16"/>
                <w:szCs w:val="16"/>
                <w:lang w:val="sr-Cyrl-RS"/>
              </w:rPr>
              <w:t>.1.2.1. Унапредити постојеће активне мере запошљавања младих, са посебним фокусом на пакет за младе</w:t>
            </w:r>
          </w:p>
        </w:tc>
        <w:tc>
          <w:tcPr>
            <w:tcW w:w="1530" w:type="dxa"/>
          </w:tcPr>
          <w:p w:rsidR="002C7516" w:rsidRPr="008B57DA" w:rsidRDefault="00BB2F02"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132</w:t>
            </w:r>
            <w:r w:rsidR="002C7516" w:rsidRPr="008B57DA">
              <w:rPr>
                <w:rFonts w:ascii="Times New Roman" w:hAnsi="Times New Roman"/>
                <w:sz w:val="16"/>
                <w:szCs w:val="16"/>
                <w:lang w:val="sr-Cyrl-RS"/>
              </w:rPr>
              <w:t>.000 младих жена и мушкараца су обухваћени активним мерама и програмима (</w:t>
            </w:r>
            <w:r>
              <w:rPr>
                <w:rFonts w:ascii="Times New Roman" w:hAnsi="Times New Roman"/>
                <w:sz w:val="16"/>
                <w:szCs w:val="16"/>
                <w:lang w:val="sr-Cyrl-RS"/>
              </w:rPr>
              <w:t>44</w:t>
            </w:r>
            <w:r w:rsidR="002C7516" w:rsidRPr="008B57DA">
              <w:rPr>
                <w:rFonts w:ascii="Times New Roman" w:hAnsi="Times New Roman"/>
                <w:sz w:val="16"/>
                <w:szCs w:val="16"/>
                <w:lang w:val="sr-Cyrl-RS"/>
              </w:rPr>
              <w:t>.000 годишње);</w:t>
            </w:r>
          </w:p>
          <w:p w:rsidR="00132248" w:rsidRPr="008B57DA" w:rsidRDefault="00132248" w:rsidP="00132248">
            <w:pPr>
              <w:spacing w:after="0" w:line="240" w:lineRule="auto"/>
              <w:rPr>
                <w:rFonts w:ascii="Times New Roman" w:hAnsi="Times New Roman"/>
                <w:sz w:val="16"/>
                <w:szCs w:val="16"/>
                <w:lang w:val="sr-Cyrl-RS"/>
              </w:rPr>
            </w:pPr>
            <w:r>
              <w:rPr>
                <w:rFonts w:ascii="Times New Roman" w:hAnsi="Times New Roman"/>
                <w:sz w:val="16"/>
                <w:szCs w:val="16"/>
                <w:lang w:val="sr-Cyrl-RS"/>
              </w:rPr>
              <w:t xml:space="preserve">Реализована </w:t>
            </w:r>
            <w:r w:rsidR="00A43A81">
              <w:rPr>
                <w:rFonts w:ascii="Times New Roman" w:hAnsi="Times New Roman"/>
                <w:sz w:val="16"/>
                <w:szCs w:val="16"/>
                <w:lang w:val="sr-Latn-RS"/>
              </w:rPr>
              <w:t>3</w:t>
            </w:r>
            <w:r>
              <w:rPr>
                <w:rFonts w:ascii="Times New Roman" w:hAnsi="Times New Roman"/>
                <w:sz w:val="16"/>
                <w:szCs w:val="16"/>
                <w:lang w:val="sr-Cyrl-RS"/>
              </w:rPr>
              <w:t xml:space="preserve"> годишња програма професионалне рехабилитације и запошљавања младих особа са инвалидитетом;</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 МОС</w:t>
            </w:r>
          </w:p>
          <w:p w:rsidR="002C7516" w:rsidRPr="008B57DA" w:rsidRDefault="002C7516" w:rsidP="00CC6249">
            <w:pPr>
              <w:spacing w:after="0" w:line="240" w:lineRule="auto"/>
              <w:rPr>
                <w:rFonts w:ascii="Times New Roman" w:hAnsi="Times New Roman"/>
                <w:b/>
                <w:sz w:val="16"/>
                <w:szCs w:val="16"/>
                <w:lang w:val="sr-Cyrl-RS"/>
              </w:rPr>
            </w:pP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b/>
                <w:sz w:val="16"/>
                <w:szCs w:val="16"/>
                <w:lang w:val="sr-Cyrl-RS"/>
              </w:rPr>
            </w:pPr>
          </w:p>
        </w:tc>
        <w:tc>
          <w:tcPr>
            <w:tcW w:w="1080" w:type="dxa"/>
            <w:shd w:val="clear" w:color="auto" w:fill="CCFF99"/>
          </w:tcPr>
          <w:p w:rsidR="002C7516" w:rsidRPr="008B57DA" w:rsidRDefault="002C7516" w:rsidP="00B73B35">
            <w:pPr>
              <w:spacing w:after="0" w:line="240" w:lineRule="auto"/>
              <w:jc w:val="center"/>
              <w:rPr>
                <w:rFonts w:ascii="Times New Roman" w:hAnsi="Times New Roman"/>
                <w:b/>
                <w:bCs/>
                <w:sz w:val="14"/>
                <w:szCs w:val="14"/>
                <w:lang w:val="sr-Cyrl-RS"/>
              </w:rPr>
            </w:pPr>
            <w:r w:rsidRPr="008B57DA">
              <w:rPr>
                <w:rFonts w:ascii="Times New Roman" w:hAnsi="Times New Roman"/>
                <w:sz w:val="14"/>
                <w:szCs w:val="14"/>
                <w:lang w:val="sr-Cyrl-RS"/>
              </w:rPr>
              <w:t>1.</w:t>
            </w:r>
            <w:r w:rsidR="00B73B35">
              <w:rPr>
                <w:rFonts w:ascii="Times New Roman" w:hAnsi="Times New Roman"/>
                <w:sz w:val="14"/>
                <w:szCs w:val="14"/>
                <w:lang w:val="sr-Cyrl-RS"/>
              </w:rPr>
              <w:t>882.500 000</w:t>
            </w:r>
          </w:p>
        </w:tc>
        <w:tc>
          <w:tcPr>
            <w:tcW w:w="990" w:type="dxa"/>
            <w:shd w:val="clear" w:color="auto" w:fill="CCFF99"/>
          </w:tcPr>
          <w:p w:rsidR="002C7516" w:rsidRPr="008B57DA" w:rsidRDefault="00B73B35" w:rsidP="00CC6249">
            <w:pPr>
              <w:spacing w:after="0" w:line="240" w:lineRule="auto"/>
              <w:jc w:val="center"/>
              <w:rPr>
                <w:rFonts w:ascii="Times New Roman" w:hAnsi="Times New Roman"/>
                <w:sz w:val="14"/>
                <w:szCs w:val="14"/>
                <w:lang w:val="sr-Cyrl-RS"/>
              </w:rPr>
            </w:pPr>
            <w:r w:rsidRPr="00B73B35">
              <w:rPr>
                <w:rFonts w:ascii="Times New Roman" w:hAnsi="Times New Roman"/>
                <w:sz w:val="14"/>
                <w:szCs w:val="14"/>
                <w:lang w:val="sr-Cyrl-RS"/>
              </w:rPr>
              <w:t>1.882.500 000</w:t>
            </w:r>
            <w:r w:rsidR="002C7516" w:rsidRPr="008B57DA">
              <w:rPr>
                <w:rStyle w:val="FootnoteReference"/>
                <w:rFonts w:ascii="Times New Roman" w:hAnsi="Times New Roman"/>
                <w:sz w:val="14"/>
                <w:szCs w:val="14"/>
                <w:lang w:val="sr-Cyrl-RS"/>
              </w:rPr>
              <w:footnoteReference w:id="5"/>
            </w:r>
          </w:p>
          <w:p w:rsidR="00132248" w:rsidRDefault="002C7516" w:rsidP="00EE0081">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w:t>
            </w:r>
            <w:r w:rsidR="00EE0081">
              <w:rPr>
                <w:rFonts w:ascii="Times New Roman" w:hAnsi="Times New Roman"/>
                <w:sz w:val="14"/>
                <w:szCs w:val="14"/>
                <w:lang w:val="sr-Cyrl-RS"/>
              </w:rPr>
              <w:t>НСЗ</w:t>
            </w:r>
            <w:r w:rsidRPr="008B57DA">
              <w:rPr>
                <w:rFonts w:ascii="Times New Roman" w:hAnsi="Times New Roman"/>
                <w:sz w:val="14"/>
                <w:szCs w:val="14"/>
                <w:lang w:val="sr-Cyrl-RS"/>
              </w:rPr>
              <w:t>)</w:t>
            </w:r>
            <w:r w:rsidR="00132248">
              <w:rPr>
                <w:rFonts w:ascii="Times New Roman" w:hAnsi="Times New Roman"/>
                <w:sz w:val="14"/>
                <w:szCs w:val="14"/>
                <w:lang w:val="sr-Cyrl-RS"/>
              </w:rPr>
              <w:t xml:space="preserve"> </w:t>
            </w:r>
          </w:p>
          <w:p w:rsidR="00132248" w:rsidRDefault="00132248" w:rsidP="00EE0081">
            <w:pPr>
              <w:spacing w:after="0" w:line="240" w:lineRule="auto"/>
              <w:jc w:val="center"/>
              <w:rPr>
                <w:rFonts w:ascii="Times New Roman" w:hAnsi="Times New Roman"/>
                <w:sz w:val="14"/>
                <w:szCs w:val="14"/>
                <w:lang w:val="sr-Cyrl-RS"/>
              </w:rPr>
            </w:pPr>
          </w:p>
          <w:p w:rsidR="002C7516" w:rsidRPr="008B57DA" w:rsidRDefault="002C7516" w:rsidP="00B73B35">
            <w:pPr>
              <w:spacing w:after="0" w:line="240" w:lineRule="auto"/>
              <w:jc w:val="center"/>
              <w:rPr>
                <w:rFonts w:ascii="Times New Roman" w:hAnsi="Times New Roman"/>
                <w:sz w:val="14"/>
                <w:szCs w:val="14"/>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4"/>
                <w:lang w:val="sr-Cyrl-RS"/>
              </w:rPr>
            </w:pPr>
          </w:p>
        </w:tc>
        <w:tc>
          <w:tcPr>
            <w:tcW w:w="1034" w:type="dxa"/>
            <w:shd w:val="clear" w:color="auto" w:fill="CCFF99"/>
          </w:tcPr>
          <w:p w:rsidR="002C7516" w:rsidRPr="00B73B35" w:rsidRDefault="00B73B35" w:rsidP="00CC6249">
            <w:pPr>
              <w:spacing w:after="0" w:line="240" w:lineRule="auto"/>
              <w:ind w:left="-108"/>
              <w:jc w:val="center"/>
              <w:rPr>
                <w:rFonts w:ascii="Times New Roman" w:hAnsi="Times New Roman"/>
                <w:bCs/>
                <w:sz w:val="14"/>
                <w:szCs w:val="14"/>
                <w:lang w:val="sr-Cyrl-RS"/>
              </w:rPr>
            </w:pPr>
            <w:r w:rsidRPr="00B73B35">
              <w:rPr>
                <w:rFonts w:ascii="Times New Roman" w:hAnsi="Times New Roman"/>
                <w:bCs/>
                <w:sz w:val="14"/>
                <w:szCs w:val="14"/>
                <w:lang w:val="sr-Cyrl-RS"/>
              </w:rPr>
              <w:t xml:space="preserve">5.647.500.000 </w:t>
            </w:r>
          </w:p>
          <w:p w:rsidR="002C7516" w:rsidRPr="00B73B35" w:rsidRDefault="00B73B35" w:rsidP="00CC6249">
            <w:pPr>
              <w:spacing w:after="0" w:line="240" w:lineRule="auto"/>
              <w:ind w:left="-108"/>
              <w:jc w:val="center"/>
              <w:rPr>
                <w:rFonts w:ascii="Times New Roman" w:hAnsi="Times New Roman"/>
                <w:bCs/>
                <w:sz w:val="14"/>
                <w:szCs w:val="14"/>
                <w:lang w:val="sr-Cyrl-RS"/>
              </w:rPr>
            </w:pPr>
            <w:r w:rsidRPr="00B73B35">
              <w:rPr>
                <w:rFonts w:ascii="Times New Roman" w:hAnsi="Times New Roman"/>
                <w:bCs/>
                <w:sz w:val="14"/>
                <w:szCs w:val="14"/>
                <w:lang w:val="sr-Cyrl-RS"/>
              </w:rPr>
              <w:t>(НСЗ)</w:t>
            </w:r>
          </w:p>
        </w:tc>
        <w:tc>
          <w:tcPr>
            <w:tcW w:w="1120" w:type="dxa"/>
            <w:shd w:val="clear" w:color="auto" w:fill="CCFF99"/>
          </w:tcPr>
          <w:p w:rsidR="00B73B35" w:rsidRPr="00B73B35" w:rsidRDefault="00B73B35" w:rsidP="00B73B35">
            <w:pPr>
              <w:spacing w:after="0" w:line="240" w:lineRule="auto"/>
              <w:ind w:left="-108"/>
              <w:jc w:val="center"/>
              <w:rPr>
                <w:rFonts w:ascii="Times New Roman" w:hAnsi="Times New Roman"/>
                <w:bCs/>
                <w:sz w:val="14"/>
                <w:szCs w:val="14"/>
                <w:lang w:val="sr-Cyrl-RS"/>
              </w:rPr>
            </w:pPr>
            <w:r w:rsidRPr="00B73B35">
              <w:rPr>
                <w:rFonts w:ascii="Times New Roman" w:hAnsi="Times New Roman"/>
                <w:bCs/>
                <w:sz w:val="14"/>
                <w:szCs w:val="14"/>
                <w:lang w:val="sr-Cyrl-RS"/>
              </w:rPr>
              <w:t xml:space="preserve">5.647.500.000 </w:t>
            </w:r>
          </w:p>
          <w:p w:rsidR="002C7516" w:rsidRPr="00B73B35" w:rsidRDefault="00B73B35" w:rsidP="00B73B35">
            <w:pPr>
              <w:spacing w:after="0" w:line="240" w:lineRule="auto"/>
              <w:rPr>
                <w:rFonts w:ascii="Times New Roman" w:hAnsi="Times New Roman"/>
                <w:sz w:val="14"/>
                <w:szCs w:val="14"/>
                <w:lang w:val="sr-Cyrl-RS"/>
              </w:rPr>
            </w:pPr>
            <w:r w:rsidRPr="00B73B35">
              <w:rPr>
                <w:rFonts w:ascii="Times New Roman" w:hAnsi="Times New Roman"/>
                <w:bCs/>
                <w:sz w:val="14"/>
                <w:szCs w:val="14"/>
                <w:lang w:val="sr-Cyrl-RS"/>
              </w:rPr>
              <w:t>(НСЗ)</w:t>
            </w:r>
          </w:p>
        </w:tc>
        <w:tc>
          <w:tcPr>
            <w:tcW w:w="978" w:type="dxa"/>
            <w:shd w:val="clear" w:color="auto" w:fill="CCFF99"/>
          </w:tcPr>
          <w:p w:rsidR="002C7516" w:rsidRPr="008B57DA" w:rsidRDefault="002C7516" w:rsidP="00CC6249">
            <w:pPr>
              <w:spacing w:after="0" w:line="240" w:lineRule="auto"/>
              <w:jc w:val="center"/>
              <w:rPr>
                <w:rFonts w:ascii="Times New Roman" w:hAnsi="Times New Roman"/>
                <w:sz w:val="14"/>
                <w:szCs w:val="14"/>
                <w:lang w:val="sr-Cyrl-RS"/>
              </w:rPr>
            </w:pPr>
          </w:p>
        </w:tc>
      </w:tr>
      <w:tr w:rsidR="002C7516" w:rsidRPr="008B57DA" w:rsidTr="00EC159E">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1.1</w:t>
            </w:r>
            <w:r w:rsidRPr="0054783F">
              <w:rPr>
                <w:rFonts w:ascii="Times New Roman" w:hAnsi="Times New Roman"/>
                <w:sz w:val="16"/>
                <w:szCs w:val="16"/>
                <w:lang w:val="sr-Cyrl-RS"/>
              </w:rPr>
              <w:t>.2.2. Подржати унапређивање постојећих и креирање нових програма за преквалификацију и доквалификацију</w:t>
            </w:r>
          </w:p>
        </w:tc>
        <w:tc>
          <w:tcPr>
            <w:tcW w:w="1530" w:type="dxa"/>
            <w:shd w:val="clear" w:color="auto" w:fill="FFFFFF"/>
          </w:tcPr>
          <w:p w:rsidR="002C7516" w:rsidRDefault="002C7516" w:rsidP="00CC6249">
            <w:pPr>
              <w:spacing w:after="0" w:line="240" w:lineRule="auto"/>
              <w:rPr>
                <w:rFonts w:ascii="Times New Roman" w:hAnsi="Times New Roman"/>
                <w:color w:val="FF0000"/>
                <w:sz w:val="16"/>
                <w:szCs w:val="16"/>
                <w:lang w:val="sr-Cyrl-RS"/>
              </w:rPr>
            </w:pPr>
            <w:r w:rsidRPr="00BB2F02">
              <w:rPr>
                <w:rFonts w:ascii="Times New Roman" w:hAnsi="Times New Roman"/>
                <w:sz w:val="16"/>
                <w:szCs w:val="16"/>
                <w:lang w:val="sr-Cyrl-RS"/>
              </w:rPr>
              <w:t>60 подржаних програма</w:t>
            </w:r>
          </w:p>
          <w:p w:rsidR="00417999" w:rsidRDefault="00417999" w:rsidP="00CC6249">
            <w:pPr>
              <w:spacing w:after="0" w:line="240" w:lineRule="auto"/>
              <w:rPr>
                <w:rFonts w:ascii="Times New Roman" w:hAnsi="Times New Roman"/>
                <w:color w:val="FF0000"/>
                <w:sz w:val="16"/>
                <w:szCs w:val="16"/>
                <w:lang w:val="sr-Cyrl-RS"/>
              </w:rPr>
            </w:pPr>
          </w:p>
          <w:p w:rsidR="00417999" w:rsidRPr="008B57DA" w:rsidRDefault="00417999" w:rsidP="00CC6249">
            <w:pPr>
              <w:spacing w:after="0" w:line="240" w:lineRule="auto"/>
              <w:rPr>
                <w:rFonts w:ascii="Times New Roman" w:hAnsi="Times New Roman"/>
                <w:sz w:val="16"/>
                <w:szCs w:val="16"/>
                <w:lang w:val="sr-Cyrl-RS"/>
              </w:rPr>
            </w:pP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530" w:type="dxa"/>
          </w:tcPr>
          <w:p w:rsidR="002C7516"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E87518" w:rsidRPr="008B57DA" w:rsidRDefault="00E87518"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СИПРУ</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МТТТ</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30.000.000</w:t>
            </w:r>
          </w:p>
        </w:tc>
        <w:tc>
          <w:tcPr>
            <w:tcW w:w="990" w:type="dxa"/>
            <w:shd w:val="clear" w:color="auto" w:fill="CCFF99"/>
          </w:tcPr>
          <w:p w:rsidR="008B396B" w:rsidRPr="00656B2F" w:rsidRDefault="008B396B"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30.000.000</w:t>
            </w:r>
          </w:p>
          <w:p w:rsidR="008B396B" w:rsidRPr="00656B2F" w:rsidRDefault="008B396B" w:rsidP="00CC6249">
            <w:pPr>
              <w:spacing w:after="0" w:line="240" w:lineRule="auto"/>
              <w:jc w:val="center"/>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5.000.000</w:t>
            </w: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(МОС)</w:t>
            </w:r>
          </w:p>
          <w:p w:rsidR="00691FB7" w:rsidRPr="00656B2F" w:rsidRDefault="00691FB7" w:rsidP="00CC6249">
            <w:pPr>
              <w:spacing w:after="0" w:line="240" w:lineRule="auto"/>
              <w:jc w:val="center"/>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25.000.000</w:t>
            </w:r>
            <w:r w:rsidR="00691FB7" w:rsidRPr="00656B2F">
              <w:rPr>
                <w:rStyle w:val="FootnoteReference"/>
                <w:rFonts w:ascii="Times New Roman" w:hAnsi="Times New Roman"/>
                <w:sz w:val="14"/>
                <w:szCs w:val="16"/>
                <w:lang w:val="sr-Cyrl-RS"/>
              </w:rPr>
              <w:footnoteReference w:id="6"/>
            </w:r>
          </w:p>
          <w:p w:rsidR="002C7516" w:rsidRPr="00656B2F" w:rsidRDefault="00691FB7"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(МТТТ)</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p>
        </w:tc>
        <w:tc>
          <w:tcPr>
            <w:tcW w:w="1034"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65.000.000</w:t>
            </w:r>
          </w:p>
        </w:tc>
        <w:tc>
          <w:tcPr>
            <w:tcW w:w="1120" w:type="dxa"/>
            <w:shd w:val="clear" w:color="auto" w:fill="CCFF99"/>
          </w:tcPr>
          <w:p w:rsidR="008B396B" w:rsidRDefault="008B396B" w:rsidP="00CC6249">
            <w:pPr>
              <w:spacing w:after="0" w:line="240" w:lineRule="auto"/>
              <w:ind w:left="-60"/>
              <w:jc w:val="center"/>
              <w:rPr>
                <w:rFonts w:ascii="Times New Roman" w:hAnsi="Times New Roman"/>
                <w:sz w:val="14"/>
                <w:szCs w:val="14"/>
                <w:lang w:val="sr-Cyrl-RS"/>
              </w:rPr>
            </w:pPr>
            <w:r>
              <w:rPr>
                <w:rFonts w:ascii="Times New Roman" w:hAnsi="Times New Roman"/>
                <w:sz w:val="14"/>
                <w:szCs w:val="14"/>
                <w:lang w:val="sr-Cyrl-RS"/>
              </w:rPr>
              <w:t>65.000.000</w:t>
            </w:r>
          </w:p>
          <w:p w:rsidR="008B396B" w:rsidRDefault="008B396B" w:rsidP="00CC6249">
            <w:pPr>
              <w:spacing w:after="0" w:line="240" w:lineRule="auto"/>
              <w:ind w:left="-60"/>
              <w:jc w:val="center"/>
              <w:rPr>
                <w:rFonts w:ascii="Times New Roman" w:hAnsi="Times New Roman"/>
                <w:sz w:val="14"/>
                <w:szCs w:val="14"/>
                <w:lang w:val="sr-Cyrl-RS"/>
              </w:rPr>
            </w:pPr>
          </w:p>
          <w:p w:rsidR="002C7516" w:rsidRPr="008B57DA" w:rsidRDefault="002C7516" w:rsidP="00CC6249">
            <w:pPr>
              <w:spacing w:after="0" w:line="240" w:lineRule="auto"/>
              <w:ind w:left="-60"/>
              <w:jc w:val="center"/>
              <w:rPr>
                <w:rFonts w:ascii="Times New Roman" w:hAnsi="Times New Roman"/>
                <w:sz w:val="14"/>
                <w:szCs w:val="14"/>
                <w:lang w:val="sr-Cyrl-RS"/>
              </w:rPr>
            </w:pPr>
            <w:r w:rsidRPr="008B57DA">
              <w:rPr>
                <w:rFonts w:ascii="Times New Roman" w:hAnsi="Times New Roman"/>
                <w:sz w:val="14"/>
                <w:szCs w:val="14"/>
                <w:lang w:val="sr-Cyrl-RS"/>
              </w:rPr>
              <w:t>15.000.000</w:t>
            </w:r>
          </w:p>
          <w:p w:rsidR="002C7516" w:rsidRPr="008B57DA" w:rsidRDefault="002C7516" w:rsidP="00CC6249">
            <w:pPr>
              <w:spacing w:after="0" w:line="240" w:lineRule="auto"/>
              <w:ind w:left="-60"/>
              <w:jc w:val="center"/>
              <w:rPr>
                <w:rFonts w:ascii="Times New Roman" w:hAnsi="Times New Roman"/>
                <w:sz w:val="14"/>
                <w:szCs w:val="14"/>
                <w:lang w:val="sr-Cyrl-RS"/>
              </w:rPr>
            </w:pPr>
            <w:r w:rsidRPr="008B57DA">
              <w:rPr>
                <w:rFonts w:ascii="Times New Roman" w:hAnsi="Times New Roman"/>
                <w:sz w:val="14"/>
                <w:szCs w:val="14"/>
                <w:lang w:val="sr-Cyrl-RS"/>
              </w:rPr>
              <w:t>(МОС)</w:t>
            </w:r>
          </w:p>
          <w:p w:rsidR="00691FB7" w:rsidRDefault="00691FB7" w:rsidP="00CC6249">
            <w:pPr>
              <w:spacing w:after="0" w:line="240" w:lineRule="auto"/>
              <w:ind w:left="-60"/>
              <w:jc w:val="center"/>
              <w:rPr>
                <w:rFonts w:ascii="Times New Roman" w:hAnsi="Times New Roman"/>
                <w:sz w:val="14"/>
                <w:szCs w:val="14"/>
                <w:lang w:val="sr-Cyrl-RS"/>
              </w:rPr>
            </w:pPr>
          </w:p>
          <w:p w:rsidR="002C7516" w:rsidRPr="008B57DA" w:rsidRDefault="002C7516" w:rsidP="00CC6249">
            <w:pPr>
              <w:spacing w:after="0" w:line="240" w:lineRule="auto"/>
              <w:ind w:left="-60"/>
              <w:jc w:val="center"/>
              <w:rPr>
                <w:rFonts w:ascii="Times New Roman" w:hAnsi="Times New Roman"/>
                <w:sz w:val="14"/>
                <w:szCs w:val="14"/>
                <w:lang w:val="sr-Cyrl-RS"/>
              </w:rPr>
            </w:pPr>
            <w:r w:rsidRPr="008B57DA">
              <w:rPr>
                <w:rFonts w:ascii="Times New Roman" w:hAnsi="Times New Roman"/>
                <w:sz w:val="14"/>
                <w:szCs w:val="14"/>
                <w:lang w:val="sr-Cyrl-RS"/>
              </w:rPr>
              <w:t>50.000.000</w:t>
            </w:r>
          </w:p>
          <w:p w:rsidR="002C7516" w:rsidRPr="008B57DA" w:rsidRDefault="002C7516" w:rsidP="00CC6249">
            <w:pPr>
              <w:spacing w:after="0" w:line="240" w:lineRule="auto"/>
              <w:ind w:left="-60"/>
              <w:jc w:val="center"/>
              <w:rPr>
                <w:rFonts w:ascii="Times New Roman" w:hAnsi="Times New Roman"/>
                <w:sz w:val="14"/>
                <w:szCs w:val="14"/>
                <w:lang w:val="sr-Cyrl-RS"/>
              </w:rPr>
            </w:pPr>
            <w:r w:rsidRPr="008B57DA">
              <w:rPr>
                <w:rFonts w:ascii="Times New Roman" w:hAnsi="Times New Roman"/>
                <w:sz w:val="14"/>
                <w:szCs w:val="14"/>
                <w:lang w:val="sr-Cyrl-RS"/>
              </w:rPr>
              <w:t>(МТТТ)</w:t>
            </w:r>
          </w:p>
        </w:tc>
        <w:tc>
          <w:tcPr>
            <w:tcW w:w="978" w:type="dxa"/>
            <w:shd w:val="clear" w:color="auto" w:fill="CCFF99"/>
          </w:tcPr>
          <w:p w:rsidR="002C7516" w:rsidRPr="008B57DA" w:rsidRDefault="002C7516" w:rsidP="00CC6249">
            <w:pPr>
              <w:spacing w:after="0" w:line="240" w:lineRule="auto"/>
              <w:jc w:val="center"/>
              <w:rPr>
                <w:rFonts w:ascii="Times New Roman" w:hAnsi="Times New Roman"/>
                <w:sz w:val="14"/>
                <w:szCs w:val="14"/>
                <w:lang w:val="sr-Cyrl-RS"/>
              </w:rPr>
            </w:pPr>
          </w:p>
        </w:tc>
      </w:tr>
      <w:tr w:rsidR="002C7516" w:rsidRPr="008B57DA" w:rsidTr="00EC159E">
        <w:trPr>
          <w:trHeight w:val="557"/>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highlight w:val="green"/>
                <w:lang w:val="sr-Cyrl-RS"/>
              </w:rPr>
            </w:pPr>
            <w:r w:rsidRPr="008B57DA">
              <w:rPr>
                <w:rFonts w:ascii="Times New Roman" w:hAnsi="Times New Roman"/>
                <w:sz w:val="16"/>
                <w:szCs w:val="16"/>
                <w:lang w:val="sr-Cyrl-RS"/>
              </w:rPr>
              <w:t>1.1.2.3. Унапредити постојеће и креирати нове програме преко којих млади стичу практична знања, вештине и компетенције које су неопходне на тржишту рада</w:t>
            </w:r>
          </w:p>
        </w:tc>
        <w:tc>
          <w:tcPr>
            <w:tcW w:w="1530" w:type="dxa"/>
            <w:shd w:val="clear" w:color="auto" w:fill="FFFFFF"/>
          </w:tcPr>
          <w:p w:rsidR="002C7516" w:rsidRPr="008B57DA" w:rsidRDefault="0052728D"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 xml:space="preserve">Развијен модел </w:t>
            </w:r>
            <w:r w:rsidR="00B42CE2">
              <w:rPr>
                <w:rFonts w:ascii="Times New Roman" w:hAnsi="Times New Roman"/>
                <w:sz w:val="16"/>
                <w:szCs w:val="16"/>
                <w:lang w:val="sr-Cyrl-RS"/>
              </w:rPr>
              <w:t xml:space="preserve">и </w:t>
            </w:r>
            <w:r w:rsidR="002C7516" w:rsidRPr="008B57DA">
              <w:rPr>
                <w:rFonts w:ascii="Times New Roman" w:hAnsi="Times New Roman"/>
                <w:sz w:val="16"/>
                <w:szCs w:val="16"/>
                <w:lang w:val="sr-Cyrl-RS"/>
              </w:rPr>
              <w:t xml:space="preserve">платформа </w:t>
            </w:r>
            <w:r w:rsidR="00B14B7C">
              <w:rPr>
                <w:rFonts w:ascii="Times New Roman" w:hAnsi="Times New Roman"/>
                <w:sz w:val="16"/>
                <w:szCs w:val="16"/>
                <w:lang w:val="sr-Cyrl-RS"/>
              </w:rPr>
              <w:t xml:space="preserve">за организацију </w:t>
            </w:r>
            <w:r w:rsidR="002C7516" w:rsidRPr="008B57DA">
              <w:rPr>
                <w:rFonts w:ascii="Times New Roman" w:hAnsi="Times New Roman"/>
                <w:sz w:val="16"/>
                <w:szCs w:val="16"/>
                <w:lang w:val="sr-Cyrl-RS"/>
              </w:rPr>
              <w:t>виртуелних пракси</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 подржаних активности</w:t>
            </w:r>
            <w:r w:rsidR="00B14981">
              <w:rPr>
                <w:rFonts w:ascii="Times New Roman" w:hAnsi="Times New Roman"/>
                <w:sz w:val="16"/>
                <w:szCs w:val="16"/>
                <w:lang w:val="sr-Cyrl-RS"/>
              </w:rPr>
              <w:t>/пројеката</w:t>
            </w:r>
            <w:r w:rsidRPr="008B57DA">
              <w:rPr>
                <w:rFonts w:ascii="Times New Roman" w:hAnsi="Times New Roman"/>
                <w:sz w:val="16"/>
                <w:szCs w:val="16"/>
                <w:lang w:val="sr-Cyrl-RS"/>
              </w:rPr>
              <w:t xml:space="preserve"> којим се стичу практична знања, вештине и компетенције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b/>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22.420.000</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20.000.000</w:t>
            </w: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(МОС)</w:t>
            </w:r>
          </w:p>
          <w:p w:rsidR="002C7516" w:rsidRPr="00656B2F" w:rsidRDefault="002C7516" w:rsidP="00CC6249">
            <w:pPr>
              <w:spacing w:after="0" w:line="240" w:lineRule="auto"/>
              <w:jc w:val="center"/>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2.420.000</w:t>
            </w:r>
          </w:p>
          <w:p w:rsidR="002C7516" w:rsidRPr="00656B2F" w:rsidRDefault="002C7516" w:rsidP="00CC6249">
            <w:pPr>
              <w:spacing w:after="0" w:line="240" w:lineRule="auto"/>
              <w:jc w:val="center"/>
              <w:rPr>
                <w:rFonts w:ascii="Times New Roman" w:hAnsi="Times New Roman"/>
                <w:i/>
                <w:sz w:val="14"/>
                <w:szCs w:val="14"/>
                <w:lang w:val="sr-Cyrl-RS"/>
              </w:rPr>
            </w:pPr>
          </w:p>
        </w:tc>
        <w:tc>
          <w:tcPr>
            <w:tcW w:w="1034"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67.260.000</w:t>
            </w:r>
          </w:p>
        </w:tc>
        <w:tc>
          <w:tcPr>
            <w:tcW w:w="112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60.000.000</w:t>
            </w: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(МОС)</w:t>
            </w:r>
          </w:p>
          <w:p w:rsidR="002C7516" w:rsidRPr="00656B2F" w:rsidRDefault="002C7516" w:rsidP="00CC6249">
            <w:pPr>
              <w:spacing w:after="0" w:line="240" w:lineRule="auto"/>
              <w:jc w:val="center"/>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p>
        </w:tc>
        <w:tc>
          <w:tcPr>
            <w:tcW w:w="978"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7.260.000</w:t>
            </w:r>
          </w:p>
          <w:p w:rsidR="002C7516" w:rsidRPr="00656B2F" w:rsidRDefault="002C7516" w:rsidP="00CC6249">
            <w:pPr>
              <w:spacing w:after="0" w:line="240" w:lineRule="auto"/>
              <w:jc w:val="center"/>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p>
        </w:tc>
      </w:tr>
      <w:tr w:rsidR="002C7516" w:rsidRPr="008B57DA" w:rsidTr="00EC159E">
        <w:trPr>
          <w:trHeight w:val="1736"/>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1.1.2.4. Обезбедити унапређивање постојећих и креирање нових програма који подстичу активитет младих жена, као и младих из осетљивих друштвених група и младих из NEET групе</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 подржаних програма;</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30.000 младих жена и мушкараца  који су учествовали у програмима</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10.000 младих жена и мушкараца из осетљивих друштвених група и младих жена и мушкараца из NEET групе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b/>
                <w:sz w:val="16"/>
                <w:szCs w:val="16"/>
                <w:lang w:val="sr-Cyrl-RS"/>
              </w:rPr>
            </w:pPr>
            <w:r w:rsidRPr="008B57DA">
              <w:rPr>
                <w:rFonts w:ascii="Times New Roman" w:hAnsi="Times New Roman"/>
                <w:sz w:val="16"/>
                <w:szCs w:val="16"/>
                <w:lang w:val="sr-Cyrl-RS"/>
              </w:rPr>
              <w:t>МОС</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12.100.000</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5.000.000</w:t>
            </w: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(МОС)</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7.100.000</w:t>
            </w:r>
          </w:p>
        </w:tc>
        <w:tc>
          <w:tcPr>
            <w:tcW w:w="1034" w:type="dxa"/>
            <w:shd w:val="clear" w:color="auto" w:fill="CCFF99"/>
          </w:tcPr>
          <w:p w:rsidR="002C7516" w:rsidRPr="00656B2F" w:rsidRDefault="002C7516" w:rsidP="00CC6249">
            <w:pPr>
              <w:spacing w:after="0" w:line="240" w:lineRule="auto"/>
              <w:jc w:val="center"/>
              <w:rPr>
                <w:sz w:val="20"/>
                <w:szCs w:val="20"/>
                <w:lang w:val="sr-Cyrl-RS"/>
              </w:rPr>
            </w:pPr>
            <w:r w:rsidRPr="00656B2F">
              <w:rPr>
                <w:rFonts w:ascii="Times New Roman" w:hAnsi="Times New Roman"/>
                <w:bCs/>
                <w:sz w:val="14"/>
                <w:szCs w:val="14"/>
                <w:lang w:val="sr-Cyrl-RS"/>
              </w:rPr>
              <w:fldChar w:fldCharType="begin"/>
            </w:r>
            <w:r w:rsidRPr="00656B2F">
              <w:rPr>
                <w:rFonts w:ascii="Times New Roman" w:hAnsi="Times New Roman"/>
                <w:bCs/>
                <w:sz w:val="14"/>
                <w:szCs w:val="14"/>
                <w:lang w:val="sr-Cyrl-RS"/>
              </w:rPr>
              <w:instrText xml:space="preserve"> LINK Excel.Sheet.12 "Book3" "Sheet1!R11C7" \a \f 5 \h  \* MERGEFORMAT </w:instrText>
            </w:r>
            <w:r w:rsidRPr="00656B2F">
              <w:rPr>
                <w:rFonts w:ascii="Times New Roman" w:hAnsi="Times New Roman"/>
                <w:bCs/>
                <w:sz w:val="14"/>
                <w:szCs w:val="14"/>
                <w:lang w:val="sr-Cyrl-RS"/>
              </w:rPr>
              <w:fldChar w:fldCharType="separate"/>
            </w:r>
            <w:r w:rsidRPr="00656B2F">
              <w:rPr>
                <w:rFonts w:ascii="Times New Roman" w:hAnsi="Times New Roman"/>
                <w:bCs/>
                <w:sz w:val="14"/>
                <w:szCs w:val="14"/>
                <w:lang w:val="sr-Cyrl-RS"/>
              </w:rPr>
              <w:t>520.300.000</w:t>
            </w:r>
          </w:p>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fldChar w:fldCharType="end"/>
            </w:r>
          </w:p>
          <w:p w:rsidR="00A82DF1" w:rsidRPr="00656B2F" w:rsidRDefault="00A82DF1" w:rsidP="00A82DF1">
            <w:pPr>
              <w:spacing w:after="0" w:line="240" w:lineRule="auto"/>
              <w:jc w:val="center"/>
              <w:rPr>
                <w:rFonts w:ascii="Times New Roman" w:hAnsi="Times New Roman"/>
                <w:bCs/>
                <w:sz w:val="14"/>
                <w:szCs w:val="14"/>
                <w:lang w:val="sr-Cyrl-RS"/>
              </w:rPr>
            </w:pPr>
          </w:p>
        </w:tc>
        <w:tc>
          <w:tcPr>
            <w:tcW w:w="112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15.000.000</w:t>
            </w: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(МОС)</w:t>
            </w:r>
          </w:p>
          <w:p w:rsidR="002C7516" w:rsidRPr="00656B2F" w:rsidRDefault="002C7516" w:rsidP="00CC6249">
            <w:pPr>
              <w:spacing w:after="0" w:line="240" w:lineRule="auto"/>
              <w:jc w:val="center"/>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48.400.000</w:t>
            </w:r>
            <w:r w:rsidR="00B83FFB" w:rsidRPr="00656B2F">
              <w:rPr>
                <w:rStyle w:val="FootnoteReference"/>
                <w:rFonts w:ascii="Times New Roman" w:hAnsi="Times New Roman"/>
                <w:sz w:val="14"/>
                <w:szCs w:val="14"/>
                <w:lang w:val="sr-Cyrl-RS"/>
              </w:rPr>
              <w:footnoteReference w:id="7"/>
            </w:r>
          </w:p>
          <w:p w:rsidR="00B83FFB" w:rsidRPr="00656B2F" w:rsidRDefault="00B83FFB" w:rsidP="00B83FFB">
            <w:pPr>
              <w:spacing w:after="0" w:line="240" w:lineRule="auto"/>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p>
        </w:tc>
        <w:tc>
          <w:tcPr>
            <w:tcW w:w="978"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21.300.000</w:t>
            </w:r>
          </w:p>
          <w:p w:rsidR="002C7516" w:rsidRPr="00656B2F" w:rsidRDefault="002C7516" w:rsidP="00CC6249">
            <w:pPr>
              <w:spacing w:after="0" w:line="240" w:lineRule="auto"/>
              <w:jc w:val="center"/>
              <w:rPr>
                <w:rFonts w:ascii="Times New Roman" w:hAnsi="Times New Roman"/>
                <w:sz w:val="14"/>
                <w:szCs w:val="14"/>
                <w:lang w:val="sr-Cyrl-RS"/>
              </w:rPr>
            </w:pP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435.600.000</w:t>
            </w:r>
            <w:r w:rsidR="00B83FFB" w:rsidRPr="00656B2F">
              <w:rPr>
                <w:rStyle w:val="FootnoteReference"/>
                <w:rFonts w:ascii="Times New Roman" w:hAnsi="Times New Roman"/>
                <w:sz w:val="14"/>
                <w:szCs w:val="14"/>
                <w:lang w:val="sr-Cyrl-RS"/>
              </w:rPr>
              <w:footnoteReference w:id="8"/>
            </w:r>
          </w:p>
          <w:p w:rsidR="002C7516" w:rsidRPr="00656B2F" w:rsidRDefault="002C7516" w:rsidP="00CC6249">
            <w:pPr>
              <w:spacing w:after="0" w:line="240" w:lineRule="auto"/>
              <w:jc w:val="center"/>
              <w:rPr>
                <w:rFonts w:ascii="Times New Roman" w:hAnsi="Times New Roman"/>
                <w:sz w:val="14"/>
                <w:szCs w:val="14"/>
                <w:lang w:val="sr-Cyrl-RS"/>
              </w:rPr>
            </w:pPr>
          </w:p>
        </w:tc>
      </w:tr>
    </w:tbl>
    <w:p w:rsidR="000F6574" w:rsidRPr="008B57DA" w:rsidRDefault="000F6574" w:rsidP="002C7516">
      <w:pPr>
        <w:tabs>
          <w:tab w:val="left" w:pos="2490"/>
          <w:tab w:val="left" w:pos="5025"/>
        </w:tabs>
        <w:spacing w:after="0" w:line="240" w:lineRule="auto"/>
        <w:rPr>
          <w:rFonts w:ascii="Times New Roman" w:hAnsi="Times New Roman"/>
          <w:lang w:val="sr-Cyrl-RS"/>
        </w:rPr>
      </w:pPr>
    </w:p>
    <w:tbl>
      <w:tblPr>
        <w:tblW w:w="15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990"/>
        <w:gridCol w:w="1530"/>
        <w:gridCol w:w="1080"/>
        <w:gridCol w:w="990"/>
        <w:gridCol w:w="990"/>
        <w:gridCol w:w="916"/>
        <w:gridCol w:w="1136"/>
        <w:gridCol w:w="812"/>
        <w:gridCol w:w="16"/>
      </w:tblGrid>
      <w:tr w:rsidR="002C7516" w:rsidRPr="008B57DA" w:rsidTr="00656B2F">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40" w:type="dxa"/>
            <w:gridSpan w:val="7"/>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80" w:type="dxa"/>
            <w:gridSpan w:val="4"/>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656B2F">
        <w:trPr>
          <w:gridAfter w:val="1"/>
          <w:wAfter w:w="16" w:type="dxa"/>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16"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1136"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2"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656B2F">
        <w:trPr>
          <w:gridAfter w:val="1"/>
          <w:wAfter w:w="16" w:type="dxa"/>
          <w:trHeight w:val="284"/>
          <w:jc w:val="center"/>
        </w:trPr>
        <w:tc>
          <w:tcPr>
            <w:tcW w:w="1733" w:type="dxa"/>
            <w:vMerge w:val="restart"/>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20"/>
                <w:lang w:val="sr-Cyrl-RS"/>
              </w:rPr>
              <w:t>1.1.3. Подржан развој, примена и промоција активности које подстичу запошљивост и запoсленост младих</w:t>
            </w:r>
          </w:p>
        </w:tc>
        <w:tc>
          <w:tcPr>
            <w:tcW w:w="18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1.1.3.1. Подржати промоцију примера добре праксе младих који су прошли програме који подстичу запошљивост и запосленост младих путем медија и друштвених мрежа</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подржаних промотивних активности</w:t>
            </w:r>
            <w:r w:rsidR="00B14981">
              <w:rPr>
                <w:rFonts w:ascii="Times New Roman" w:hAnsi="Times New Roman"/>
                <w:sz w:val="16"/>
                <w:szCs w:val="16"/>
                <w:lang w:val="sr-Cyrl-RS"/>
              </w:rPr>
              <w:t>/пројеката</w:t>
            </w:r>
          </w:p>
          <w:p w:rsidR="002C7516" w:rsidRPr="008B57DA" w:rsidRDefault="002C7516" w:rsidP="00CC6249">
            <w:pPr>
              <w:spacing w:after="0" w:line="240" w:lineRule="auto"/>
              <w:rPr>
                <w:rFonts w:ascii="Times New Roman" w:hAnsi="Times New Roman"/>
                <w:sz w:val="16"/>
                <w:szCs w:val="16"/>
                <w:lang w:val="sr-Cyrl-RS"/>
              </w:rPr>
            </w:pP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990" w:type="dxa"/>
          </w:tcPr>
          <w:p w:rsidR="002C7516" w:rsidRPr="008B57DA" w:rsidRDefault="002C7516" w:rsidP="00CC6249">
            <w:pPr>
              <w:spacing w:after="0" w:line="240" w:lineRule="auto"/>
              <w:rPr>
                <w:rFonts w:ascii="Times New Roman" w:hAnsi="Times New Roman"/>
                <w:b/>
                <w:sz w:val="16"/>
                <w:szCs w:val="16"/>
                <w:lang w:val="sr-Cyrl-RS"/>
              </w:rPr>
            </w:pPr>
            <w:r w:rsidRPr="008B57DA">
              <w:rPr>
                <w:rFonts w:ascii="Times New Roman" w:hAnsi="Times New Roman"/>
                <w:sz w:val="16"/>
                <w:szCs w:val="16"/>
                <w:lang w:val="sr-Cyrl-RS"/>
              </w:rPr>
              <w:t>МОС</w:t>
            </w:r>
          </w:p>
        </w:tc>
        <w:tc>
          <w:tcPr>
            <w:tcW w:w="1530" w:type="dxa"/>
          </w:tcPr>
          <w:p w:rsidR="002C7516"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E87518" w:rsidRPr="008B57DA" w:rsidRDefault="00E87518"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Школске установе</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ПКС </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A62E32" w:rsidRPr="00A62E32" w:rsidRDefault="002C7516" w:rsidP="00CC6249">
            <w:pPr>
              <w:spacing w:after="0" w:line="240" w:lineRule="auto"/>
              <w:rPr>
                <w:rFonts w:ascii="Times New Roman" w:hAnsi="Times New Roman"/>
                <w:sz w:val="16"/>
                <w:szCs w:val="16"/>
                <w:lang w:val="en-U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4.000.000</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3.000.000</w:t>
            </w:r>
          </w:p>
        </w:tc>
        <w:tc>
          <w:tcPr>
            <w:tcW w:w="916" w:type="dxa"/>
            <w:shd w:val="clear" w:color="auto" w:fill="CCFF99"/>
          </w:tcPr>
          <w:p w:rsidR="002C7516" w:rsidRPr="00656B2F" w:rsidRDefault="00C96550"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12.0</w:t>
            </w:r>
            <w:r w:rsidR="002C7516" w:rsidRPr="00656B2F">
              <w:rPr>
                <w:rFonts w:ascii="Times New Roman" w:hAnsi="Times New Roman"/>
                <w:bCs/>
                <w:sz w:val="14"/>
                <w:szCs w:val="16"/>
                <w:lang w:val="sr-Cyrl-RS"/>
              </w:rPr>
              <w:t>00.000</w:t>
            </w:r>
          </w:p>
          <w:p w:rsidR="002C7516" w:rsidRPr="00656B2F" w:rsidRDefault="002C7516" w:rsidP="00CC6249">
            <w:pPr>
              <w:spacing w:after="0" w:line="240" w:lineRule="auto"/>
              <w:rPr>
                <w:rFonts w:ascii="Times New Roman" w:hAnsi="Times New Roman"/>
                <w:sz w:val="14"/>
                <w:szCs w:val="16"/>
                <w:lang w:val="sr-Cyrl-RS"/>
              </w:rPr>
            </w:pPr>
          </w:p>
        </w:tc>
        <w:tc>
          <w:tcPr>
            <w:tcW w:w="1136"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p>
        </w:tc>
        <w:tc>
          <w:tcPr>
            <w:tcW w:w="812" w:type="dxa"/>
            <w:shd w:val="clear" w:color="auto" w:fill="CCFF99"/>
          </w:tcPr>
          <w:p w:rsidR="002C7516" w:rsidRPr="00656B2F" w:rsidRDefault="00C96550"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9.0</w:t>
            </w:r>
            <w:r w:rsidR="002C7516" w:rsidRPr="00656B2F">
              <w:rPr>
                <w:rFonts w:ascii="Times New Roman" w:hAnsi="Times New Roman"/>
                <w:sz w:val="14"/>
                <w:szCs w:val="16"/>
                <w:lang w:val="sr-Cyrl-RS"/>
              </w:rPr>
              <w:t>00.000</w:t>
            </w:r>
          </w:p>
        </w:tc>
      </w:tr>
      <w:tr w:rsidR="002C7516" w:rsidRPr="008B57DA" w:rsidTr="00656B2F">
        <w:trPr>
          <w:gridAfter w:val="1"/>
          <w:wAfter w:w="16" w:type="dxa"/>
          <w:trHeight w:val="284"/>
          <w:jc w:val="center"/>
        </w:trPr>
        <w:tc>
          <w:tcPr>
            <w:tcW w:w="1733" w:type="dxa"/>
            <w:vMerge/>
          </w:tcPr>
          <w:p w:rsidR="002C7516" w:rsidRPr="008B57DA" w:rsidRDefault="002C7516" w:rsidP="00CC6249">
            <w:pPr>
              <w:spacing w:after="0" w:line="240" w:lineRule="auto"/>
              <w:rPr>
                <w:rFonts w:ascii="Times New Roman" w:hAnsi="Times New Roman"/>
                <w:sz w:val="20"/>
                <w:lang w:val="sr-Cyrl-RS"/>
              </w:rPr>
            </w:pPr>
          </w:p>
        </w:tc>
        <w:tc>
          <w:tcPr>
            <w:tcW w:w="18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1.1.3.2. Подржати развој и примену програма и вршњачке едукације који подстичу активност младих</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 подржаних активности</w:t>
            </w:r>
            <w:r w:rsidR="00B14981">
              <w:rPr>
                <w:rFonts w:ascii="Times New Roman" w:hAnsi="Times New Roman"/>
                <w:sz w:val="16"/>
                <w:szCs w:val="16"/>
                <w:lang w:val="sr-Cyrl-RS"/>
              </w:rPr>
              <w:t>/пројеката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6.500.000</w:t>
            </w:r>
          </w:p>
        </w:tc>
        <w:tc>
          <w:tcPr>
            <w:tcW w:w="990" w:type="dxa"/>
            <w:shd w:val="clear" w:color="auto" w:fill="CCFF99"/>
          </w:tcPr>
          <w:p w:rsidR="004C1996" w:rsidRPr="00656B2F" w:rsidRDefault="004C199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6.500.000</w:t>
            </w:r>
          </w:p>
          <w:p w:rsidR="004C1996" w:rsidRPr="00656B2F" w:rsidRDefault="004C199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1.500.000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(ПССО)</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5.000.000 (МОС)</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916" w:type="dxa"/>
            <w:shd w:val="clear" w:color="auto" w:fill="CCFF99"/>
          </w:tcPr>
          <w:p w:rsidR="002C7516" w:rsidRPr="00656B2F" w:rsidRDefault="00D65858"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19</w:t>
            </w:r>
            <w:r w:rsidR="002C7516" w:rsidRPr="00656B2F">
              <w:rPr>
                <w:rFonts w:ascii="Times New Roman" w:hAnsi="Times New Roman"/>
                <w:bCs/>
                <w:sz w:val="14"/>
                <w:szCs w:val="16"/>
                <w:lang w:val="sr-Cyrl-RS"/>
              </w:rPr>
              <w:t>.500.000</w:t>
            </w:r>
          </w:p>
        </w:tc>
        <w:tc>
          <w:tcPr>
            <w:tcW w:w="1136" w:type="dxa"/>
            <w:shd w:val="clear" w:color="auto" w:fill="CCFF99"/>
          </w:tcPr>
          <w:p w:rsidR="004C1996" w:rsidRPr="00656B2F" w:rsidRDefault="004C199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19.500.000</w:t>
            </w:r>
          </w:p>
          <w:p w:rsidR="004C1996" w:rsidRPr="00656B2F" w:rsidRDefault="004C1996" w:rsidP="00CC6249">
            <w:pPr>
              <w:spacing w:after="0" w:line="240" w:lineRule="auto"/>
              <w:jc w:val="center"/>
              <w:rPr>
                <w:rFonts w:ascii="Times New Roman" w:hAnsi="Times New Roman"/>
                <w:sz w:val="14"/>
                <w:szCs w:val="16"/>
                <w:lang w:val="sr-Cyrl-RS"/>
              </w:rPr>
            </w:pPr>
          </w:p>
          <w:p w:rsidR="002C7516" w:rsidRPr="00656B2F" w:rsidRDefault="00D65858"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4</w:t>
            </w:r>
            <w:r w:rsidR="002C7516" w:rsidRPr="00656B2F">
              <w:rPr>
                <w:rFonts w:ascii="Times New Roman" w:hAnsi="Times New Roman"/>
                <w:sz w:val="14"/>
                <w:szCs w:val="16"/>
                <w:lang w:val="sr-Cyrl-RS"/>
              </w:rPr>
              <w:t>.500.000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(ПССО)</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15.000.000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tc>
        <w:tc>
          <w:tcPr>
            <w:tcW w:w="812"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r>
    </w:tbl>
    <w:p w:rsidR="002C7516" w:rsidRDefault="002C7516" w:rsidP="002C7516">
      <w:pPr>
        <w:tabs>
          <w:tab w:val="left" w:pos="2490"/>
          <w:tab w:val="left" w:pos="5025"/>
        </w:tabs>
        <w:spacing w:after="0" w:line="240" w:lineRule="auto"/>
        <w:rPr>
          <w:rFonts w:ascii="Times New Roman" w:hAnsi="Times New Roman"/>
          <w:lang w:val="sr-Cyrl-RS"/>
        </w:rPr>
      </w:pPr>
    </w:p>
    <w:p w:rsidR="00F22BB8" w:rsidRPr="008B57DA" w:rsidRDefault="00F22BB8" w:rsidP="002C7516">
      <w:pPr>
        <w:tabs>
          <w:tab w:val="left" w:pos="2490"/>
          <w:tab w:val="left" w:pos="5025"/>
        </w:tabs>
        <w:spacing w:after="0" w:line="240" w:lineRule="auto"/>
        <w:rPr>
          <w:rFonts w:ascii="Times New Roman" w:hAnsi="Times New Roman"/>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2C7516" w:rsidRPr="008B57DA" w:rsidTr="005C5DCD">
        <w:trPr>
          <w:jc w:val="center"/>
        </w:trPr>
        <w:tc>
          <w:tcPr>
            <w:tcW w:w="9197" w:type="dxa"/>
            <w:shd w:val="clear" w:color="auto" w:fill="99CCFF"/>
            <w:vAlign w:val="center"/>
          </w:tcPr>
          <w:p w:rsidR="002C7516" w:rsidRPr="008B57DA" w:rsidRDefault="002C7516"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2:</w:t>
            </w:r>
          </w:p>
        </w:tc>
        <w:tc>
          <w:tcPr>
            <w:tcW w:w="6237" w:type="dxa"/>
            <w:shd w:val="clear" w:color="auto" w:fill="99CCFF"/>
            <w:vAlign w:val="center"/>
          </w:tcPr>
          <w:p w:rsidR="002C7516" w:rsidRPr="008B57DA" w:rsidRDefault="002C7516"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2C7516" w:rsidRPr="008B57DA" w:rsidTr="005C5DCD">
        <w:trPr>
          <w:jc w:val="center"/>
        </w:trPr>
        <w:tc>
          <w:tcPr>
            <w:tcW w:w="9197" w:type="dxa"/>
            <w:vAlign w:val="center"/>
          </w:tcPr>
          <w:p w:rsidR="002C7516" w:rsidRPr="008B57DA" w:rsidRDefault="002C7516" w:rsidP="00CC6249">
            <w:pPr>
              <w:spacing w:after="0" w:line="240" w:lineRule="auto"/>
              <w:rPr>
                <w:rFonts w:ascii="Times New Roman" w:hAnsi="Times New Roman"/>
                <w:lang w:val="sr-Cyrl-RS"/>
              </w:rPr>
            </w:pPr>
            <w:r w:rsidRPr="008B57DA">
              <w:rPr>
                <w:rFonts w:ascii="Times New Roman" w:hAnsi="Times New Roman"/>
                <w:lang w:val="sr-Cyrl-RS"/>
              </w:rPr>
              <w:t>1.2. Повећана усклађеност знања, вештина и компетенција које се стичу у процесу целоживотног учења са потребама тржишта рада</w:t>
            </w:r>
          </w:p>
        </w:tc>
        <w:tc>
          <w:tcPr>
            <w:tcW w:w="6237" w:type="dxa"/>
            <w:vAlign w:val="center"/>
          </w:tcPr>
          <w:p w:rsidR="002C7516" w:rsidRPr="008B57DA" w:rsidRDefault="002C7516"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су стекли стручну праксу током школовања;</w:t>
            </w:r>
          </w:p>
          <w:p w:rsidR="002C7516" w:rsidRPr="008B57DA" w:rsidRDefault="002C7516"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послодаваца који пружа стручне праксе</w:t>
            </w:r>
          </w:p>
        </w:tc>
      </w:tr>
    </w:tbl>
    <w:p w:rsidR="002C7516" w:rsidRPr="008B57DA" w:rsidRDefault="002C7516" w:rsidP="002C7516">
      <w:pPr>
        <w:tabs>
          <w:tab w:val="left" w:pos="2490"/>
          <w:tab w:val="left" w:pos="5025"/>
        </w:tabs>
        <w:spacing w:after="0" w:line="240" w:lineRule="auto"/>
        <w:ind w:left="-709"/>
        <w:rPr>
          <w:rFonts w:ascii="Times New Roman" w:hAnsi="Times New Roman"/>
          <w:lang w:val="sr-Cyrl-RS"/>
        </w:rPr>
      </w:pPr>
    </w:p>
    <w:tbl>
      <w:tblPr>
        <w:tblW w:w="15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136"/>
        <w:gridCol w:w="900"/>
        <w:gridCol w:w="812"/>
      </w:tblGrid>
      <w:tr w:rsidR="002C7516" w:rsidRPr="008B57DA" w:rsidTr="00656B2F">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08"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48"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136"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656B2F">
        <w:trPr>
          <w:trHeight w:val="284"/>
          <w:jc w:val="center"/>
        </w:trPr>
        <w:tc>
          <w:tcPr>
            <w:tcW w:w="1733" w:type="dxa"/>
            <w:vMerge w:val="restart"/>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1.2.1. Послодаваци и други релевантни актери активно и континуирано учествују у креирању и спровођењу концепта целоживотног учења</w:t>
            </w:r>
          </w:p>
        </w:tc>
        <w:tc>
          <w:tcPr>
            <w:tcW w:w="18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1.2.1.1. Подржати активно укључивање послодаваца и других релевантних актера у креирање и спровођење наставних планова и програма средњег образовања (секторска већа)</w:t>
            </w:r>
          </w:p>
        </w:tc>
        <w:tc>
          <w:tcPr>
            <w:tcW w:w="1530" w:type="dxa"/>
          </w:tcPr>
          <w:p w:rsidR="002C7516"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 послодаваца су активно укључени;</w:t>
            </w:r>
          </w:p>
          <w:p w:rsidR="00A43A81" w:rsidRPr="008B57DA" w:rsidRDefault="00A43A81"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lang w:val="sr-Cyrl-RS"/>
              </w:rPr>
              <w:t>250</w:t>
            </w:r>
            <w:r w:rsidRPr="008B57DA">
              <w:rPr>
                <w:rFonts w:ascii="Times New Roman" w:hAnsi="Times New Roman"/>
                <w:sz w:val="16"/>
                <w:szCs w:val="16"/>
                <w:lang w:val="sr-Cyrl-RS"/>
              </w:rPr>
              <w:t xml:space="preserve"> средњих стручних школа су активно укључиле послодавце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E87518"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ЦСООД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ЗУОВ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Приватни сектор</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Нису потребна средства за реализацију</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p>
        </w:tc>
        <w:tc>
          <w:tcPr>
            <w:tcW w:w="1136"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Нису потребна средства за реализацију</w:t>
            </w:r>
          </w:p>
        </w:tc>
        <w:tc>
          <w:tcPr>
            <w:tcW w:w="90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p>
        </w:tc>
        <w:tc>
          <w:tcPr>
            <w:tcW w:w="810" w:type="dxa"/>
            <w:shd w:val="clear" w:color="auto" w:fill="CCFF99"/>
          </w:tcPr>
          <w:p w:rsidR="002C7516" w:rsidRPr="008B57DA" w:rsidRDefault="002C7516" w:rsidP="00CC6249">
            <w:pPr>
              <w:spacing w:after="0" w:line="240" w:lineRule="auto"/>
              <w:jc w:val="center"/>
              <w:rPr>
                <w:rFonts w:ascii="Times New Roman" w:hAnsi="Times New Roman"/>
                <w:sz w:val="14"/>
                <w:szCs w:val="14"/>
                <w:lang w:val="sr-Cyrl-RS"/>
              </w:rPr>
            </w:pPr>
          </w:p>
        </w:tc>
      </w:tr>
      <w:tr w:rsidR="002C7516" w:rsidRPr="008B57DA" w:rsidTr="00656B2F">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rPr>
                <w:rFonts w:ascii="Times New Roman" w:hAnsi="Times New Roman"/>
                <w:b/>
                <w:sz w:val="16"/>
                <w:szCs w:val="16"/>
                <w:lang w:val="sr-Cyrl-RS"/>
              </w:rPr>
            </w:pPr>
            <w:r w:rsidRPr="008B57DA">
              <w:rPr>
                <w:rFonts w:ascii="Times New Roman" w:hAnsi="Times New Roman"/>
                <w:sz w:val="16"/>
                <w:szCs w:val="16"/>
                <w:lang w:val="sr-Cyrl-RS"/>
              </w:rPr>
              <w:t>1.2.1.2. Унапредити механизме подршке послодавцима и другим релевантним актерима који спроводе програме целоживотног учења младих (реални сусрети, обуке за дефицитарна занимања, праксе, итд.)</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 подржаних послодаваца и других релевантних актера;</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lang w:val="sr-Cyrl-RS"/>
              </w:rPr>
              <w:t xml:space="preserve">10.000 </w:t>
            </w:r>
            <w:r w:rsidRPr="008B57DA">
              <w:rPr>
                <w:rFonts w:ascii="Times New Roman" w:hAnsi="Times New Roman"/>
                <w:sz w:val="16"/>
                <w:szCs w:val="16"/>
                <w:lang w:val="sr-Cyrl-RS"/>
              </w:rPr>
              <w:t>младих жена и мушкараца је учествовало у програмима;</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900 младих жена и мушкараца је обухваћено обукама за дефицитарна занимања </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НСВО</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60.500.000</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50.500.000</w:t>
            </w:r>
          </w:p>
        </w:tc>
        <w:tc>
          <w:tcPr>
            <w:tcW w:w="1136" w:type="dxa"/>
            <w:shd w:val="clear" w:color="auto" w:fill="CCFF99"/>
          </w:tcPr>
          <w:p w:rsidR="002C7516" w:rsidRPr="00656B2F" w:rsidRDefault="002C7516" w:rsidP="00CC6249">
            <w:pPr>
              <w:spacing w:after="0" w:line="240" w:lineRule="auto"/>
              <w:jc w:val="center"/>
              <w:rPr>
                <w:rFonts w:ascii="Times New Roman" w:hAnsi="Times New Roman"/>
                <w:bCs/>
                <w:sz w:val="14"/>
                <w:szCs w:val="14"/>
                <w:lang w:val="sr-Cyrl-RS"/>
              </w:rPr>
            </w:pPr>
            <w:r w:rsidRPr="00656B2F">
              <w:rPr>
                <w:rFonts w:ascii="Times New Roman" w:hAnsi="Times New Roman"/>
                <w:bCs/>
                <w:sz w:val="14"/>
                <w:szCs w:val="14"/>
                <w:lang w:val="sr-Cyrl-RS"/>
              </w:rPr>
              <w:t>181.500.000</w:t>
            </w:r>
          </w:p>
        </w:tc>
        <w:tc>
          <w:tcPr>
            <w:tcW w:w="900" w:type="dxa"/>
            <w:shd w:val="clear" w:color="auto" w:fill="CCFF99"/>
          </w:tcPr>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30.000.000</w:t>
            </w:r>
          </w:p>
          <w:p w:rsidR="002C7516" w:rsidRPr="00656B2F" w:rsidRDefault="002C7516" w:rsidP="00CC6249">
            <w:pPr>
              <w:spacing w:after="0" w:line="240" w:lineRule="auto"/>
              <w:jc w:val="center"/>
              <w:rPr>
                <w:rFonts w:ascii="Times New Roman" w:hAnsi="Times New Roman"/>
                <w:sz w:val="14"/>
                <w:szCs w:val="14"/>
                <w:lang w:val="sr-Cyrl-RS"/>
              </w:rPr>
            </w:pPr>
            <w:r w:rsidRPr="00656B2F">
              <w:rPr>
                <w:rFonts w:ascii="Times New Roman" w:hAnsi="Times New Roman"/>
                <w:sz w:val="14"/>
                <w:szCs w:val="14"/>
                <w:lang w:val="sr-Cyrl-RS"/>
              </w:rPr>
              <w:t>(МОС)</w:t>
            </w:r>
          </w:p>
        </w:tc>
        <w:tc>
          <w:tcPr>
            <w:tcW w:w="810" w:type="dxa"/>
            <w:shd w:val="clear" w:color="auto" w:fill="CCFF99"/>
          </w:tcPr>
          <w:p w:rsidR="002C7516" w:rsidRPr="008B57DA" w:rsidRDefault="002C7516" w:rsidP="00CC6249">
            <w:pPr>
              <w:spacing w:after="0" w:line="240" w:lineRule="auto"/>
              <w:ind w:left="-108"/>
              <w:jc w:val="center"/>
              <w:rPr>
                <w:rFonts w:ascii="Times New Roman" w:hAnsi="Times New Roman"/>
                <w:sz w:val="14"/>
                <w:szCs w:val="14"/>
                <w:lang w:val="sr-Cyrl-RS"/>
              </w:rPr>
            </w:pPr>
            <w:r w:rsidRPr="008B57DA">
              <w:rPr>
                <w:rFonts w:ascii="Times New Roman" w:hAnsi="Times New Roman"/>
                <w:sz w:val="14"/>
                <w:szCs w:val="14"/>
                <w:lang w:val="sr-Cyrl-RS"/>
              </w:rPr>
              <w:t>151.500.000</w:t>
            </w:r>
          </w:p>
        </w:tc>
      </w:tr>
    </w:tbl>
    <w:p w:rsidR="002C7516" w:rsidRDefault="002C7516" w:rsidP="002C7516">
      <w:pPr>
        <w:tabs>
          <w:tab w:val="left" w:pos="2490"/>
          <w:tab w:val="left" w:pos="5025"/>
        </w:tabs>
        <w:spacing w:after="0" w:line="240" w:lineRule="auto"/>
        <w:ind w:left="-709"/>
        <w:rPr>
          <w:rFonts w:ascii="Times New Roman" w:hAnsi="Times New Roman"/>
          <w:lang w:val="sr-Cyrl-RS"/>
        </w:rPr>
      </w:pPr>
    </w:p>
    <w:p w:rsidR="00656B2F" w:rsidRDefault="00656B2F" w:rsidP="002C7516">
      <w:pPr>
        <w:tabs>
          <w:tab w:val="left" w:pos="2490"/>
          <w:tab w:val="left" w:pos="5025"/>
        </w:tabs>
        <w:spacing w:after="0" w:line="240" w:lineRule="auto"/>
        <w:ind w:left="-709"/>
        <w:rPr>
          <w:rFonts w:ascii="Times New Roman" w:hAnsi="Times New Roman"/>
          <w:lang w:val="sr-Cyrl-RS"/>
        </w:rPr>
      </w:pPr>
    </w:p>
    <w:p w:rsidR="00656B2F" w:rsidRDefault="00656B2F" w:rsidP="002C7516">
      <w:pPr>
        <w:tabs>
          <w:tab w:val="left" w:pos="2490"/>
          <w:tab w:val="left" w:pos="5025"/>
        </w:tabs>
        <w:spacing w:after="0" w:line="240" w:lineRule="auto"/>
        <w:ind w:left="-709"/>
        <w:rPr>
          <w:rFonts w:ascii="Times New Roman" w:hAnsi="Times New Roman"/>
          <w:lang w:val="sr-Cyrl-RS"/>
        </w:rPr>
      </w:pPr>
    </w:p>
    <w:p w:rsidR="00656B2F" w:rsidRDefault="00656B2F" w:rsidP="002C7516">
      <w:pPr>
        <w:tabs>
          <w:tab w:val="left" w:pos="2490"/>
          <w:tab w:val="left" w:pos="5025"/>
        </w:tabs>
        <w:spacing w:after="0" w:line="240" w:lineRule="auto"/>
        <w:ind w:left="-709"/>
        <w:rPr>
          <w:rFonts w:ascii="Times New Roman" w:hAnsi="Times New Roman"/>
          <w:lang w:val="sr-Cyrl-RS"/>
        </w:rPr>
      </w:pPr>
    </w:p>
    <w:p w:rsidR="00656B2F" w:rsidRPr="008B57DA" w:rsidRDefault="00656B2F" w:rsidP="002C7516">
      <w:pPr>
        <w:tabs>
          <w:tab w:val="left" w:pos="2490"/>
          <w:tab w:val="left" w:pos="5025"/>
        </w:tabs>
        <w:spacing w:after="0" w:line="240" w:lineRule="auto"/>
        <w:ind w:left="-709"/>
        <w:rPr>
          <w:rFonts w:ascii="Times New Roman" w:hAnsi="Times New Roman"/>
          <w:lang w:val="sr-Cyrl-RS"/>
        </w:rPr>
      </w:pPr>
    </w:p>
    <w:tbl>
      <w:tblPr>
        <w:tblW w:w="15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136"/>
        <w:gridCol w:w="900"/>
        <w:gridCol w:w="812"/>
      </w:tblGrid>
      <w:tr w:rsidR="002C7516" w:rsidRPr="008B57DA" w:rsidTr="00656B2F">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08"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48"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136"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656B2F">
        <w:trPr>
          <w:trHeight w:val="284"/>
          <w:jc w:val="center"/>
        </w:trPr>
        <w:tc>
          <w:tcPr>
            <w:tcW w:w="1733" w:type="dxa"/>
            <w:vMerge w:val="restart"/>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1.2.2. Унапређени су услови и механизми за спровођење стручних пракси и других облика стицања радног искуства</w:t>
            </w:r>
          </w:p>
        </w:tc>
        <w:tc>
          <w:tcPr>
            <w:tcW w:w="18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1.2.2.1. Успоставити Национални програм стручних пракси уз међусекторску координацију и сарадњу са представницима послодаваца на спровођењу и евалуацији</w:t>
            </w:r>
          </w:p>
        </w:tc>
        <w:tc>
          <w:tcPr>
            <w:tcW w:w="1530" w:type="dxa"/>
          </w:tcPr>
          <w:p w:rsidR="002C7516" w:rsidRPr="00846E03" w:rsidRDefault="00B14B7C" w:rsidP="00CC6249">
            <w:pPr>
              <w:spacing w:after="0" w:line="240" w:lineRule="auto"/>
              <w:rPr>
                <w:rFonts w:ascii="Times New Roman" w:hAnsi="Times New Roman"/>
                <w:sz w:val="16"/>
                <w:szCs w:val="16"/>
                <w:lang w:val="sr-Cyrl-RS"/>
              </w:rPr>
            </w:pPr>
            <w:r w:rsidRPr="00846E03">
              <w:rPr>
                <w:rFonts w:ascii="Times New Roman" w:hAnsi="Times New Roman"/>
                <w:sz w:val="16"/>
                <w:szCs w:val="16"/>
                <w:lang w:val="sr-Cyrl-RS"/>
              </w:rPr>
              <w:t>Креирана препорука о елементима квалитета стручних пракси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5D33FA" w:rsidRPr="008B57DA" w:rsidRDefault="005D33FA"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НАКЗМ </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1136"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sz w:val="14"/>
                <w:szCs w:val="16"/>
                <w:lang w:val="sr-Cyrl-RS"/>
              </w:rPr>
              <w:t>909.315</w:t>
            </w:r>
          </w:p>
        </w:tc>
        <w:tc>
          <w:tcPr>
            <w:tcW w:w="90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909.315</w:t>
            </w:r>
            <w:r w:rsidRPr="00656B2F">
              <w:rPr>
                <w:rStyle w:val="FootnoteReference"/>
                <w:rFonts w:ascii="Times New Roman" w:hAnsi="Times New Roman"/>
                <w:sz w:val="14"/>
                <w:szCs w:val="16"/>
                <w:lang w:val="sr-Cyrl-RS"/>
              </w:rPr>
              <w:footnoteReference w:id="9"/>
            </w:r>
          </w:p>
        </w:tc>
      </w:tr>
      <w:tr w:rsidR="002C7516" w:rsidRPr="008B57DA" w:rsidTr="00656B2F">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46E03">
              <w:rPr>
                <w:rFonts w:ascii="Times New Roman" w:hAnsi="Times New Roman"/>
                <w:sz w:val="16"/>
                <w:szCs w:val="16"/>
                <w:lang w:val="sr-Cyrl-RS"/>
              </w:rPr>
              <w:t>1.2.2.2. Развити стимулативне мере за пружање стручне и радне праксе уз постојање финансијске надокнаде</w:t>
            </w:r>
          </w:p>
        </w:tc>
        <w:tc>
          <w:tcPr>
            <w:tcW w:w="1530" w:type="dxa"/>
            <w:shd w:val="clear" w:color="auto" w:fill="FFFFFF"/>
          </w:tcPr>
          <w:p w:rsidR="002C7516" w:rsidRPr="00846E03" w:rsidRDefault="002C7516" w:rsidP="00CC6249">
            <w:pPr>
              <w:spacing w:after="0" w:line="240" w:lineRule="auto"/>
              <w:rPr>
                <w:rFonts w:ascii="Times New Roman" w:hAnsi="Times New Roman"/>
                <w:color w:val="FF0000"/>
                <w:sz w:val="16"/>
                <w:szCs w:val="16"/>
                <w:lang w:val="sr-Cyrl-RS"/>
              </w:rPr>
            </w:pPr>
            <w:r w:rsidRPr="00846E03">
              <w:rPr>
                <w:rFonts w:ascii="Times New Roman" w:hAnsi="Times New Roman"/>
                <w:sz w:val="16"/>
                <w:szCs w:val="16"/>
                <w:lang w:val="sr-Cyrl-RS"/>
              </w:rPr>
              <w:t>Развијене 2 стимулативне мере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покрајински локални </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НЗС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4"/>
                <w:lang w:val="sr-Cyrl-RS"/>
              </w:rPr>
              <w:t xml:space="preserve">Нису потребна средства за реализацију </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1136"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4"/>
                <w:lang w:val="sr-Cyrl-RS"/>
              </w:rPr>
              <w:t>Нису потребна средства за реализацију</w:t>
            </w:r>
          </w:p>
        </w:tc>
        <w:tc>
          <w:tcPr>
            <w:tcW w:w="90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656B2F" w:rsidRDefault="002C7516" w:rsidP="00CC6249">
            <w:pPr>
              <w:spacing w:after="0" w:line="240" w:lineRule="auto"/>
              <w:ind w:left="-108"/>
              <w:jc w:val="center"/>
              <w:rPr>
                <w:rFonts w:ascii="Times New Roman" w:hAnsi="Times New Roman"/>
                <w:sz w:val="14"/>
                <w:szCs w:val="16"/>
                <w:lang w:val="sr-Cyrl-RS"/>
              </w:rPr>
            </w:pPr>
          </w:p>
        </w:tc>
      </w:tr>
      <w:tr w:rsidR="002C7516" w:rsidRPr="008B57DA" w:rsidTr="00656B2F">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highlight w:val="green"/>
                <w:lang w:val="sr-Cyrl-RS"/>
              </w:rPr>
            </w:pPr>
            <w:r w:rsidRPr="008B57DA">
              <w:rPr>
                <w:rFonts w:ascii="Times New Roman" w:hAnsi="Times New Roman"/>
                <w:sz w:val="16"/>
                <w:szCs w:val="16"/>
                <w:lang w:val="sr-Cyrl-RS"/>
              </w:rPr>
              <w:t>1.2.2.3. Развити модел подршке послодавцима и организацијама цивилног друштва које спроводе и развијају механизме за спровођење других облика стицања радног искуства</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ОЦД спроводе и развијају механизме</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b/>
                <w:sz w:val="16"/>
                <w:szCs w:val="16"/>
                <w:lang w:val="sr-Cyrl-RS"/>
              </w:rPr>
            </w:pPr>
            <w:r w:rsidRPr="008B57DA">
              <w:rPr>
                <w:rFonts w:ascii="Times New Roman" w:hAnsi="Times New Roman"/>
                <w:sz w:val="16"/>
                <w:lang w:val="sr-Cyrl-RS"/>
              </w:rPr>
              <w:t>9.000</w:t>
            </w:r>
            <w:r w:rsidRPr="008B57DA">
              <w:rPr>
                <w:rFonts w:ascii="Times New Roman" w:hAnsi="Times New Roman"/>
                <w:sz w:val="16"/>
                <w:szCs w:val="16"/>
                <w:lang w:val="sr-Cyrl-RS"/>
              </w:rPr>
              <w:t xml:space="preserve"> младих је прошло други вид стицања радног искуства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11.130.000</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5.000.000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6.130.000</w:t>
            </w:r>
          </w:p>
        </w:tc>
        <w:tc>
          <w:tcPr>
            <w:tcW w:w="1136" w:type="dxa"/>
            <w:shd w:val="clear" w:color="auto" w:fill="CCFF99"/>
          </w:tcPr>
          <w:p w:rsidR="002C7516" w:rsidRPr="00656B2F" w:rsidRDefault="002C7516" w:rsidP="00392F9A">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33.</w:t>
            </w:r>
            <w:r w:rsidR="00392F9A" w:rsidRPr="00656B2F">
              <w:rPr>
                <w:rFonts w:ascii="Times New Roman" w:hAnsi="Times New Roman"/>
                <w:bCs/>
                <w:sz w:val="14"/>
                <w:szCs w:val="16"/>
                <w:lang w:val="sr-Cyrl-RS"/>
              </w:rPr>
              <w:t>390</w:t>
            </w:r>
            <w:r w:rsidRPr="00656B2F">
              <w:rPr>
                <w:rFonts w:ascii="Times New Roman" w:hAnsi="Times New Roman"/>
                <w:bCs/>
                <w:sz w:val="14"/>
                <w:szCs w:val="16"/>
                <w:lang w:val="sr-Cyrl-RS"/>
              </w:rPr>
              <w:t>.000</w:t>
            </w:r>
          </w:p>
        </w:tc>
        <w:tc>
          <w:tcPr>
            <w:tcW w:w="90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15.000.000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tc>
        <w:tc>
          <w:tcPr>
            <w:tcW w:w="810" w:type="dxa"/>
            <w:shd w:val="clear" w:color="auto" w:fill="CCFF99"/>
          </w:tcPr>
          <w:p w:rsidR="002C7516" w:rsidRPr="00656B2F" w:rsidRDefault="002C7516" w:rsidP="00392F9A">
            <w:pPr>
              <w:spacing w:after="0" w:line="240" w:lineRule="auto"/>
              <w:ind w:left="-108"/>
              <w:jc w:val="center"/>
              <w:rPr>
                <w:rFonts w:ascii="Times New Roman" w:hAnsi="Times New Roman"/>
                <w:sz w:val="14"/>
                <w:szCs w:val="16"/>
                <w:lang w:val="sr-Cyrl-RS"/>
              </w:rPr>
            </w:pPr>
            <w:r w:rsidRPr="00656B2F">
              <w:rPr>
                <w:rFonts w:ascii="Times New Roman" w:hAnsi="Times New Roman"/>
                <w:sz w:val="14"/>
                <w:szCs w:val="16"/>
                <w:lang w:val="sr-Cyrl-RS"/>
              </w:rPr>
              <w:t>18.</w:t>
            </w:r>
            <w:r w:rsidR="00392F9A" w:rsidRPr="00656B2F">
              <w:rPr>
                <w:rFonts w:ascii="Times New Roman" w:hAnsi="Times New Roman"/>
                <w:sz w:val="14"/>
                <w:szCs w:val="16"/>
                <w:lang w:val="sr-Cyrl-RS"/>
              </w:rPr>
              <w:t>390</w:t>
            </w:r>
            <w:r w:rsidRPr="00656B2F">
              <w:rPr>
                <w:rFonts w:ascii="Times New Roman" w:hAnsi="Times New Roman"/>
                <w:sz w:val="14"/>
                <w:szCs w:val="16"/>
                <w:lang w:val="sr-Cyrl-RS"/>
              </w:rPr>
              <w:t>.000</w:t>
            </w:r>
          </w:p>
        </w:tc>
      </w:tr>
    </w:tbl>
    <w:p w:rsidR="002C7516" w:rsidRDefault="002C7516"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Default="00EC159E" w:rsidP="002C7516">
      <w:pPr>
        <w:tabs>
          <w:tab w:val="left" w:pos="2490"/>
          <w:tab w:val="left" w:pos="5025"/>
        </w:tabs>
        <w:spacing w:after="0" w:line="240" w:lineRule="auto"/>
        <w:ind w:left="-709"/>
        <w:rPr>
          <w:rFonts w:ascii="Times New Roman" w:hAnsi="Times New Roman"/>
          <w:sz w:val="12"/>
          <w:lang w:val="sr-Cyrl-RS"/>
        </w:rPr>
      </w:pPr>
    </w:p>
    <w:p w:rsidR="00EC159E" w:rsidRPr="00656B2F" w:rsidRDefault="00EC159E" w:rsidP="002C7516">
      <w:pPr>
        <w:tabs>
          <w:tab w:val="left" w:pos="2490"/>
          <w:tab w:val="left" w:pos="5025"/>
        </w:tabs>
        <w:spacing w:after="0" w:line="240" w:lineRule="auto"/>
        <w:ind w:left="-709"/>
        <w:rPr>
          <w:rFonts w:ascii="Times New Roman" w:hAnsi="Times New Roman"/>
          <w:sz w:val="12"/>
          <w:lang w:val="sr-Cyrl-RS"/>
        </w:rPr>
      </w:pPr>
    </w:p>
    <w:tbl>
      <w:tblPr>
        <w:tblW w:w="15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1136"/>
        <w:gridCol w:w="812"/>
      </w:tblGrid>
      <w:tr w:rsidR="002C7516" w:rsidRPr="008B57DA" w:rsidTr="00656B2F">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08"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48"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1136"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656B2F">
        <w:trPr>
          <w:trHeight w:val="284"/>
          <w:jc w:val="center"/>
        </w:trPr>
        <w:tc>
          <w:tcPr>
            <w:tcW w:w="1733" w:type="dxa"/>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1.2.3. Пружање подршке програмима који омогућавају младима стицање практичних знања, вештина и компетенција</w:t>
            </w:r>
          </w:p>
        </w:tc>
        <w:tc>
          <w:tcPr>
            <w:tcW w:w="18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1.2.3.1. Обезбедити подршку програмима који омогућавају младима да стичу практична знања, вештине и компетенције</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 подржаних активности</w:t>
            </w:r>
            <w:r w:rsidR="00B14981">
              <w:rPr>
                <w:rFonts w:ascii="Times New Roman" w:hAnsi="Times New Roman"/>
                <w:sz w:val="16"/>
                <w:szCs w:val="16"/>
                <w:lang w:val="sr-Cyrl-RS"/>
              </w:rPr>
              <w:t>/пројеката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15.300.000</w:t>
            </w:r>
          </w:p>
        </w:tc>
        <w:tc>
          <w:tcPr>
            <w:tcW w:w="990" w:type="dxa"/>
            <w:shd w:val="clear" w:color="auto" w:fill="CCFF99"/>
          </w:tcPr>
          <w:p w:rsidR="00D25787" w:rsidRPr="00656B2F" w:rsidRDefault="00D25787"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12.000.000</w:t>
            </w:r>
          </w:p>
          <w:p w:rsidR="00D25787" w:rsidRPr="00656B2F" w:rsidRDefault="00D25787"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2.000.000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(ПССО)</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3.300.000</w:t>
            </w:r>
          </w:p>
        </w:tc>
        <w:tc>
          <w:tcPr>
            <w:tcW w:w="900" w:type="dxa"/>
            <w:shd w:val="clear" w:color="auto" w:fill="CCFF99"/>
          </w:tcPr>
          <w:p w:rsidR="002C7516" w:rsidRPr="00656B2F" w:rsidRDefault="00453A2C"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45.9</w:t>
            </w:r>
            <w:r w:rsidR="002C7516" w:rsidRPr="00656B2F">
              <w:rPr>
                <w:rFonts w:ascii="Times New Roman" w:hAnsi="Times New Roman"/>
                <w:bCs/>
                <w:sz w:val="14"/>
                <w:szCs w:val="16"/>
                <w:lang w:val="sr-Cyrl-RS"/>
              </w:rPr>
              <w:t>00.000</w:t>
            </w:r>
          </w:p>
        </w:tc>
        <w:tc>
          <w:tcPr>
            <w:tcW w:w="1136" w:type="dxa"/>
            <w:shd w:val="clear" w:color="auto" w:fill="CCFF99"/>
          </w:tcPr>
          <w:p w:rsidR="00D25787" w:rsidRPr="00656B2F" w:rsidRDefault="00D25787"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36.000.000</w:t>
            </w:r>
          </w:p>
          <w:p w:rsidR="00D25787" w:rsidRPr="00656B2F" w:rsidRDefault="00D25787"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453A2C"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6.0</w:t>
            </w:r>
            <w:r w:rsidR="002C7516" w:rsidRPr="00656B2F">
              <w:rPr>
                <w:rFonts w:ascii="Times New Roman" w:hAnsi="Times New Roman"/>
                <w:sz w:val="14"/>
                <w:szCs w:val="16"/>
                <w:lang w:val="sr-Cyrl-RS"/>
              </w:rPr>
              <w:t>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(ПССО)</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9.900.000</w:t>
            </w:r>
          </w:p>
        </w:tc>
      </w:tr>
    </w:tbl>
    <w:p w:rsidR="00A43A81" w:rsidRPr="00656B2F" w:rsidRDefault="00A43A81" w:rsidP="002C7516">
      <w:pPr>
        <w:tabs>
          <w:tab w:val="left" w:pos="2490"/>
          <w:tab w:val="left" w:pos="5025"/>
        </w:tabs>
        <w:spacing w:after="0" w:line="240" w:lineRule="auto"/>
        <w:ind w:left="-709"/>
        <w:rPr>
          <w:rFonts w:ascii="Times New Roman" w:hAnsi="Times New Roman"/>
          <w:sz w:val="16"/>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38"/>
        <w:gridCol w:w="6265"/>
      </w:tblGrid>
      <w:tr w:rsidR="00A43A81" w:rsidRPr="008B57DA" w:rsidTr="000C65BE">
        <w:trPr>
          <w:jc w:val="center"/>
        </w:trPr>
        <w:tc>
          <w:tcPr>
            <w:tcW w:w="9197" w:type="dxa"/>
            <w:shd w:val="clear" w:color="auto" w:fill="99CCFF"/>
            <w:vAlign w:val="center"/>
          </w:tcPr>
          <w:p w:rsidR="00A43A81" w:rsidRPr="008B57DA" w:rsidRDefault="00A43A81" w:rsidP="000C65BE">
            <w:pPr>
              <w:spacing w:after="0" w:line="240" w:lineRule="auto"/>
              <w:rPr>
                <w:rFonts w:ascii="Times New Roman" w:hAnsi="Times New Roman"/>
                <w:b/>
                <w:lang w:val="sr-Cyrl-RS"/>
              </w:rPr>
            </w:pPr>
            <w:r w:rsidRPr="008B57DA">
              <w:rPr>
                <w:rFonts w:ascii="Times New Roman" w:hAnsi="Times New Roman"/>
                <w:b/>
                <w:lang w:val="sr-Cyrl-RS"/>
              </w:rPr>
              <w:t>СПЕЦИФИЧНИ ЦИЉ 3:</w:t>
            </w:r>
          </w:p>
        </w:tc>
        <w:tc>
          <w:tcPr>
            <w:tcW w:w="6237" w:type="dxa"/>
            <w:shd w:val="clear" w:color="auto" w:fill="99CCFF"/>
            <w:vAlign w:val="center"/>
          </w:tcPr>
          <w:p w:rsidR="00A43A81" w:rsidRPr="008B57DA" w:rsidRDefault="00A43A81" w:rsidP="000C65BE">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A43A81" w:rsidRPr="008B57DA" w:rsidTr="000C65BE">
        <w:trPr>
          <w:jc w:val="center"/>
        </w:trPr>
        <w:tc>
          <w:tcPr>
            <w:tcW w:w="9197" w:type="dxa"/>
            <w:vAlign w:val="center"/>
          </w:tcPr>
          <w:p w:rsidR="00A43A81" w:rsidRPr="008B57DA" w:rsidRDefault="00A43A81" w:rsidP="000C65BE">
            <w:pPr>
              <w:spacing w:after="0" w:line="240" w:lineRule="auto"/>
              <w:rPr>
                <w:rFonts w:ascii="Times New Roman" w:hAnsi="Times New Roman"/>
                <w:b/>
                <w:lang w:val="sr-Cyrl-RS"/>
              </w:rPr>
            </w:pPr>
            <w:r w:rsidRPr="008B57DA">
              <w:rPr>
                <w:rFonts w:ascii="Times New Roman" w:hAnsi="Times New Roman"/>
                <w:b/>
                <w:lang w:val="sr-Cyrl-RS"/>
              </w:rPr>
              <w:t>1.3. Омогућени подстицајни услови за развој предузетништва младих</w:t>
            </w:r>
          </w:p>
        </w:tc>
        <w:tc>
          <w:tcPr>
            <w:tcW w:w="6237" w:type="dxa"/>
            <w:vAlign w:val="center"/>
          </w:tcPr>
          <w:p w:rsidR="00A43A81" w:rsidRPr="008B57DA" w:rsidRDefault="00A43A81" w:rsidP="000C65BE">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Повећање процента младих који су покренули сопствени бизнис након програма/сервиса или уз подршку државе;</w:t>
            </w:r>
          </w:p>
          <w:p w:rsidR="00A43A81" w:rsidRPr="008B57DA" w:rsidRDefault="00A43A81" w:rsidP="000C65BE">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Повећање броја младих са позитивним ставом о предузетништву</w:t>
            </w:r>
          </w:p>
        </w:tc>
      </w:tr>
    </w:tbl>
    <w:p w:rsidR="00A43A81" w:rsidRPr="00656B2F" w:rsidRDefault="00A43A81" w:rsidP="00A43A81">
      <w:pPr>
        <w:tabs>
          <w:tab w:val="left" w:pos="2490"/>
          <w:tab w:val="left" w:pos="5025"/>
        </w:tabs>
        <w:spacing w:after="0" w:line="240" w:lineRule="auto"/>
        <w:rPr>
          <w:rFonts w:ascii="Times New Roman" w:hAnsi="Times New Roman"/>
          <w:sz w:val="16"/>
          <w:lang w:val="sr-Cyrl-RS"/>
        </w:rPr>
      </w:pPr>
    </w:p>
    <w:tbl>
      <w:tblPr>
        <w:tblW w:w="16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136"/>
        <w:gridCol w:w="1136"/>
        <w:gridCol w:w="993"/>
      </w:tblGrid>
      <w:tr w:rsidR="002C7516" w:rsidRPr="008B57DA" w:rsidTr="00EC159E">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6325"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EC159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3265"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EC159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136"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1136"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3"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EC159E">
        <w:trPr>
          <w:trHeight w:val="284"/>
          <w:jc w:val="center"/>
        </w:trPr>
        <w:tc>
          <w:tcPr>
            <w:tcW w:w="1733" w:type="dxa"/>
            <w:vMerge w:val="restart"/>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1.3.1. Створен подстицајни оквир јавних политика који дефинише предузетништво младих и његово окружење</w:t>
            </w:r>
          </w:p>
        </w:tc>
        <w:tc>
          <w:tcPr>
            <w:tcW w:w="1890" w:type="dxa"/>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1.3.1.1. Подржати усвајање законских и подзаконских аката који препознају, олакшавају и подстичу предузетништво младих и поједностављују процедуре за младе предузетнике у првим годинама пословања</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w:t>
            </w:r>
            <w:r>
              <w:rPr>
                <w:rFonts w:ascii="Times New Roman" w:hAnsi="Times New Roman"/>
                <w:sz w:val="16"/>
                <w:szCs w:val="16"/>
                <w:lang w:val="sr-Cyrl-RS"/>
              </w:rPr>
              <w:t>п</w:t>
            </w:r>
            <w:r w:rsidRPr="008B57DA">
              <w:rPr>
                <w:rFonts w:ascii="Times New Roman" w:hAnsi="Times New Roman"/>
                <w:sz w:val="16"/>
                <w:szCs w:val="16"/>
                <w:lang w:val="sr-Cyrl-RS"/>
              </w:rPr>
              <w:t xml:space="preserve">одржане </w:t>
            </w:r>
            <w:r w:rsidR="00CE7C32">
              <w:rPr>
                <w:rFonts w:ascii="Times New Roman" w:hAnsi="Times New Roman"/>
                <w:sz w:val="16"/>
                <w:szCs w:val="16"/>
                <w:lang w:val="sr-Cyrl-RS"/>
              </w:rPr>
              <w:t>активности/ пројекта</w:t>
            </w:r>
            <w:r w:rsidRPr="008B57DA">
              <w:rPr>
                <w:rFonts w:ascii="Times New Roman" w:hAnsi="Times New Roman"/>
                <w:sz w:val="16"/>
                <w:szCs w:val="16"/>
                <w:lang w:val="sr-Cyrl-RS"/>
              </w:rPr>
              <w:t xml:space="preserve"> за припрему иницијатива предлога мера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ind w:left="-108"/>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ind w:left="-108"/>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ind w:left="-108"/>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Нису потребна средства за реализацију</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1136"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Нису потребна средства за реализацију</w:t>
            </w:r>
          </w:p>
        </w:tc>
        <w:tc>
          <w:tcPr>
            <w:tcW w:w="1136"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993"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r>
      <w:tr w:rsidR="002C7516" w:rsidRPr="008B57DA" w:rsidTr="00EC159E">
        <w:trPr>
          <w:trHeight w:val="2133"/>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1.3.1.2. Развити механизаме за финансијску подршку младима при покретању сопственог бизниса, посебно финансирањем </w:t>
            </w:r>
            <w:r w:rsidRPr="008B57DA">
              <w:rPr>
                <w:rFonts w:ascii="Times New Roman" w:hAnsi="Times New Roman"/>
                <w:i/>
                <w:sz w:val="16"/>
                <w:szCs w:val="16"/>
                <w:lang w:val="sr-Cyrl-RS"/>
              </w:rPr>
              <w:t>Startup</w:t>
            </w:r>
            <w:r w:rsidRPr="008B57DA">
              <w:rPr>
                <w:rFonts w:ascii="Times New Roman" w:hAnsi="Times New Roman"/>
                <w:sz w:val="16"/>
                <w:szCs w:val="16"/>
                <w:lang w:val="sr-Cyrl-RS"/>
              </w:rPr>
              <w:t>, социјалног и иновативног предузетништва, као и различитим видовима удруживања у руралним подручјима</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подржана програма</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подржаних активности</w:t>
            </w:r>
            <w:r w:rsidR="00B14981">
              <w:rPr>
                <w:rFonts w:ascii="Times New Roman" w:hAnsi="Times New Roman"/>
                <w:sz w:val="16"/>
                <w:szCs w:val="16"/>
                <w:lang w:val="sr-Cyrl-RS"/>
              </w:rPr>
              <w:t>/пројеката</w:t>
            </w:r>
            <w:r w:rsidRPr="008B57DA">
              <w:rPr>
                <w:rFonts w:ascii="Times New Roman" w:hAnsi="Times New Roman"/>
                <w:sz w:val="16"/>
                <w:szCs w:val="16"/>
                <w:lang w:val="sr-Cyrl-RS"/>
              </w:rPr>
              <w:t xml:space="preserve"> </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ind w:left="-108"/>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ind w:left="-108"/>
              <w:rPr>
                <w:rFonts w:ascii="Times New Roman" w:hAnsi="Times New Roman"/>
                <w:sz w:val="16"/>
                <w:szCs w:val="16"/>
                <w:lang w:val="sr-Cyrl-RS"/>
              </w:rPr>
            </w:pPr>
            <w:r w:rsidRPr="008B57DA">
              <w:rPr>
                <w:rFonts w:ascii="Times New Roman" w:hAnsi="Times New Roman"/>
                <w:sz w:val="16"/>
                <w:szCs w:val="16"/>
                <w:lang w:val="sr-Cyrl-RS"/>
              </w:rPr>
              <w:t>МПРИВ</w:t>
            </w: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МПШВ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КМБррјп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7A1D97"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506</w:t>
            </w:r>
            <w:r w:rsidR="002C7516" w:rsidRPr="00656B2F">
              <w:rPr>
                <w:rFonts w:ascii="Times New Roman" w:hAnsi="Times New Roman"/>
                <w:bCs/>
                <w:sz w:val="14"/>
                <w:szCs w:val="16"/>
                <w:lang w:val="sr-Cyrl-RS"/>
              </w:rPr>
              <w:t>.500.000</w:t>
            </w:r>
          </w:p>
        </w:tc>
        <w:tc>
          <w:tcPr>
            <w:tcW w:w="990" w:type="dxa"/>
            <w:shd w:val="clear" w:color="auto" w:fill="CCFF99"/>
          </w:tcPr>
          <w:p w:rsidR="00F60A81" w:rsidRPr="00656B2F" w:rsidRDefault="00F60A81"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456.500.000</w:t>
            </w:r>
          </w:p>
          <w:p w:rsidR="00F60A81" w:rsidRPr="00656B2F" w:rsidRDefault="00F60A81" w:rsidP="00CC6249">
            <w:pPr>
              <w:spacing w:after="0" w:line="240" w:lineRule="auto"/>
              <w:jc w:val="center"/>
              <w:rPr>
                <w:rFonts w:ascii="Times New Roman" w:hAnsi="Times New Roman"/>
                <w:sz w:val="14"/>
                <w:szCs w:val="16"/>
                <w:lang w:val="sr-Cyrl-RS"/>
              </w:rPr>
            </w:pPr>
          </w:p>
          <w:p w:rsidR="00F60A81" w:rsidRPr="00656B2F" w:rsidRDefault="00F60A81"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6.500.000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200.000.000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w:t>
            </w:r>
            <w:r w:rsidR="00953BA5" w:rsidRPr="00656B2F">
              <w:rPr>
                <w:rFonts w:ascii="Times New Roman" w:hAnsi="Times New Roman"/>
                <w:sz w:val="14"/>
                <w:szCs w:val="16"/>
                <w:lang w:val="sr-Cyrl-RS"/>
              </w:rPr>
              <w:t>МПШВ</w:t>
            </w:r>
            <w:r w:rsidRPr="00656B2F">
              <w:rPr>
                <w:rFonts w:ascii="Times New Roman" w:hAnsi="Times New Roman"/>
                <w:sz w:val="14"/>
                <w:szCs w:val="16"/>
                <w:lang w:val="sr-Cyrl-RS"/>
              </w:rPr>
              <w:t>)</w:t>
            </w:r>
          </w:p>
          <w:p w:rsidR="00F12709" w:rsidRPr="00656B2F" w:rsidRDefault="00F12709" w:rsidP="00CC6249">
            <w:pPr>
              <w:spacing w:after="0" w:line="240" w:lineRule="auto"/>
              <w:jc w:val="center"/>
              <w:rPr>
                <w:rFonts w:ascii="Times New Roman" w:hAnsi="Times New Roman"/>
                <w:sz w:val="14"/>
                <w:szCs w:val="16"/>
                <w:lang w:val="sr-Cyrl-RS"/>
              </w:rPr>
            </w:pPr>
          </w:p>
          <w:p w:rsidR="009F6C1A" w:rsidRPr="00656B2F" w:rsidRDefault="009F6C1A"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w:t>
            </w:r>
          </w:p>
          <w:p w:rsidR="00F12709" w:rsidRPr="00656B2F" w:rsidRDefault="009F6C1A" w:rsidP="00F1270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w:t>
            </w:r>
            <w:r w:rsidR="00F12709" w:rsidRPr="00656B2F">
              <w:rPr>
                <w:rFonts w:ascii="Times New Roman" w:hAnsi="Times New Roman"/>
                <w:sz w:val="14"/>
                <w:szCs w:val="16"/>
                <w:lang w:val="sr-Cyrl-RS"/>
              </w:rPr>
              <w:t xml:space="preserve">250.000.000 </w:t>
            </w:r>
          </w:p>
          <w:p w:rsidR="00F12709" w:rsidRPr="00656B2F" w:rsidRDefault="00F12709" w:rsidP="00F1270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МПРИВ)</w:t>
            </w:r>
            <w:r w:rsidRPr="00656B2F">
              <w:rPr>
                <w:rStyle w:val="FootnoteReference"/>
                <w:rFonts w:ascii="Times New Roman" w:hAnsi="Times New Roman"/>
                <w:sz w:val="14"/>
                <w:szCs w:val="16"/>
                <w:lang w:val="sr-Cyrl-RS"/>
              </w:rPr>
              <w:footnoteReference w:id="10"/>
            </w:r>
          </w:p>
        </w:tc>
        <w:tc>
          <w:tcPr>
            <w:tcW w:w="990" w:type="dxa"/>
            <w:shd w:val="clear" w:color="auto" w:fill="CCFF99"/>
          </w:tcPr>
          <w:p w:rsidR="002C7516" w:rsidRPr="00656B2F" w:rsidRDefault="002C7516" w:rsidP="009F6C1A">
            <w:pPr>
              <w:spacing w:after="0" w:line="240" w:lineRule="auto"/>
              <w:rPr>
                <w:rFonts w:ascii="Times New Roman" w:hAnsi="Times New Roman"/>
                <w:sz w:val="14"/>
                <w:szCs w:val="16"/>
                <w:lang w:val="sr-Cyrl-RS"/>
              </w:rPr>
            </w:pPr>
            <w:r w:rsidRPr="00656B2F">
              <w:rPr>
                <w:rFonts w:ascii="Times New Roman" w:hAnsi="Times New Roman"/>
                <w:sz w:val="14"/>
                <w:szCs w:val="16"/>
                <w:lang w:val="sr-Cyrl-RS"/>
              </w:rPr>
              <w:t>50.000.000</w:t>
            </w:r>
          </w:p>
          <w:p w:rsidR="002C7516" w:rsidRPr="00656B2F" w:rsidRDefault="002C7516" w:rsidP="00CC6249">
            <w:pPr>
              <w:spacing w:after="0" w:line="240" w:lineRule="auto"/>
              <w:jc w:val="center"/>
              <w:rPr>
                <w:rFonts w:ascii="Times New Roman" w:hAnsi="Times New Roman"/>
                <w:sz w:val="14"/>
                <w:szCs w:val="16"/>
                <w:lang w:val="sr-Cyrl-RS"/>
              </w:rPr>
            </w:pPr>
          </w:p>
        </w:tc>
        <w:tc>
          <w:tcPr>
            <w:tcW w:w="1136" w:type="dxa"/>
            <w:shd w:val="clear" w:color="auto" w:fill="CCFF99"/>
          </w:tcPr>
          <w:p w:rsidR="007A1D97" w:rsidRPr="00656B2F" w:rsidRDefault="00F60A81" w:rsidP="00F60A81">
            <w:pPr>
              <w:spacing w:after="0" w:line="240" w:lineRule="auto"/>
              <w:rPr>
                <w:rFonts w:ascii="Times New Roman" w:hAnsi="Times New Roman"/>
                <w:bCs/>
                <w:sz w:val="14"/>
                <w:szCs w:val="16"/>
                <w:lang w:val="sr-Cyrl-RS"/>
              </w:rPr>
            </w:pPr>
            <w:r w:rsidRPr="00656B2F">
              <w:rPr>
                <w:rFonts w:ascii="Times New Roman" w:hAnsi="Times New Roman"/>
                <w:bCs/>
                <w:sz w:val="14"/>
                <w:szCs w:val="16"/>
                <w:lang w:val="sr-Cyrl-RS"/>
              </w:rPr>
              <w:t>1.519.500.0</w:t>
            </w:r>
            <w:r w:rsidR="007A1D97" w:rsidRPr="00656B2F">
              <w:rPr>
                <w:rFonts w:ascii="Times New Roman" w:hAnsi="Times New Roman"/>
                <w:bCs/>
                <w:sz w:val="14"/>
                <w:szCs w:val="16"/>
                <w:lang w:val="sr-Cyrl-RS"/>
              </w:rPr>
              <w:t>00</w:t>
            </w:r>
          </w:p>
          <w:p w:rsidR="002C7516" w:rsidRPr="00656B2F" w:rsidRDefault="002C7516" w:rsidP="00CC6249">
            <w:pPr>
              <w:spacing w:after="0" w:line="240" w:lineRule="auto"/>
              <w:jc w:val="center"/>
              <w:rPr>
                <w:rFonts w:ascii="Times New Roman" w:hAnsi="Times New Roman"/>
                <w:bCs/>
                <w:sz w:val="14"/>
                <w:szCs w:val="16"/>
                <w:lang w:val="sr-Cyrl-RS"/>
              </w:rPr>
            </w:pPr>
          </w:p>
        </w:tc>
        <w:tc>
          <w:tcPr>
            <w:tcW w:w="1136" w:type="dxa"/>
            <w:shd w:val="clear" w:color="auto" w:fill="CCFF99"/>
          </w:tcPr>
          <w:p w:rsidR="00F60A81" w:rsidRPr="00656B2F" w:rsidRDefault="00F60A81"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1.369.500.000</w:t>
            </w:r>
          </w:p>
          <w:p w:rsidR="00F60A81" w:rsidRPr="00656B2F" w:rsidRDefault="00F60A81"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19.500.000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p w:rsidR="002C7516" w:rsidRPr="00656B2F" w:rsidRDefault="004F2C98"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60</w:t>
            </w:r>
            <w:r w:rsidR="002C7516" w:rsidRPr="00656B2F">
              <w:rPr>
                <w:rFonts w:ascii="Times New Roman" w:hAnsi="Times New Roman"/>
                <w:sz w:val="14"/>
                <w:szCs w:val="16"/>
                <w:lang w:val="sr-Cyrl-RS"/>
              </w:rPr>
              <w:t>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w:t>
            </w:r>
            <w:r w:rsidR="00953BA5" w:rsidRPr="00656B2F">
              <w:rPr>
                <w:rFonts w:ascii="Times New Roman" w:hAnsi="Times New Roman"/>
                <w:sz w:val="14"/>
                <w:szCs w:val="16"/>
                <w:lang w:val="sr-Cyrl-RS"/>
              </w:rPr>
              <w:t>МПШВ</w:t>
            </w:r>
            <w:r w:rsidRPr="00656B2F">
              <w:rPr>
                <w:rFonts w:ascii="Times New Roman" w:hAnsi="Times New Roman"/>
                <w:sz w:val="14"/>
                <w:szCs w:val="16"/>
                <w:lang w:val="sr-Cyrl-RS"/>
              </w:rPr>
              <w:t>)</w:t>
            </w:r>
          </w:p>
          <w:p w:rsidR="007A1D97" w:rsidRPr="00656B2F" w:rsidRDefault="007A1D97"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750.000.000</w:t>
            </w:r>
          </w:p>
          <w:p w:rsidR="007A1D97" w:rsidRPr="00656B2F" w:rsidRDefault="007A1D97"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(МПРИВ)</w:t>
            </w:r>
          </w:p>
        </w:tc>
        <w:tc>
          <w:tcPr>
            <w:tcW w:w="993" w:type="dxa"/>
            <w:shd w:val="clear" w:color="auto" w:fill="CCFF99"/>
          </w:tcPr>
          <w:p w:rsidR="002C7516" w:rsidRPr="008B57DA" w:rsidRDefault="004F2C98" w:rsidP="002C2BE7">
            <w:pPr>
              <w:spacing w:after="0" w:line="240" w:lineRule="auto"/>
              <w:rPr>
                <w:rFonts w:ascii="Times New Roman" w:hAnsi="Times New Roman"/>
                <w:sz w:val="14"/>
                <w:szCs w:val="16"/>
                <w:lang w:val="sr-Cyrl-RS"/>
              </w:rPr>
            </w:pPr>
            <w:r>
              <w:rPr>
                <w:rFonts w:ascii="Times New Roman" w:hAnsi="Times New Roman"/>
                <w:sz w:val="14"/>
                <w:szCs w:val="16"/>
                <w:lang w:val="sr-Cyrl-RS"/>
              </w:rPr>
              <w:t>150</w:t>
            </w:r>
            <w:r w:rsidR="002C7516" w:rsidRPr="008B57DA">
              <w:rPr>
                <w:rFonts w:ascii="Times New Roman" w:hAnsi="Times New Roman"/>
                <w:sz w:val="14"/>
                <w:szCs w:val="16"/>
                <w:lang w:val="sr-Cyrl-RS"/>
              </w:rPr>
              <w:t>.000.000</w:t>
            </w:r>
          </w:p>
          <w:p w:rsidR="002C7516" w:rsidRPr="008B57DA" w:rsidRDefault="002C7516" w:rsidP="00CC6249">
            <w:pPr>
              <w:spacing w:after="0" w:line="240" w:lineRule="auto"/>
              <w:jc w:val="center"/>
              <w:rPr>
                <w:rFonts w:ascii="Times New Roman" w:hAnsi="Times New Roman"/>
                <w:sz w:val="14"/>
                <w:szCs w:val="16"/>
                <w:lang w:val="sr-Cyrl-RS"/>
              </w:rPr>
            </w:pPr>
          </w:p>
        </w:tc>
      </w:tr>
      <w:tr w:rsidR="002C7516" w:rsidRPr="008B57DA" w:rsidTr="00EC159E">
        <w:trPr>
          <w:trHeight w:val="1195"/>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1.3.1.3. Развити афирмативне мере намењене младим женама које желе да постану предузетнице, посебно у руралним и мање развијеним подручјима</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подржана програма</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 подржаних активности</w:t>
            </w:r>
            <w:r w:rsidR="00B14981">
              <w:rPr>
                <w:rFonts w:ascii="Times New Roman" w:hAnsi="Times New Roman"/>
                <w:sz w:val="16"/>
                <w:szCs w:val="16"/>
                <w:lang w:val="sr-Cyrl-RS"/>
              </w:rPr>
              <w:t>/пројеката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ind w:left="-108"/>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ind w:left="-108"/>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МПШВ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КМБррјп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МРЗБСП </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МТТТ</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8A250A" w:rsidP="008A250A">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 xml:space="preserve">37.428.746,62 </w:t>
            </w:r>
          </w:p>
        </w:tc>
        <w:tc>
          <w:tcPr>
            <w:tcW w:w="990" w:type="dxa"/>
            <w:shd w:val="clear" w:color="auto" w:fill="CCFF99"/>
          </w:tcPr>
          <w:p w:rsidR="008A250A" w:rsidRPr="00656B2F" w:rsidRDefault="008A250A" w:rsidP="00A07B74">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32.428.741,62</w:t>
            </w:r>
          </w:p>
          <w:p w:rsidR="00A07B74" w:rsidRPr="00656B2F" w:rsidRDefault="00A07B74" w:rsidP="0029757C">
            <w:pPr>
              <w:spacing w:after="0" w:line="240" w:lineRule="auto"/>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3.000.000</w:t>
            </w:r>
          </w:p>
          <w:p w:rsidR="008A250A" w:rsidRPr="00656B2F" w:rsidRDefault="002C7516" w:rsidP="00A07B74">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p w:rsidR="008A250A" w:rsidRPr="00656B2F" w:rsidRDefault="00A65049" w:rsidP="00100B7A">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29.428.742</w:t>
            </w:r>
          </w:p>
          <w:p w:rsidR="00100B7A" w:rsidRPr="00656B2F" w:rsidRDefault="00100B7A" w:rsidP="00100B7A">
            <w:pPr>
              <w:spacing w:after="0" w:line="240" w:lineRule="auto"/>
              <w:jc w:val="center"/>
              <w:rPr>
                <w:rFonts w:ascii="Times New Roman" w:hAnsi="Times New Roman"/>
                <w:strike/>
                <w:color w:val="FF0000"/>
                <w:sz w:val="14"/>
                <w:szCs w:val="16"/>
                <w:lang w:val="sr-Cyrl-RS"/>
              </w:rPr>
            </w:pPr>
            <w:r w:rsidRPr="00656B2F">
              <w:rPr>
                <w:rFonts w:ascii="Times New Roman" w:hAnsi="Times New Roman"/>
                <w:sz w:val="14"/>
                <w:szCs w:val="16"/>
                <w:lang w:val="sr-Cyrl-RS"/>
              </w:rPr>
              <w:t>(МПРИВ</w:t>
            </w:r>
            <w:r w:rsidRPr="00656B2F">
              <w:rPr>
                <w:rFonts w:ascii="Times New Roman" w:hAnsi="Times New Roman"/>
                <w:strike/>
                <w:sz w:val="14"/>
                <w:szCs w:val="16"/>
                <w:lang w:val="sr-Cyrl-RS"/>
              </w:rPr>
              <w:t>)</w:t>
            </w:r>
            <w:r w:rsidRPr="00656B2F">
              <w:rPr>
                <w:rStyle w:val="FootnoteReference"/>
                <w:rFonts w:ascii="Times New Roman" w:hAnsi="Times New Roman"/>
                <w:strike/>
                <w:sz w:val="14"/>
                <w:szCs w:val="16"/>
                <w:lang w:val="sr-Cyrl-RS"/>
              </w:rPr>
              <w:footnoteReference w:id="11"/>
            </w:r>
          </w:p>
          <w:p w:rsidR="002C7516" w:rsidRPr="00656B2F" w:rsidRDefault="002C7516" w:rsidP="008A250A">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5.000.000</w:t>
            </w:r>
          </w:p>
          <w:p w:rsidR="009F6C1A" w:rsidRPr="00656B2F" w:rsidRDefault="009F6C1A" w:rsidP="00677124">
            <w:pPr>
              <w:spacing w:after="0" w:line="240" w:lineRule="auto"/>
              <w:jc w:val="center"/>
              <w:rPr>
                <w:rFonts w:ascii="Times New Roman" w:hAnsi="Times New Roman"/>
                <w:sz w:val="14"/>
                <w:szCs w:val="16"/>
                <w:lang w:val="sr-Cyrl-RS"/>
              </w:rPr>
            </w:pPr>
          </w:p>
          <w:p w:rsidR="009F6C1A" w:rsidRPr="00656B2F" w:rsidRDefault="009F6C1A" w:rsidP="00677124">
            <w:pPr>
              <w:spacing w:after="0" w:line="240" w:lineRule="auto"/>
              <w:jc w:val="center"/>
              <w:rPr>
                <w:rFonts w:ascii="Times New Roman" w:hAnsi="Times New Roman"/>
                <w:sz w:val="14"/>
                <w:szCs w:val="16"/>
                <w:lang w:val="sr-Cyrl-RS"/>
              </w:rPr>
            </w:pPr>
          </w:p>
          <w:p w:rsidR="00677124" w:rsidRPr="00656B2F" w:rsidRDefault="00677124" w:rsidP="00100B7A">
            <w:pPr>
              <w:spacing w:after="0" w:line="240" w:lineRule="auto"/>
              <w:jc w:val="center"/>
              <w:rPr>
                <w:rFonts w:ascii="Times New Roman" w:hAnsi="Times New Roman"/>
                <w:sz w:val="14"/>
                <w:szCs w:val="16"/>
                <w:lang w:val="sr-Cyrl-RS"/>
              </w:rPr>
            </w:pPr>
          </w:p>
        </w:tc>
        <w:tc>
          <w:tcPr>
            <w:tcW w:w="1136" w:type="dxa"/>
            <w:shd w:val="clear" w:color="auto" w:fill="CCFF99"/>
          </w:tcPr>
          <w:p w:rsidR="002C7516" w:rsidRPr="00656B2F" w:rsidRDefault="00A07B74"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93.428.741,62</w:t>
            </w:r>
          </w:p>
        </w:tc>
        <w:tc>
          <w:tcPr>
            <w:tcW w:w="1136" w:type="dxa"/>
            <w:shd w:val="clear" w:color="auto" w:fill="CCFF99"/>
          </w:tcPr>
          <w:p w:rsidR="00A07B74" w:rsidRPr="00656B2F" w:rsidRDefault="00A07B74"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78.428.741,62</w:t>
            </w:r>
          </w:p>
          <w:p w:rsidR="00A07B74" w:rsidRPr="00656B2F" w:rsidRDefault="00A07B74" w:rsidP="00CC6249">
            <w:pPr>
              <w:spacing w:after="0" w:line="240" w:lineRule="auto"/>
              <w:jc w:val="center"/>
              <w:rPr>
                <w:rFonts w:ascii="Times New Roman" w:hAnsi="Times New Roman"/>
                <w:sz w:val="14"/>
                <w:szCs w:val="16"/>
                <w:lang w:val="sr-Cyrl-RS"/>
              </w:rPr>
            </w:pP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9.000.000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A07B74" w:rsidRPr="00656B2F" w:rsidRDefault="00A07B74" w:rsidP="00CC6249">
            <w:pPr>
              <w:spacing w:after="0" w:line="240" w:lineRule="auto"/>
              <w:jc w:val="center"/>
              <w:rPr>
                <w:rFonts w:ascii="Times New Roman" w:hAnsi="Times New Roman"/>
                <w:sz w:val="14"/>
                <w:szCs w:val="16"/>
                <w:lang w:val="sr-Cyrl-RS"/>
              </w:rPr>
            </w:pPr>
          </w:p>
          <w:p w:rsidR="00A07B74" w:rsidRPr="00656B2F" w:rsidRDefault="00A07B74"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69.428.741,62</w:t>
            </w:r>
          </w:p>
          <w:p w:rsidR="00A07B74" w:rsidRPr="00656B2F" w:rsidRDefault="00A07B74"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(МПРИВ)</w:t>
            </w:r>
          </w:p>
          <w:p w:rsidR="00A07B74" w:rsidRPr="00656B2F" w:rsidRDefault="00A07B74" w:rsidP="00CC6249">
            <w:pPr>
              <w:spacing w:after="0" w:line="240" w:lineRule="auto"/>
              <w:jc w:val="center"/>
              <w:rPr>
                <w:rFonts w:ascii="Times New Roman" w:hAnsi="Times New Roman"/>
                <w:sz w:val="14"/>
                <w:szCs w:val="16"/>
                <w:lang w:val="sr-Cyrl-RS"/>
              </w:rPr>
            </w:pPr>
          </w:p>
        </w:tc>
        <w:tc>
          <w:tcPr>
            <w:tcW w:w="993" w:type="dxa"/>
            <w:shd w:val="clear" w:color="auto" w:fill="CCFF99"/>
          </w:tcPr>
          <w:p w:rsidR="002C7516" w:rsidRPr="00656B2F" w:rsidRDefault="002C7516" w:rsidP="00352B91">
            <w:pPr>
              <w:spacing w:after="0" w:line="240" w:lineRule="auto"/>
              <w:ind w:left="-108"/>
              <w:jc w:val="center"/>
              <w:rPr>
                <w:rFonts w:ascii="Times New Roman" w:hAnsi="Times New Roman"/>
                <w:sz w:val="14"/>
                <w:szCs w:val="16"/>
                <w:lang w:val="sr-Cyrl-RS"/>
              </w:rPr>
            </w:pPr>
            <w:r w:rsidRPr="00656B2F">
              <w:rPr>
                <w:rFonts w:ascii="Times New Roman" w:hAnsi="Times New Roman"/>
                <w:sz w:val="14"/>
                <w:szCs w:val="16"/>
                <w:lang w:val="sr-Cyrl-RS"/>
              </w:rPr>
              <w:t>15.</w:t>
            </w:r>
            <w:r w:rsidR="00352B91" w:rsidRPr="00656B2F">
              <w:rPr>
                <w:rFonts w:ascii="Times New Roman" w:hAnsi="Times New Roman"/>
                <w:sz w:val="14"/>
                <w:szCs w:val="16"/>
                <w:lang w:val="sr-Cyrl-RS"/>
              </w:rPr>
              <w:t>0</w:t>
            </w:r>
            <w:r w:rsidRPr="00656B2F">
              <w:rPr>
                <w:rFonts w:ascii="Times New Roman" w:hAnsi="Times New Roman"/>
                <w:sz w:val="14"/>
                <w:szCs w:val="16"/>
                <w:lang w:val="sr-Cyrl-RS"/>
              </w:rPr>
              <w:t>00.000</w:t>
            </w:r>
          </w:p>
        </w:tc>
      </w:tr>
    </w:tbl>
    <w:p w:rsidR="00EC159E" w:rsidRDefault="00EC159E"/>
    <w:tbl>
      <w:tblPr>
        <w:tblW w:w="16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136"/>
        <w:gridCol w:w="1136"/>
        <w:gridCol w:w="993"/>
      </w:tblGrid>
      <w:tr w:rsidR="002C7516" w:rsidRPr="008B57DA" w:rsidTr="00EC159E">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6325"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EC159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3265"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EC159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136"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1136"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3"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EC159E">
        <w:trPr>
          <w:jc w:val="center"/>
        </w:trPr>
        <w:tc>
          <w:tcPr>
            <w:tcW w:w="1733" w:type="dxa"/>
            <w:vMerge w:val="restart"/>
          </w:tcPr>
          <w:p w:rsidR="002C7516" w:rsidRPr="008B57DA" w:rsidRDefault="002C7516" w:rsidP="00CC6249">
            <w:pPr>
              <w:spacing w:after="0" w:line="240" w:lineRule="auto"/>
              <w:rPr>
                <w:rFonts w:ascii="Times New Roman" w:hAnsi="Times New Roman"/>
                <w:lang w:val="sr-Cyrl-RS"/>
              </w:rPr>
            </w:pPr>
            <w:r w:rsidRPr="008B57DA">
              <w:rPr>
                <w:rFonts w:ascii="Times New Roman" w:hAnsi="Times New Roman"/>
                <w:sz w:val="20"/>
                <w:lang w:val="sr-Cyrl-RS"/>
              </w:rPr>
              <w:t>1.3.2. Постоје механизми за стицање предузетничких знања и вештина и финансијске писмености у оквиру образовања</w:t>
            </w: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1.3.2.1. Подржати институционализовање ученичке компаније као практичног вида учења предузетништва</w:t>
            </w:r>
          </w:p>
        </w:tc>
        <w:tc>
          <w:tcPr>
            <w:tcW w:w="153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250 школа спроводи програм ученичке компаније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10.000.000</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(МПРИВ)</w:t>
            </w:r>
          </w:p>
          <w:p w:rsidR="002C7516" w:rsidRPr="00656B2F" w:rsidRDefault="002C7516" w:rsidP="00A43A81">
            <w:pPr>
              <w:spacing w:after="0" w:line="240" w:lineRule="auto"/>
              <w:rPr>
                <w:rFonts w:ascii="Times New Roman" w:hAnsi="Times New Roman"/>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p>
        </w:tc>
        <w:tc>
          <w:tcPr>
            <w:tcW w:w="1136"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30.000.000</w:t>
            </w:r>
          </w:p>
        </w:tc>
        <w:tc>
          <w:tcPr>
            <w:tcW w:w="1136"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(МПРИВ)</w:t>
            </w:r>
          </w:p>
          <w:p w:rsidR="002C7516" w:rsidRPr="00656B2F" w:rsidRDefault="002C7516" w:rsidP="00CC6249">
            <w:pPr>
              <w:spacing w:after="0" w:line="240" w:lineRule="auto"/>
              <w:jc w:val="center"/>
              <w:rPr>
                <w:rFonts w:ascii="Times New Roman" w:hAnsi="Times New Roman"/>
                <w:sz w:val="14"/>
                <w:szCs w:val="16"/>
                <w:lang w:val="sr-Cyrl-RS"/>
              </w:rPr>
            </w:pPr>
          </w:p>
        </w:tc>
        <w:tc>
          <w:tcPr>
            <w:tcW w:w="993"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r>
      <w:tr w:rsidR="002C7516" w:rsidRPr="008B57DA" w:rsidTr="00EC159E">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1.3.2.2. Пружити подршку програмима и сервисима ОЦД које подстичу стицање предузетничких знања и вештина (посебно у креативној индустрији и пољопривреди) и финансијске писмености младих</w:t>
            </w:r>
          </w:p>
        </w:tc>
        <w:tc>
          <w:tcPr>
            <w:tcW w:w="153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36 </w:t>
            </w:r>
            <w:r>
              <w:rPr>
                <w:rFonts w:ascii="Times New Roman" w:hAnsi="Times New Roman"/>
                <w:sz w:val="16"/>
                <w:szCs w:val="16"/>
                <w:lang w:val="sr-Cyrl-RS"/>
              </w:rPr>
              <w:t xml:space="preserve">подржаних </w:t>
            </w:r>
            <w:r w:rsidRPr="008B57DA">
              <w:rPr>
                <w:rFonts w:ascii="Times New Roman" w:hAnsi="Times New Roman"/>
                <w:sz w:val="16"/>
                <w:szCs w:val="16"/>
                <w:lang w:val="sr-Cyrl-RS"/>
              </w:rPr>
              <w:t>активности</w:t>
            </w:r>
            <w:r w:rsidR="00B14981">
              <w:rPr>
                <w:rFonts w:ascii="Times New Roman" w:hAnsi="Times New Roman"/>
                <w:sz w:val="16"/>
                <w:szCs w:val="16"/>
                <w:lang w:val="sr-Cyrl-RS"/>
              </w:rPr>
              <w:t>/пројеката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МПШВ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24.000.000</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14.000.000</w:t>
            </w:r>
          </w:p>
        </w:tc>
        <w:tc>
          <w:tcPr>
            <w:tcW w:w="1136"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72.000.000</w:t>
            </w:r>
          </w:p>
        </w:tc>
        <w:tc>
          <w:tcPr>
            <w:tcW w:w="1136"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30.000.000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tc>
        <w:tc>
          <w:tcPr>
            <w:tcW w:w="993"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42.000.000</w:t>
            </w:r>
          </w:p>
        </w:tc>
      </w:tr>
      <w:tr w:rsidR="002C7516" w:rsidRPr="008B57DA" w:rsidTr="00EC159E">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1.3.2.3. Подржати увођење програма Пасоша предузетничких вештина на националном нивоу</w:t>
            </w:r>
          </w:p>
        </w:tc>
        <w:tc>
          <w:tcPr>
            <w:tcW w:w="153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100 компанија препознаје Пасош;</w:t>
            </w:r>
          </w:p>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4.000 младих жена и мушкараца користи програм Пасоша;</w:t>
            </w:r>
          </w:p>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500 младих жена и мушкараца је ушло у процес добијања Пасоша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0F6574"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095729" w:rsidRDefault="0009572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2.420.000</w:t>
            </w: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363.000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2.057.000</w:t>
            </w:r>
          </w:p>
          <w:p w:rsidR="002C7516" w:rsidRPr="00656B2F" w:rsidRDefault="002C7516" w:rsidP="00CC6249">
            <w:pPr>
              <w:spacing w:after="0" w:line="240" w:lineRule="auto"/>
              <w:jc w:val="center"/>
              <w:rPr>
                <w:rFonts w:ascii="Times New Roman" w:hAnsi="Times New Roman"/>
                <w:sz w:val="14"/>
                <w:szCs w:val="16"/>
                <w:lang w:val="sr-Cyrl-RS"/>
              </w:rPr>
            </w:pPr>
          </w:p>
        </w:tc>
        <w:tc>
          <w:tcPr>
            <w:tcW w:w="1136"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7.260.000</w:t>
            </w:r>
          </w:p>
        </w:tc>
        <w:tc>
          <w:tcPr>
            <w:tcW w:w="1136" w:type="dxa"/>
            <w:shd w:val="clear" w:color="auto" w:fill="CCFF99"/>
          </w:tcPr>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1.089.000</w:t>
            </w:r>
          </w:p>
          <w:p w:rsidR="002C7516" w:rsidRPr="00656B2F" w:rsidRDefault="002C7516" w:rsidP="00CC6249">
            <w:pPr>
              <w:spacing w:after="0" w:line="240" w:lineRule="auto"/>
              <w:jc w:val="center"/>
              <w:rPr>
                <w:rFonts w:ascii="Times New Roman" w:hAnsi="Times New Roman"/>
                <w:sz w:val="14"/>
                <w:szCs w:val="16"/>
                <w:lang w:val="sr-Cyrl-RS"/>
              </w:rPr>
            </w:pPr>
            <w:r w:rsidRPr="00656B2F">
              <w:rPr>
                <w:rFonts w:ascii="Times New Roman" w:hAnsi="Times New Roman"/>
                <w:sz w:val="14"/>
                <w:szCs w:val="16"/>
                <w:lang w:val="sr-Cyrl-RS"/>
              </w:rPr>
              <w:t>(МОС)</w:t>
            </w:r>
          </w:p>
          <w:p w:rsidR="002C7516" w:rsidRPr="00656B2F" w:rsidRDefault="002C7516" w:rsidP="00CC6249">
            <w:pPr>
              <w:spacing w:after="0" w:line="240" w:lineRule="auto"/>
              <w:jc w:val="center"/>
              <w:rPr>
                <w:rFonts w:ascii="Times New Roman" w:hAnsi="Times New Roman"/>
                <w:sz w:val="14"/>
                <w:szCs w:val="16"/>
                <w:lang w:val="sr-Cyrl-RS"/>
              </w:rPr>
            </w:pPr>
          </w:p>
        </w:tc>
        <w:tc>
          <w:tcPr>
            <w:tcW w:w="993"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6.171.000</w:t>
            </w:r>
          </w:p>
        </w:tc>
      </w:tr>
    </w:tbl>
    <w:p w:rsidR="002C7516" w:rsidRDefault="002C7516" w:rsidP="002C7516">
      <w:pPr>
        <w:tabs>
          <w:tab w:val="left" w:pos="2490"/>
          <w:tab w:val="left" w:pos="5025"/>
        </w:tabs>
        <w:spacing w:after="0" w:line="240" w:lineRule="auto"/>
        <w:ind w:left="-709"/>
        <w:rPr>
          <w:rFonts w:ascii="Times New Roman" w:hAnsi="Times New Roman"/>
          <w:lang w:val="sr-Cyrl-RS"/>
        </w:rPr>
      </w:pPr>
    </w:p>
    <w:p w:rsidR="00EC159E" w:rsidRPr="008B57DA" w:rsidRDefault="00EC159E" w:rsidP="002C7516">
      <w:pPr>
        <w:tabs>
          <w:tab w:val="left" w:pos="2490"/>
          <w:tab w:val="left" w:pos="5025"/>
        </w:tabs>
        <w:spacing w:after="0" w:line="240" w:lineRule="auto"/>
        <w:ind w:left="-709"/>
        <w:rPr>
          <w:rFonts w:ascii="Times New Roman" w:hAnsi="Times New Roman"/>
          <w:lang w:val="sr-Cyrl-RS"/>
        </w:rPr>
      </w:pPr>
    </w:p>
    <w:tbl>
      <w:tblPr>
        <w:tblW w:w="15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1082"/>
      </w:tblGrid>
      <w:tr w:rsidR="002C7516" w:rsidRPr="008B57DA" w:rsidTr="00656B2F">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42"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82"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656B2F">
        <w:trPr>
          <w:jc w:val="center"/>
        </w:trPr>
        <w:tc>
          <w:tcPr>
            <w:tcW w:w="1733" w:type="dxa"/>
          </w:tcPr>
          <w:p w:rsidR="002C7516" w:rsidRPr="008B57DA" w:rsidRDefault="002C7516" w:rsidP="00CC6249">
            <w:pPr>
              <w:spacing w:after="0" w:line="240" w:lineRule="auto"/>
              <w:rPr>
                <w:rFonts w:ascii="Times New Roman" w:hAnsi="Times New Roman"/>
                <w:lang w:val="sr-Cyrl-RS"/>
              </w:rPr>
            </w:pPr>
            <w:r w:rsidRPr="008B57DA">
              <w:rPr>
                <w:rFonts w:ascii="Times New Roman" w:hAnsi="Times New Roman"/>
                <w:sz w:val="20"/>
                <w:lang w:val="sr-Cyrl-RS"/>
              </w:rPr>
              <w:t>1.3.3. Развијени одрживи програми дугорочне подршке младима који се одлучују на самозапошља-вање</w:t>
            </w:r>
            <w:r w:rsidRPr="008B57DA">
              <w:rPr>
                <w:rFonts w:ascii="Times New Roman" w:hAnsi="Times New Roman"/>
                <w:sz w:val="20"/>
                <w:vertAlign w:val="superscript"/>
                <w:lang w:val="sr-Cyrl-RS"/>
              </w:rPr>
              <w:footnoteReference w:id="12"/>
            </w:r>
            <w:r w:rsidRPr="008B57DA">
              <w:rPr>
                <w:rFonts w:ascii="Times New Roman" w:hAnsi="Times New Roman"/>
                <w:sz w:val="20"/>
                <w:lang w:val="sr-Cyrl-RS"/>
              </w:rPr>
              <w:t xml:space="preserve">  </w:t>
            </w:r>
          </w:p>
        </w:tc>
        <w:tc>
          <w:tcPr>
            <w:tcW w:w="189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1.3.3.1. Пружити подршку отварању локалних бизнис инкубатора (ЛБИ) за пружање бизнис старт-ап подршке и пружање менторске подршке кроз различите моделе међусекторске сарадње, посебно у области пољопривреде, руралног развоја и креативним индустријама</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15 подржаних ЛБИ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КМБитр</w:t>
            </w:r>
          </w:p>
          <w:p w:rsidR="00095729" w:rsidRDefault="00095729" w:rsidP="00095729">
            <w:pPr>
              <w:spacing w:after="0" w:line="240" w:lineRule="auto"/>
              <w:rPr>
                <w:rFonts w:ascii="Times New Roman" w:hAnsi="Times New Roman"/>
                <w:sz w:val="16"/>
                <w:szCs w:val="16"/>
                <w:lang w:val="sr-Cyrl-RS"/>
              </w:rPr>
            </w:pPr>
            <w:r>
              <w:rPr>
                <w:rFonts w:ascii="Times New Roman" w:hAnsi="Times New Roman"/>
                <w:sz w:val="16"/>
                <w:szCs w:val="16"/>
                <w:lang w:val="sr-Cyrl-RS"/>
              </w:rPr>
              <w:t>МПРИВ</w:t>
            </w:r>
          </w:p>
          <w:p w:rsidR="00E87518" w:rsidRPr="008B57DA" w:rsidRDefault="00E87518" w:rsidP="00095729">
            <w:pPr>
              <w:spacing w:after="0" w:line="240" w:lineRule="auto"/>
              <w:rPr>
                <w:rFonts w:ascii="Times New Roman" w:hAnsi="Times New Roman"/>
                <w:sz w:val="16"/>
                <w:szCs w:val="16"/>
                <w:lang w:val="sr-Cyrl-RS"/>
              </w:rPr>
            </w:pPr>
            <w:r>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МПШВ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18.150.000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5.000.000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13.150.000</w:t>
            </w:r>
          </w:p>
        </w:tc>
        <w:tc>
          <w:tcPr>
            <w:tcW w:w="900" w:type="dxa"/>
            <w:shd w:val="clear" w:color="auto" w:fill="CCFF99"/>
          </w:tcPr>
          <w:p w:rsidR="002C7516" w:rsidRPr="00656B2F" w:rsidRDefault="002C7516" w:rsidP="00CC6249">
            <w:pPr>
              <w:spacing w:after="0" w:line="240" w:lineRule="auto"/>
              <w:jc w:val="center"/>
              <w:rPr>
                <w:rFonts w:ascii="Times New Roman" w:hAnsi="Times New Roman"/>
                <w:bCs/>
                <w:sz w:val="14"/>
                <w:szCs w:val="16"/>
                <w:lang w:val="sr-Cyrl-RS"/>
              </w:rPr>
            </w:pPr>
            <w:r w:rsidRPr="00656B2F">
              <w:rPr>
                <w:rFonts w:ascii="Times New Roman" w:hAnsi="Times New Roman"/>
                <w:bCs/>
                <w:sz w:val="14"/>
                <w:szCs w:val="16"/>
                <w:lang w:val="sr-Cyrl-RS"/>
              </w:rPr>
              <w:t>54.450.000</w:t>
            </w:r>
          </w:p>
          <w:p w:rsidR="00C81953" w:rsidRDefault="00C81953" w:rsidP="00CC6249">
            <w:pPr>
              <w:spacing w:after="0" w:line="240" w:lineRule="auto"/>
              <w:jc w:val="center"/>
              <w:rPr>
                <w:rFonts w:ascii="Times New Roman" w:hAnsi="Times New Roman"/>
                <w:b/>
                <w:bCs/>
                <w:sz w:val="14"/>
                <w:szCs w:val="16"/>
                <w:lang w:val="sr-Cyrl-RS"/>
              </w:rPr>
            </w:pPr>
          </w:p>
          <w:p w:rsidR="00C81953" w:rsidRPr="008B57DA" w:rsidRDefault="00C81953" w:rsidP="00CC6249">
            <w:pPr>
              <w:spacing w:after="0" w:line="240" w:lineRule="auto"/>
              <w:jc w:val="center"/>
              <w:rPr>
                <w:rFonts w:ascii="Times New Roman" w:hAnsi="Times New Roman"/>
                <w:b/>
                <w:bCs/>
                <w:sz w:val="14"/>
                <w:szCs w:val="16"/>
                <w:lang w:val="sr-Cyrl-RS"/>
              </w:rPr>
            </w:pP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15.000.000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1082"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39.450.000</w:t>
            </w:r>
          </w:p>
        </w:tc>
      </w:tr>
    </w:tbl>
    <w:p w:rsidR="00EC159E" w:rsidRDefault="00EC159E"/>
    <w:tbl>
      <w:tblPr>
        <w:tblW w:w="15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1082"/>
      </w:tblGrid>
      <w:tr w:rsidR="002C7516" w:rsidRPr="008B57DA" w:rsidTr="00656B2F">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42"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82"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656B2F">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2"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656B2F">
        <w:trPr>
          <w:trHeight w:val="284"/>
          <w:jc w:val="center"/>
        </w:trPr>
        <w:tc>
          <w:tcPr>
            <w:tcW w:w="1733" w:type="dxa"/>
            <w:vMerge w:val="restart"/>
            <w:vAlign w:val="center"/>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 xml:space="preserve">1.3.4. Створени су услови за развој социјалног предузетништва младих  засновани на друштвеном разумевању и </w:t>
            </w:r>
            <w:r w:rsidRPr="008B57DA">
              <w:rPr>
                <w:rFonts w:ascii="Times New Roman" w:hAnsi="Times New Roman"/>
                <w:sz w:val="20"/>
                <w:lang w:val="sr-Cyrl-RS"/>
              </w:rPr>
              <w:lastRenderedPageBreak/>
              <w:t>подршци предузетништву и иновативности</w:t>
            </w:r>
          </w:p>
        </w:tc>
        <w:tc>
          <w:tcPr>
            <w:tcW w:w="1890" w:type="dxa"/>
          </w:tcPr>
          <w:p w:rsidR="002C7516"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lastRenderedPageBreak/>
              <w:t>1.3.4.1. Подржати активности које повезују иновативност, социјално предузетништво и друштвено одговорно пословање и отварање социјалних предузећа</w:t>
            </w:r>
          </w:p>
          <w:p w:rsidR="00EC159E" w:rsidRDefault="00EC159E" w:rsidP="00CC6249">
            <w:pPr>
              <w:spacing w:after="0" w:line="240" w:lineRule="auto"/>
              <w:contextualSpacing/>
              <w:rPr>
                <w:rFonts w:ascii="Times New Roman" w:hAnsi="Times New Roman"/>
                <w:sz w:val="16"/>
                <w:szCs w:val="16"/>
                <w:lang w:val="sr-Cyrl-RS"/>
              </w:rPr>
            </w:pPr>
          </w:p>
          <w:p w:rsidR="00EC159E" w:rsidRDefault="00EC159E" w:rsidP="00CC6249">
            <w:pPr>
              <w:spacing w:after="0" w:line="240" w:lineRule="auto"/>
              <w:contextualSpacing/>
              <w:rPr>
                <w:rFonts w:ascii="Times New Roman" w:hAnsi="Times New Roman"/>
                <w:sz w:val="16"/>
                <w:szCs w:val="16"/>
                <w:lang w:val="sr-Cyrl-RS"/>
              </w:rPr>
            </w:pPr>
          </w:p>
          <w:p w:rsidR="00EC159E" w:rsidRPr="008B57DA" w:rsidRDefault="00EC159E" w:rsidP="00CC6249">
            <w:pPr>
              <w:spacing w:after="0" w:line="240" w:lineRule="auto"/>
              <w:contextualSpacing/>
              <w:rPr>
                <w:rFonts w:ascii="Times New Roman" w:hAnsi="Times New Roman"/>
                <w:sz w:val="16"/>
                <w:szCs w:val="16"/>
                <w:lang w:val="sr-Cyrl-RS"/>
              </w:rPr>
            </w:pP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подржаних активности</w:t>
            </w:r>
            <w:r w:rsidR="00B14981">
              <w:rPr>
                <w:rFonts w:ascii="Times New Roman" w:hAnsi="Times New Roman"/>
                <w:sz w:val="16"/>
                <w:szCs w:val="16"/>
                <w:lang w:val="sr-Cyrl-RS"/>
              </w:rPr>
              <w:t>/пројеката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ind w:left="-75"/>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ind w:left="-75"/>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2C7516"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095729" w:rsidRPr="008B57DA" w:rsidRDefault="00095729" w:rsidP="0009572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НСЗ </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ПКС </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Приватни сектор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24.200.000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4.000.000</w:t>
            </w:r>
          </w:p>
          <w:p w:rsidR="002C7516" w:rsidRPr="008B57DA" w:rsidRDefault="002C7516"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(МОС)</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20.200.000</w:t>
            </w:r>
          </w:p>
        </w:tc>
        <w:tc>
          <w:tcPr>
            <w:tcW w:w="900" w:type="dxa"/>
            <w:shd w:val="clear" w:color="auto" w:fill="CCFF99"/>
          </w:tcPr>
          <w:p w:rsidR="002C7516" w:rsidRPr="00CF58CE" w:rsidRDefault="002C7516" w:rsidP="00CC6249">
            <w:pPr>
              <w:spacing w:after="0" w:line="240" w:lineRule="auto"/>
              <w:ind w:left="-108"/>
              <w:jc w:val="center"/>
              <w:rPr>
                <w:rFonts w:ascii="Times New Roman" w:hAnsi="Times New Roman"/>
                <w:bCs/>
                <w:sz w:val="14"/>
                <w:szCs w:val="16"/>
                <w:lang w:val="sr-Cyrl-RS"/>
              </w:rPr>
            </w:pPr>
            <w:r w:rsidRPr="00CF58CE">
              <w:rPr>
                <w:rFonts w:ascii="Times New Roman" w:hAnsi="Times New Roman"/>
                <w:bCs/>
                <w:sz w:val="14"/>
                <w:szCs w:val="16"/>
                <w:lang w:val="sr-Cyrl-RS"/>
              </w:rPr>
              <w:t>72.600.000</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12.000.000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1082" w:type="dxa"/>
            <w:shd w:val="clear" w:color="auto" w:fill="CCFF99"/>
          </w:tcPr>
          <w:p w:rsidR="002C7516" w:rsidRPr="008B57DA" w:rsidRDefault="002C7516"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60.600.000</w:t>
            </w:r>
          </w:p>
        </w:tc>
      </w:tr>
      <w:tr w:rsidR="002C7516" w:rsidRPr="008B57DA" w:rsidTr="00656B2F">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1.3.4.2. Обезбедити развој предузетничке културе код младих, информисања о примерима добре праксе младих предузетника и позитивног утицаја на друштво и заједницу</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36 подржаних активности</w:t>
            </w:r>
            <w:r w:rsidR="00B14981">
              <w:rPr>
                <w:rFonts w:ascii="Times New Roman" w:hAnsi="Times New Roman"/>
                <w:sz w:val="16"/>
                <w:szCs w:val="16"/>
                <w:lang w:val="sr-Cyrl-RS"/>
              </w:rPr>
              <w:t>/пројеката</w:t>
            </w:r>
            <w:r w:rsidRPr="008B57DA">
              <w:rPr>
                <w:rFonts w:ascii="Times New Roman" w:hAnsi="Times New Roman"/>
                <w:sz w:val="16"/>
                <w:szCs w:val="16"/>
                <w:lang w:val="sr-Cyrl-RS"/>
              </w:rPr>
              <w:t xml:space="preserve"> кроз програме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ind w:left="-75"/>
              <w:rPr>
                <w:rFonts w:ascii="Times New Roman" w:hAnsi="Times New Roman"/>
                <w:sz w:val="16"/>
                <w:szCs w:val="16"/>
                <w:lang w:val="sr-Cyrl-RS"/>
              </w:rPr>
            </w:pPr>
            <w:r w:rsidRPr="008B57DA">
              <w:rPr>
                <w:rFonts w:ascii="Times New Roman" w:hAnsi="Times New Roman"/>
                <w:sz w:val="16"/>
                <w:szCs w:val="16"/>
                <w:lang w:val="sr-Cyrl-RS"/>
              </w:rPr>
              <w:t>МПРИВ</w:t>
            </w:r>
          </w:p>
          <w:p w:rsidR="002C7516" w:rsidRPr="008B57DA" w:rsidRDefault="002C7516" w:rsidP="00CC6249">
            <w:pPr>
              <w:spacing w:after="0" w:line="240" w:lineRule="auto"/>
              <w:ind w:left="-75"/>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14.520.000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2.000.000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90" w:type="dxa"/>
            <w:shd w:val="clear" w:color="auto" w:fill="CCFF99"/>
          </w:tcPr>
          <w:p w:rsidR="002C7516" w:rsidRPr="008B57DA" w:rsidRDefault="002C7516"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12.520.000</w:t>
            </w:r>
          </w:p>
        </w:tc>
        <w:tc>
          <w:tcPr>
            <w:tcW w:w="900" w:type="dxa"/>
            <w:shd w:val="clear" w:color="auto" w:fill="CCFF99"/>
          </w:tcPr>
          <w:p w:rsidR="002C7516" w:rsidRPr="00CF58CE" w:rsidRDefault="002C7516"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43.560.000</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1082"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37.560.000</w:t>
            </w:r>
          </w:p>
        </w:tc>
      </w:tr>
    </w:tbl>
    <w:p w:rsidR="002C7516" w:rsidRPr="008B57DA" w:rsidRDefault="002C7516" w:rsidP="002C7516">
      <w:pPr>
        <w:tabs>
          <w:tab w:val="left" w:pos="2490"/>
          <w:tab w:val="left" w:pos="5025"/>
        </w:tabs>
        <w:spacing w:after="0" w:line="240" w:lineRule="auto"/>
        <w:rPr>
          <w:rFonts w:ascii="Times New Roman" w:hAnsi="Times New Roman"/>
          <w:lang w:val="sr-Cyrl-RS"/>
        </w:rPr>
      </w:pPr>
    </w:p>
    <w:p w:rsidR="002C7516" w:rsidRPr="008B57DA" w:rsidRDefault="002C7516" w:rsidP="002C7516">
      <w:pPr>
        <w:tabs>
          <w:tab w:val="left" w:pos="2490"/>
          <w:tab w:val="left" w:pos="5025"/>
        </w:tabs>
        <w:spacing w:after="0" w:line="240" w:lineRule="auto"/>
        <w:rPr>
          <w:rFonts w:ascii="Times New Roman" w:hAnsi="Times New Roman"/>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2C7516" w:rsidRPr="008B57DA" w:rsidTr="005C5DCD">
        <w:trPr>
          <w:jc w:val="center"/>
        </w:trPr>
        <w:tc>
          <w:tcPr>
            <w:tcW w:w="9197" w:type="dxa"/>
            <w:shd w:val="clear" w:color="auto" w:fill="99CCFF"/>
            <w:vAlign w:val="center"/>
          </w:tcPr>
          <w:p w:rsidR="002C7516" w:rsidRPr="008B57DA" w:rsidRDefault="002C7516"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4:</w:t>
            </w:r>
          </w:p>
        </w:tc>
        <w:tc>
          <w:tcPr>
            <w:tcW w:w="6237" w:type="dxa"/>
            <w:shd w:val="clear" w:color="auto" w:fill="99CCFF"/>
            <w:vAlign w:val="center"/>
          </w:tcPr>
          <w:p w:rsidR="002C7516" w:rsidRPr="008B57DA" w:rsidRDefault="002C7516"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2C7516" w:rsidRPr="008B57DA" w:rsidTr="005C5DCD">
        <w:trPr>
          <w:jc w:val="center"/>
        </w:trPr>
        <w:tc>
          <w:tcPr>
            <w:tcW w:w="9197" w:type="dxa"/>
            <w:vAlign w:val="center"/>
          </w:tcPr>
          <w:p w:rsidR="002C7516" w:rsidRPr="008B57DA" w:rsidRDefault="002C7516" w:rsidP="00CC6249">
            <w:pPr>
              <w:spacing w:after="0" w:line="240" w:lineRule="auto"/>
              <w:rPr>
                <w:rFonts w:ascii="Times New Roman" w:hAnsi="Times New Roman"/>
                <w:b/>
                <w:lang w:val="sr-Cyrl-RS"/>
              </w:rPr>
            </w:pPr>
            <w:r w:rsidRPr="008B57DA">
              <w:rPr>
                <w:rFonts w:ascii="Times New Roman" w:hAnsi="Times New Roman"/>
                <w:lang w:val="sr-Cyrl-RS"/>
              </w:rPr>
              <w:t>1.4. Развијен функционалан и одржив систем каријерног вођења и саветовања младих</w:t>
            </w:r>
          </w:p>
        </w:tc>
        <w:tc>
          <w:tcPr>
            <w:tcW w:w="6237" w:type="dxa"/>
            <w:vAlign w:val="center"/>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Повећање процента младих који су добили услугу КВиС;</w:t>
            </w:r>
          </w:p>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sz w:val="16"/>
                <w:szCs w:val="16"/>
                <w:lang w:val="sr-Cyrl-RS"/>
              </w:rPr>
              <w:t>Повећање процента младих који услугу КВиС оцењују позитивно</w:t>
            </w:r>
          </w:p>
        </w:tc>
      </w:tr>
    </w:tbl>
    <w:p w:rsidR="002C7516" w:rsidRPr="008B57DA" w:rsidRDefault="002C7516" w:rsidP="002C7516">
      <w:pPr>
        <w:tabs>
          <w:tab w:val="left" w:pos="2490"/>
          <w:tab w:val="left" w:pos="5025"/>
        </w:tabs>
        <w:spacing w:after="0" w:line="240" w:lineRule="auto"/>
        <w:ind w:left="-709"/>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2C7516" w:rsidRPr="008B57DA" w:rsidTr="005C5DCD">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5C5DCD">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5C5DCD">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5C5DCD">
        <w:trPr>
          <w:trHeight w:val="284"/>
          <w:jc w:val="center"/>
        </w:trPr>
        <w:tc>
          <w:tcPr>
            <w:tcW w:w="1733" w:type="dxa"/>
            <w:vMerge w:val="restart"/>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1.4.1. Унапређен национални оквир за КВиС</w:t>
            </w:r>
          </w:p>
        </w:tc>
        <w:tc>
          <w:tcPr>
            <w:tcW w:w="18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1.4.1.1. Подржати активности упознавања младих са подршком коју могу добити у КВиС</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 подржаних активности</w:t>
            </w:r>
            <w:r w:rsidR="00B14981">
              <w:rPr>
                <w:rFonts w:ascii="Times New Roman" w:hAnsi="Times New Roman"/>
                <w:sz w:val="16"/>
                <w:szCs w:val="16"/>
                <w:lang w:val="sr-Cyrl-RS"/>
              </w:rPr>
              <w:t>/пројеката</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120.000 младих жена и мушкараца је укључено</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484.000</w:t>
            </w:r>
          </w:p>
        </w:tc>
        <w:tc>
          <w:tcPr>
            <w:tcW w:w="99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484.000</w:t>
            </w:r>
          </w:p>
          <w:p w:rsidR="002C7516" w:rsidRPr="00CF58CE" w:rsidRDefault="002C7516" w:rsidP="00CC6249">
            <w:pPr>
              <w:spacing w:after="0" w:line="240" w:lineRule="auto"/>
              <w:jc w:val="center"/>
              <w:rPr>
                <w:rFonts w:ascii="Times New Roman" w:hAnsi="Times New Roman"/>
                <w:sz w:val="14"/>
                <w:szCs w:val="16"/>
                <w:lang w:val="sr-Cyrl-RS"/>
              </w:rPr>
            </w:pPr>
          </w:p>
        </w:tc>
        <w:tc>
          <w:tcPr>
            <w:tcW w:w="900" w:type="dxa"/>
            <w:shd w:val="clear" w:color="auto" w:fill="CCFF99"/>
          </w:tcPr>
          <w:p w:rsidR="002C7516" w:rsidRPr="00CF58CE" w:rsidRDefault="002C7516" w:rsidP="00CC6249">
            <w:pPr>
              <w:spacing w:after="0" w:line="240" w:lineRule="auto"/>
              <w:ind w:left="-108"/>
              <w:jc w:val="center"/>
              <w:rPr>
                <w:rFonts w:ascii="Times New Roman" w:hAnsi="Times New Roman"/>
                <w:sz w:val="14"/>
                <w:szCs w:val="16"/>
                <w:lang w:val="sr-Cyrl-RS"/>
              </w:rPr>
            </w:pPr>
            <w:r w:rsidRPr="00CF58CE">
              <w:rPr>
                <w:rFonts w:ascii="Times New Roman" w:hAnsi="Times New Roman"/>
                <w:sz w:val="14"/>
                <w:szCs w:val="16"/>
                <w:lang w:val="sr-Cyrl-RS"/>
              </w:rPr>
              <w:t>1.452.000</w:t>
            </w:r>
          </w:p>
        </w:tc>
        <w:tc>
          <w:tcPr>
            <w:tcW w:w="90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CF58CE" w:rsidRDefault="002C7516" w:rsidP="00CC6249">
            <w:pPr>
              <w:spacing w:after="0" w:line="240" w:lineRule="auto"/>
              <w:ind w:left="-108"/>
              <w:jc w:val="center"/>
              <w:rPr>
                <w:rFonts w:ascii="Times New Roman" w:hAnsi="Times New Roman"/>
                <w:sz w:val="14"/>
                <w:szCs w:val="16"/>
                <w:lang w:val="sr-Cyrl-RS"/>
              </w:rPr>
            </w:pPr>
            <w:r w:rsidRPr="00CF58CE">
              <w:rPr>
                <w:rFonts w:ascii="Times New Roman" w:hAnsi="Times New Roman"/>
                <w:sz w:val="14"/>
                <w:szCs w:val="16"/>
                <w:lang w:val="sr-Cyrl-RS"/>
              </w:rPr>
              <w:t xml:space="preserve">1.452.000 </w:t>
            </w:r>
          </w:p>
        </w:tc>
      </w:tr>
      <w:tr w:rsidR="002C7516" w:rsidRPr="008B57DA" w:rsidTr="005C5DCD">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1.4.1.2. Подржати развој иновативних алата, метода и техника у области КВиС прилагођених потребама младих жена и мушкараца</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алата, метода и техника подржано</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ОЦД </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2C7516" w:rsidRPr="008B57DA" w:rsidRDefault="002C7516"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2C7516" w:rsidRPr="009E45D1" w:rsidRDefault="002C7516" w:rsidP="009E45D1">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00" w:type="dxa"/>
            <w:shd w:val="clear" w:color="auto" w:fill="CCFF99"/>
          </w:tcPr>
          <w:p w:rsidR="002C7516" w:rsidRPr="008B57DA" w:rsidRDefault="002C7516" w:rsidP="00CC6249">
            <w:pPr>
              <w:spacing w:after="0" w:line="240" w:lineRule="auto"/>
              <w:jc w:val="center"/>
              <w:rPr>
                <w:rFonts w:ascii="Times New Roman" w:hAnsi="Times New Roman"/>
                <w:b/>
                <w:sz w:val="14"/>
                <w:szCs w:val="16"/>
                <w:lang w:val="sr-Cyrl-RS"/>
              </w:rPr>
            </w:pP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8B57DA" w:rsidRDefault="002C7516" w:rsidP="00CC6249">
            <w:pPr>
              <w:spacing w:after="0" w:line="240" w:lineRule="auto"/>
              <w:ind w:left="-108"/>
              <w:jc w:val="center"/>
              <w:rPr>
                <w:rFonts w:ascii="Times New Roman" w:hAnsi="Times New Roman"/>
                <w:sz w:val="14"/>
                <w:szCs w:val="16"/>
                <w:lang w:val="sr-Cyrl-RS"/>
              </w:rPr>
            </w:pPr>
          </w:p>
        </w:tc>
      </w:tr>
    </w:tbl>
    <w:p w:rsidR="002C7516" w:rsidRPr="008B57DA" w:rsidRDefault="002C7516" w:rsidP="002C7516">
      <w:pPr>
        <w:tabs>
          <w:tab w:val="left" w:pos="2490"/>
          <w:tab w:val="left" w:pos="5025"/>
        </w:tabs>
        <w:spacing w:after="0" w:line="240" w:lineRule="auto"/>
        <w:ind w:left="-709"/>
        <w:rPr>
          <w:rFonts w:ascii="Times New Roman" w:hAnsi="Times New Roman"/>
          <w:lang w:val="sr-Cyrl-RS"/>
        </w:rPr>
      </w:pPr>
    </w:p>
    <w:tbl>
      <w:tblPr>
        <w:tblW w:w="1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40"/>
        <w:gridCol w:w="900"/>
        <w:gridCol w:w="872"/>
      </w:tblGrid>
      <w:tr w:rsidR="002C7516" w:rsidRPr="008B57DA" w:rsidTr="00CF58CE">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72"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CF58C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12"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CF58C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4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72"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CF58CE">
        <w:trPr>
          <w:trHeight w:val="284"/>
          <w:jc w:val="center"/>
        </w:trPr>
        <w:tc>
          <w:tcPr>
            <w:tcW w:w="1733" w:type="dxa"/>
            <w:vMerge w:val="restart"/>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 xml:space="preserve">1.4.2. Развијен механизам за континуирано спровођење и унапређивање стандарда и програма КВиС </w:t>
            </w:r>
            <w:r w:rsidRPr="008B57DA">
              <w:rPr>
                <w:rFonts w:ascii="Times New Roman" w:hAnsi="Times New Roman"/>
                <w:sz w:val="20"/>
                <w:lang w:val="sr-Cyrl-RS"/>
              </w:rPr>
              <w:lastRenderedPageBreak/>
              <w:t>младих</w:t>
            </w:r>
          </w:p>
        </w:tc>
        <w:tc>
          <w:tcPr>
            <w:tcW w:w="1890" w:type="dxa"/>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lastRenderedPageBreak/>
              <w:t>1.4.2.1. Унапредити програме и методологију КВиС за студенте</w:t>
            </w:r>
          </w:p>
        </w:tc>
        <w:tc>
          <w:tcPr>
            <w:tcW w:w="1530" w:type="dxa"/>
          </w:tcPr>
          <w:p w:rsidR="003523B3" w:rsidRPr="003523B3" w:rsidRDefault="00B13607" w:rsidP="00CC6249">
            <w:pPr>
              <w:spacing w:after="0" w:line="240" w:lineRule="auto"/>
              <w:rPr>
                <w:rFonts w:ascii="Times New Roman" w:hAnsi="Times New Roman"/>
                <w:sz w:val="16"/>
                <w:szCs w:val="16"/>
                <w:lang w:val="sr-Cyrl-RS"/>
              </w:rPr>
            </w:pPr>
            <w:r w:rsidRPr="00B13607">
              <w:rPr>
                <w:rFonts w:ascii="Times New Roman" w:hAnsi="Times New Roman"/>
                <w:sz w:val="16"/>
                <w:szCs w:val="16"/>
                <w:lang w:val="sr-Cyrl-RS"/>
              </w:rPr>
              <w:t>3 програма унапређена у складу са стандардима услуга КВиС;</w:t>
            </w:r>
          </w:p>
          <w:p w:rsidR="002C7516" w:rsidRPr="008B57DA" w:rsidRDefault="000E1FBC"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 xml:space="preserve">Више од </w:t>
            </w:r>
            <w:r w:rsidR="002C7516" w:rsidRPr="008B57DA">
              <w:rPr>
                <w:rFonts w:ascii="Times New Roman" w:hAnsi="Times New Roman"/>
                <w:sz w:val="16"/>
                <w:szCs w:val="16"/>
                <w:lang w:val="sr-Cyrl-RS"/>
              </w:rPr>
              <w:t>50% студената позитивно оцењује услугу</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4.537.500</w:t>
            </w:r>
          </w:p>
        </w:tc>
        <w:tc>
          <w:tcPr>
            <w:tcW w:w="990" w:type="dxa"/>
            <w:shd w:val="clear" w:color="auto" w:fill="CCFF99"/>
          </w:tcPr>
          <w:p w:rsidR="002C7516" w:rsidRPr="003523B3" w:rsidRDefault="002C7516" w:rsidP="00CC6249">
            <w:pPr>
              <w:spacing w:after="0" w:line="240" w:lineRule="auto"/>
              <w:jc w:val="center"/>
              <w:rPr>
                <w:rFonts w:ascii="Times New Roman" w:hAnsi="Times New Roman"/>
                <w:color w:val="FF0000"/>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4.537.500</w:t>
            </w:r>
          </w:p>
        </w:tc>
        <w:tc>
          <w:tcPr>
            <w:tcW w:w="104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13.612.500</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872"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13.612.500</w:t>
            </w:r>
          </w:p>
        </w:tc>
      </w:tr>
      <w:tr w:rsidR="002C7516" w:rsidRPr="008B57DA" w:rsidTr="00CF58CE">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1.4.2.2. Обезбедити развој постојећих и стварање нових програма КВиС за младе у систему средњег образовања</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Усвојена подзаконска акта у вези програма КВиС у систему дуалног образовања </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6.050.000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6.050.000</w:t>
            </w:r>
          </w:p>
        </w:tc>
        <w:tc>
          <w:tcPr>
            <w:tcW w:w="1040" w:type="dxa"/>
            <w:shd w:val="clear" w:color="auto" w:fill="CCFF99"/>
          </w:tcPr>
          <w:p w:rsidR="002C7516" w:rsidRPr="00CF58CE" w:rsidRDefault="0029757C"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6.050.000</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872" w:type="dxa"/>
            <w:shd w:val="clear" w:color="auto" w:fill="CCFF99"/>
          </w:tcPr>
          <w:p w:rsidR="002C7516" w:rsidRPr="008B57DA" w:rsidRDefault="0029757C" w:rsidP="00CC6249">
            <w:pPr>
              <w:spacing w:after="0" w:line="240" w:lineRule="auto"/>
              <w:ind w:left="-108"/>
              <w:jc w:val="center"/>
              <w:rPr>
                <w:rFonts w:ascii="Times New Roman" w:hAnsi="Times New Roman"/>
                <w:sz w:val="14"/>
                <w:szCs w:val="16"/>
                <w:lang w:val="sr-Cyrl-RS"/>
              </w:rPr>
            </w:pPr>
            <w:r>
              <w:rPr>
                <w:rFonts w:ascii="Times New Roman" w:hAnsi="Times New Roman"/>
                <w:sz w:val="14"/>
                <w:szCs w:val="16"/>
                <w:lang w:val="sr-Cyrl-RS"/>
              </w:rPr>
              <w:t>6.050.00</w:t>
            </w:r>
          </w:p>
        </w:tc>
      </w:tr>
      <w:tr w:rsidR="002C7516" w:rsidRPr="008B57DA" w:rsidTr="00CF58CE">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1.4.2.3. Унапредити стандарде КВиС младих</w:t>
            </w:r>
          </w:p>
        </w:tc>
        <w:tc>
          <w:tcPr>
            <w:tcW w:w="1530" w:type="dxa"/>
            <w:shd w:val="clear" w:color="auto" w:fill="FFFFFF"/>
          </w:tcPr>
          <w:p w:rsidR="003523B3" w:rsidRPr="008B57DA" w:rsidRDefault="003523B3" w:rsidP="00CC6249">
            <w:pPr>
              <w:spacing w:after="0" w:line="240" w:lineRule="auto"/>
              <w:rPr>
                <w:rFonts w:ascii="Times New Roman" w:hAnsi="Times New Roman"/>
                <w:sz w:val="16"/>
                <w:szCs w:val="16"/>
                <w:lang w:val="sr-Cyrl-RS"/>
              </w:rPr>
            </w:pPr>
            <w:r w:rsidRPr="00620B13">
              <w:rPr>
                <w:rFonts w:ascii="Times New Roman" w:hAnsi="Times New Roman"/>
                <w:sz w:val="16"/>
                <w:szCs w:val="16"/>
                <w:lang w:val="sr-Cyrl-RS"/>
              </w:rPr>
              <w:t>Усвојен подзаконски акт о стандардима услуга КВиС</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104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872"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r>
      <w:tr w:rsidR="002C7516" w:rsidRPr="008B57DA" w:rsidTr="00CF58CE">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1.4.2.4. Подржати унапређење постојећих и развој нових програма КВиС за незапослене младе ван система образовања, као и младе из осетљивих група</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1.500 младих жена и мушкараца је добило услугу КВиС</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3.500.000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3.500.000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104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10.500.00</w:t>
            </w:r>
            <w:r w:rsidR="00C14923" w:rsidRPr="00CF58CE">
              <w:rPr>
                <w:rFonts w:ascii="Times New Roman" w:hAnsi="Times New Roman"/>
                <w:sz w:val="14"/>
                <w:szCs w:val="16"/>
                <w:lang w:val="sr-Cyrl-RS"/>
              </w:rPr>
              <w:t>0</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10.500.000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872"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r>
    </w:tbl>
    <w:p w:rsidR="00CF58CE" w:rsidRPr="008B57DA" w:rsidRDefault="00CF58CE" w:rsidP="002C7516">
      <w:pPr>
        <w:tabs>
          <w:tab w:val="left" w:pos="2490"/>
          <w:tab w:val="left" w:pos="5025"/>
        </w:tabs>
        <w:spacing w:after="0" w:line="240" w:lineRule="auto"/>
        <w:ind w:left="-709"/>
        <w:rPr>
          <w:rFonts w:ascii="Times New Roman" w:hAnsi="Times New Roman"/>
          <w:lang w:val="sr-Cyrl-RS"/>
        </w:rPr>
      </w:pP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40"/>
        <w:gridCol w:w="900"/>
        <w:gridCol w:w="812"/>
      </w:tblGrid>
      <w:tr w:rsidR="002C7516" w:rsidRPr="008B57DA" w:rsidTr="00CF58CE">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12"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CF58C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52"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CF58C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CF58CE" w:rsidRDefault="002C7516" w:rsidP="00CC6249">
            <w:pPr>
              <w:spacing w:after="0" w:line="240" w:lineRule="auto"/>
              <w:jc w:val="center"/>
              <w:rPr>
                <w:rFonts w:ascii="Times New Roman" w:hAnsi="Times New Roman"/>
                <w:sz w:val="16"/>
                <w:lang w:val="sr-Cyrl-RS"/>
              </w:rPr>
            </w:pPr>
            <w:r w:rsidRPr="00CF58CE">
              <w:rPr>
                <w:rFonts w:ascii="Times New Roman" w:hAnsi="Times New Roman"/>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4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CF58CE">
        <w:trPr>
          <w:trHeight w:val="284"/>
          <w:jc w:val="center"/>
        </w:trPr>
        <w:tc>
          <w:tcPr>
            <w:tcW w:w="1733" w:type="dxa"/>
            <w:vMerge w:val="restart"/>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1.4.3. Повећан број центара за КВиС који пружају услуге младима и локалних тимова за КВиС младих</w:t>
            </w:r>
          </w:p>
        </w:tc>
        <w:tc>
          <w:tcPr>
            <w:tcW w:w="1890" w:type="dxa"/>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1.4.3.1. Подржати оснивање нових центара и тимова за КВиС при школама, факултетима, универзитетима, удружењима која спроводе омладинске активности и КЗМ</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9 </w:t>
            </w:r>
            <w:r w:rsidR="006E2847">
              <w:rPr>
                <w:rFonts w:ascii="Times New Roman" w:hAnsi="Times New Roman"/>
                <w:sz w:val="16"/>
                <w:szCs w:val="16"/>
                <w:lang w:val="sr-Cyrl-RS"/>
              </w:rPr>
              <w:t xml:space="preserve">подржаних </w:t>
            </w:r>
            <w:r w:rsidRPr="008B57DA">
              <w:rPr>
                <w:rFonts w:ascii="Times New Roman" w:hAnsi="Times New Roman"/>
                <w:sz w:val="16"/>
                <w:szCs w:val="16"/>
                <w:lang w:val="sr-Cyrl-RS"/>
              </w:rPr>
              <w:t>нових центара</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5.000 младих жена и мушкараца добијају услуге КВиС од стране нових центара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Универзитети</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24.200.000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1.500.000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22.700.000</w:t>
            </w:r>
          </w:p>
        </w:tc>
        <w:tc>
          <w:tcPr>
            <w:tcW w:w="1040" w:type="dxa"/>
            <w:shd w:val="clear" w:color="auto" w:fill="CCFF99"/>
          </w:tcPr>
          <w:p w:rsidR="002C7516" w:rsidRPr="00CF58CE" w:rsidRDefault="00A722D3"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72</w:t>
            </w:r>
            <w:r w:rsidR="002C7516" w:rsidRPr="00CF58CE">
              <w:rPr>
                <w:rFonts w:ascii="Times New Roman" w:hAnsi="Times New Roman"/>
                <w:sz w:val="14"/>
                <w:szCs w:val="16"/>
                <w:lang w:val="sr-Cyrl-RS"/>
              </w:rPr>
              <w:t>.600.000</w:t>
            </w:r>
          </w:p>
        </w:tc>
        <w:tc>
          <w:tcPr>
            <w:tcW w:w="900" w:type="dxa"/>
            <w:shd w:val="clear" w:color="auto" w:fill="CCFF99"/>
          </w:tcPr>
          <w:p w:rsidR="002C7516" w:rsidRPr="008B57DA" w:rsidRDefault="00A722D3"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4</w:t>
            </w:r>
            <w:r w:rsidR="002C7516" w:rsidRPr="008B57DA">
              <w:rPr>
                <w:rFonts w:ascii="Times New Roman" w:hAnsi="Times New Roman"/>
                <w:sz w:val="14"/>
                <w:szCs w:val="16"/>
                <w:lang w:val="sr-Cyrl-RS"/>
              </w:rPr>
              <w:t>.500.000</w:t>
            </w:r>
          </w:p>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p w:rsidR="002C7516" w:rsidRPr="008B57DA"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8B57DA" w:rsidRDefault="002C7516"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68.100.000</w:t>
            </w:r>
          </w:p>
        </w:tc>
      </w:tr>
      <w:tr w:rsidR="002C7516" w:rsidRPr="008B57DA" w:rsidTr="00CF58CE">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1.4.3.2. Развити активности међусекторских партнерстава на локалном нивоу у циљу пружања услуга КВиС младима</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10 развијених међусекторских партнерстава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104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00" w:type="dxa"/>
            <w:shd w:val="clear" w:color="auto" w:fill="CCFF99"/>
          </w:tcPr>
          <w:p w:rsidR="002C7516" w:rsidRPr="008B57DA" w:rsidRDefault="002C7516" w:rsidP="00620B13">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8B57DA" w:rsidRDefault="002C7516" w:rsidP="00CC6249">
            <w:pPr>
              <w:spacing w:after="0" w:line="240" w:lineRule="auto"/>
              <w:ind w:left="-108"/>
              <w:jc w:val="center"/>
              <w:rPr>
                <w:rFonts w:ascii="Times New Roman" w:hAnsi="Times New Roman"/>
                <w:sz w:val="14"/>
                <w:szCs w:val="16"/>
                <w:lang w:val="sr-Cyrl-RS"/>
              </w:rPr>
            </w:pPr>
          </w:p>
        </w:tc>
      </w:tr>
      <w:tr w:rsidR="002C7516" w:rsidRPr="008B57DA" w:rsidTr="00CF58CE">
        <w:trPr>
          <w:jc w:val="center"/>
        </w:trPr>
        <w:tc>
          <w:tcPr>
            <w:tcW w:w="1733" w:type="dxa"/>
            <w:vMerge/>
          </w:tcPr>
          <w:p w:rsidR="002C7516" w:rsidRPr="008B57DA" w:rsidRDefault="002C7516" w:rsidP="00CC6249">
            <w:pPr>
              <w:spacing w:after="0" w:line="240" w:lineRule="auto"/>
              <w:rPr>
                <w:rFonts w:ascii="Times New Roman" w:hAnsi="Times New Roman"/>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1.4.3.3. Пружити подршку успостављању локалних тимова који пружају услуге КВиС младима из осетљивих друштвених група</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спроведених активности</w:t>
            </w:r>
            <w:r w:rsidR="00B14981">
              <w:rPr>
                <w:rFonts w:ascii="Times New Roman" w:hAnsi="Times New Roman"/>
                <w:sz w:val="16"/>
                <w:szCs w:val="16"/>
                <w:lang w:val="sr-Cyrl-RS"/>
              </w:rPr>
              <w:t>/пројеката</w:t>
            </w:r>
            <w:r w:rsidRPr="008B57DA">
              <w:rPr>
                <w:rFonts w:ascii="Times New Roman" w:hAnsi="Times New Roman"/>
                <w:sz w:val="16"/>
                <w:szCs w:val="16"/>
                <w:lang w:val="sr-Cyrl-RS"/>
              </w:rPr>
              <w:t>;</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1.500 младих жена и мушкараца из друштвено осетљивих група добијају услуге </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10.050.000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10.050.000</w:t>
            </w:r>
          </w:p>
        </w:tc>
        <w:tc>
          <w:tcPr>
            <w:tcW w:w="1040" w:type="dxa"/>
            <w:shd w:val="clear" w:color="auto" w:fill="CCFF99"/>
          </w:tcPr>
          <w:p w:rsidR="002C7516" w:rsidRPr="00CF58CE" w:rsidRDefault="00D66F0A"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30.1</w:t>
            </w:r>
            <w:r w:rsidR="002C7516" w:rsidRPr="00CF58CE">
              <w:rPr>
                <w:rFonts w:ascii="Times New Roman" w:hAnsi="Times New Roman"/>
                <w:sz w:val="14"/>
                <w:szCs w:val="16"/>
                <w:lang w:val="sr-Cyrl-RS"/>
              </w:rPr>
              <w:t>50.000</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8B57DA" w:rsidRDefault="00D66F0A" w:rsidP="00CC6249">
            <w:pPr>
              <w:spacing w:after="0" w:line="240" w:lineRule="auto"/>
              <w:ind w:left="-108"/>
              <w:jc w:val="center"/>
              <w:rPr>
                <w:rFonts w:ascii="Times New Roman" w:hAnsi="Times New Roman"/>
                <w:sz w:val="14"/>
                <w:szCs w:val="16"/>
                <w:lang w:val="sr-Cyrl-RS"/>
              </w:rPr>
            </w:pPr>
            <w:r>
              <w:rPr>
                <w:rFonts w:ascii="Times New Roman" w:hAnsi="Times New Roman"/>
                <w:sz w:val="14"/>
                <w:szCs w:val="16"/>
                <w:lang w:val="sr-Cyrl-RS"/>
              </w:rPr>
              <w:t>30.1</w:t>
            </w:r>
            <w:r w:rsidR="002C7516" w:rsidRPr="008B57DA">
              <w:rPr>
                <w:rFonts w:ascii="Times New Roman" w:hAnsi="Times New Roman"/>
                <w:sz w:val="14"/>
                <w:szCs w:val="16"/>
                <w:lang w:val="sr-Cyrl-RS"/>
              </w:rPr>
              <w:t>50.000</w:t>
            </w:r>
          </w:p>
        </w:tc>
      </w:tr>
    </w:tbl>
    <w:p w:rsidR="002C7516" w:rsidRPr="008B57DA" w:rsidRDefault="002C7516" w:rsidP="002C7516">
      <w:pPr>
        <w:tabs>
          <w:tab w:val="left" w:pos="2490"/>
          <w:tab w:val="left" w:pos="5025"/>
        </w:tabs>
        <w:spacing w:after="0" w:line="240" w:lineRule="auto"/>
        <w:ind w:left="-709"/>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2C7516" w:rsidRPr="008B57DA" w:rsidTr="005C5DCD">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5C5DCD">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5C5DCD">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5C5DCD">
        <w:trPr>
          <w:jc w:val="center"/>
        </w:trPr>
        <w:tc>
          <w:tcPr>
            <w:tcW w:w="1733" w:type="dxa"/>
            <w:vMerge w:val="restart"/>
          </w:tcPr>
          <w:p w:rsidR="002C7516" w:rsidRPr="008B57DA" w:rsidRDefault="002C7516" w:rsidP="00CC6249">
            <w:pPr>
              <w:spacing w:after="0" w:line="240" w:lineRule="auto"/>
              <w:rPr>
                <w:rFonts w:ascii="Times New Roman" w:hAnsi="Times New Roman"/>
                <w:lang w:val="sr-Cyrl-RS"/>
              </w:rPr>
            </w:pPr>
            <w:r w:rsidRPr="008B57DA">
              <w:rPr>
                <w:rFonts w:ascii="Times New Roman" w:hAnsi="Times New Roman"/>
                <w:sz w:val="20"/>
                <w:lang w:val="sr-Cyrl-RS"/>
              </w:rPr>
              <w:t>1.4.4. Континуирана примена програма, стандарда и услуга КВиС у оквиру образовних институција</w:t>
            </w: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1.4.4.1. Подржати примену програма и методологије КВиС за студенте у Србији, уз коришћење успостављених стандарда КВиС</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20 </w:t>
            </w:r>
            <w:r w:rsidR="006E2847">
              <w:rPr>
                <w:rFonts w:ascii="Times New Roman" w:hAnsi="Times New Roman"/>
                <w:sz w:val="16"/>
                <w:szCs w:val="16"/>
                <w:lang w:val="sr-Cyrl-RS"/>
              </w:rPr>
              <w:t xml:space="preserve">спроведених </w:t>
            </w:r>
            <w:r w:rsidRPr="008B57DA">
              <w:rPr>
                <w:rFonts w:ascii="Times New Roman" w:hAnsi="Times New Roman"/>
                <w:sz w:val="16"/>
                <w:szCs w:val="16"/>
                <w:lang w:val="sr-Cyrl-RS"/>
              </w:rPr>
              <w:t>активности</w:t>
            </w:r>
            <w:r w:rsidR="00B14981">
              <w:rPr>
                <w:rFonts w:ascii="Times New Roman" w:hAnsi="Times New Roman"/>
                <w:sz w:val="16"/>
                <w:szCs w:val="16"/>
                <w:lang w:val="sr-Cyrl-RS"/>
              </w:rPr>
              <w:t>/пројеката</w:t>
            </w:r>
            <w:r w:rsidRPr="008B57DA">
              <w:rPr>
                <w:rFonts w:ascii="Times New Roman" w:hAnsi="Times New Roman"/>
                <w:sz w:val="16"/>
                <w:szCs w:val="16"/>
                <w:lang w:val="sr-Cyrl-RS"/>
              </w:rPr>
              <w:t xml:space="preserve"> у складу са стандардима</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Универзитети Факултети</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2C7516" w:rsidRPr="008B57DA" w:rsidRDefault="002C7516"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00" w:type="dxa"/>
            <w:shd w:val="clear" w:color="auto" w:fill="CCFF99"/>
          </w:tcPr>
          <w:p w:rsidR="002C7516" w:rsidRPr="008B57DA" w:rsidRDefault="002C7516" w:rsidP="00CC6249">
            <w:pPr>
              <w:spacing w:after="0" w:line="240" w:lineRule="auto"/>
              <w:jc w:val="center"/>
              <w:rPr>
                <w:rFonts w:ascii="Times New Roman" w:hAnsi="Times New Roman"/>
                <w:b/>
                <w:sz w:val="14"/>
                <w:szCs w:val="16"/>
                <w:lang w:val="sr-Cyrl-RS"/>
              </w:rPr>
            </w:pP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r>
      <w:tr w:rsidR="002C7516" w:rsidRPr="008B57DA" w:rsidTr="005C5DCD">
        <w:trPr>
          <w:jc w:val="center"/>
        </w:trPr>
        <w:tc>
          <w:tcPr>
            <w:tcW w:w="1733" w:type="dxa"/>
            <w:vMerge/>
          </w:tcPr>
          <w:p w:rsidR="002C7516" w:rsidRPr="008B57DA" w:rsidRDefault="002C7516" w:rsidP="00CC6249">
            <w:pPr>
              <w:spacing w:after="0" w:line="240" w:lineRule="auto"/>
              <w:rPr>
                <w:rFonts w:ascii="Times New Roman" w:hAnsi="Times New Roman"/>
                <w:sz w:val="20"/>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1.4.4.2. Обезбедити примену програма КВиС за младе у систему средњег образовања, уз коришћење успостављених стандарда КВиС</w:t>
            </w:r>
          </w:p>
        </w:tc>
        <w:tc>
          <w:tcPr>
            <w:tcW w:w="1530" w:type="dxa"/>
            <w:shd w:val="clear" w:color="auto" w:fill="FFFFFF"/>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200 средњих школа има формиране тимове за КВиС који примењују стандарде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Школски одбори</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Ученички парламенти</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2.420.000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2.420.000</w:t>
            </w:r>
          </w:p>
        </w:tc>
        <w:tc>
          <w:tcPr>
            <w:tcW w:w="90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7.260.000</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7.260.000</w:t>
            </w:r>
          </w:p>
        </w:tc>
      </w:tr>
      <w:tr w:rsidR="002C7516" w:rsidRPr="008B57DA" w:rsidTr="005C5DCD">
        <w:trPr>
          <w:jc w:val="center"/>
        </w:trPr>
        <w:tc>
          <w:tcPr>
            <w:tcW w:w="1733" w:type="dxa"/>
            <w:vMerge/>
          </w:tcPr>
          <w:p w:rsidR="002C7516" w:rsidRPr="008B57DA" w:rsidRDefault="002C7516" w:rsidP="00CC6249">
            <w:pPr>
              <w:spacing w:after="0" w:line="240" w:lineRule="auto"/>
              <w:rPr>
                <w:rFonts w:ascii="Times New Roman" w:hAnsi="Times New Roman"/>
                <w:sz w:val="20"/>
                <w:lang w:val="sr-Cyrl-RS"/>
              </w:rPr>
            </w:pPr>
          </w:p>
        </w:tc>
        <w:tc>
          <w:tcPr>
            <w:tcW w:w="1890" w:type="dxa"/>
            <w:shd w:val="clear" w:color="auto" w:fill="FFFFFF"/>
          </w:tcPr>
          <w:p w:rsidR="002C7516" w:rsidRPr="008B57DA" w:rsidRDefault="002C7516"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1.4.4.3. Подржати обуке и континуирано усавршавање наставника и стручних сарадника за пружање услуга КВиС</w:t>
            </w:r>
          </w:p>
        </w:tc>
        <w:tc>
          <w:tcPr>
            <w:tcW w:w="1530" w:type="dxa"/>
            <w:shd w:val="clear" w:color="auto" w:fill="FFFFFF"/>
          </w:tcPr>
          <w:p w:rsidR="006E2847"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30 </w:t>
            </w:r>
            <w:r w:rsidR="006E2847">
              <w:rPr>
                <w:rFonts w:ascii="Times New Roman" w:hAnsi="Times New Roman"/>
                <w:sz w:val="16"/>
                <w:szCs w:val="16"/>
                <w:lang w:val="sr-Cyrl-RS"/>
              </w:rPr>
              <w:t>подржаних програма обуке</w:t>
            </w:r>
            <w:r w:rsidR="00620B13">
              <w:rPr>
                <w:rFonts w:ascii="Times New Roman" w:hAnsi="Times New Roman"/>
                <w:sz w:val="16"/>
                <w:szCs w:val="16"/>
                <w:lang w:val="sr-Cyrl-RS"/>
              </w:rPr>
              <w:t>;</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600 </w:t>
            </w:r>
            <w:r w:rsidR="00196281">
              <w:rPr>
                <w:rFonts w:ascii="Times New Roman" w:hAnsi="Times New Roman"/>
                <w:sz w:val="16"/>
                <w:szCs w:val="16"/>
                <w:lang w:val="sr-Cyrl-RS"/>
              </w:rPr>
              <w:t xml:space="preserve">наставника чланова школских тимова </w:t>
            </w:r>
            <w:r w:rsidRPr="008B57DA">
              <w:rPr>
                <w:rFonts w:ascii="Times New Roman" w:hAnsi="Times New Roman"/>
                <w:sz w:val="16"/>
                <w:szCs w:val="16"/>
                <w:lang w:val="sr-Cyrl-RS"/>
              </w:rPr>
              <w:t>прошло програм обуке</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p>
        </w:tc>
        <w:tc>
          <w:tcPr>
            <w:tcW w:w="144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Универзитети Факултети</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1.210.000</w:t>
            </w: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1.210.000</w:t>
            </w:r>
          </w:p>
        </w:tc>
        <w:tc>
          <w:tcPr>
            <w:tcW w:w="90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3.630.000</w:t>
            </w:r>
          </w:p>
        </w:tc>
        <w:tc>
          <w:tcPr>
            <w:tcW w:w="90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p>
        </w:tc>
        <w:tc>
          <w:tcPr>
            <w:tcW w:w="810" w:type="dxa"/>
            <w:shd w:val="clear" w:color="auto" w:fill="CCFF99"/>
          </w:tcPr>
          <w:p w:rsidR="002C7516" w:rsidRPr="008B57DA" w:rsidRDefault="002C7516"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3.630.000</w:t>
            </w:r>
          </w:p>
        </w:tc>
      </w:tr>
    </w:tbl>
    <w:p w:rsidR="00F22BB8" w:rsidRDefault="00F22BB8" w:rsidP="002C7516">
      <w:pPr>
        <w:tabs>
          <w:tab w:val="left" w:pos="2490"/>
          <w:tab w:val="left" w:pos="5025"/>
        </w:tabs>
        <w:spacing w:after="0" w:line="240" w:lineRule="auto"/>
        <w:rPr>
          <w:rFonts w:ascii="Times New Roman" w:hAnsi="Times New Roman"/>
          <w:lang w:val="sr-Cyrl-RS"/>
        </w:rPr>
      </w:pPr>
    </w:p>
    <w:p w:rsidR="009E45D1" w:rsidRDefault="009E45D1" w:rsidP="002C7516">
      <w:pPr>
        <w:tabs>
          <w:tab w:val="left" w:pos="2490"/>
          <w:tab w:val="left" w:pos="5025"/>
        </w:tabs>
        <w:spacing w:after="0" w:line="240" w:lineRule="auto"/>
        <w:rPr>
          <w:rFonts w:ascii="Times New Roman" w:hAnsi="Times New Roman"/>
          <w:lang w:val="sr-Cyrl-RS"/>
        </w:rPr>
      </w:pPr>
    </w:p>
    <w:p w:rsidR="009E45D1" w:rsidRDefault="009E45D1" w:rsidP="002C7516">
      <w:pPr>
        <w:tabs>
          <w:tab w:val="left" w:pos="2490"/>
          <w:tab w:val="left" w:pos="5025"/>
        </w:tabs>
        <w:spacing w:after="0" w:line="240" w:lineRule="auto"/>
        <w:rPr>
          <w:rFonts w:ascii="Times New Roman" w:hAnsi="Times New Roman"/>
          <w:lang w:val="sr-Cyrl-RS"/>
        </w:rPr>
      </w:pPr>
    </w:p>
    <w:p w:rsidR="009E45D1" w:rsidRDefault="009E45D1" w:rsidP="002C7516">
      <w:pPr>
        <w:tabs>
          <w:tab w:val="left" w:pos="2490"/>
          <w:tab w:val="left" w:pos="5025"/>
        </w:tabs>
        <w:spacing w:after="0" w:line="240" w:lineRule="auto"/>
        <w:rPr>
          <w:rFonts w:ascii="Times New Roman" w:hAnsi="Times New Roman"/>
          <w:lang w:val="sr-Cyrl-RS"/>
        </w:rPr>
      </w:pPr>
    </w:p>
    <w:p w:rsidR="009E45D1" w:rsidRPr="008B57DA" w:rsidRDefault="009E45D1" w:rsidP="002C7516">
      <w:pPr>
        <w:tabs>
          <w:tab w:val="left" w:pos="2490"/>
          <w:tab w:val="left" w:pos="5025"/>
        </w:tabs>
        <w:spacing w:after="0" w:line="240" w:lineRule="auto"/>
        <w:rPr>
          <w:rFonts w:ascii="Times New Roman" w:hAnsi="Times New Roman"/>
          <w:lang w:val="sr-Cyrl-RS"/>
        </w:rPr>
      </w:pPr>
    </w:p>
    <w:tbl>
      <w:tblPr>
        <w:tblW w:w="15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941"/>
      </w:tblGrid>
      <w:tr w:rsidR="002C7516" w:rsidRPr="008B57DA" w:rsidTr="00CF58CE">
        <w:trPr>
          <w:jc w:val="center"/>
        </w:trPr>
        <w:tc>
          <w:tcPr>
            <w:tcW w:w="1733"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01" w:type="dxa"/>
            <w:gridSpan w:val="6"/>
            <w:shd w:val="clear" w:color="auto" w:fill="FFFF66"/>
            <w:vAlign w:val="center"/>
          </w:tcPr>
          <w:p w:rsidR="002C7516" w:rsidRPr="008B57DA" w:rsidRDefault="002C7516"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2C7516" w:rsidRPr="008B57DA" w:rsidTr="00CF58C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2C7516" w:rsidRPr="008B57DA" w:rsidRDefault="002C7516"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41" w:type="dxa"/>
            <w:gridSpan w:val="3"/>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2C7516" w:rsidRPr="008B57DA" w:rsidTr="00CF58CE">
        <w:trPr>
          <w:trHeight w:val="339"/>
          <w:jc w:val="center"/>
        </w:trPr>
        <w:tc>
          <w:tcPr>
            <w:tcW w:w="1733"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2C7516" w:rsidRPr="008B57DA" w:rsidRDefault="002C7516"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99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17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440" w:type="dxa"/>
            <w:vMerge/>
            <w:shd w:val="clear" w:color="auto" w:fill="FFFF66"/>
            <w:vAlign w:val="center"/>
          </w:tcPr>
          <w:p w:rsidR="002C7516" w:rsidRPr="008B57DA" w:rsidRDefault="002C7516" w:rsidP="00CC6249">
            <w:pPr>
              <w:spacing w:after="0" w:line="240" w:lineRule="auto"/>
              <w:rPr>
                <w:rFonts w:ascii="Times New Roman" w:hAnsi="Times New Roman"/>
                <w:sz w:val="16"/>
                <w:lang w:val="sr-Cyrl-RS"/>
              </w:rPr>
            </w:pPr>
          </w:p>
        </w:tc>
        <w:tc>
          <w:tcPr>
            <w:tcW w:w="108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41" w:type="dxa"/>
            <w:shd w:val="clear" w:color="auto" w:fill="FFFF66"/>
            <w:vAlign w:val="center"/>
          </w:tcPr>
          <w:p w:rsidR="002C7516" w:rsidRPr="008B57DA" w:rsidRDefault="002C7516"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2C7516" w:rsidRPr="008B57DA" w:rsidTr="00CF58CE">
        <w:trPr>
          <w:trHeight w:val="284"/>
          <w:jc w:val="center"/>
        </w:trPr>
        <w:tc>
          <w:tcPr>
            <w:tcW w:w="1733" w:type="dxa"/>
          </w:tcPr>
          <w:p w:rsidR="002C7516" w:rsidRPr="008B57DA" w:rsidRDefault="002C7516" w:rsidP="00CC6249">
            <w:pPr>
              <w:spacing w:after="0" w:line="240" w:lineRule="auto"/>
              <w:rPr>
                <w:rFonts w:ascii="Times New Roman" w:hAnsi="Times New Roman"/>
                <w:sz w:val="20"/>
                <w:lang w:val="sr-Cyrl-RS"/>
              </w:rPr>
            </w:pPr>
            <w:r w:rsidRPr="008B57DA">
              <w:rPr>
                <w:rFonts w:ascii="Times New Roman" w:hAnsi="Times New Roman"/>
                <w:sz w:val="20"/>
                <w:lang w:val="sr-Cyrl-RS"/>
              </w:rPr>
              <w:t>1.4.5. Обезбеђена је континуирана примена програма, стандарда и услуга КВиС ван образовних институција</w:t>
            </w:r>
          </w:p>
        </w:tc>
        <w:tc>
          <w:tcPr>
            <w:tcW w:w="18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1.4.5.1. Подржати активности КВиС за незапослене младе ван система образовања, као и младе из осетљивих група, уз коришћење успостављених стандарда КВиС</w:t>
            </w:r>
          </w:p>
        </w:tc>
        <w:tc>
          <w:tcPr>
            <w:tcW w:w="153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 подржаних активности</w:t>
            </w:r>
            <w:r w:rsidR="00B14981">
              <w:rPr>
                <w:rFonts w:ascii="Times New Roman" w:hAnsi="Times New Roman"/>
                <w:sz w:val="16"/>
                <w:szCs w:val="16"/>
                <w:lang w:val="sr-Cyrl-RS"/>
              </w:rPr>
              <w:t>/пројеката</w:t>
            </w:r>
          </w:p>
          <w:p w:rsidR="002C7516" w:rsidRPr="008B57DA" w:rsidRDefault="002C7516" w:rsidP="00CC6249">
            <w:pPr>
              <w:spacing w:after="0" w:line="240" w:lineRule="auto"/>
              <w:rPr>
                <w:rFonts w:ascii="Times New Roman" w:hAnsi="Times New Roman"/>
                <w:sz w:val="16"/>
                <w:szCs w:val="16"/>
                <w:lang w:val="sr-Cyrl-RS"/>
              </w:rPr>
            </w:pP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3.000 младих жена и мушкараца су добили услугу КВиС путем ових активности</w:t>
            </w:r>
          </w:p>
        </w:tc>
        <w:tc>
          <w:tcPr>
            <w:tcW w:w="99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D85F7F" w:rsidRPr="008B57DA" w:rsidRDefault="00D85F7F" w:rsidP="00D85F7F">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2C7516" w:rsidRPr="008B57DA" w:rsidRDefault="002C7516"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4.000.000</w:t>
            </w:r>
          </w:p>
        </w:tc>
        <w:tc>
          <w:tcPr>
            <w:tcW w:w="99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p>
        </w:tc>
        <w:tc>
          <w:tcPr>
            <w:tcW w:w="990" w:type="dxa"/>
            <w:shd w:val="clear" w:color="auto" w:fill="CCFF99"/>
          </w:tcPr>
          <w:p w:rsidR="002C7516" w:rsidRPr="00CF58CE" w:rsidRDefault="002C751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4.000.000</w:t>
            </w:r>
          </w:p>
        </w:tc>
        <w:tc>
          <w:tcPr>
            <w:tcW w:w="900" w:type="dxa"/>
            <w:shd w:val="clear" w:color="auto" w:fill="CCFF99"/>
          </w:tcPr>
          <w:p w:rsidR="002C7516" w:rsidRPr="00CF58CE" w:rsidRDefault="00273EEC"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12.0</w:t>
            </w:r>
            <w:r w:rsidR="002C7516" w:rsidRPr="00CF58CE">
              <w:rPr>
                <w:rFonts w:ascii="Times New Roman" w:hAnsi="Times New Roman"/>
                <w:sz w:val="14"/>
                <w:szCs w:val="16"/>
                <w:lang w:val="sr-Cyrl-RS"/>
              </w:rPr>
              <w:t>00.000</w:t>
            </w:r>
          </w:p>
        </w:tc>
        <w:tc>
          <w:tcPr>
            <w:tcW w:w="900" w:type="dxa"/>
            <w:shd w:val="clear" w:color="auto" w:fill="CCFF99"/>
          </w:tcPr>
          <w:p w:rsidR="002C7516" w:rsidRPr="008B57DA" w:rsidRDefault="002C7516" w:rsidP="00CC6249">
            <w:pPr>
              <w:spacing w:after="0" w:line="240" w:lineRule="auto"/>
              <w:jc w:val="center"/>
              <w:rPr>
                <w:rFonts w:ascii="Times New Roman" w:hAnsi="Times New Roman"/>
                <w:iCs/>
                <w:sz w:val="14"/>
                <w:szCs w:val="16"/>
                <w:lang w:val="sr-Cyrl-RS"/>
              </w:rPr>
            </w:pPr>
          </w:p>
        </w:tc>
        <w:tc>
          <w:tcPr>
            <w:tcW w:w="941" w:type="dxa"/>
            <w:shd w:val="clear" w:color="auto" w:fill="CCFF99"/>
          </w:tcPr>
          <w:p w:rsidR="002C7516" w:rsidRPr="008B57DA" w:rsidRDefault="00273EEC" w:rsidP="00CC6249">
            <w:pPr>
              <w:spacing w:after="0" w:line="240" w:lineRule="auto"/>
              <w:jc w:val="center"/>
              <w:rPr>
                <w:rFonts w:ascii="Times New Roman" w:hAnsi="Times New Roman"/>
                <w:iCs/>
                <w:sz w:val="14"/>
                <w:szCs w:val="16"/>
                <w:lang w:val="sr-Cyrl-RS"/>
              </w:rPr>
            </w:pPr>
            <w:r>
              <w:rPr>
                <w:rFonts w:ascii="Times New Roman" w:hAnsi="Times New Roman"/>
                <w:iCs/>
                <w:sz w:val="14"/>
                <w:szCs w:val="16"/>
                <w:lang w:val="sr-Cyrl-RS"/>
              </w:rPr>
              <w:t>12.0</w:t>
            </w:r>
            <w:r w:rsidR="002C7516" w:rsidRPr="008B57DA">
              <w:rPr>
                <w:rFonts w:ascii="Times New Roman" w:hAnsi="Times New Roman"/>
                <w:iCs/>
                <w:sz w:val="14"/>
                <w:szCs w:val="16"/>
                <w:lang w:val="sr-Cyrl-RS"/>
              </w:rPr>
              <w:t>00.000</w:t>
            </w:r>
          </w:p>
        </w:tc>
      </w:tr>
    </w:tbl>
    <w:p w:rsidR="006E2847" w:rsidRDefault="006E2847" w:rsidP="002C7516">
      <w:pPr>
        <w:spacing w:after="0" w:line="240" w:lineRule="auto"/>
        <w:ind w:left="-709"/>
        <w:rPr>
          <w:rFonts w:ascii="Times New Roman" w:hAnsi="Times New Roman"/>
          <w:b/>
          <w:sz w:val="28"/>
          <w:szCs w:val="28"/>
          <w:lang w:val="sr-Cyrl-RS"/>
        </w:rPr>
      </w:pPr>
    </w:p>
    <w:p w:rsidR="006E2847" w:rsidRPr="008B57DA" w:rsidRDefault="006E2847" w:rsidP="00BB343F">
      <w:pPr>
        <w:spacing w:after="0" w:line="240" w:lineRule="auto"/>
        <w:rPr>
          <w:rFonts w:ascii="Times New Roman" w:hAnsi="Times New Roman"/>
          <w:b/>
          <w:sz w:val="28"/>
          <w:szCs w:val="28"/>
          <w:lang w:val="sr-Cyrl-RS"/>
        </w:rPr>
      </w:pPr>
      <w:r>
        <w:rPr>
          <w:rFonts w:ascii="Times New Roman" w:hAnsi="Times New Roman"/>
          <w:b/>
          <w:sz w:val="28"/>
          <w:szCs w:val="28"/>
          <w:lang w:val="sr-Cyrl-RS"/>
        </w:rPr>
        <w:br w:type="page"/>
      </w:r>
      <w:r>
        <w:rPr>
          <w:rFonts w:ascii="Times New Roman" w:hAnsi="Times New Roman"/>
          <w:b/>
          <w:sz w:val="28"/>
          <w:szCs w:val="28"/>
          <w:lang w:val="sr-Cyrl-RS"/>
        </w:rPr>
        <w:lastRenderedPageBreak/>
        <w:t xml:space="preserve">2. </w:t>
      </w:r>
      <w:r w:rsidRPr="008B57DA">
        <w:rPr>
          <w:rFonts w:ascii="Times New Roman" w:hAnsi="Times New Roman"/>
          <w:b/>
          <w:sz w:val="28"/>
          <w:szCs w:val="28"/>
          <w:lang w:val="sr-Cyrl-RS"/>
        </w:rPr>
        <w:t>Образовање, васпитање и обука младих</w:t>
      </w:r>
    </w:p>
    <w:p w:rsidR="006E2847" w:rsidRPr="008B57DA" w:rsidRDefault="006E2847" w:rsidP="006E2847">
      <w:pPr>
        <w:spacing w:after="0" w:line="240" w:lineRule="auto"/>
        <w:ind w:left="-709"/>
        <w:jc w:val="both"/>
        <w:rPr>
          <w:rFonts w:ascii="Times New Roman" w:hAnsi="Times New Roman"/>
          <w:b/>
          <w:sz w:val="28"/>
          <w:szCs w:val="28"/>
          <w:lang w:val="sr-Cyrl-RS"/>
        </w:rPr>
      </w:pPr>
    </w:p>
    <w:p w:rsidR="006E2847" w:rsidRPr="008B57DA" w:rsidRDefault="006E2847" w:rsidP="006E2847">
      <w:pP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t>СТРАТЕШКИ ЦИЉ: Унапређен квалитет и могућности за стицање квалификација и развој компетенција и иновативности младих</w:t>
      </w:r>
    </w:p>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6E2847" w:rsidRPr="008B57DA" w:rsidTr="005C5DCD">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5C5DCD">
        <w:trPr>
          <w:jc w:val="center"/>
        </w:trPr>
        <w:tc>
          <w:tcPr>
            <w:tcW w:w="9197" w:type="dxa"/>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lang w:val="sr-Cyrl-RS"/>
              </w:rPr>
              <w:t>2.1. Обезбеђени су услови за развој креативности, иновативности и иницијативе младих  и стицање компетенција у оквиру целоживотног учења</w:t>
            </w:r>
          </w:p>
        </w:tc>
        <w:tc>
          <w:tcPr>
            <w:tcW w:w="6237" w:type="dxa"/>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sz w:val="16"/>
                <w:szCs w:val="16"/>
                <w:lang w:val="sr-Cyrl-RS"/>
              </w:rPr>
              <w:t xml:space="preserve">Повећање процента младих који формално образовање сматра прилагођено потребама и стицању компетенција </w:t>
            </w:r>
          </w:p>
        </w:tc>
      </w:tr>
    </w:tbl>
    <w:p w:rsidR="006E2847" w:rsidRPr="008B57DA" w:rsidRDefault="006E2847" w:rsidP="006E2847">
      <w:pPr>
        <w:tabs>
          <w:tab w:val="left" w:pos="2490"/>
          <w:tab w:val="left" w:pos="5025"/>
        </w:tabs>
        <w:spacing w:after="0" w:line="240" w:lineRule="auto"/>
        <w:ind w:left="-709"/>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6E2847" w:rsidRPr="008B57DA" w:rsidTr="005C5DCD">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5C5DCD">
        <w:trPr>
          <w:trHeight w:val="284"/>
          <w:jc w:val="center"/>
        </w:trPr>
        <w:tc>
          <w:tcPr>
            <w:tcW w:w="1733" w:type="dxa"/>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2.1.1. Унапређене су васпитне и педагошко –психолошко –дидактичко –методичке компетенције наставника и стручних сарадника у раду са младима</w:t>
            </w:r>
          </w:p>
        </w:tc>
        <w:tc>
          <w:tcPr>
            <w:tcW w:w="1890" w:type="dxa"/>
          </w:tcPr>
          <w:p w:rsidR="006E2847" w:rsidRPr="008B57DA" w:rsidRDefault="006E2847" w:rsidP="00CC6249">
            <w:pPr>
              <w:spacing w:after="0" w:line="240" w:lineRule="auto"/>
              <w:contextualSpacing/>
              <w:rPr>
                <w:rFonts w:ascii="Times New Roman" w:hAnsi="Times New Roman"/>
                <w:sz w:val="16"/>
                <w:szCs w:val="16"/>
                <w:highlight w:val="green"/>
                <w:lang w:val="sr-Cyrl-RS"/>
              </w:rPr>
            </w:pPr>
            <w:r w:rsidRPr="008B57DA">
              <w:rPr>
                <w:rFonts w:ascii="Times New Roman" w:hAnsi="Times New Roman"/>
                <w:sz w:val="16"/>
                <w:szCs w:val="16"/>
                <w:lang w:val="sr-Cyrl-RS"/>
              </w:rPr>
              <w:t>2.1.1.1. Подстаћи и подржати удружења која спроводе омладинске активности да развију и акредитују програме сталног стручног усавршавања наставника и стручних сарадника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подржане активности развијања и припреме програма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ЗУОВ</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1.210.000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1.210.000</w:t>
            </w: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3.630.000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3.630.000</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60"/>
        <w:gridCol w:w="900"/>
        <w:gridCol w:w="935"/>
      </w:tblGrid>
      <w:tr w:rsidR="006E2847" w:rsidRPr="008B57DA" w:rsidTr="00CF58C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55"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CF58CE">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95"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CF58CE">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6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35"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CF58CE">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 xml:space="preserve">2.1.2.Обезбеђено је континуирано унапређење наставе и ваннаставних активности кроз сарадњу образовних установа и </w:t>
            </w:r>
            <w:r w:rsidRPr="008B57DA">
              <w:rPr>
                <w:rFonts w:ascii="Times New Roman" w:hAnsi="Times New Roman"/>
                <w:sz w:val="20"/>
                <w:szCs w:val="20"/>
                <w:lang w:val="sr-Cyrl-RS"/>
              </w:rPr>
              <w:lastRenderedPageBreak/>
              <w:t>субјеката омладинске политике</w:t>
            </w:r>
          </w:p>
          <w:p w:rsidR="006E2847" w:rsidRPr="008B57DA" w:rsidRDefault="006E2847" w:rsidP="00CC6249">
            <w:pPr>
              <w:spacing w:after="0" w:line="240" w:lineRule="auto"/>
              <w:rPr>
                <w:rFonts w:ascii="Times New Roman" w:hAnsi="Times New Roman"/>
                <w:sz w:val="20"/>
                <w:lang w:val="sr-Cyrl-RS"/>
              </w:rPr>
            </w:pPr>
          </w:p>
        </w:tc>
        <w:tc>
          <w:tcPr>
            <w:tcW w:w="1890" w:type="dxa"/>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lastRenderedPageBreak/>
              <w:t>2.1.2.1. Подржати активно учешће представничких тела ученика и студената у развоју програма рада школе и студијских програма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50 </w:t>
            </w:r>
            <w:r>
              <w:rPr>
                <w:rFonts w:ascii="Times New Roman" w:hAnsi="Times New Roman"/>
                <w:sz w:val="16"/>
                <w:szCs w:val="16"/>
                <w:lang w:val="sr-Cyrl-RS"/>
              </w:rPr>
              <w:t>подржаних представничких тела</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300 </w:t>
            </w:r>
            <w:r>
              <w:rPr>
                <w:rFonts w:ascii="Times New Roman" w:hAnsi="Times New Roman"/>
                <w:sz w:val="16"/>
                <w:szCs w:val="16"/>
                <w:lang w:val="sr-Cyrl-RS"/>
              </w:rPr>
              <w:t xml:space="preserve">подржаних </w:t>
            </w:r>
            <w:r w:rsidRPr="008B57DA">
              <w:rPr>
                <w:rFonts w:ascii="Times New Roman" w:hAnsi="Times New Roman"/>
                <w:sz w:val="16"/>
                <w:szCs w:val="16"/>
                <w:lang w:val="sr-Cyrl-RS"/>
              </w:rPr>
              <w:t>активности</w:t>
            </w:r>
            <w:r w:rsidR="000E3B4D">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ЗУОВ</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3.630.000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3.630.000</w:t>
            </w:r>
          </w:p>
        </w:tc>
        <w:tc>
          <w:tcPr>
            <w:tcW w:w="96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10.890.000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35"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10.890.000</w:t>
            </w:r>
          </w:p>
        </w:tc>
      </w:tr>
      <w:tr w:rsidR="006E2847" w:rsidRPr="008B57DA" w:rsidTr="00CF58CE">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2.1.2.2. Успоставити и подржати механизам сарадње удружења која спроводе омладинске активности и КЗМ са </w:t>
            </w:r>
            <w:r w:rsidRPr="008B57DA">
              <w:rPr>
                <w:rFonts w:ascii="Times New Roman" w:hAnsi="Times New Roman"/>
                <w:sz w:val="16"/>
                <w:szCs w:val="16"/>
                <w:lang w:val="sr-Cyrl-RS"/>
              </w:rPr>
              <w:lastRenderedPageBreak/>
              <w:t>образовним институцијама при извођењу наставних програма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lastRenderedPageBreak/>
              <w:t>У 50 ЈЛС спроводи се сарадња школа са ОЦД и КЗМ</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 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672E8A" w:rsidRDefault="006E2847" w:rsidP="00CC6249">
            <w:pPr>
              <w:spacing w:after="0" w:line="240" w:lineRule="auto"/>
              <w:rPr>
                <w:rFonts w:ascii="Times New Roman" w:hAnsi="Times New Roman"/>
                <w:strike/>
                <w:sz w:val="16"/>
                <w:szCs w:val="16"/>
                <w:lang w:val="sr-Cyrl-RS"/>
              </w:rPr>
            </w:pP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6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35"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2.1.2.3.Подржати програме који промовишу солидарност, разумевање, толеранцију, родну равноправност и принципе инклузивног друштва у оквиру ваннаставне активности</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подржаних активности</w:t>
            </w:r>
            <w:r w:rsidR="000E3B4D">
              <w:rPr>
                <w:rFonts w:ascii="Times New Roman" w:hAnsi="Times New Roman"/>
                <w:sz w:val="16"/>
                <w:szCs w:val="16"/>
                <w:lang w:val="sr-Cyrl-RS"/>
              </w:rPr>
              <w:t>/пројеката</w:t>
            </w:r>
            <w:r w:rsidRPr="008B57DA">
              <w:rPr>
                <w:rFonts w:ascii="Times New Roman" w:hAnsi="Times New Roman"/>
                <w:sz w:val="16"/>
                <w:szCs w:val="16"/>
                <w:lang w:val="sr-Cyrl-RS"/>
              </w:rPr>
              <w:t>;</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3.000 младих жена и мушкараца су учествовали у програмима, по полу</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4E6191" w:rsidRDefault="006E2847" w:rsidP="00CC6249">
            <w:pPr>
              <w:spacing w:after="0" w:line="240" w:lineRule="auto"/>
              <w:rPr>
                <w:rFonts w:ascii="Times New Roman" w:hAnsi="Times New Roman"/>
                <w:sz w:val="16"/>
                <w:szCs w:val="16"/>
                <w:lang w:val="sr-Cyrl-RS"/>
              </w:rPr>
            </w:pPr>
            <w:r w:rsidRPr="004E6191">
              <w:rPr>
                <w:rFonts w:ascii="Times New Roman" w:hAnsi="Times New Roman"/>
                <w:sz w:val="16"/>
                <w:szCs w:val="16"/>
                <w:lang w:val="sr-Cyrl-RS"/>
              </w:rPr>
              <w:t>КЉМП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CF58CE" w:rsidRDefault="007F19A6"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w:t>
            </w:r>
            <w:r w:rsidR="006E2847" w:rsidRPr="00CF58CE">
              <w:rPr>
                <w:rFonts w:ascii="Times New Roman" w:hAnsi="Times New Roman"/>
                <w:sz w:val="14"/>
                <w:szCs w:val="16"/>
                <w:lang w:val="sr-Cyrl-RS"/>
              </w:rPr>
              <w:t>.996.500</w:t>
            </w:r>
          </w:p>
        </w:tc>
        <w:tc>
          <w:tcPr>
            <w:tcW w:w="990" w:type="dxa"/>
            <w:shd w:val="clear" w:color="auto" w:fill="CCFF99"/>
          </w:tcPr>
          <w:p w:rsidR="00691FB7" w:rsidRPr="00CF58CE" w:rsidRDefault="00691FB7" w:rsidP="00CF58CE">
            <w:pPr>
              <w:spacing w:after="0" w:line="240" w:lineRule="auto"/>
              <w:rPr>
                <w:rFonts w:ascii="Times New Roman" w:hAnsi="Times New Roman"/>
                <w:sz w:val="14"/>
                <w:szCs w:val="16"/>
                <w:lang w:val="sr-Cyrl-RS"/>
              </w:rPr>
            </w:pPr>
            <w:r w:rsidRPr="00CF58CE">
              <w:rPr>
                <w:rFonts w:ascii="Times New Roman" w:hAnsi="Times New Roman"/>
                <w:sz w:val="14"/>
                <w:szCs w:val="16"/>
                <w:lang w:val="sr-Cyrl-RS"/>
              </w:rPr>
              <w:t>1.000.000</w:t>
            </w:r>
            <w:r w:rsidRPr="00CF58CE">
              <w:rPr>
                <w:rStyle w:val="FootnoteReference"/>
                <w:rFonts w:ascii="Times New Roman" w:hAnsi="Times New Roman"/>
                <w:sz w:val="14"/>
                <w:szCs w:val="16"/>
                <w:lang w:val="sr-Cyrl-RS"/>
              </w:rPr>
              <w:footnoteReference w:id="13"/>
            </w:r>
          </w:p>
          <w:p w:rsidR="004E6191" w:rsidRPr="00CF58CE" w:rsidRDefault="004E6191"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КЉМП</w:t>
            </w:r>
          </w:p>
          <w:p w:rsidR="008049D3" w:rsidRPr="00CF58CE" w:rsidRDefault="008049D3"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1.996.500</w:t>
            </w:r>
          </w:p>
        </w:tc>
        <w:tc>
          <w:tcPr>
            <w:tcW w:w="96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5.989.500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35"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5.989.500</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6E2847" w:rsidRPr="008B57DA" w:rsidTr="005C5DCD">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2:</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5C5DCD">
        <w:trPr>
          <w:jc w:val="center"/>
        </w:trPr>
        <w:tc>
          <w:tcPr>
            <w:tcW w:w="9197" w:type="dxa"/>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lang w:val="sr-Cyrl-RS"/>
              </w:rPr>
              <w:t>2.2. Унапређен је квалитет и доступност омладинског рада и обезбеђено његово препознавање</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програма омладинског рада;</w:t>
            </w:r>
          </w:p>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омладинских радника</w:t>
            </w:r>
          </w:p>
        </w:tc>
      </w:tr>
    </w:tbl>
    <w:p w:rsidR="006E2847" w:rsidRPr="008B57DA" w:rsidRDefault="006E2847" w:rsidP="006E2847">
      <w:pPr>
        <w:tabs>
          <w:tab w:val="left" w:pos="2490"/>
          <w:tab w:val="left" w:pos="5025"/>
        </w:tabs>
        <w:spacing w:after="0" w:line="240" w:lineRule="auto"/>
        <w:ind w:left="-709"/>
        <w:rPr>
          <w:rFonts w:ascii="Times New Roman" w:hAnsi="Times New Roman"/>
          <w:lang w:val="sr-Cyrl-RS"/>
        </w:rPr>
      </w:pPr>
    </w:p>
    <w:tbl>
      <w:tblPr>
        <w:tblW w:w="15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805"/>
        <w:gridCol w:w="990"/>
        <w:gridCol w:w="1170"/>
        <w:gridCol w:w="1080"/>
        <w:gridCol w:w="1442"/>
        <w:gridCol w:w="1080"/>
        <w:gridCol w:w="990"/>
        <w:gridCol w:w="990"/>
        <w:gridCol w:w="900"/>
        <w:gridCol w:w="900"/>
        <w:gridCol w:w="810"/>
      </w:tblGrid>
      <w:tr w:rsidR="006E2847" w:rsidRPr="008B57DA" w:rsidTr="00EC159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487"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EC159E">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05"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EC159E">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05"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EC159E">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2.2.1. Унапређен квалитет програма омладинског рада и капацитети пружаоца услуга омладинског рада</w:t>
            </w:r>
          </w:p>
          <w:p w:rsidR="006E2847" w:rsidRPr="008B57DA" w:rsidRDefault="006E2847" w:rsidP="00CC6249">
            <w:pPr>
              <w:spacing w:after="0" w:line="240" w:lineRule="auto"/>
              <w:rPr>
                <w:rFonts w:ascii="Times New Roman" w:hAnsi="Times New Roman"/>
                <w:sz w:val="20"/>
                <w:lang w:val="sr-Cyrl-RS"/>
              </w:rPr>
            </w:pPr>
          </w:p>
        </w:tc>
        <w:tc>
          <w:tcPr>
            <w:tcW w:w="1890" w:type="dxa"/>
          </w:tcPr>
          <w:p w:rsidR="006E2847" w:rsidRPr="008B57DA"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2.2.1.1. Подржати истраживања о потребама младих жена и мушкараца</w:t>
            </w:r>
          </w:p>
          <w:p w:rsidR="006E2847" w:rsidRPr="008B57DA" w:rsidRDefault="006E2847" w:rsidP="00CC6249">
            <w:pPr>
              <w:spacing w:after="0" w:line="240" w:lineRule="auto"/>
              <w:rPr>
                <w:rFonts w:ascii="Times New Roman" w:hAnsi="Times New Roman"/>
                <w:sz w:val="16"/>
                <w:szCs w:val="16"/>
                <w:lang w:val="sr-Cyrl-RS"/>
              </w:rPr>
            </w:pPr>
          </w:p>
        </w:tc>
        <w:tc>
          <w:tcPr>
            <w:tcW w:w="1805" w:type="dxa"/>
          </w:tcPr>
          <w:p w:rsidR="006E2847" w:rsidRPr="008B57DA" w:rsidRDefault="006E2847" w:rsidP="00CC6249">
            <w:pPr>
              <w:spacing w:after="0" w:line="240" w:lineRule="auto"/>
              <w:ind w:left="-7"/>
              <w:rPr>
                <w:rFonts w:ascii="Times New Roman" w:hAnsi="Times New Roman"/>
                <w:sz w:val="16"/>
                <w:szCs w:val="16"/>
                <w:lang w:val="sr-Cyrl-RS"/>
              </w:rPr>
            </w:pPr>
            <w:r w:rsidRPr="008B57DA">
              <w:rPr>
                <w:rFonts w:ascii="Times New Roman" w:hAnsi="Times New Roman"/>
                <w:sz w:val="16"/>
                <w:szCs w:val="16"/>
                <w:lang w:val="sr-Cyrl-RS"/>
              </w:rPr>
              <w:t>Спроведена 3 истраживања на националном нивоу</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highlight w:val="cyan"/>
                <w:lang w:val="sr-Cyrl-RS"/>
              </w:rPr>
            </w:pPr>
            <w:r w:rsidRPr="00CF58CE">
              <w:rPr>
                <w:rFonts w:ascii="Times New Roman" w:hAnsi="Times New Roman"/>
                <w:sz w:val="14"/>
                <w:szCs w:val="16"/>
                <w:lang w:val="sr-Cyrl-RS"/>
              </w:rPr>
              <w:t>1.900.000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1.900.000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(МОС)</w:t>
            </w:r>
          </w:p>
          <w:p w:rsidR="006E2847" w:rsidRPr="00CF58CE" w:rsidRDefault="006E2847" w:rsidP="00CC6249">
            <w:pPr>
              <w:spacing w:after="0" w:line="240" w:lineRule="auto"/>
              <w:jc w:val="center"/>
              <w:rPr>
                <w:rFonts w:ascii="Times New Roman" w:hAnsi="Times New Roman"/>
                <w:sz w:val="14"/>
                <w:szCs w:val="16"/>
                <w:lang w:val="sr-Cyrl-RS"/>
              </w:rPr>
            </w:pPr>
          </w:p>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5.700.000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5.700.000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EC159E">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2.2.1.2. Обезбедити континуирано унапређивање и развој нових програма у складу са потребама младих и друштва</w:t>
            </w:r>
          </w:p>
          <w:p w:rsidR="006E2847" w:rsidRPr="008B57DA" w:rsidRDefault="006E2847" w:rsidP="00CC6249">
            <w:pPr>
              <w:spacing w:after="0" w:line="240" w:lineRule="auto"/>
              <w:rPr>
                <w:rFonts w:ascii="Times New Roman" w:hAnsi="Times New Roman"/>
                <w:sz w:val="16"/>
                <w:szCs w:val="16"/>
                <w:lang w:val="sr-Cyrl-RS"/>
              </w:rPr>
            </w:pPr>
          </w:p>
        </w:tc>
        <w:tc>
          <w:tcPr>
            <w:tcW w:w="1805" w:type="dxa"/>
            <w:shd w:val="clear" w:color="auto" w:fill="FFFFFF"/>
          </w:tcPr>
          <w:p w:rsidR="006E2847" w:rsidRPr="008B57DA" w:rsidRDefault="006E2847" w:rsidP="00CC6249">
            <w:pPr>
              <w:spacing w:after="0" w:line="240" w:lineRule="auto"/>
              <w:ind w:left="37"/>
              <w:rPr>
                <w:rFonts w:ascii="Times New Roman" w:hAnsi="Times New Roman"/>
                <w:sz w:val="16"/>
                <w:szCs w:val="16"/>
                <w:lang w:val="sr-Cyrl-RS"/>
              </w:rPr>
            </w:pPr>
            <w:r w:rsidRPr="008B57DA">
              <w:rPr>
                <w:rFonts w:ascii="Times New Roman" w:hAnsi="Times New Roman"/>
                <w:sz w:val="16"/>
                <w:szCs w:val="16"/>
                <w:lang w:val="sr-Cyrl-RS"/>
              </w:rPr>
              <w:t>5 подржаних услуга/програма;</w:t>
            </w:r>
          </w:p>
          <w:p w:rsidR="006E2847" w:rsidRPr="008B57DA" w:rsidRDefault="006E2847" w:rsidP="00CC6249">
            <w:pPr>
              <w:spacing w:after="0" w:line="240" w:lineRule="auto"/>
              <w:ind w:left="37"/>
              <w:rPr>
                <w:rFonts w:ascii="Times New Roman" w:hAnsi="Times New Roman"/>
                <w:sz w:val="16"/>
                <w:szCs w:val="16"/>
                <w:lang w:val="sr-Cyrl-RS"/>
              </w:rPr>
            </w:pPr>
            <w:r w:rsidRPr="008B57DA">
              <w:rPr>
                <w:rFonts w:ascii="Times New Roman" w:hAnsi="Times New Roman"/>
                <w:sz w:val="16"/>
                <w:szCs w:val="16"/>
                <w:lang w:val="sr-Cyrl-RS"/>
              </w:rPr>
              <w:t>5 подржаних нових услуга/програма;</w:t>
            </w:r>
          </w:p>
          <w:p w:rsidR="006E2847" w:rsidRPr="008B57DA" w:rsidRDefault="006E2847" w:rsidP="00CC6249">
            <w:pPr>
              <w:spacing w:after="0" w:line="240" w:lineRule="auto"/>
              <w:ind w:left="37"/>
              <w:rPr>
                <w:rFonts w:ascii="Times New Roman" w:hAnsi="Times New Roman"/>
                <w:sz w:val="16"/>
                <w:szCs w:val="16"/>
                <w:lang w:val="sr-Cyrl-RS"/>
              </w:rPr>
            </w:pPr>
            <w:r w:rsidRPr="008B57DA">
              <w:rPr>
                <w:rFonts w:ascii="Times New Roman" w:hAnsi="Times New Roman"/>
                <w:sz w:val="16"/>
                <w:szCs w:val="16"/>
                <w:lang w:val="sr-Cyrl-RS"/>
              </w:rPr>
              <w:t>30 реализованих активности</w:t>
            </w:r>
            <w:r w:rsidR="000E3B4D">
              <w:rPr>
                <w:rFonts w:ascii="Times New Roman" w:hAnsi="Times New Roman"/>
                <w:sz w:val="16"/>
                <w:szCs w:val="16"/>
                <w:lang w:val="sr-Cyrl-RS"/>
              </w:rPr>
              <w:t>/пројеката</w:t>
            </w:r>
            <w:r w:rsidRPr="008B57DA">
              <w:rPr>
                <w:rFonts w:ascii="Times New Roman" w:hAnsi="Times New Roman"/>
                <w:sz w:val="16"/>
                <w:szCs w:val="16"/>
                <w:lang w:val="sr-Cyrl-RS"/>
              </w:rPr>
              <w:t>;</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highlight w:val="cyan"/>
                <w:lang w:val="sr-Cyrl-RS"/>
              </w:rPr>
            </w:pPr>
            <w:r w:rsidRPr="00CF58CE">
              <w:rPr>
                <w:rFonts w:ascii="Times New Roman" w:hAnsi="Times New Roman"/>
                <w:sz w:val="14"/>
                <w:szCs w:val="16"/>
                <w:lang w:val="sr-Cyrl-RS"/>
              </w:rPr>
              <w:t>1.500.000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500.000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1.000.000 </w:t>
            </w: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4.500.000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1.500.000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3.000.000</w:t>
            </w:r>
          </w:p>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EC159E">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pStyle w:val="Odlomakpopisa"/>
              <w:spacing w:after="0" w:line="240" w:lineRule="auto"/>
              <w:ind w:left="0"/>
              <w:rPr>
                <w:rFonts w:ascii="Times New Roman" w:hAnsi="Times New Roman"/>
                <w:sz w:val="16"/>
                <w:szCs w:val="16"/>
                <w:highlight w:val="green"/>
                <w:lang w:val="sr-Cyrl-RS"/>
              </w:rPr>
            </w:pPr>
            <w:r w:rsidRPr="008B57DA">
              <w:rPr>
                <w:rFonts w:ascii="Times New Roman" w:hAnsi="Times New Roman"/>
                <w:sz w:val="16"/>
                <w:szCs w:val="16"/>
                <w:lang w:val="sr-Cyrl-RS"/>
              </w:rPr>
              <w:t>2.2.1.3. Обезбедити континуирано праћење ефеката реализације програма омладинског рада у складу са развијеним стандардима за осигурање квалитета</w:t>
            </w:r>
          </w:p>
        </w:tc>
        <w:tc>
          <w:tcPr>
            <w:tcW w:w="1805"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праћење ефеката реализације програма омладинског рада у складу са развијеним стандардима за осигурање квалитета континуирано се прати код 50 ОЦД</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highlight w:val="cyan"/>
                <w:lang w:val="sr-Cyrl-RS"/>
              </w:rPr>
            </w:pPr>
            <w:r w:rsidRPr="00CF58CE">
              <w:rPr>
                <w:rFonts w:ascii="Times New Roman" w:hAnsi="Times New Roman"/>
                <w:sz w:val="14"/>
                <w:szCs w:val="16"/>
                <w:lang w:val="sr-Cyrl-RS"/>
              </w:rPr>
              <w:t xml:space="preserve">2.000.000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2.000.000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810" w:type="dxa"/>
            <w:shd w:val="clear" w:color="auto" w:fill="CCFF99"/>
          </w:tcPr>
          <w:p w:rsidR="006E2847" w:rsidRPr="008B57DA" w:rsidRDefault="006E2847" w:rsidP="00CC6249">
            <w:pPr>
              <w:spacing w:after="0" w:line="240" w:lineRule="auto"/>
              <w:rPr>
                <w:rFonts w:ascii="Times New Roman" w:hAnsi="Times New Roman"/>
                <w:sz w:val="14"/>
                <w:szCs w:val="16"/>
                <w:lang w:val="sr-Cyrl-RS"/>
              </w:rPr>
            </w:pPr>
          </w:p>
        </w:tc>
      </w:tr>
    </w:tbl>
    <w:p w:rsidR="006E2847" w:rsidRPr="008B57DA" w:rsidRDefault="006E2847" w:rsidP="006E2847">
      <w:pPr>
        <w:tabs>
          <w:tab w:val="left" w:pos="2490"/>
          <w:tab w:val="left" w:pos="5025"/>
        </w:tabs>
        <w:spacing w:after="0" w:line="240" w:lineRule="auto"/>
        <w:ind w:left="-709"/>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6E2847" w:rsidRPr="008B57DA" w:rsidTr="005C5DCD">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5C5DCD">
        <w:trPr>
          <w:trHeight w:val="284"/>
          <w:jc w:val="center"/>
        </w:trPr>
        <w:tc>
          <w:tcPr>
            <w:tcW w:w="1733" w:type="dxa"/>
            <w:vMerge w:val="restart"/>
            <w:vAlign w:val="center"/>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2.2.2. Обезбеђено је препознавање и признавање омладинског рада као услуге која доприноси унапређењу положаја младих</w:t>
            </w:r>
          </w:p>
        </w:tc>
        <w:tc>
          <w:tcPr>
            <w:tcW w:w="1890" w:type="dxa"/>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2.2.2.1. Креирати механизам за признавање компетенција стечених кроз омладински рад и препознавање занимања омладинског рада кроз НОК и Класификацију занимања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Креиран механизам за пасош компетенција стечених кроз омладински рад;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Спроведене 2 активности јавног заговарања за препознавање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500.000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500.000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217051"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1.5</w:t>
            </w:r>
            <w:r w:rsidR="006E2847" w:rsidRPr="00CF58CE">
              <w:rPr>
                <w:rFonts w:ascii="Times New Roman" w:hAnsi="Times New Roman"/>
                <w:sz w:val="14"/>
                <w:szCs w:val="16"/>
                <w:lang w:val="sr-Cyrl-RS"/>
              </w:rPr>
              <w:t>00.000</w:t>
            </w:r>
          </w:p>
        </w:tc>
        <w:tc>
          <w:tcPr>
            <w:tcW w:w="900" w:type="dxa"/>
            <w:shd w:val="clear" w:color="auto" w:fill="CCFF99"/>
          </w:tcPr>
          <w:p w:rsidR="006E2847" w:rsidRPr="008A2F2F" w:rsidRDefault="00217051"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1.5</w:t>
            </w:r>
            <w:r w:rsidR="006E2847" w:rsidRPr="008A2F2F">
              <w:rPr>
                <w:rFonts w:ascii="Times New Roman" w:hAnsi="Times New Roman"/>
                <w:sz w:val="14"/>
                <w:szCs w:val="16"/>
                <w:lang w:val="sr-Cyrl-RS"/>
              </w:rPr>
              <w:t>00.000</w:t>
            </w:r>
          </w:p>
          <w:p w:rsidR="006E2847" w:rsidRPr="008A2F2F" w:rsidRDefault="006E2847" w:rsidP="00CC6249">
            <w:pPr>
              <w:spacing w:after="0" w:line="240" w:lineRule="auto"/>
              <w:jc w:val="center"/>
              <w:rPr>
                <w:rFonts w:ascii="Times New Roman" w:hAnsi="Times New Roman"/>
                <w:sz w:val="14"/>
                <w:szCs w:val="16"/>
                <w:lang w:val="sr-Cyrl-RS"/>
              </w:rPr>
            </w:pPr>
            <w:r w:rsidRPr="008A2F2F">
              <w:rPr>
                <w:rFonts w:ascii="Times New Roman" w:hAnsi="Times New Roman"/>
                <w:sz w:val="14"/>
                <w:szCs w:val="16"/>
                <w:lang w:val="sr-Cyrl-RS"/>
              </w:rPr>
              <w:t>(МОС)</w:t>
            </w: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5C5DCD">
        <w:trPr>
          <w:trHeight w:val="284"/>
          <w:jc w:val="center"/>
        </w:trPr>
        <w:tc>
          <w:tcPr>
            <w:tcW w:w="1733" w:type="dxa"/>
            <w:vMerge/>
            <w:vAlign w:val="center"/>
          </w:tcPr>
          <w:p w:rsidR="006E2847" w:rsidRPr="008B57DA" w:rsidRDefault="006E2847" w:rsidP="00CC6249">
            <w:pPr>
              <w:spacing w:after="0" w:line="240" w:lineRule="auto"/>
              <w:rPr>
                <w:rFonts w:ascii="Times New Roman" w:hAnsi="Times New Roman"/>
                <w:sz w:val="20"/>
                <w:szCs w:val="20"/>
                <w:lang w:val="sr-Cyrl-RS"/>
              </w:rPr>
            </w:pPr>
          </w:p>
        </w:tc>
        <w:tc>
          <w:tcPr>
            <w:tcW w:w="1890" w:type="dxa"/>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2.2.2.2. Утврдити потребе за развој услуга омладинског рада на локалном нивоу и запошљавање омладинских радника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Креиране студије случаја за 3 области</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200.000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5C5DCD">
        <w:trPr>
          <w:trHeight w:val="284"/>
          <w:jc w:val="center"/>
        </w:trPr>
        <w:tc>
          <w:tcPr>
            <w:tcW w:w="1733" w:type="dxa"/>
            <w:vMerge/>
            <w:vAlign w:val="center"/>
          </w:tcPr>
          <w:p w:rsidR="006E2847" w:rsidRPr="008B57DA" w:rsidRDefault="006E2847" w:rsidP="00CC6249">
            <w:pPr>
              <w:spacing w:after="0" w:line="240" w:lineRule="auto"/>
              <w:rPr>
                <w:rFonts w:ascii="Times New Roman" w:hAnsi="Times New Roman"/>
                <w:sz w:val="20"/>
                <w:szCs w:val="20"/>
                <w:lang w:val="sr-Cyrl-RS"/>
              </w:rPr>
            </w:pPr>
          </w:p>
        </w:tc>
        <w:tc>
          <w:tcPr>
            <w:tcW w:w="1890" w:type="dxa"/>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2.2.2.3. Подржати активности професионализације делатности омладинског рада кроз формално и неформално образовање у складу са стандардима занимања омладинског рада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Спроведене 2 обуке за професионализацију омладиснког рада кроз неформално образовање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3.300.000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3.300.000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9.900.000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9.900.000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Pr="00EC159E" w:rsidRDefault="006E2847" w:rsidP="00CF58CE">
      <w:pPr>
        <w:tabs>
          <w:tab w:val="left" w:pos="2490"/>
          <w:tab w:val="left" w:pos="5025"/>
        </w:tabs>
        <w:spacing w:after="0" w:line="240" w:lineRule="auto"/>
        <w:rPr>
          <w:rFonts w:ascii="Times New Roman" w:hAnsi="Times New Roman"/>
          <w:sz w:val="12"/>
          <w:szCs w:val="12"/>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6E2847" w:rsidRPr="008B57DA" w:rsidTr="005C5DCD">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3:</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5C5DCD">
        <w:trPr>
          <w:jc w:val="center"/>
        </w:trPr>
        <w:tc>
          <w:tcPr>
            <w:tcW w:w="9197" w:type="dxa"/>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lang w:val="sr-Cyrl-RS"/>
              </w:rPr>
              <w:t>2.3. Унапређене су могућности равноправног приступа образовању за све и подршка младима из осетљивих друштвених група</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из осетљивих група који је учествовао у неком од програма подршке</w:t>
            </w:r>
          </w:p>
        </w:tc>
      </w:tr>
    </w:tbl>
    <w:p w:rsidR="006E2847" w:rsidRPr="00EC159E" w:rsidRDefault="006E2847" w:rsidP="006E2847">
      <w:pPr>
        <w:tabs>
          <w:tab w:val="left" w:pos="2490"/>
          <w:tab w:val="left" w:pos="5025"/>
        </w:tabs>
        <w:spacing w:after="0" w:line="240" w:lineRule="auto"/>
        <w:rPr>
          <w:rFonts w:ascii="Times New Roman" w:hAnsi="Times New Roman"/>
          <w:sz w:val="12"/>
          <w:szCs w:val="12"/>
          <w:lang w:val="sr-Cyrl-RS"/>
        </w:rPr>
      </w:pPr>
    </w:p>
    <w:tbl>
      <w:tblPr>
        <w:tblW w:w="1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40"/>
        <w:gridCol w:w="900"/>
        <w:gridCol w:w="872"/>
      </w:tblGrid>
      <w:tr w:rsidR="006E2847" w:rsidRPr="008B57DA" w:rsidTr="00CF58C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72"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CF58CE">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12"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CF58CE">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4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7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CF58CE">
        <w:trPr>
          <w:trHeight w:val="284"/>
          <w:jc w:val="center"/>
        </w:trPr>
        <w:tc>
          <w:tcPr>
            <w:tcW w:w="1733" w:type="dxa"/>
            <w:vMerge w:val="restart"/>
            <w:vAlign w:val="center"/>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 xml:space="preserve">2.3.1. Развијени и примењени програми превентивног деловања ради смањивања броја младих који </w:t>
            </w:r>
            <w:r w:rsidRPr="008B57DA">
              <w:rPr>
                <w:rFonts w:ascii="Times New Roman" w:hAnsi="Times New Roman"/>
                <w:sz w:val="20"/>
                <w:szCs w:val="20"/>
                <w:lang w:val="sr-Cyrl-RS"/>
              </w:rPr>
              <w:lastRenderedPageBreak/>
              <w:t xml:space="preserve">превремено напуштају школовање </w:t>
            </w:r>
          </w:p>
        </w:tc>
        <w:tc>
          <w:tcPr>
            <w:tcW w:w="1890" w:type="dxa"/>
          </w:tcPr>
          <w:p w:rsidR="006E2847" w:rsidRPr="008B57DA"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lastRenderedPageBreak/>
              <w:t>2.3.1.1. Подржати програме за оснаживање представничких тела ученика и студената за пружање вршњачке подршке младима у ризику од напуштања школовања</w:t>
            </w:r>
          </w:p>
        </w:tc>
        <w:tc>
          <w:tcPr>
            <w:tcW w:w="1530" w:type="dxa"/>
          </w:tcPr>
          <w:p w:rsidR="006E2847" w:rsidRPr="008B57DA" w:rsidRDefault="006E2847" w:rsidP="00CC6249">
            <w:pPr>
              <w:pStyle w:val="Odlomakpopisa"/>
              <w:spacing w:after="0" w:line="240" w:lineRule="auto"/>
              <w:ind w:left="70"/>
              <w:rPr>
                <w:rFonts w:ascii="Times New Roman" w:hAnsi="Times New Roman"/>
                <w:sz w:val="16"/>
                <w:szCs w:val="16"/>
                <w:lang w:val="sr-Cyrl-RS"/>
              </w:rPr>
            </w:pPr>
            <w:r w:rsidRPr="008B57DA">
              <w:rPr>
                <w:rFonts w:ascii="Times New Roman" w:hAnsi="Times New Roman"/>
                <w:sz w:val="16"/>
                <w:szCs w:val="16"/>
                <w:lang w:val="sr-Cyrl-RS"/>
              </w:rPr>
              <w:t>12 ученичких/ студентских парламената су прошли програме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r w:rsidRPr="008B57DA">
              <w:rPr>
                <w:rFonts w:ascii="Times New Roman" w:hAnsi="Times New Roman"/>
                <w:sz w:val="16"/>
                <w:szCs w:val="16"/>
                <w:highlight w:val="green"/>
                <w:lang w:val="sr-Cyrl-RS"/>
              </w:rPr>
              <w:t xml:space="preserve"> </w:t>
            </w: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p w:rsidR="006E2847" w:rsidRPr="008B57DA" w:rsidRDefault="006E2847" w:rsidP="00CC6249">
            <w:pPr>
              <w:spacing w:after="0" w:line="240" w:lineRule="auto"/>
              <w:rPr>
                <w:rFonts w:ascii="Times New Roman" w:hAnsi="Times New Roman"/>
                <w:b/>
                <w:bCs/>
                <w:sz w:val="16"/>
                <w:szCs w:val="16"/>
                <w:lang w:val="sr-Cyrl-RS"/>
              </w:rPr>
            </w:pP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39.325.000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39.325.000</w:t>
            </w:r>
          </w:p>
        </w:tc>
        <w:tc>
          <w:tcPr>
            <w:tcW w:w="104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117.975.000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872" w:type="dxa"/>
            <w:shd w:val="clear" w:color="auto" w:fill="CCFF99"/>
          </w:tcPr>
          <w:p w:rsidR="006E2847" w:rsidRPr="008B57DA" w:rsidRDefault="006E2847"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117.975.000</w:t>
            </w:r>
          </w:p>
        </w:tc>
      </w:tr>
      <w:tr w:rsidR="006E2847" w:rsidRPr="008B57DA" w:rsidTr="00CF58CE">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2.3.1.2. Развити програме превенције раног напуштања школовања и препознавања младих у ризику од напуштања школовања</w:t>
            </w:r>
          </w:p>
          <w:p w:rsidR="006E2847" w:rsidRPr="008B57DA" w:rsidRDefault="006E2847" w:rsidP="00CC6249">
            <w:pPr>
              <w:spacing w:after="0" w:line="240" w:lineRule="auto"/>
              <w:rPr>
                <w:rFonts w:ascii="Times New Roman" w:hAnsi="Times New Roman"/>
                <w:sz w:val="16"/>
                <w:szCs w:val="16"/>
                <w:lang w:val="sr-Cyrl-RS"/>
              </w:rPr>
            </w:pP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средњих школа има развијен систем</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Међународни и домаћи партнери </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104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872" w:type="dxa"/>
            <w:shd w:val="clear" w:color="auto" w:fill="CCFF99"/>
          </w:tcPr>
          <w:p w:rsidR="006E2847" w:rsidRPr="008B57DA" w:rsidRDefault="006E2847" w:rsidP="00CC6249">
            <w:pPr>
              <w:spacing w:after="0" w:line="240" w:lineRule="auto"/>
              <w:ind w:left="-108"/>
              <w:jc w:val="center"/>
              <w:rPr>
                <w:rFonts w:ascii="Times New Roman" w:hAnsi="Times New Roman"/>
                <w:sz w:val="14"/>
                <w:szCs w:val="16"/>
                <w:lang w:val="sr-Cyrl-RS"/>
              </w:rPr>
            </w:pPr>
          </w:p>
        </w:tc>
      </w:tr>
      <w:tr w:rsidR="006E2847" w:rsidRPr="008B57DA" w:rsidTr="00CF58CE">
        <w:trPr>
          <w:trHeight w:val="1408"/>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2.3.1.3. Подржати удружења која спроводе омладинске активности и Канцеларије за младе у пружању подршке младима у ризику од напуштања школовања</w:t>
            </w:r>
          </w:p>
        </w:tc>
        <w:tc>
          <w:tcPr>
            <w:tcW w:w="1530" w:type="dxa"/>
            <w:shd w:val="clear" w:color="auto" w:fill="FFFFFF"/>
          </w:tcPr>
          <w:p w:rsidR="006E2847" w:rsidRPr="008B57DA" w:rsidRDefault="000E3B4D"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6 подржаних активности/пројеката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6.050.000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6.050.000</w:t>
            </w:r>
          </w:p>
        </w:tc>
        <w:tc>
          <w:tcPr>
            <w:tcW w:w="1040" w:type="dxa"/>
            <w:shd w:val="clear" w:color="auto" w:fill="CCFF99"/>
          </w:tcPr>
          <w:p w:rsidR="006E2847" w:rsidRPr="00CF58CE" w:rsidRDefault="006E2847" w:rsidP="00CC6249">
            <w:pPr>
              <w:spacing w:after="0" w:line="240" w:lineRule="auto"/>
              <w:rPr>
                <w:rFonts w:ascii="Times New Roman" w:hAnsi="Times New Roman"/>
                <w:sz w:val="14"/>
                <w:szCs w:val="16"/>
                <w:lang w:val="sr-Cyrl-RS"/>
              </w:rPr>
            </w:pPr>
            <w:r w:rsidRPr="00CF58CE">
              <w:rPr>
                <w:rFonts w:ascii="Times New Roman" w:hAnsi="Times New Roman"/>
                <w:sz w:val="14"/>
                <w:szCs w:val="16"/>
                <w:lang w:val="sr-Cyrl-RS"/>
              </w:rPr>
              <w:t>18.150.000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87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18.150.000</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810"/>
        <w:gridCol w:w="900"/>
      </w:tblGrid>
      <w:tr w:rsidR="006E2847" w:rsidRPr="008B57DA" w:rsidTr="005C5DCD">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81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5C5DCD">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2.3.2. Унапређени механизми практичне подршке младима из осетљивих група за образовање у складу са њиховим потребама</w:t>
            </w:r>
          </w:p>
        </w:tc>
        <w:tc>
          <w:tcPr>
            <w:tcW w:w="18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8"/>
                <w:szCs w:val="18"/>
                <w:lang w:val="sr-Cyrl-RS"/>
              </w:rPr>
              <w:t>2.3.2.1. Подржати програме за обуку наставника и стручних сарадника за прилагођавање потребама младих из осетљивих друштвених група у складу са инклузивним принципима у образовању</w:t>
            </w:r>
          </w:p>
        </w:tc>
        <w:tc>
          <w:tcPr>
            <w:tcW w:w="1530" w:type="dxa"/>
          </w:tcPr>
          <w:p w:rsidR="006E2847" w:rsidRPr="008B57DA" w:rsidRDefault="006E2847" w:rsidP="00CC6249">
            <w:pPr>
              <w:pStyle w:val="Odlomakpopisa"/>
              <w:spacing w:after="0" w:line="240" w:lineRule="auto"/>
              <w:ind w:left="70"/>
              <w:rPr>
                <w:rFonts w:ascii="Times New Roman" w:hAnsi="Times New Roman"/>
                <w:sz w:val="16"/>
                <w:szCs w:val="16"/>
                <w:lang w:val="sr-Cyrl-RS"/>
              </w:rPr>
            </w:pPr>
            <w:r w:rsidRPr="008B57DA">
              <w:rPr>
                <w:rFonts w:ascii="Times New Roman" w:hAnsi="Times New Roman"/>
                <w:sz w:val="16"/>
                <w:szCs w:val="16"/>
                <w:lang w:val="sr-Cyrl-RS"/>
              </w:rPr>
              <w:t>15 подржаних активности</w:t>
            </w:r>
            <w:r w:rsidR="000E3B4D">
              <w:rPr>
                <w:rFonts w:ascii="Times New Roman" w:hAnsi="Times New Roman"/>
                <w:sz w:val="16"/>
                <w:szCs w:val="16"/>
                <w:lang w:val="sr-Cyrl-RS"/>
              </w:rPr>
              <w:t>/пројеката</w:t>
            </w:r>
            <w:r w:rsidRPr="008B57DA">
              <w:rPr>
                <w:rFonts w:ascii="Times New Roman" w:hAnsi="Times New Roman"/>
                <w:sz w:val="16"/>
                <w:szCs w:val="16"/>
                <w:lang w:val="sr-Cyrl-RS"/>
              </w:rPr>
              <w:t>;</w:t>
            </w:r>
          </w:p>
          <w:p w:rsidR="006E2847" w:rsidRPr="008B57DA" w:rsidRDefault="006E2847" w:rsidP="00CC6249">
            <w:pPr>
              <w:pStyle w:val="Odlomakpopisa"/>
              <w:spacing w:after="0" w:line="240" w:lineRule="auto"/>
              <w:ind w:left="70"/>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ОЦД </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5.727.000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5.727.000</w:t>
            </w:r>
          </w:p>
        </w:tc>
        <w:tc>
          <w:tcPr>
            <w:tcW w:w="900" w:type="dxa"/>
            <w:shd w:val="clear" w:color="auto" w:fill="CCFF99"/>
          </w:tcPr>
          <w:p w:rsidR="006E2847" w:rsidRPr="00CF58CE" w:rsidRDefault="00803355"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17.181</w:t>
            </w:r>
            <w:r w:rsidR="006E2847" w:rsidRPr="00CF58CE">
              <w:rPr>
                <w:rFonts w:ascii="Times New Roman" w:hAnsi="Times New Roman"/>
                <w:sz w:val="14"/>
                <w:szCs w:val="16"/>
                <w:lang w:val="sr-Cyrl-RS"/>
              </w:rPr>
              <w:t>.000</w:t>
            </w: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B57DA" w:rsidRDefault="00803355" w:rsidP="00CC6249">
            <w:pPr>
              <w:spacing w:after="0" w:line="240" w:lineRule="auto"/>
              <w:ind w:left="-108"/>
              <w:jc w:val="center"/>
              <w:rPr>
                <w:rFonts w:ascii="Times New Roman" w:hAnsi="Times New Roman"/>
                <w:sz w:val="14"/>
                <w:szCs w:val="16"/>
                <w:lang w:val="sr-Cyrl-RS"/>
              </w:rPr>
            </w:pPr>
            <w:r>
              <w:rPr>
                <w:rFonts w:ascii="Times New Roman" w:hAnsi="Times New Roman"/>
                <w:sz w:val="14"/>
                <w:szCs w:val="16"/>
                <w:lang w:val="sr-Cyrl-RS"/>
              </w:rPr>
              <w:t>17.181</w:t>
            </w:r>
            <w:r w:rsidR="006E2847" w:rsidRPr="008B57DA">
              <w:rPr>
                <w:rFonts w:ascii="Times New Roman" w:hAnsi="Times New Roman"/>
                <w:sz w:val="14"/>
                <w:szCs w:val="16"/>
                <w:lang w:val="sr-Cyrl-RS"/>
              </w:rPr>
              <w:t>.000</w:t>
            </w:r>
          </w:p>
        </w:tc>
      </w:tr>
      <w:tr w:rsidR="006E2847" w:rsidRPr="008B57DA" w:rsidTr="005C5DCD">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Default="006E2847" w:rsidP="00CC6249">
            <w:pPr>
              <w:spacing w:after="0" w:line="240" w:lineRule="auto"/>
              <w:rPr>
                <w:rFonts w:ascii="Times New Roman" w:hAnsi="Times New Roman"/>
                <w:sz w:val="18"/>
                <w:szCs w:val="18"/>
                <w:lang w:val="sr-Cyrl-RS"/>
              </w:rPr>
            </w:pPr>
            <w:r w:rsidRPr="008B57DA">
              <w:rPr>
                <w:rFonts w:ascii="Times New Roman" w:hAnsi="Times New Roman"/>
                <w:sz w:val="18"/>
                <w:szCs w:val="18"/>
                <w:lang w:val="sr-Cyrl-RS"/>
              </w:rPr>
              <w:t>2.3.2.2. Подржати програме сензибилизације наставника и родитеља за промену културолошких матрица које намећу лимитирајуће родне улоге</w:t>
            </w:r>
          </w:p>
          <w:p w:rsidR="00EC159E" w:rsidRDefault="00EC159E" w:rsidP="00CC6249">
            <w:pPr>
              <w:spacing w:after="0" w:line="240" w:lineRule="auto"/>
              <w:rPr>
                <w:rFonts w:ascii="Times New Roman" w:hAnsi="Times New Roman"/>
                <w:sz w:val="18"/>
                <w:szCs w:val="18"/>
                <w:lang w:val="sr-Cyrl-RS"/>
              </w:rPr>
            </w:pPr>
          </w:p>
          <w:p w:rsidR="00EC159E" w:rsidRDefault="00EC159E" w:rsidP="00CC6249">
            <w:pPr>
              <w:spacing w:after="0" w:line="240" w:lineRule="auto"/>
              <w:rPr>
                <w:rFonts w:ascii="Times New Roman" w:hAnsi="Times New Roman"/>
                <w:sz w:val="18"/>
                <w:szCs w:val="18"/>
                <w:lang w:val="sr-Cyrl-RS"/>
              </w:rPr>
            </w:pPr>
          </w:p>
          <w:p w:rsidR="00EC159E" w:rsidRDefault="00EC159E" w:rsidP="00CC6249">
            <w:pPr>
              <w:spacing w:after="0" w:line="240" w:lineRule="auto"/>
              <w:rPr>
                <w:rFonts w:ascii="Times New Roman" w:hAnsi="Times New Roman"/>
                <w:sz w:val="18"/>
                <w:szCs w:val="18"/>
                <w:lang w:val="sr-Cyrl-RS"/>
              </w:rPr>
            </w:pPr>
          </w:p>
          <w:p w:rsidR="00EC159E" w:rsidRPr="008B57DA" w:rsidRDefault="00EC159E" w:rsidP="00CC6249">
            <w:pPr>
              <w:spacing w:after="0" w:line="240" w:lineRule="auto"/>
              <w:rPr>
                <w:rFonts w:ascii="Times New Roman" w:hAnsi="Times New Roman"/>
                <w:sz w:val="16"/>
                <w:szCs w:val="16"/>
                <w:lang w:val="sr-Cyrl-RS"/>
              </w:rPr>
            </w:pPr>
          </w:p>
        </w:tc>
        <w:tc>
          <w:tcPr>
            <w:tcW w:w="1530" w:type="dxa"/>
            <w:shd w:val="clear" w:color="auto" w:fill="FFFFFF"/>
          </w:tcPr>
          <w:p w:rsidR="006E2847" w:rsidRPr="008B57DA"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30 одржаних обука наставника у средњем и високом образовању;</w:t>
            </w:r>
          </w:p>
          <w:p w:rsidR="006E2847" w:rsidRPr="008B57DA"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400 наставника су прошли обуке, по полу</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D33451" w:rsidRPr="008B57DA" w:rsidRDefault="00D33451"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2.500.000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2.500.000</w:t>
            </w:r>
          </w:p>
        </w:tc>
        <w:tc>
          <w:tcPr>
            <w:tcW w:w="900" w:type="dxa"/>
            <w:shd w:val="clear" w:color="auto" w:fill="CCFF99"/>
          </w:tcPr>
          <w:p w:rsidR="006E2847" w:rsidRPr="00CF58CE" w:rsidRDefault="008A2F2F"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7.50</w:t>
            </w:r>
            <w:r w:rsidRPr="00CF58CE">
              <w:rPr>
                <w:rFonts w:ascii="Times New Roman" w:hAnsi="Times New Roman"/>
                <w:sz w:val="14"/>
                <w:szCs w:val="16"/>
                <w:lang w:val="sr-Latn-RS"/>
              </w:rPr>
              <w:t>0</w:t>
            </w:r>
            <w:r w:rsidR="006E2847" w:rsidRPr="00CF58CE">
              <w:rPr>
                <w:rFonts w:ascii="Times New Roman" w:hAnsi="Times New Roman"/>
                <w:sz w:val="14"/>
                <w:szCs w:val="16"/>
                <w:lang w:val="sr-Cyrl-RS"/>
              </w:rPr>
              <w:t>.000</w:t>
            </w:r>
          </w:p>
        </w:tc>
        <w:tc>
          <w:tcPr>
            <w:tcW w:w="810" w:type="dxa"/>
            <w:shd w:val="clear" w:color="auto" w:fill="CCFF99"/>
          </w:tcPr>
          <w:p w:rsidR="006E2847" w:rsidRPr="008A2F2F"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A2F2F" w:rsidRDefault="008A2F2F" w:rsidP="00CC6249">
            <w:pPr>
              <w:spacing w:after="0" w:line="240" w:lineRule="auto"/>
              <w:jc w:val="center"/>
              <w:rPr>
                <w:rFonts w:ascii="Times New Roman" w:hAnsi="Times New Roman"/>
                <w:sz w:val="14"/>
                <w:szCs w:val="16"/>
                <w:lang w:val="sr-Cyrl-RS"/>
              </w:rPr>
            </w:pPr>
            <w:r w:rsidRPr="008A2F2F">
              <w:rPr>
                <w:rFonts w:ascii="Times New Roman" w:hAnsi="Times New Roman"/>
                <w:sz w:val="14"/>
                <w:szCs w:val="16"/>
                <w:lang w:val="sr-Cyrl-RS"/>
              </w:rPr>
              <w:t>7.50</w:t>
            </w:r>
            <w:r w:rsidRPr="008A2F2F">
              <w:rPr>
                <w:rFonts w:ascii="Times New Roman" w:hAnsi="Times New Roman"/>
                <w:sz w:val="14"/>
                <w:szCs w:val="16"/>
                <w:lang w:val="sr-Latn-RS"/>
              </w:rPr>
              <w:t>0</w:t>
            </w:r>
            <w:r w:rsidR="006E2847" w:rsidRPr="008A2F2F">
              <w:rPr>
                <w:rFonts w:ascii="Times New Roman" w:hAnsi="Times New Roman"/>
                <w:sz w:val="14"/>
                <w:szCs w:val="16"/>
                <w:lang w:val="sr-Cyrl-RS"/>
              </w:rPr>
              <w:t>.000</w:t>
            </w:r>
          </w:p>
        </w:tc>
      </w:tr>
      <w:tr w:rsidR="006E2847" w:rsidRPr="008B57DA" w:rsidTr="005C5DCD">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8"/>
                <w:szCs w:val="18"/>
                <w:lang w:val="sr-Cyrl-RS"/>
              </w:rPr>
              <w:t>2.3.2.3. Развити мрежу вршњачке подршке (менторство, вршњачка асистенција) образовању младих из осетљивих група</w:t>
            </w:r>
          </w:p>
        </w:tc>
        <w:tc>
          <w:tcPr>
            <w:tcW w:w="1530" w:type="dxa"/>
            <w:shd w:val="clear" w:color="auto" w:fill="FFFFFF"/>
          </w:tcPr>
          <w:p w:rsidR="00BB343F"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3 подржане активности</w:t>
            </w:r>
            <w:r w:rsidR="000E3B4D">
              <w:rPr>
                <w:rFonts w:ascii="Times New Roman" w:hAnsi="Times New Roman"/>
                <w:sz w:val="16"/>
                <w:szCs w:val="16"/>
                <w:lang w:val="sr-Cyrl-RS"/>
              </w:rPr>
              <w:t>/</w:t>
            </w:r>
          </w:p>
          <w:p w:rsidR="006E2847" w:rsidRPr="008B57DA" w:rsidRDefault="000E3B4D" w:rsidP="00CC6249">
            <w:pPr>
              <w:pStyle w:val="Odlomakpopisa"/>
              <w:spacing w:after="0" w:line="240" w:lineRule="auto"/>
              <w:ind w:left="0"/>
              <w:rPr>
                <w:rFonts w:ascii="Times New Roman" w:hAnsi="Times New Roman"/>
                <w:sz w:val="16"/>
                <w:szCs w:val="16"/>
                <w:lang w:val="sr-Cyrl-RS"/>
              </w:rPr>
            </w:pPr>
            <w:r>
              <w:rPr>
                <w:rFonts w:ascii="Times New Roman" w:hAnsi="Times New Roman"/>
                <w:sz w:val="16"/>
                <w:szCs w:val="16"/>
                <w:lang w:val="sr-Cyrl-RS"/>
              </w:rPr>
              <w:t>пројеката</w:t>
            </w:r>
            <w:r w:rsidR="006E2847" w:rsidRPr="008B57DA">
              <w:rPr>
                <w:rFonts w:ascii="Times New Roman" w:hAnsi="Times New Roman"/>
                <w:sz w:val="16"/>
                <w:szCs w:val="16"/>
                <w:lang w:val="sr-Cyrl-RS"/>
              </w:rPr>
              <w:t>;</w:t>
            </w:r>
          </w:p>
          <w:p w:rsidR="006E2847" w:rsidRPr="008B57DA" w:rsidRDefault="006E2847" w:rsidP="00CC6249">
            <w:pPr>
              <w:pStyle w:val="Odlomakpopisa"/>
              <w:spacing w:after="0" w:line="240" w:lineRule="auto"/>
              <w:ind w:left="0"/>
              <w:rPr>
                <w:rFonts w:ascii="Times New Roman" w:hAnsi="Times New Roman"/>
                <w:sz w:val="16"/>
                <w:szCs w:val="16"/>
                <w:lang w:val="sr-Cyrl-RS"/>
              </w:rPr>
            </w:pPr>
          </w:p>
          <w:p w:rsidR="006E2847" w:rsidRPr="008B57DA" w:rsidRDefault="006E2847" w:rsidP="00CC6249">
            <w:pPr>
              <w:pStyle w:val="Odlomakpopisa"/>
              <w:spacing w:after="0" w:line="240" w:lineRule="auto"/>
              <w:ind w:left="0"/>
              <w:rPr>
                <w:rFonts w:ascii="Times New Roman" w:hAnsi="Times New Roman"/>
                <w:b/>
                <w:bCs/>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Ученички и студентски парламенти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Образовне установе</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1.210.000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1.210.000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(ИПА 2014)</w:t>
            </w: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3.630.000</w:t>
            </w: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3.630.000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(ИПА 2014)</w:t>
            </w:r>
          </w:p>
        </w:tc>
      </w:tr>
      <w:tr w:rsidR="006E2847" w:rsidRPr="008B57DA" w:rsidTr="005C5DCD">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pStyle w:val="Odlomakpopisa"/>
              <w:spacing w:after="0" w:line="240" w:lineRule="auto"/>
              <w:ind w:left="0"/>
              <w:rPr>
                <w:rFonts w:ascii="Times New Roman" w:hAnsi="Times New Roman"/>
                <w:sz w:val="16"/>
                <w:szCs w:val="16"/>
                <w:lang w:val="sr-Cyrl-RS" w:eastAsia="sr-Latn-CS"/>
              </w:rPr>
            </w:pPr>
            <w:r w:rsidRPr="008B57DA">
              <w:rPr>
                <w:rFonts w:ascii="Times New Roman" w:hAnsi="Times New Roman"/>
                <w:sz w:val="18"/>
                <w:szCs w:val="18"/>
                <w:lang w:val="sr-Cyrl-RS"/>
              </w:rPr>
              <w:t>2.3.2.4. Унапредити програме подстицајних мера и механизме примене за укључивање и успешан наставак школовања младих из осетљивих група уважавајући социјалну димензију</w:t>
            </w:r>
          </w:p>
        </w:tc>
        <w:tc>
          <w:tcPr>
            <w:tcW w:w="1530" w:type="dxa"/>
            <w:shd w:val="clear" w:color="auto" w:fill="FFFFFF"/>
          </w:tcPr>
          <w:p w:rsidR="006E2847" w:rsidRPr="008B57DA"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200 младих жена и мушкараца су корисници подстицајних мера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Привреда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7.542.000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7.542.000</w:t>
            </w:r>
          </w:p>
        </w:tc>
        <w:tc>
          <w:tcPr>
            <w:tcW w:w="900" w:type="dxa"/>
            <w:shd w:val="clear" w:color="auto" w:fill="CCFF99"/>
          </w:tcPr>
          <w:p w:rsidR="006E2847" w:rsidRPr="00CF58CE" w:rsidRDefault="006E2847" w:rsidP="004B2028">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22.62</w:t>
            </w:r>
            <w:r w:rsidR="004B2028" w:rsidRPr="00CF58CE">
              <w:rPr>
                <w:rFonts w:ascii="Times New Roman" w:hAnsi="Times New Roman"/>
                <w:sz w:val="14"/>
                <w:szCs w:val="16"/>
                <w:lang w:val="sr-Latn-RS"/>
              </w:rPr>
              <w:t>6.</w:t>
            </w:r>
            <w:r w:rsidRPr="00CF58CE">
              <w:rPr>
                <w:rFonts w:ascii="Times New Roman" w:hAnsi="Times New Roman"/>
                <w:sz w:val="14"/>
                <w:szCs w:val="16"/>
                <w:lang w:val="sr-Cyrl-RS"/>
              </w:rPr>
              <w:t>000</w:t>
            </w:r>
          </w:p>
        </w:tc>
        <w:tc>
          <w:tcPr>
            <w:tcW w:w="810" w:type="dxa"/>
            <w:shd w:val="clear" w:color="auto" w:fill="CCFF99"/>
          </w:tcPr>
          <w:p w:rsidR="006E2847" w:rsidRPr="004B2028" w:rsidRDefault="006E2847" w:rsidP="00CC6249">
            <w:pPr>
              <w:spacing w:after="0" w:line="240" w:lineRule="auto"/>
              <w:ind w:left="-108"/>
              <w:jc w:val="center"/>
              <w:rPr>
                <w:rFonts w:ascii="Times New Roman" w:hAnsi="Times New Roman"/>
                <w:sz w:val="14"/>
                <w:szCs w:val="16"/>
                <w:lang w:val="sr-Cyrl-RS"/>
              </w:rPr>
            </w:pPr>
          </w:p>
        </w:tc>
        <w:tc>
          <w:tcPr>
            <w:tcW w:w="900" w:type="dxa"/>
            <w:shd w:val="clear" w:color="auto" w:fill="CCFF99"/>
          </w:tcPr>
          <w:p w:rsidR="006E2847" w:rsidRPr="000B3EC4" w:rsidRDefault="006E2847" w:rsidP="004B2028">
            <w:pPr>
              <w:spacing w:after="0" w:line="240" w:lineRule="auto"/>
              <w:jc w:val="center"/>
              <w:rPr>
                <w:rFonts w:ascii="Times New Roman" w:hAnsi="Times New Roman"/>
                <w:sz w:val="14"/>
                <w:szCs w:val="16"/>
                <w:highlight w:val="magenta"/>
                <w:lang w:val="sr-Cyrl-RS"/>
              </w:rPr>
            </w:pPr>
            <w:r w:rsidRPr="004B2028">
              <w:rPr>
                <w:rFonts w:ascii="Times New Roman" w:hAnsi="Times New Roman"/>
                <w:sz w:val="14"/>
                <w:szCs w:val="16"/>
                <w:lang w:val="sr-Cyrl-RS"/>
              </w:rPr>
              <w:t>22.62</w:t>
            </w:r>
            <w:r w:rsidR="004B2028" w:rsidRPr="004B2028">
              <w:rPr>
                <w:rFonts w:ascii="Times New Roman" w:hAnsi="Times New Roman"/>
                <w:sz w:val="14"/>
                <w:szCs w:val="16"/>
                <w:lang w:val="sr-Latn-RS"/>
              </w:rPr>
              <w:t>6</w:t>
            </w:r>
            <w:r w:rsidRPr="004B2028">
              <w:rPr>
                <w:rFonts w:ascii="Times New Roman" w:hAnsi="Times New Roman"/>
                <w:sz w:val="14"/>
                <w:szCs w:val="16"/>
                <w:lang w:val="sr-Cyrl-RS"/>
              </w:rPr>
              <w:t>.000</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6E2847" w:rsidRPr="008B57DA" w:rsidTr="005C5DCD">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5C5DCD">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2.3.3. Развијени механизми подршке младима који су напустили образовање да се врате у систем образовања  и стекну квалификацију</w:t>
            </w:r>
          </w:p>
          <w:p w:rsidR="006E2847" w:rsidRPr="008B57DA" w:rsidRDefault="006E2847" w:rsidP="00CC6249">
            <w:pPr>
              <w:spacing w:after="0" w:line="240" w:lineRule="auto"/>
              <w:rPr>
                <w:rFonts w:ascii="Times New Roman" w:hAnsi="Times New Roman"/>
                <w:sz w:val="20"/>
                <w:lang w:val="sr-Cyrl-RS"/>
              </w:rPr>
            </w:pPr>
          </w:p>
        </w:tc>
        <w:tc>
          <w:tcPr>
            <w:tcW w:w="1890" w:type="dxa"/>
          </w:tcPr>
          <w:p w:rsidR="006E2847" w:rsidRPr="008B57DA"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8"/>
                <w:szCs w:val="18"/>
                <w:lang w:val="sr-Cyrl-RS"/>
              </w:rPr>
              <w:t>2.3.3.1. Подржати успостављање програма учења на даљину и других савремених метода за повећање обухвата младих који су напустили или нису били укључени у формално образовање</w:t>
            </w:r>
          </w:p>
        </w:tc>
        <w:tc>
          <w:tcPr>
            <w:tcW w:w="1530" w:type="dxa"/>
          </w:tcPr>
          <w:p w:rsidR="006E2847" w:rsidRPr="008B57DA" w:rsidRDefault="006E2847"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20 подржаних успостављених активности</w:t>
            </w:r>
            <w:r w:rsidR="000E3B4D">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Универзитети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Високе 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2.622.000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2.622.000</w:t>
            </w:r>
          </w:p>
        </w:tc>
        <w:tc>
          <w:tcPr>
            <w:tcW w:w="900" w:type="dxa"/>
            <w:shd w:val="clear" w:color="auto" w:fill="CCFF99"/>
          </w:tcPr>
          <w:p w:rsidR="006E2847" w:rsidRPr="00CF58CE" w:rsidRDefault="006E2847" w:rsidP="004B2028">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7.86</w:t>
            </w:r>
            <w:r w:rsidR="004B2028" w:rsidRPr="00CF58CE">
              <w:rPr>
                <w:rFonts w:ascii="Times New Roman" w:hAnsi="Times New Roman"/>
                <w:sz w:val="14"/>
                <w:szCs w:val="16"/>
                <w:lang w:val="sr-Latn-RS"/>
              </w:rPr>
              <w:t>6</w:t>
            </w:r>
            <w:r w:rsidRPr="00CF58CE">
              <w:rPr>
                <w:rFonts w:ascii="Times New Roman" w:hAnsi="Times New Roman"/>
                <w:sz w:val="14"/>
                <w:szCs w:val="16"/>
                <w:lang w:val="sr-Cyrl-RS"/>
              </w:rPr>
              <w:t>.000</w:t>
            </w:r>
          </w:p>
        </w:tc>
        <w:tc>
          <w:tcPr>
            <w:tcW w:w="900" w:type="dxa"/>
            <w:shd w:val="clear" w:color="auto" w:fill="CCFF99"/>
          </w:tcPr>
          <w:p w:rsidR="006E2847" w:rsidRPr="004B2028" w:rsidRDefault="006E2847" w:rsidP="00CC6249">
            <w:pPr>
              <w:spacing w:after="0" w:line="240" w:lineRule="auto"/>
              <w:jc w:val="center"/>
              <w:rPr>
                <w:rFonts w:ascii="Times New Roman" w:hAnsi="Times New Roman"/>
                <w:iCs/>
                <w:sz w:val="14"/>
                <w:szCs w:val="16"/>
                <w:lang w:val="sr-Cyrl-RS"/>
              </w:rPr>
            </w:pPr>
          </w:p>
        </w:tc>
        <w:tc>
          <w:tcPr>
            <w:tcW w:w="810" w:type="dxa"/>
            <w:shd w:val="clear" w:color="auto" w:fill="CCFF99"/>
          </w:tcPr>
          <w:p w:rsidR="006E2847" w:rsidRPr="004B2028" w:rsidRDefault="006E2847" w:rsidP="004B2028">
            <w:pPr>
              <w:spacing w:after="0" w:line="240" w:lineRule="auto"/>
              <w:jc w:val="center"/>
              <w:rPr>
                <w:rFonts w:ascii="Times New Roman" w:hAnsi="Times New Roman"/>
                <w:iCs/>
                <w:sz w:val="14"/>
                <w:szCs w:val="16"/>
                <w:lang w:val="sr-Cyrl-RS"/>
              </w:rPr>
            </w:pPr>
            <w:r w:rsidRPr="004B2028">
              <w:rPr>
                <w:rFonts w:ascii="Times New Roman" w:hAnsi="Times New Roman"/>
                <w:iCs/>
                <w:sz w:val="14"/>
                <w:szCs w:val="16"/>
                <w:lang w:val="sr-Cyrl-RS"/>
              </w:rPr>
              <w:t>7.86</w:t>
            </w:r>
            <w:r w:rsidR="004B2028" w:rsidRPr="004B2028">
              <w:rPr>
                <w:rFonts w:ascii="Times New Roman" w:hAnsi="Times New Roman"/>
                <w:iCs/>
                <w:sz w:val="14"/>
                <w:szCs w:val="16"/>
                <w:lang w:val="sr-Latn-RS"/>
              </w:rPr>
              <w:t>6</w:t>
            </w:r>
            <w:r w:rsidRPr="004B2028">
              <w:rPr>
                <w:rFonts w:ascii="Times New Roman" w:hAnsi="Times New Roman"/>
                <w:iCs/>
                <w:sz w:val="14"/>
                <w:szCs w:val="16"/>
                <w:lang w:val="sr-Cyrl-RS"/>
              </w:rPr>
              <w:t>.000</w:t>
            </w:r>
          </w:p>
        </w:tc>
      </w:tr>
      <w:tr w:rsidR="006E2847" w:rsidRPr="008B57DA" w:rsidTr="005C5DCD">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8"/>
                <w:szCs w:val="18"/>
                <w:lang w:val="sr-Cyrl-RS"/>
              </w:rPr>
            </w:pPr>
            <w:r w:rsidRPr="008B57DA">
              <w:rPr>
                <w:rFonts w:ascii="Times New Roman" w:hAnsi="Times New Roman"/>
                <w:sz w:val="18"/>
                <w:szCs w:val="18"/>
                <w:lang w:val="sr-Cyrl-RS"/>
              </w:rPr>
              <w:t>2.3.3.2. Развијати програме подршке за наставак школовања младим родитељима, посебно младим мајкама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корисника мера подршке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КМБдем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2.420.000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2.420.000</w:t>
            </w: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7.260.000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7.260.000</w:t>
            </w:r>
          </w:p>
        </w:tc>
      </w:tr>
    </w:tbl>
    <w:p w:rsidR="006E2847" w:rsidRDefault="006E2847" w:rsidP="006E2847">
      <w:pPr>
        <w:tabs>
          <w:tab w:val="left" w:pos="2490"/>
          <w:tab w:val="left" w:pos="5025"/>
        </w:tabs>
        <w:spacing w:after="0" w:line="240" w:lineRule="auto"/>
        <w:ind w:left="-709"/>
        <w:rPr>
          <w:rFonts w:ascii="Times New Roman" w:hAnsi="Times New Roman"/>
          <w:lang w:val="sr-Cyrl-RS"/>
        </w:rPr>
      </w:pPr>
    </w:p>
    <w:p w:rsidR="00F22BB8" w:rsidRPr="008B57DA" w:rsidRDefault="00F22BB8" w:rsidP="006E2847">
      <w:pPr>
        <w:tabs>
          <w:tab w:val="left" w:pos="2490"/>
          <w:tab w:val="left" w:pos="5025"/>
        </w:tabs>
        <w:spacing w:after="0" w:line="240" w:lineRule="auto"/>
        <w:ind w:left="-709"/>
        <w:rPr>
          <w:rFonts w:ascii="Times New Roman" w:hAnsi="Times New Roman"/>
          <w:lang w:val="sr-Cyrl-RS"/>
        </w:rPr>
      </w:pPr>
    </w:p>
    <w:p w:rsidR="006E2847" w:rsidRDefault="006E2847" w:rsidP="006E2847">
      <w:pPr>
        <w:tabs>
          <w:tab w:val="left" w:pos="2490"/>
          <w:tab w:val="left" w:pos="5025"/>
        </w:tabs>
        <w:spacing w:after="0" w:line="240" w:lineRule="auto"/>
        <w:ind w:left="-709"/>
        <w:rPr>
          <w:rFonts w:ascii="Times New Roman" w:hAnsi="Times New Roman"/>
          <w:lang w:val="sr-Cyrl-RS"/>
        </w:rPr>
      </w:pPr>
    </w:p>
    <w:p w:rsidR="00EC159E" w:rsidRPr="008B57DA" w:rsidRDefault="00EC159E" w:rsidP="006E2847">
      <w:pPr>
        <w:tabs>
          <w:tab w:val="left" w:pos="2490"/>
          <w:tab w:val="left" w:pos="5025"/>
        </w:tabs>
        <w:spacing w:after="0" w:line="240" w:lineRule="auto"/>
        <w:ind w:left="-709"/>
        <w:rPr>
          <w:rFonts w:ascii="Times New Roman" w:hAnsi="Times New Roman"/>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6E2847" w:rsidRPr="008B57DA" w:rsidTr="005C5DCD">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lastRenderedPageBreak/>
              <w:t>СПЕЦИФИЧНИ ЦИЉ 4:</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5C5DCD">
        <w:trPr>
          <w:jc w:val="center"/>
        </w:trPr>
        <w:tc>
          <w:tcPr>
            <w:tcW w:w="9197" w:type="dxa"/>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lang w:val="sr-Cyrl-RS"/>
              </w:rPr>
              <w:t>2.4. Омогућено препознавање и обезбеђена подршка развоју потенцијала надарених и талентованих младих</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су подржани у развоју потенцијала и талената</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6E2847" w:rsidRPr="008B57DA" w:rsidTr="005C5DCD">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5C5DCD">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5C5DCD">
        <w:trPr>
          <w:trHeight w:val="1691"/>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 xml:space="preserve">2.4.1. Препознати и подржати надарене и талентоване ученике, студенте и младе у развоју личних интересовања и потенцијала </w:t>
            </w:r>
          </w:p>
          <w:p w:rsidR="006E2847" w:rsidRPr="008B57DA" w:rsidRDefault="006E2847" w:rsidP="00CC6249">
            <w:pPr>
              <w:spacing w:after="0" w:line="240" w:lineRule="auto"/>
              <w:rPr>
                <w:rFonts w:ascii="Times New Roman" w:hAnsi="Times New Roman"/>
                <w:sz w:val="20"/>
                <w:lang w:val="sr-Cyrl-RS"/>
              </w:rPr>
            </w:pPr>
          </w:p>
        </w:tc>
        <w:tc>
          <w:tcPr>
            <w:tcW w:w="18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2.4.1.1. Развити и унапредити програме подршке стручног развоја и усавршавања који омогућавају надареним и талентованим ученицима и студентима развој интересовања, креативности и иновативности</w:t>
            </w:r>
          </w:p>
        </w:tc>
        <w:tc>
          <w:tcPr>
            <w:tcW w:w="1530" w:type="dxa"/>
          </w:tcPr>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 xml:space="preserve">6 </w:t>
            </w:r>
            <w:r>
              <w:rPr>
                <w:rFonts w:ascii="Times New Roman" w:hAnsi="Times New Roman"/>
                <w:sz w:val="16"/>
                <w:szCs w:val="16"/>
                <w:lang w:val="sr-Cyrl-RS"/>
              </w:rPr>
              <w:t xml:space="preserve">подржана </w:t>
            </w:r>
            <w:r w:rsidRPr="008B57DA">
              <w:rPr>
                <w:rFonts w:ascii="Times New Roman" w:hAnsi="Times New Roman"/>
                <w:sz w:val="16"/>
                <w:szCs w:val="16"/>
                <w:lang w:val="sr-Cyrl-RS"/>
              </w:rPr>
              <w:t>програма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покрајински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b/>
                <w:bCs/>
                <w:sz w:val="16"/>
                <w:szCs w:val="16"/>
                <w:lang w:val="sr-Cyrl-RS"/>
              </w:rPr>
            </w:pP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4.000.000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(ПССО)</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1.000.000</w:t>
            </w:r>
          </w:p>
        </w:tc>
        <w:tc>
          <w:tcPr>
            <w:tcW w:w="900" w:type="dxa"/>
            <w:shd w:val="clear" w:color="auto" w:fill="CCFF99"/>
          </w:tcPr>
          <w:p w:rsidR="006E2847" w:rsidRPr="00CF58CE" w:rsidRDefault="006E2847" w:rsidP="00600B12">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w:t>
            </w:r>
            <w:r w:rsidR="00600B12" w:rsidRPr="00CF58CE">
              <w:rPr>
                <w:rFonts w:ascii="Times New Roman" w:hAnsi="Times New Roman"/>
                <w:sz w:val="14"/>
                <w:szCs w:val="16"/>
                <w:lang w:val="sr-Latn-RS"/>
              </w:rPr>
              <w:t>000</w:t>
            </w:r>
            <w:r w:rsidRPr="00CF58CE">
              <w:rPr>
                <w:rFonts w:ascii="Times New Roman" w:hAnsi="Times New Roman"/>
                <w:sz w:val="14"/>
                <w:szCs w:val="16"/>
                <w:lang w:val="sr-Cyrl-RS"/>
              </w:rPr>
              <w:t>.000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tc>
        <w:tc>
          <w:tcPr>
            <w:tcW w:w="810" w:type="dxa"/>
            <w:shd w:val="clear" w:color="auto" w:fill="CCFF99"/>
          </w:tcPr>
          <w:p w:rsidR="006E2847" w:rsidRPr="00DB723B" w:rsidRDefault="006E2847" w:rsidP="00CC6249">
            <w:pPr>
              <w:spacing w:after="0" w:line="240" w:lineRule="auto"/>
              <w:jc w:val="center"/>
              <w:rPr>
                <w:rFonts w:ascii="Times New Roman" w:hAnsi="Times New Roman"/>
                <w:sz w:val="14"/>
                <w:szCs w:val="16"/>
                <w:highlight w:val="magenta"/>
                <w:lang w:val="sr-Cyrl-RS"/>
              </w:rPr>
            </w:pPr>
            <w:r w:rsidRPr="0080748D">
              <w:rPr>
                <w:rFonts w:ascii="Times New Roman" w:hAnsi="Times New Roman"/>
                <w:sz w:val="14"/>
                <w:szCs w:val="16"/>
                <w:lang w:val="sr-Cyrl-RS"/>
              </w:rPr>
              <w:t>3.</w:t>
            </w:r>
            <w:r w:rsidR="0080748D" w:rsidRPr="0080748D">
              <w:rPr>
                <w:rFonts w:ascii="Times New Roman" w:hAnsi="Times New Roman"/>
                <w:sz w:val="14"/>
                <w:szCs w:val="16"/>
                <w:lang w:val="sr-Latn-RS"/>
              </w:rPr>
              <w:t>0</w:t>
            </w:r>
            <w:r w:rsidRPr="0080748D">
              <w:rPr>
                <w:rFonts w:ascii="Times New Roman" w:hAnsi="Times New Roman"/>
                <w:sz w:val="14"/>
                <w:szCs w:val="16"/>
                <w:lang w:val="sr-Cyrl-RS"/>
              </w:rPr>
              <w:t>00.000</w:t>
            </w:r>
          </w:p>
        </w:tc>
      </w:tr>
      <w:tr w:rsidR="006E2847" w:rsidRPr="008B57DA" w:rsidTr="005C5DCD">
        <w:trPr>
          <w:trHeight w:val="1691"/>
          <w:jc w:val="center"/>
        </w:trPr>
        <w:tc>
          <w:tcPr>
            <w:tcW w:w="1733" w:type="dxa"/>
            <w:vMerge/>
          </w:tcPr>
          <w:p w:rsidR="006E2847" w:rsidRPr="008B57DA" w:rsidRDefault="006E2847" w:rsidP="00CC6249">
            <w:pPr>
              <w:spacing w:after="0" w:line="240" w:lineRule="auto"/>
              <w:rPr>
                <w:rFonts w:ascii="Times New Roman" w:hAnsi="Times New Roman"/>
                <w:sz w:val="20"/>
                <w:szCs w:val="20"/>
                <w:lang w:val="sr-Cyrl-RS"/>
              </w:rPr>
            </w:pPr>
          </w:p>
        </w:tc>
        <w:tc>
          <w:tcPr>
            <w:tcW w:w="18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2.4.1.2. Подржати учешће талентованих и надарених ученика и студената у постојећим и подржати развој нових научних, културних, спортских, техничко−технолошких и других активности</w:t>
            </w:r>
          </w:p>
        </w:tc>
        <w:tc>
          <w:tcPr>
            <w:tcW w:w="1530" w:type="dxa"/>
          </w:tcPr>
          <w:p w:rsidR="006E2847" w:rsidRPr="008B57DA" w:rsidRDefault="006E2847" w:rsidP="00CC6249">
            <w:pPr>
              <w:spacing w:after="0" w:line="240" w:lineRule="auto"/>
              <w:contextualSpacing/>
              <w:jc w:val="center"/>
              <w:rPr>
                <w:rFonts w:ascii="Times New Roman" w:hAnsi="Times New Roman"/>
                <w:sz w:val="16"/>
                <w:szCs w:val="16"/>
                <w:highlight w:val="yellow"/>
                <w:lang w:val="sr-Cyrl-RS"/>
              </w:rPr>
            </w:pPr>
          </w:p>
          <w:p w:rsidR="006E2847"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3 </w:t>
            </w:r>
            <w:r>
              <w:rPr>
                <w:rFonts w:ascii="Times New Roman" w:hAnsi="Times New Roman"/>
                <w:sz w:val="16"/>
                <w:szCs w:val="16"/>
                <w:lang w:val="sr-Cyrl-RS"/>
              </w:rPr>
              <w:t xml:space="preserve">подржане </w:t>
            </w:r>
            <w:r w:rsidR="00CE7C32">
              <w:rPr>
                <w:rFonts w:ascii="Times New Roman" w:hAnsi="Times New Roman"/>
                <w:sz w:val="16"/>
                <w:szCs w:val="16"/>
                <w:lang w:val="sr-Cyrl-RS"/>
              </w:rPr>
              <w:t>активности/ пројекта</w:t>
            </w:r>
          </w:p>
          <w:p w:rsidR="006E2847" w:rsidRPr="008B57DA" w:rsidRDefault="006E2847" w:rsidP="00CC6249">
            <w:pPr>
              <w:spacing w:after="0" w:line="240" w:lineRule="auto"/>
              <w:contextualSpacing/>
              <w:rPr>
                <w:rFonts w:ascii="Times New Roman" w:hAnsi="Times New Roman"/>
                <w:sz w:val="16"/>
                <w:szCs w:val="16"/>
                <w:lang w:val="sr-Cyrl-RS"/>
              </w:rPr>
            </w:pPr>
          </w:p>
          <w:p w:rsidR="006E2847" w:rsidRPr="008B57DA" w:rsidRDefault="006E2847" w:rsidP="00CC6249">
            <w:pPr>
              <w:spacing w:after="0" w:line="240" w:lineRule="auto"/>
              <w:contextualSpacing/>
              <w:rPr>
                <w:rFonts w:ascii="Times New Roman" w:hAnsi="Times New Roman"/>
                <w:sz w:val="16"/>
                <w:szCs w:val="16"/>
                <w:highlight w:val="yellow"/>
                <w:lang w:val="sr-Cyrl-RS"/>
              </w:rPr>
            </w:pPr>
            <w:r w:rsidRPr="008B57DA">
              <w:rPr>
                <w:rFonts w:ascii="Times New Roman" w:hAnsi="Times New Roman"/>
                <w:sz w:val="16"/>
                <w:szCs w:val="16"/>
                <w:lang w:val="sr-Cyrl-RS"/>
              </w:rPr>
              <w:t xml:space="preserve">4.200 младих жена и мушкараца је учестовало </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Истраживачки и научни центри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Привреда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Високе школе</w:t>
            </w: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Ученички и студентски парламенти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(ПССО)</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C17E58"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Latn-RS"/>
              </w:rPr>
              <w:t>9</w:t>
            </w:r>
            <w:r w:rsidR="006E2847" w:rsidRPr="00CF58CE">
              <w:rPr>
                <w:rFonts w:ascii="Times New Roman" w:hAnsi="Times New Roman"/>
                <w:sz w:val="14"/>
                <w:szCs w:val="16"/>
                <w:lang w:val="sr-Cyrl-RS"/>
              </w:rPr>
              <w:t>.000.000</w:t>
            </w:r>
          </w:p>
        </w:tc>
        <w:tc>
          <w:tcPr>
            <w:tcW w:w="900" w:type="dxa"/>
            <w:shd w:val="clear" w:color="auto" w:fill="CCFF99"/>
          </w:tcPr>
          <w:p w:rsidR="006E2847" w:rsidRPr="00C17E58" w:rsidRDefault="00C17E58" w:rsidP="00CC6249">
            <w:pPr>
              <w:spacing w:after="0" w:line="240" w:lineRule="auto"/>
              <w:jc w:val="center"/>
              <w:rPr>
                <w:rFonts w:ascii="Times New Roman" w:hAnsi="Times New Roman"/>
                <w:sz w:val="14"/>
                <w:szCs w:val="16"/>
                <w:lang w:val="sr-Cyrl-RS"/>
              </w:rPr>
            </w:pPr>
            <w:r w:rsidRPr="00C17E58">
              <w:rPr>
                <w:rFonts w:ascii="Times New Roman" w:hAnsi="Times New Roman"/>
                <w:sz w:val="14"/>
                <w:szCs w:val="16"/>
                <w:lang w:val="sr-Latn-RS"/>
              </w:rPr>
              <w:t>9</w:t>
            </w:r>
            <w:r w:rsidR="006E2847" w:rsidRPr="00C17E58">
              <w:rPr>
                <w:rFonts w:ascii="Times New Roman" w:hAnsi="Times New Roman"/>
                <w:sz w:val="14"/>
                <w:szCs w:val="16"/>
                <w:lang w:val="sr-Cyrl-RS"/>
              </w:rPr>
              <w:t>.000.000</w:t>
            </w:r>
          </w:p>
          <w:p w:rsidR="006E2847" w:rsidRPr="00C17E58" w:rsidRDefault="006E2847" w:rsidP="00CC6249">
            <w:pPr>
              <w:spacing w:after="0" w:line="240" w:lineRule="auto"/>
              <w:jc w:val="center"/>
              <w:rPr>
                <w:rFonts w:ascii="Times New Roman" w:hAnsi="Times New Roman"/>
                <w:sz w:val="14"/>
                <w:szCs w:val="16"/>
                <w:lang w:val="sr-Cyrl-RS"/>
              </w:rPr>
            </w:pPr>
            <w:r w:rsidRPr="00C17E58">
              <w:rPr>
                <w:rFonts w:ascii="Times New Roman" w:hAnsi="Times New Roman"/>
                <w:sz w:val="14"/>
                <w:szCs w:val="16"/>
                <w:lang w:val="sr-Cyrl-RS"/>
              </w:rPr>
              <w:t>(ПССО)</w:t>
            </w:r>
          </w:p>
        </w:tc>
        <w:tc>
          <w:tcPr>
            <w:tcW w:w="81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Pr="00EC159E" w:rsidRDefault="006E2847" w:rsidP="006E2847">
      <w:pPr>
        <w:tabs>
          <w:tab w:val="left" w:pos="2490"/>
          <w:tab w:val="left" w:pos="5025"/>
        </w:tabs>
        <w:spacing w:after="0" w:line="240" w:lineRule="auto"/>
        <w:rPr>
          <w:rFonts w:ascii="Times New Roman" w:hAnsi="Times New Roman"/>
          <w:sz w:val="12"/>
          <w:szCs w:val="12"/>
          <w:lang w:val="sr-Cyrl-RS"/>
        </w:rPr>
      </w:pPr>
    </w:p>
    <w:tbl>
      <w:tblPr>
        <w:tblW w:w="15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40"/>
        <w:gridCol w:w="1063"/>
        <w:gridCol w:w="932"/>
      </w:tblGrid>
      <w:tr w:rsidR="006E2847" w:rsidRPr="008B57DA" w:rsidTr="00CF58C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6095"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CF58CE">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3035"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CF58CE">
        <w:trPr>
          <w:trHeight w:val="339"/>
          <w:jc w:val="center"/>
        </w:trPr>
        <w:tc>
          <w:tcPr>
            <w:tcW w:w="1733"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99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17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440" w:type="dxa"/>
            <w:vMerge/>
            <w:shd w:val="clear" w:color="auto" w:fill="FFFF66"/>
            <w:vAlign w:val="center"/>
          </w:tcPr>
          <w:p w:rsidR="006E2847" w:rsidRPr="008B57DA" w:rsidRDefault="006E2847" w:rsidP="00CC6249">
            <w:pPr>
              <w:spacing w:after="0" w:line="240" w:lineRule="auto"/>
              <w:rPr>
                <w:rFonts w:ascii="Times New Roman" w:hAnsi="Times New Roman"/>
                <w:sz w:val="16"/>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4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1063"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3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CF58CE">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 xml:space="preserve">2.4.2. Обезбеђена је подршка образовању, усавршавању, запошљавању и вредновању постигнућа надарених и талентованих </w:t>
            </w:r>
            <w:r w:rsidRPr="008B57DA">
              <w:rPr>
                <w:rFonts w:ascii="Times New Roman" w:hAnsi="Times New Roman"/>
                <w:sz w:val="20"/>
                <w:szCs w:val="20"/>
                <w:lang w:val="sr-Cyrl-RS"/>
              </w:rPr>
              <w:lastRenderedPageBreak/>
              <w:t>ученика и студената</w:t>
            </w:r>
          </w:p>
          <w:p w:rsidR="006E2847" w:rsidRPr="008B57DA" w:rsidRDefault="006E2847" w:rsidP="00CC6249">
            <w:pPr>
              <w:spacing w:after="0" w:line="240" w:lineRule="auto"/>
              <w:rPr>
                <w:rFonts w:ascii="Times New Roman" w:hAnsi="Times New Roman"/>
                <w:sz w:val="20"/>
                <w:lang w:val="sr-Cyrl-RS"/>
              </w:rPr>
            </w:pPr>
          </w:p>
          <w:p w:rsidR="006E2847" w:rsidRPr="008B57DA" w:rsidRDefault="006E2847" w:rsidP="00CC6249">
            <w:pPr>
              <w:spacing w:after="0" w:line="240" w:lineRule="auto"/>
              <w:rPr>
                <w:rFonts w:ascii="Times New Roman" w:hAnsi="Times New Roman"/>
                <w:sz w:val="20"/>
                <w:lang w:val="sr-Cyrl-RS"/>
              </w:rPr>
            </w:pPr>
          </w:p>
        </w:tc>
        <w:tc>
          <w:tcPr>
            <w:tcW w:w="1890" w:type="dxa"/>
          </w:tcPr>
          <w:p w:rsidR="006E2847" w:rsidRPr="008B57DA" w:rsidRDefault="006E2847" w:rsidP="00CC6249">
            <w:pPr>
              <w:spacing w:after="0" w:line="240" w:lineRule="auto"/>
              <w:contextualSpacing/>
              <w:rPr>
                <w:rFonts w:ascii="Times New Roman" w:hAnsi="Times New Roman"/>
                <w:sz w:val="18"/>
                <w:szCs w:val="18"/>
                <w:lang w:val="sr-Cyrl-RS"/>
              </w:rPr>
            </w:pPr>
            <w:r w:rsidRPr="008B57DA">
              <w:rPr>
                <w:rFonts w:ascii="Times New Roman" w:hAnsi="Times New Roman"/>
                <w:sz w:val="18"/>
                <w:szCs w:val="18"/>
                <w:lang w:val="sr-Cyrl-RS"/>
              </w:rPr>
              <w:lastRenderedPageBreak/>
              <w:t>2.4.2.1.Омогућити награђивање и стипендирање младих талената кроз даљи рад Фонда за младе таленте Републике Србије и унапређење других начина стипендирања и награђивања</w:t>
            </w:r>
          </w:p>
        </w:tc>
        <w:tc>
          <w:tcPr>
            <w:tcW w:w="1530" w:type="dxa"/>
          </w:tcPr>
          <w:p w:rsidR="006E2847" w:rsidRPr="008B57DA" w:rsidRDefault="006E2847" w:rsidP="00CC6249">
            <w:pPr>
              <w:spacing w:after="0" w:line="240" w:lineRule="auto"/>
              <w:contextualSpacing/>
              <w:rPr>
                <w:rFonts w:ascii="Times New Roman" w:hAnsi="Times New Roman"/>
                <w:sz w:val="16"/>
                <w:szCs w:val="16"/>
                <w:lang w:val="sr-Cyrl-RS"/>
              </w:rPr>
            </w:pPr>
          </w:p>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4.200 награђених преко Фонда за младе таленте (2.100 жена)</w:t>
            </w:r>
          </w:p>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5.200 стипендија преко Фонда за младе таленте (3.000 жена)</w:t>
            </w:r>
          </w:p>
          <w:p w:rsidR="006E2847" w:rsidRPr="008B57DA" w:rsidRDefault="006E2847" w:rsidP="00CC6249">
            <w:pPr>
              <w:spacing w:after="0" w:line="240" w:lineRule="auto"/>
              <w:contextualSpacing/>
              <w:jc w:val="center"/>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Привреда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Универзитети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Високе 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Средње школе</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817.781.000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817.781.000</w:t>
            </w:r>
          </w:p>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(МОС)</w:t>
            </w:r>
          </w:p>
          <w:p w:rsidR="006E2847" w:rsidRPr="00CF58CE" w:rsidRDefault="006E2847" w:rsidP="00CC6249">
            <w:pPr>
              <w:spacing w:after="0" w:line="240" w:lineRule="auto"/>
              <w:jc w:val="center"/>
              <w:rPr>
                <w:rFonts w:ascii="Times New Roman" w:hAnsi="Times New Roman"/>
                <w:sz w:val="14"/>
                <w:szCs w:val="14"/>
                <w:lang w:val="sr-Cyrl-RS"/>
              </w:rPr>
            </w:pPr>
          </w:p>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 xml:space="preserve">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p>
        </w:tc>
        <w:tc>
          <w:tcPr>
            <w:tcW w:w="1040" w:type="dxa"/>
            <w:shd w:val="clear" w:color="auto" w:fill="CCFF99"/>
          </w:tcPr>
          <w:p w:rsidR="006E2847" w:rsidRPr="00CF58CE" w:rsidRDefault="006E2847" w:rsidP="0080748D">
            <w:pPr>
              <w:spacing w:after="0" w:line="240" w:lineRule="auto"/>
              <w:jc w:val="center"/>
              <w:rPr>
                <w:rFonts w:ascii="Times New Roman" w:hAnsi="Times New Roman"/>
                <w:sz w:val="14"/>
                <w:szCs w:val="14"/>
                <w:lang w:val="sr-Latn-RS"/>
              </w:rPr>
            </w:pPr>
            <w:r w:rsidRPr="00CF58CE">
              <w:rPr>
                <w:rFonts w:ascii="Times New Roman" w:hAnsi="Times New Roman"/>
                <w:sz w:val="14"/>
                <w:szCs w:val="14"/>
                <w:lang w:val="sr-Cyrl-RS"/>
              </w:rPr>
              <w:t>2.</w:t>
            </w:r>
            <w:r w:rsidR="0080748D" w:rsidRPr="00CF58CE">
              <w:rPr>
                <w:rFonts w:ascii="Times New Roman" w:hAnsi="Times New Roman"/>
                <w:sz w:val="14"/>
                <w:szCs w:val="14"/>
                <w:lang w:val="sr-Latn-RS"/>
              </w:rPr>
              <w:t>453.343.000</w:t>
            </w:r>
          </w:p>
        </w:tc>
        <w:tc>
          <w:tcPr>
            <w:tcW w:w="1063" w:type="dxa"/>
            <w:shd w:val="clear" w:color="auto" w:fill="CCFF99"/>
          </w:tcPr>
          <w:p w:rsidR="006E2847" w:rsidRPr="0080748D" w:rsidRDefault="006E2847" w:rsidP="00CC6249">
            <w:pPr>
              <w:spacing w:after="0" w:line="240" w:lineRule="auto"/>
              <w:jc w:val="center"/>
              <w:rPr>
                <w:rFonts w:ascii="Times New Roman" w:hAnsi="Times New Roman"/>
                <w:sz w:val="14"/>
                <w:szCs w:val="14"/>
                <w:lang w:val="sr-Latn-RS"/>
              </w:rPr>
            </w:pPr>
            <w:r w:rsidRPr="0080748D">
              <w:rPr>
                <w:rFonts w:ascii="Times New Roman" w:hAnsi="Times New Roman"/>
                <w:sz w:val="14"/>
                <w:szCs w:val="14"/>
                <w:lang w:val="sr-Cyrl-RS"/>
              </w:rPr>
              <w:t>2.</w:t>
            </w:r>
            <w:r w:rsidR="0080748D" w:rsidRPr="0080748D">
              <w:rPr>
                <w:rFonts w:ascii="Times New Roman" w:hAnsi="Times New Roman"/>
                <w:sz w:val="14"/>
                <w:szCs w:val="14"/>
                <w:lang w:val="sr-Latn-RS"/>
              </w:rPr>
              <w:t>453.343.</w:t>
            </w:r>
            <w:r w:rsidR="0080748D">
              <w:rPr>
                <w:rFonts w:ascii="Times New Roman" w:hAnsi="Times New Roman"/>
                <w:sz w:val="14"/>
                <w:szCs w:val="14"/>
                <w:lang w:val="sr-Latn-RS"/>
              </w:rPr>
              <w:t xml:space="preserve"> </w:t>
            </w:r>
            <w:r w:rsidR="0080748D" w:rsidRPr="0080748D">
              <w:rPr>
                <w:rFonts w:ascii="Times New Roman" w:hAnsi="Times New Roman"/>
                <w:sz w:val="14"/>
                <w:szCs w:val="14"/>
                <w:lang w:val="sr-Latn-RS"/>
              </w:rPr>
              <w:t>000</w:t>
            </w:r>
          </w:p>
          <w:p w:rsidR="006E2847" w:rsidRPr="0080748D" w:rsidRDefault="006E2847" w:rsidP="00CC6249">
            <w:pPr>
              <w:spacing w:after="0" w:line="240" w:lineRule="auto"/>
              <w:jc w:val="center"/>
              <w:rPr>
                <w:rFonts w:ascii="Times New Roman" w:hAnsi="Times New Roman"/>
                <w:sz w:val="14"/>
                <w:szCs w:val="14"/>
                <w:lang w:val="sr-Cyrl-RS"/>
              </w:rPr>
            </w:pPr>
            <w:r w:rsidRPr="0080748D">
              <w:rPr>
                <w:rFonts w:ascii="Times New Roman" w:hAnsi="Times New Roman"/>
                <w:sz w:val="14"/>
                <w:szCs w:val="14"/>
                <w:lang w:val="sr-Cyrl-RS"/>
              </w:rPr>
              <w:t>(МОС)</w:t>
            </w:r>
          </w:p>
        </w:tc>
        <w:tc>
          <w:tcPr>
            <w:tcW w:w="932"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p>
        </w:tc>
      </w:tr>
      <w:tr w:rsidR="006E2847" w:rsidRPr="008B57DA" w:rsidTr="00CF58CE">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8"/>
                <w:szCs w:val="18"/>
                <w:lang w:val="sr-Cyrl-RS"/>
              </w:rPr>
            </w:pPr>
            <w:r w:rsidRPr="008B57DA">
              <w:rPr>
                <w:rFonts w:ascii="Times New Roman" w:hAnsi="Times New Roman"/>
                <w:sz w:val="18"/>
                <w:szCs w:val="18"/>
                <w:lang w:val="sr-Cyrl-RS"/>
              </w:rPr>
              <w:t>2.4.2.2. Развијени програми промоције и подршке образовању младих жена у техничким и природним наукама</w:t>
            </w:r>
          </w:p>
        </w:tc>
        <w:tc>
          <w:tcPr>
            <w:tcW w:w="153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1.000 додељених стипендија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Привреда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Универзитети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Високе 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Средње школе</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4.000.000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4.000.000</w:t>
            </w:r>
          </w:p>
        </w:tc>
        <w:tc>
          <w:tcPr>
            <w:tcW w:w="1040" w:type="dxa"/>
            <w:shd w:val="clear" w:color="auto" w:fill="CCFF99"/>
          </w:tcPr>
          <w:p w:rsidR="006E2847" w:rsidRPr="00CF58CE" w:rsidRDefault="006E2847" w:rsidP="0080748D">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12.</w:t>
            </w:r>
            <w:r w:rsidR="0080748D" w:rsidRPr="00CF58CE">
              <w:rPr>
                <w:rFonts w:ascii="Times New Roman" w:hAnsi="Times New Roman"/>
                <w:sz w:val="14"/>
                <w:szCs w:val="14"/>
                <w:lang w:val="sr-Latn-RS"/>
              </w:rPr>
              <w:t>0</w:t>
            </w:r>
            <w:r w:rsidRPr="00CF58CE">
              <w:rPr>
                <w:rFonts w:ascii="Times New Roman" w:hAnsi="Times New Roman"/>
                <w:sz w:val="14"/>
                <w:szCs w:val="14"/>
                <w:lang w:val="sr-Cyrl-RS"/>
              </w:rPr>
              <w:t>00.000</w:t>
            </w:r>
          </w:p>
        </w:tc>
        <w:tc>
          <w:tcPr>
            <w:tcW w:w="1063" w:type="dxa"/>
            <w:shd w:val="clear" w:color="auto" w:fill="CCFF99"/>
          </w:tcPr>
          <w:p w:rsidR="006E2847" w:rsidRPr="0080748D" w:rsidRDefault="006E2847" w:rsidP="00CC6249">
            <w:pPr>
              <w:spacing w:after="0" w:line="240" w:lineRule="auto"/>
              <w:jc w:val="center"/>
              <w:rPr>
                <w:rFonts w:ascii="Times New Roman" w:hAnsi="Times New Roman"/>
                <w:sz w:val="14"/>
                <w:szCs w:val="14"/>
                <w:lang w:val="sr-Cyrl-RS"/>
              </w:rPr>
            </w:pPr>
          </w:p>
        </w:tc>
        <w:tc>
          <w:tcPr>
            <w:tcW w:w="932" w:type="dxa"/>
            <w:shd w:val="clear" w:color="auto" w:fill="CCFF99"/>
          </w:tcPr>
          <w:p w:rsidR="006E2847" w:rsidRPr="0080748D" w:rsidRDefault="006E2847" w:rsidP="0080748D">
            <w:pPr>
              <w:spacing w:after="0" w:line="240" w:lineRule="auto"/>
              <w:jc w:val="center"/>
              <w:rPr>
                <w:rFonts w:ascii="Times New Roman" w:hAnsi="Times New Roman"/>
                <w:sz w:val="14"/>
                <w:szCs w:val="14"/>
                <w:lang w:val="sr-Cyrl-RS"/>
              </w:rPr>
            </w:pPr>
            <w:r w:rsidRPr="0080748D">
              <w:rPr>
                <w:rFonts w:ascii="Times New Roman" w:hAnsi="Times New Roman"/>
                <w:sz w:val="14"/>
                <w:szCs w:val="14"/>
                <w:lang w:val="sr-Cyrl-RS"/>
              </w:rPr>
              <w:t>12.</w:t>
            </w:r>
            <w:r w:rsidR="0080748D" w:rsidRPr="0080748D">
              <w:rPr>
                <w:rFonts w:ascii="Times New Roman" w:hAnsi="Times New Roman"/>
                <w:sz w:val="14"/>
                <w:szCs w:val="14"/>
                <w:lang w:val="sr-Latn-RS"/>
              </w:rPr>
              <w:t>0</w:t>
            </w:r>
            <w:r w:rsidRPr="0080748D">
              <w:rPr>
                <w:rFonts w:ascii="Times New Roman" w:hAnsi="Times New Roman"/>
                <w:sz w:val="14"/>
                <w:szCs w:val="14"/>
                <w:lang w:val="sr-Cyrl-RS"/>
              </w:rPr>
              <w:t>00.000</w:t>
            </w:r>
          </w:p>
        </w:tc>
      </w:tr>
      <w:tr w:rsidR="006E2847" w:rsidRPr="008B57DA" w:rsidTr="00CF58CE">
        <w:trPr>
          <w:jc w:val="center"/>
        </w:trPr>
        <w:tc>
          <w:tcPr>
            <w:tcW w:w="1733" w:type="dxa"/>
            <w:vMerge/>
          </w:tcPr>
          <w:p w:rsidR="006E2847" w:rsidRPr="008B57DA" w:rsidRDefault="006E2847" w:rsidP="00CC6249">
            <w:pPr>
              <w:spacing w:after="0" w:line="240" w:lineRule="auto"/>
              <w:rPr>
                <w:rFonts w:ascii="Times New Roman" w:hAnsi="Times New Roman"/>
                <w:lang w:val="sr-Cyrl-RS"/>
              </w:rPr>
            </w:pP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8"/>
                <w:szCs w:val="18"/>
                <w:lang w:val="sr-Cyrl-RS"/>
              </w:rPr>
            </w:pPr>
            <w:r w:rsidRPr="008B57DA">
              <w:rPr>
                <w:rFonts w:ascii="Times New Roman" w:hAnsi="Times New Roman"/>
                <w:sz w:val="18"/>
                <w:szCs w:val="18"/>
                <w:lang w:val="sr-Cyrl-RS"/>
              </w:rPr>
              <w:t>2.4.2.3. Омогућити континуирану подршку и субвенционисање истраживачког рада младих талената</w:t>
            </w:r>
          </w:p>
        </w:tc>
        <w:tc>
          <w:tcPr>
            <w:tcW w:w="153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Обезбеђена 3 нова програма подршке истраживачком раду</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Привреда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Универзитети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Високе школе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Средње школе</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8B57DA" w:rsidRDefault="006E2847" w:rsidP="00CC6249">
            <w:pPr>
              <w:spacing w:after="0" w:line="240" w:lineRule="auto"/>
              <w:jc w:val="center"/>
              <w:rPr>
                <w:rFonts w:ascii="Times New Roman" w:hAnsi="Times New Roman"/>
                <w:b/>
                <w:sz w:val="14"/>
                <w:szCs w:val="14"/>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p>
        </w:tc>
        <w:tc>
          <w:tcPr>
            <w:tcW w:w="1040" w:type="dxa"/>
            <w:shd w:val="clear" w:color="auto" w:fill="CCFF99"/>
          </w:tcPr>
          <w:p w:rsidR="006E2847" w:rsidRPr="008B57DA" w:rsidRDefault="006E2847" w:rsidP="00CC6249">
            <w:pPr>
              <w:spacing w:after="0" w:line="240" w:lineRule="auto"/>
              <w:jc w:val="center"/>
              <w:rPr>
                <w:rFonts w:ascii="Times New Roman" w:hAnsi="Times New Roman"/>
                <w:b/>
                <w:iCs/>
                <w:sz w:val="14"/>
                <w:szCs w:val="14"/>
                <w:lang w:val="sr-Cyrl-RS"/>
              </w:rPr>
            </w:pPr>
          </w:p>
        </w:tc>
        <w:tc>
          <w:tcPr>
            <w:tcW w:w="1063"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p>
        </w:tc>
        <w:tc>
          <w:tcPr>
            <w:tcW w:w="932" w:type="dxa"/>
            <w:shd w:val="clear" w:color="auto" w:fill="CCFF99"/>
          </w:tcPr>
          <w:p w:rsidR="006E2847" w:rsidRPr="008B57DA" w:rsidRDefault="006E2847" w:rsidP="00CC6249">
            <w:pPr>
              <w:spacing w:after="0" w:line="240" w:lineRule="auto"/>
              <w:ind w:left="-108"/>
              <w:jc w:val="center"/>
              <w:rPr>
                <w:rFonts w:ascii="Times New Roman" w:hAnsi="Times New Roman"/>
                <w:sz w:val="14"/>
                <w:szCs w:val="14"/>
                <w:lang w:val="sr-Cyrl-RS"/>
              </w:rPr>
            </w:pPr>
          </w:p>
        </w:tc>
      </w:tr>
    </w:tbl>
    <w:p w:rsidR="006E2847" w:rsidRPr="008B57DA" w:rsidRDefault="006E2847" w:rsidP="006E2847">
      <w:pPr>
        <w:spacing w:after="0" w:line="240" w:lineRule="auto"/>
        <w:rPr>
          <w:rFonts w:ascii="Times New Roman" w:hAnsi="Times New Roman"/>
          <w:b/>
          <w:sz w:val="28"/>
          <w:szCs w:val="28"/>
          <w:lang w:val="sr-Cyrl-RS"/>
        </w:rPr>
      </w:pPr>
    </w:p>
    <w:p w:rsidR="006E2847" w:rsidRPr="008B57DA" w:rsidRDefault="006E2847" w:rsidP="00BB343F">
      <w:pPr>
        <w:spacing w:after="0" w:line="240" w:lineRule="auto"/>
        <w:rPr>
          <w:rFonts w:ascii="Times New Roman" w:hAnsi="Times New Roman"/>
          <w:b/>
          <w:sz w:val="28"/>
          <w:szCs w:val="28"/>
          <w:lang w:val="sr-Cyrl-RS"/>
        </w:rPr>
      </w:pPr>
      <w:r>
        <w:rPr>
          <w:rFonts w:ascii="Times New Roman" w:hAnsi="Times New Roman"/>
          <w:b/>
          <w:sz w:val="28"/>
          <w:szCs w:val="28"/>
          <w:lang w:val="sr-Cyrl-RS"/>
        </w:rPr>
        <w:br w:type="page"/>
      </w:r>
      <w:r>
        <w:rPr>
          <w:rFonts w:ascii="Times New Roman" w:hAnsi="Times New Roman"/>
          <w:b/>
          <w:sz w:val="28"/>
          <w:szCs w:val="28"/>
          <w:lang w:val="sr-Cyrl-RS"/>
        </w:rPr>
        <w:lastRenderedPageBreak/>
        <w:t>3. Активизам и активно учешће младих</w:t>
      </w:r>
    </w:p>
    <w:p w:rsidR="006E2847" w:rsidRPr="008B57DA" w:rsidRDefault="006E2847" w:rsidP="006E2847">
      <w:pPr>
        <w:spacing w:after="0" w:line="240" w:lineRule="auto"/>
        <w:ind w:left="-709"/>
        <w:rPr>
          <w:rFonts w:ascii="Times New Roman" w:hAnsi="Times New Roman"/>
          <w:b/>
          <w:sz w:val="28"/>
          <w:szCs w:val="28"/>
          <w:lang w:val="sr-Cyrl-RS"/>
        </w:rPr>
      </w:pPr>
    </w:p>
    <w:p w:rsidR="006E2847" w:rsidRPr="008B57DA" w:rsidRDefault="006E2847" w:rsidP="006E2847">
      <w:pPr>
        <w:spacing w:after="0" w:line="240" w:lineRule="auto"/>
        <w:ind w:left="-709"/>
        <w:outlineLvl w:val="0"/>
        <w:rPr>
          <w:rFonts w:ascii="Times New Roman" w:hAnsi="Times New Roman"/>
          <w:sz w:val="28"/>
          <w:szCs w:val="28"/>
          <w:lang w:val="sr-Cyrl-RS"/>
        </w:rPr>
      </w:pPr>
      <w:r w:rsidRPr="008B57DA">
        <w:rPr>
          <w:rFonts w:ascii="Times New Roman" w:hAnsi="Times New Roman"/>
          <w:b/>
          <w:sz w:val="28"/>
          <w:szCs w:val="28"/>
          <w:lang w:val="sr-Cyrl-RS"/>
        </w:rPr>
        <w:t>СТРАТЕШКИ ЦИЉ: Унапређено активно учешће младих жена и мушкараца у друштву</w:t>
      </w:r>
    </w:p>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8761FE">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8761FE">
        <w:trPr>
          <w:jc w:val="center"/>
        </w:trPr>
        <w:tc>
          <w:tcPr>
            <w:tcW w:w="9197"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3.1. Унапређен је правни и политички оквир за укључивање перспективе младих жена и мушкараца и учешће младих у процесима доношења одлука и развоју политика за младе</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тела и процеса који укључује представнике младих у рад;</w:t>
            </w:r>
          </w:p>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јавних политика донетих уз укључивање представника младих</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907"/>
      </w:tblGrid>
      <w:tr w:rsidR="006E2847" w:rsidRPr="008B57DA" w:rsidTr="00CF58C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CF58C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CF58C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CF58CE">
        <w:trPr>
          <w:trHeight w:val="284"/>
          <w:jc w:val="center"/>
        </w:trPr>
        <w:tc>
          <w:tcPr>
            <w:tcW w:w="1733" w:type="dxa"/>
            <w:vMerge w:val="restart"/>
            <w:vAlign w:val="center"/>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3.1.1. Организације и институције препознају младе и различите категорије младих као посебну групу са својим правима и потребама</w:t>
            </w:r>
          </w:p>
          <w:p w:rsidR="006E2847" w:rsidRPr="008B57DA" w:rsidRDefault="006E2847" w:rsidP="00CC6249">
            <w:pPr>
              <w:spacing w:after="0" w:line="240" w:lineRule="auto"/>
              <w:rPr>
                <w:rFonts w:ascii="Times New Roman" w:hAnsi="Times New Roman"/>
                <w:sz w:val="20"/>
                <w:lang w:val="sr-Cyrl-RS"/>
              </w:rPr>
            </w:pPr>
          </w:p>
        </w:tc>
        <w:tc>
          <w:tcPr>
            <w:tcW w:w="1890" w:type="dxa"/>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3.1.1.1. Израдити свеобухватну анализу правног и политичког оквира и праксе за учешће и активизам младих на националном, покрајинском и локалном нивоу</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Израђена студија</w:t>
            </w:r>
          </w:p>
        </w:tc>
        <w:tc>
          <w:tcPr>
            <w:tcW w:w="990" w:type="dxa"/>
          </w:tcPr>
          <w:p w:rsidR="006E2847" w:rsidRPr="008B57DA" w:rsidRDefault="006E2847" w:rsidP="00CC6249">
            <w:pPr>
              <w:spacing w:after="0" w:line="240" w:lineRule="auto"/>
              <w:jc w:val="center"/>
              <w:rPr>
                <w:rFonts w:ascii="Times New Roman" w:hAnsi="Times New Roman"/>
                <w:sz w:val="16"/>
                <w:szCs w:val="16"/>
                <w:lang w:val="sr-Cyrl-RS"/>
              </w:rPr>
            </w:pPr>
            <w:r w:rsidRPr="008B57DA">
              <w:rPr>
                <w:rFonts w:ascii="Times New Roman" w:hAnsi="Times New Roman"/>
                <w:sz w:val="16"/>
                <w:szCs w:val="16"/>
                <w:lang w:val="sr-Cyrl-RS"/>
              </w:rPr>
              <w:t>2019</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B57DA" w:rsidRDefault="006E2847"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trHeight w:val="1618"/>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3.1.1.2. Дефинисати законску обавезу свих институционалних актера да у развој својих политика уврсте перспективе младих и представнике младих</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Извршена анализа аката јавних политика са препорукама за унапређење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2019-2020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r w:rsidRPr="008B57DA">
              <w:rPr>
                <w:rFonts w:ascii="Times New Roman" w:hAnsi="Times New Roman"/>
                <w:sz w:val="16"/>
                <w:szCs w:val="16"/>
                <w:lang w:val="sr-Cyrl-RS"/>
              </w:rPr>
              <w:b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РСЈП</w:t>
            </w:r>
          </w:p>
        </w:tc>
        <w:tc>
          <w:tcPr>
            <w:tcW w:w="1080" w:type="dxa"/>
            <w:shd w:val="clear" w:color="auto" w:fill="CCFF99"/>
          </w:tcPr>
          <w:p w:rsidR="006E2847" w:rsidRPr="008B57DA" w:rsidRDefault="006E2847"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highlight w:val="magenta"/>
                <w:lang w:val="sr-Cyrl-RS"/>
              </w:rPr>
            </w:pPr>
            <w:r w:rsidRPr="00CF58CE">
              <w:rPr>
                <w:rFonts w:ascii="Times New Roman" w:hAnsi="Times New Roman"/>
                <w:sz w:val="14"/>
                <w:szCs w:val="16"/>
                <w:lang w:val="sr-Cyrl-RS"/>
              </w:rPr>
              <w:t>1.210.000</w:t>
            </w:r>
          </w:p>
        </w:tc>
        <w:tc>
          <w:tcPr>
            <w:tcW w:w="900" w:type="dxa"/>
            <w:shd w:val="clear" w:color="auto" w:fill="CCFF99"/>
          </w:tcPr>
          <w:p w:rsidR="006E2847" w:rsidRPr="002C2BE7" w:rsidRDefault="006E2847" w:rsidP="00CC6249">
            <w:pPr>
              <w:spacing w:after="0" w:line="240" w:lineRule="auto"/>
              <w:jc w:val="center"/>
              <w:rPr>
                <w:rFonts w:ascii="Times New Roman" w:hAnsi="Times New Roman"/>
                <w:sz w:val="14"/>
                <w:szCs w:val="16"/>
                <w:highlight w:val="magenta"/>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1.210.000</w:t>
            </w: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3.1.1.3. Формулисати критеријуме за родно осетљиво праћење развоја политика у којима су уврштене перспективе младих и представници младих</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Урађена квалитативна анализа</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Израђен модел функционалних критеријума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5A7C0B">
              <w:rPr>
                <w:rFonts w:ascii="Times New Roman" w:hAnsi="Times New Roman"/>
                <w:sz w:val="16"/>
                <w:szCs w:val="16"/>
                <w:lang w:val="sr-Cyrl-RS"/>
              </w:rPr>
              <w:t>2018-2019</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605.000</w:t>
            </w: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605.000 (MOС)</w:t>
            </w: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605.000 </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(MOС)</w:t>
            </w: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605.000 </w:t>
            </w: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3.1.1.4. Обезбедити адекватну заступљеност (проценат места) и ниво учешћа младих како би се постигла равноправност младих у процесима и телима</w:t>
            </w:r>
          </w:p>
          <w:p w:rsidR="00CA0139" w:rsidRPr="008B57DA" w:rsidRDefault="00CA0139" w:rsidP="00CC6249">
            <w:pPr>
              <w:spacing w:after="0" w:line="240" w:lineRule="auto"/>
              <w:contextualSpacing/>
              <w:rPr>
                <w:rFonts w:ascii="Times New Roman" w:hAnsi="Times New Roman"/>
                <w:sz w:val="16"/>
                <w:szCs w:val="16"/>
                <w:lang w:val="sr-Cyrl-RS"/>
              </w:rPr>
            </w:pP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Израђене препоруке;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Израђена анализа врсте и начина заступљености младих</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B57DA" w:rsidRDefault="006E2847"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3.1.1.5. Извршити измене и допуне Закона о младима како би се унапредило правно препознавање младих и укључивање перспективе младих у развој јавних политика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Израђен</w:t>
            </w:r>
            <w:r w:rsidRPr="008B57DA">
              <w:rPr>
                <w:rFonts w:ascii="Times New Roman" w:hAnsi="Times New Roman"/>
                <w:sz w:val="16"/>
                <w:szCs w:val="16"/>
                <w:lang w:val="sr-Cyrl-RS"/>
              </w:rPr>
              <w:t xml:space="preserve"> Нацрт закона о изменама и допунама Закона о младима којима се унапређује укључивање перспектива младих у развој јавних политика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2019</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B57DA" w:rsidRDefault="006E2847"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iCs/>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909.315</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909.315</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p w:rsidR="006E2847" w:rsidRPr="008B57DA"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6E2847" w:rsidRPr="008B57DA" w:rsidTr="008761F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02"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761F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42"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761F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761FE">
        <w:trPr>
          <w:trHeight w:val="284"/>
          <w:jc w:val="center"/>
        </w:trPr>
        <w:tc>
          <w:tcPr>
            <w:tcW w:w="1733" w:type="dxa"/>
            <w:vMerge w:val="restart"/>
            <w:vAlign w:val="center"/>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3.1.2. Организације и институције креирају своју политику и посебне планове узимајући у обзир перспективе младих и укључујући младе</w:t>
            </w:r>
          </w:p>
        </w:tc>
        <w:tc>
          <w:tcPr>
            <w:tcW w:w="1890" w:type="dxa"/>
          </w:tcPr>
          <w:p w:rsidR="006E2847" w:rsidRPr="008B57DA" w:rsidRDefault="006E2847" w:rsidP="00CC6249">
            <w:pPr>
              <w:spacing w:after="0" w:line="240" w:lineRule="auto"/>
              <w:rPr>
                <w:rFonts w:ascii="Times New Roman" w:hAnsi="Times New Roman"/>
                <w:sz w:val="16"/>
                <w:szCs w:val="16"/>
                <w:highlight w:val="green"/>
                <w:lang w:val="sr-Cyrl-RS"/>
              </w:rPr>
            </w:pPr>
            <w:r w:rsidRPr="008B57DA">
              <w:rPr>
                <w:rFonts w:ascii="Times New Roman" w:hAnsi="Times New Roman"/>
                <w:sz w:val="16"/>
                <w:szCs w:val="16"/>
                <w:lang w:val="sr-Cyrl-RS"/>
              </w:rPr>
              <w:t>3.1.2.1. Подржати функционално и активно укључивање представника младих у рад и одлучивање јавних институција и организација на равноправној основи</w:t>
            </w:r>
          </w:p>
        </w:tc>
        <w:tc>
          <w:tcPr>
            <w:tcW w:w="1530" w:type="dxa"/>
          </w:tcPr>
          <w:p w:rsidR="006E2847" w:rsidRPr="008B57DA" w:rsidRDefault="006E2847"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Подржан рад Савета за младе</w:t>
            </w:r>
          </w:p>
          <w:p w:rsidR="006E2847" w:rsidRPr="008B57DA" w:rsidRDefault="006E2847" w:rsidP="00CC6249">
            <w:pPr>
              <w:spacing w:after="0" w:line="240" w:lineRule="auto"/>
              <w:rPr>
                <w:rFonts w:ascii="Times New Roman" w:hAnsi="Times New Roman"/>
                <w:bCs/>
                <w:sz w:val="16"/>
                <w:szCs w:val="16"/>
                <w:lang w:val="sr-Cyrl-RS"/>
              </w:rPr>
            </w:pPr>
          </w:p>
          <w:p w:rsidR="006E2847" w:rsidRPr="008B57DA" w:rsidRDefault="006E2847"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Унапређене смернице за укључивање младих</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 xml:space="preserve">150.000 </w:t>
            </w:r>
          </w:p>
          <w:p w:rsidR="006E2847" w:rsidRPr="008B57DA" w:rsidRDefault="006E2847"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 xml:space="preserve">150.000 </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 xml:space="preserve">450.000 </w:t>
            </w:r>
          </w:p>
          <w:p w:rsidR="006E2847" w:rsidRPr="008B57DA" w:rsidRDefault="006E2847" w:rsidP="00CC6249">
            <w:pPr>
              <w:spacing w:after="0" w:line="240" w:lineRule="auto"/>
              <w:jc w:val="center"/>
              <w:rPr>
                <w:rFonts w:ascii="Times New Roman" w:hAnsi="Times New Roman"/>
                <w:b/>
                <w:sz w:val="14"/>
                <w:szCs w:val="16"/>
                <w:lang w:val="sr-Cyrl-RS"/>
              </w:rPr>
            </w:pP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 xml:space="preserve">450.000 </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761F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3.1.2.2. Развити смернице за омладински и родно одговорно буџетирање на свим нивоима</w:t>
            </w:r>
          </w:p>
          <w:p w:rsidR="006E2847" w:rsidRPr="008B57DA" w:rsidRDefault="006E2847" w:rsidP="00CC6249">
            <w:pPr>
              <w:spacing w:after="0" w:line="240" w:lineRule="auto"/>
              <w:rPr>
                <w:rFonts w:ascii="Times New Roman" w:hAnsi="Times New Roman"/>
                <w:sz w:val="16"/>
                <w:szCs w:val="16"/>
                <w:highlight w:val="green"/>
                <w:lang w:val="sr-Cyrl-RS"/>
              </w:rPr>
            </w:pP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Урађена квалитативна анализа</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 xml:space="preserve">Развијене </w:t>
            </w:r>
            <w:r w:rsidR="00F8189A">
              <w:rPr>
                <w:rFonts w:ascii="Times New Roman" w:hAnsi="Times New Roman"/>
                <w:sz w:val="16"/>
                <w:szCs w:val="16"/>
                <w:lang w:val="sr-Cyrl-RS"/>
              </w:rPr>
              <w:t xml:space="preserve">и објављене </w:t>
            </w:r>
            <w:r w:rsidRPr="008B57DA">
              <w:rPr>
                <w:rFonts w:ascii="Times New Roman" w:hAnsi="Times New Roman"/>
                <w:sz w:val="16"/>
                <w:szCs w:val="16"/>
                <w:lang w:val="sr-Cyrl-RS"/>
              </w:rPr>
              <w:t>смернице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МФИН</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B57DA" w:rsidRDefault="006E2847"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605.000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605.000</w:t>
            </w:r>
          </w:p>
        </w:tc>
      </w:tr>
      <w:tr w:rsidR="006E2847" w:rsidRPr="008B57DA" w:rsidTr="008761F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3.1.2.3. Развити и применити механизам структурираног дијалога по међународним стандардима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Развијен механизам структуираног дијалога по међународним стандардима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605.000</w:t>
            </w: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605.000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1.815.000</w:t>
            </w:r>
          </w:p>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1.815.000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06"/>
        <w:gridCol w:w="900"/>
        <w:gridCol w:w="857"/>
      </w:tblGrid>
      <w:tr w:rsidR="006E2847" w:rsidRPr="008B57DA" w:rsidTr="00CF58C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23"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CF58C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63"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CF58C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06"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5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CF58CE">
        <w:trPr>
          <w:trHeight w:val="284"/>
          <w:jc w:val="center"/>
        </w:trPr>
        <w:tc>
          <w:tcPr>
            <w:tcW w:w="1733" w:type="dxa"/>
            <w:vMerge w:val="restart"/>
            <w:vAlign w:val="center"/>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 xml:space="preserve">3.1.3. ЈЛС креирају политику за младе на основу реалних потреба младих на </w:t>
            </w:r>
            <w:r w:rsidRPr="008B57DA">
              <w:rPr>
                <w:rFonts w:ascii="Times New Roman" w:hAnsi="Times New Roman"/>
                <w:sz w:val="20"/>
                <w:szCs w:val="20"/>
                <w:lang w:val="sr-Cyrl-RS"/>
              </w:rPr>
              <w:lastRenderedPageBreak/>
              <w:t>локалном нивоу и доступних ресурса за рад са младима</w:t>
            </w:r>
          </w:p>
        </w:tc>
        <w:tc>
          <w:tcPr>
            <w:tcW w:w="1890" w:type="dxa"/>
          </w:tcPr>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lastRenderedPageBreak/>
              <w:t>3.1.3.1. Подржати израду, реализацију, праћење и евалуацију локалних акционих планова (ЛАП) уз активно учешће младих у процесима и одлукама</w:t>
            </w:r>
          </w:p>
          <w:p w:rsidR="00CA0139" w:rsidRPr="008B57DA" w:rsidRDefault="00CA0139" w:rsidP="00CC6249">
            <w:pPr>
              <w:spacing w:after="0" w:line="240" w:lineRule="auto"/>
              <w:rPr>
                <w:rFonts w:ascii="Times New Roman" w:hAnsi="Times New Roman"/>
                <w:sz w:val="16"/>
                <w:szCs w:val="16"/>
                <w:lang w:val="sr-Cyrl-RS"/>
              </w:rPr>
            </w:pP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70%  ЈЛС има ЛАП;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50% ЈЛС је  успешно реализовало ЛАП</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b/>
                <w:bCs/>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6.050.000</w:t>
            </w:r>
          </w:p>
          <w:p w:rsidR="006E2847" w:rsidRPr="00CF58CE"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1.000.000</w:t>
            </w:r>
          </w:p>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6"/>
                <w:lang w:val="sr-Cyrl-RS"/>
              </w:rPr>
              <w:t>(МОС)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5.050.000</w:t>
            </w:r>
          </w:p>
        </w:tc>
        <w:tc>
          <w:tcPr>
            <w:tcW w:w="1006"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18.150.000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3.000.000</w:t>
            </w:r>
          </w:p>
          <w:p w:rsidR="006E2847" w:rsidRPr="008B57DA" w:rsidRDefault="006E2847"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6"/>
                <w:lang w:val="sr-Cyrl-RS"/>
              </w:rPr>
              <w:t>(МОС)</w:t>
            </w:r>
          </w:p>
        </w:tc>
        <w:tc>
          <w:tcPr>
            <w:tcW w:w="857"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15.150.000</w:t>
            </w: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3.1.3.2. Укључити младе мушкарце и жене на равноправној основи у процес развоја, имплементације, праћења и евалуације ЛАП-ова</w:t>
            </w:r>
          </w:p>
        </w:tc>
        <w:tc>
          <w:tcPr>
            <w:tcW w:w="153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70% ЈЛС је укључио младе у процес развоја, имплементације, праћења и евалуације ЛАП-ова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b/>
                <w:bCs/>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Нису потребна средства за реализацију</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p>
        </w:tc>
        <w:tc>
          <w:tcPr>
            <w:tcW w:w="1006"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4"/>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p>
        </w:tc>
        <w:tc>
          <w:tcPr>
            <w:tcW w:w="857"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8761FE">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2:</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8761FE">
        <w:trPr>
          <w:jc w:val="center"/>
        </w:trPr>
        <w:tc>
          <w:tcPr>
            <w:tcW w:w="9197"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3.2. Успостављени су услови за изградњу капацитета и синергију у раду СОП и одрживи развој и укључивање већег броја младих удружења која спроводе омладинске активности</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укључених у рад и активности удружења која спроводе омладинске активности</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52"/>
        <w:gridCol w:w="900"/>
        <w:gridCol w:w="918"/>
        <w:gridCol w:w="8"/>
      </w:tblGrid>
      <w:tr w:rsidR="006E2847" w:rsidRPr="008B57DA" w:rsidTr="00CF58C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38" w:type="dxa"/>
            <w:gridSpan w:val="7"/>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CF58C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78" w:type="dxa"/>
            <w:gridSpan w:val="4"/>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CF58CE">
        <w:trPr>
          <w:gridAfter w:val="1"/>
          <w:wAfter w:w="8" w:type="dxa"/>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52"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18"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CF58CE">
        <w:trPr>
          <w:gridAfter w:val="1"/>
          <w:wAfter w:w="8" w:type="dxa"/>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lang w:val="sr-Cyrl-RS"/>
              </w:rPr>
              <w:t>3.2.1. Развијен механизам координације процеса и изградње капацитета СОП за реализацију НСМ</w:t>
            </w:r>
          </w:p>
          <w:p w:rsidR="006E2847" w:rsidRPr="008B57DA" w:rsidRDefault="006E2847" w:rsidP="00CC6249">
            <w:pPr>
              <w:spacing w:after="0" w:line="240" w:lineRule="auto"/>
              <w:rPr>
                <w:rFonts w:ascii="Times New Roman" w:hAnsi="Times New Roman"/>
                <w:sz w:val="20"/>
                <w:lang w:val="sr-Cyrl-RS"/>
              </w:rPr>
            </w:pPr>
          </w:p>
        </w:tc>
        <w:tc>
          <w:tcPr>
            <w:tcW w:w="18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3.2.1.1. Унапредити административне и оперативне капацитете надлежног министарства за спровођење Стратегије </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Праћење спровођења НСМ је унапређено применом информационих технологија које укључују родно осетљиве индикаторе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F15D92" w:rsidRDefault="006E2847" w:rsidP="00CC6249">
            <w:pPr>
              <w:spacing w:after="0" w:line="240" w:lineRule="auto"/>
              <w:rPr>
                <w:rFonts w:ascii="Times New Roman" w:hAnsi="Times New Roman"/>
                <w:strike/>
                <w:sz w:val="16"/>
                <w:szCs w:val="16"/>
                <w:lang w:val="sr-Cyrl-RS"/>
              </w:rPr>
            </w:pP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3.025.000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380E4F" w:rsidP="00CC6249">
            <w:pPr>
              <w:spacing w:after="0" w:line="240" w:lineRule="auto"/>
              <w:jc w:val="center"/>
              <w:rPr>
                <w:rFonts w:ascii="Times New Roman" w:hAnsi="Times New Roman"/>
                <w:sz w:val="14"/>
                <w:szCs w:val="16"/>
                <w:lang w:val="sr-Latn-RS"/>
              </w:rPr>
            </w:pPr>
            <w:r w:rsidRPr="00CF58CE">
              <w:rPr>
                <w:rFonts w:ascii="Times New Roman" w:hAnsi="Times New Roman"/>
                <w:sz w:val="14"/>
                <w:szCs w:val="16"/>
                <w:lang w:val="sr-Latn-RS"/>
              </w:rPr>
              <w:t>3.025.000</w:t>
            </w:r>
          </w:p>
          <w:p w:rsidR="00380E4F" w:rsidRPr="00CF58CE" w:rsidRDefault="00380E4F" w:rsidP="00CC6249">
            <w:pPr>
              <w:spacing w:after="0" w:line="240" w:lineRule="auto"/>
              <w:jc w:val="center"/>
              <w:rPr>
                <w:rFonts w:ascii="Times New Roman" w:hAnsi="Times New Roman"/>
                <w:sz w:val="14"/>
                <w:szCs w:val="16"/>
                <w:lang w:val="sr-Latn-RS"/>
              </w:rPr>
            </w:pPr>
          </w:p>
        </w:tc>
        <w:tc>
          <w:tcPr>
            <w:tcW w:w="952"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9.075.000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18" w:type="dxa"/>
            <w:shd w:val="clear" w:color="auto" w:fill="CCFF99"/>
          </w:tcPr>
          <w:p w:rsidR="006E2847" w:rsidRPr="00380E4F" w:rsidRDefault="00380E4F" w:rsidP="00CC6249">
            <w:pPr>
              <w:spacing w:after="0" w:line="240" w:lineRule="auto"/>
              <w:jc w:val="center"/>
              <w:rPr>
                <w:rFonts w:ascii="Times New Roman" w:hAnsi="Times New Roman"/>
                <w:sz w:val="14"/>
                <w:szCs w:val="16"/>
                <w:lang w:val="sr-Latn-RS"/>
              </w:rPr>
            </w:pPr>
            <w:r>
              <w:rPr>
                <w:rFonts w:ascii="Times New Roman" w:hAnsi="Times New Roman"/>
                <w:sz w:val="14"/>
                <w:szCs w:val="16"/>
                <w:lang w:val="sr-Latn-RS"/>
              </w:rPr>
              <w:t>9.075.000</w:t>
            </w:r>
          </w:p>
        </w:tc>
      </w:tr>
      <w:tr w:rsidR="006E2847" w:rsidRPr="008B57DA" w:rsidTr="00CF58CE">
        <w:trPr>
          <w:gridAfter w:val="1"/>
          <w:wAfter w:w="8"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3.2.1.2. Развити програме обуке субјеката омладинске политике за развој и реализацију омладинске политике и НСМ</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 подржаних активности</w:t>
            </w:r>
            <w:r w:rsidR="000E3B4D">
              <w:rPr>
                <w:rFonts w:ascii="Times New Roman" w:hAnsi="Times New Roman"/>
                <w:sz w:val="16"/>
                <w:szCs w:val="16"/>
                <w:lang w:val="sr-Cyrl-RS"/>
              </w:rPr>
              <w:t>/пројеката</w:t>
            </w:r>
            <w:r w:rsidRPr="008B57DA">
              <w:rPr>
                <w:rFonts w:ascii="Times New Roman" w:hAnsi="Times New Roman"/>
                <w:sz w:val="16"/>
                <w:szCs w:val="16"/>
                <w:lang w:val="sr-Cyrl-RS"/>
              </w:rPr>
              <w:t xml:space="preserve">; </w:t>
            </w:r>
          </w:p>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450 обучених младих жена и мушкараца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highlight w:val="cyan"/>
                <w:lang w:val="sr-Cyrl-RS"/>
              </w:rPr>
            </w:pPr>
            <w:r w:rsidRPr="00CF58CE">
              <w:rPr>
                <w:rFonts w:ascii="Times New Roman" w:hAnsi="Times New Roman"/>
                <w:sz w:val="14"/>
                <w:szCs w:val="16"/>
                <w:lang w:val="sr-Cyrl-RS"/>
              </w:rPr>
              <w:t xml:space="preserve">726.000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126.000</w:t>
            </w:r>
          </w:p>
        </w:tc>
        <w:tc>
          <w:tcPr>
            <w:tcW w:w="952"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2.178.000</w:t>
            </w:r>
          </w:p>
        </w:tc>
        <w:tc>
          <w:tcPr>
            <w:tcW w:w="900" w:type="dxa"/>
            <w:shd w:val="clear" w:color="auto" w:fill="CCFF99"/>
          </w:tcPr>
          <w:p w:rsidR="006E2847" w:rsidRPr="008B57DA" w:rsidRDefault="006E2847" w:rsidP="00CC6249">
            <w:pPr>
              <w:spacing w:after="0" w:line="240" w:lineRule="auto"/>
              <w:jc w:val="center"/>
              <w:rPr>
                <w:ins w:id="1" w:author="Admin" w:date="2018-04-25T23:00:00Z"/>
                <w:rFonts w:ascii="Times New Roman" w:hAnsi="Times New Roman"/>
                <w:sz w:val="14"/>
                <w:szCs w:val="16"/>
                <w:lang w:val="sr-Cyrl-RS"/>
              </w:rPr>
            </w:pPr>
            <w:r w:rsidRPr="008B57DA">
              <w:rPr>
                <w:rFonts w:ascii="Times New Roman" w:hAnsi="Times New Roman"/>
                <w:sz w:val="14"/>
                <w:szCs w:val="16"/>
                <w:lang w:val="sr-Cyrl-RS"/>
              </w:rPr>
              <w:t>1.800.000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18"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378.000</w:t>
            </w:r>
          </w:p>
        </w:tc>
      </w:tr>
      <w:tr w:rsidR="006E2847" w:rsidRPr="008B57DA" w:rsidTr="00CF58CE">
        <w:trPr>
          <w:gridAfter w:val="1"/>
          <w:wAfter w:w="8"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3.2.1.3. Обезбедити развој капацитета субјеката омладинске политике за праћење и извештавање о реализацији НСМ</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 подржаних обука;</w:t>
            </w:r>
          </w:p>
          <w:p w:rsidR="006E2847" w:rsidRPr="008B57DA" w:rsidRDefault="006E2847" w:rsidP="00CC6249">
            <w:pPr>
              <w:spacing w:after="0" w:line="240" w:lineRule="auto"/>
              <w:contextualSpacing/>
              <w:rPr>
                <w:rFonts w:ascii="Times New Roman" w:hAnsi="Times New Roman"/>
                <w:sz w:val="16"/>
                <w:szCs w:val="16"/>
                <w:lang w:val="sr-Cyrl-RS"/>
              </w:rPr>
            </w:pPr>
            <w:r>
              <w:rPr>
                <w:rFonts w:ascii="Times New Roman" w:hAnsi="Times New Roman"/>
                <w:sz w:val="16"/>
                <w:szCs w:val="16"/>
                <w:lang w:val="sr-Cyrl-RS"/>
              </w:rPr>
              <w:t>270 СОП је прошло</w:t>
            </w:r>
            <w:r w:rsidRPr="008B57DA">
              <w:rPr>
                <w:rFonts w:ascii="Times New Roman" w:hAnsi="Times New Roman"/>
                <w:sz w:val="16"/>
                <w:szCs w:val="16"/>
                <w:lang w:val="sr-Cyrl-RS"/>
              </w:rPr>
              <w:t xml:space="preserve"> обуке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bCs/>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234744"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3.870</w:t>
            </w:r>
            <w:r w:rsidR="006E2847" w:rsidRPr="00CF58CE">
              <w:rPr>
                <w:rFonts w:ascii="Times New Roman" w:hAnsi="Times New Roman"/>
                <w:sz w:val="14"/>
                <w:szCs w:val="16"/>
                <w:lang w:val="sr-Cyrl-RS"/>
              </w:rPr>
              <w:t>.000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300.000 (МОС)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3.570.000</w:t>
            </w:r>
          </w:p>
        </w:tc>
        <w:tc>
          <w:tcPr>
            <w:tcW w:w="952" w:type="dxa"/>
            <w:shd w:val="clear" w:color="auto" w:fill="CCFF99"/>
          </w:tcPr>
          <w:p w:rsidR="006E2847" w:rsidRPr="00CF58CE" w:rsidRDefault="00234744"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11.610</w:t>
            </w:r>
            <w:r w:rsidR="006E2847" w:rsidRPr="00CF58CE">
              <w:rPr>
                <w:rFonts w:ascii="Times New Roman" w:hAnsi="Times New Roman"/>
                <w:sz w:val="14"/>
                <w:szCs w:val="16"/>
                <w:lang w:val="sr-Cyrl-RS"/>
              </w:rPr>
              <w:t>.000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18" w:type="dxa"/>
            <w:shd w:val="clear" w:color="auto" w:fill="CCFF99"/>
          </w:tcPr>
          <w:p w:rsidR="006E2847" w:rsidRPr="008B57DA" w:rsidRDefault="00234744" w:rsidP="00CC6249">
            <w:pPr>
              <w:spacing w:after="0" w:line="240" w:lineRule="auto"/>
              <w:ind w:left="-108"/>
              <w:jc w:val="center"/>
              <w:rPr>
                <w:rFonts w:ascii="Times New Roman" w:hAnsi="Times New Roman"/>
                <w:sz w:val="14"/>
                <w:szCs w:val="16"/>
                <w:lang w:val="sr-Cyrl-RS"/>
              </w:rPr>
            </w:pPr>
            <w:r>
              <w:rPr>
                <w:rFonts w:ascii="Times New Roman" w:hAnsi="Times New Roman"/>
                <w:sz w:val="14"/>
                <w:szCs w:val="16"/>
                <w:lang w:val="sr-Cyrl-RS"/>
              </w:rPr>
              <w:t>10.710</w:t>
            </w:r>
            <w:r w:rsidR="006E2847" w:rsidRPr="008B57DA">
              <w:rPr>
                <w:rFonts w:ascii="Times New Roman" w:hAnsi="Times New Roman"/>
                <w:sz w:val="14"/>
                <w:szCs w:val="16"/>
                <w:lang w:val="sr-Cyrl-RS"/>
              </w:rPr>
              <w:t>.000</w:t>
            </w:r>
          </w:p>
        </w:tc>
      </w:tr>
      <w:tr w:rsidR="006E2847" w:rsidRPr="008B57DA" w:rsidTr="00CF58CE">
        <w:trPr>
          <w:gridAfter w:val="1"/>
          <w:wAfter w:w="8"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3.2.1.4. Подржати развој капацитета младих да као изабрани представници младих учествују у процесима развоја политика и доношењу одлука, на свим нивоима и међународном нивоу</w:t>
            </w:r>
          </w:p>
          <w:p w:rsidR="00EC159E" w:rsidRPr="008B57DA" w:rsidRDefault="00EC159E" w:rsidP="00CC6249">
            <w:pPr>
              <w:spacing w:after="0" w:line="240" w:lineRule="auto"/>
              <w:rPr>
                <w:rFonts w:ascii="Times New Roman" w:hAnsi="Times New Roman"/>
                <w:sz w:val="16"/>
                <w:szCs w:val="16"/>
                <w:lang w:val="sr-Cyrl-RS"/>
              </w:rPr>
            </w:pP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 подржаних обука;</w:t>
            </w:r>
          </w:p>
          <w:p w:rsidR="006E2847" w:rsidRPr="008B57DA" w:rsidRDefault="006E2847" w:rsidP="00CC6249">
            <w:pPr>
              <w:spacing w:after="0" w:line="240" w:lineRule="auto"/>
              <w:contextualSpacing/>
              <w:rPr>
                <w:rFonts w:ascii="Times New Roman" w:hAnsi="Times New Roman"/>
                <w:sz w:val="16"/>
                <w:szCs w:val="16"/>
                <w:lang w:val="sr-Cyrl-RS"/>
              </w:rPr>
            </w:pPr>
            <w:r>
              <w:rPr>
                <w:rFonts w:ascii="Times New Roman" w:hAnsi="Times New Roman"/>
                <w:sz w:val="16"/>
                <w:szCs w:val="16"/>
                <w:lang w:val="sr-Cyrl-RS"/>
              </w:rPr>
              <w:t>270 СОП је прошло</w:t>
            </w:r>
            <w:r w:rsidRPr="008B57DA">
              <w:rPr>
                <w:rFonts w:ascii="Times New Roman" w:hAnsi="Times New Roman"/>
                <w:sz w:val="16"/>
                <w:szCs w:val="16"/>
                <w:lang w:val="sr-Cyrl-RS"/>
              </w:rPr>
              <w:t xml:space="preserve"> обуке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bCs/>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785E4A"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3.870</w:t>
            </w:r>
            <w:r w:rsidR="006E2847" w:rsidRPr="00CF58CE">
              <w:rPr>
                <w:rFonts w:ascii="Times New Roman" w:hAnsi="Times New Roman"/>
                <w:sz w:val="14"/>
                <w:szCs w:val="16"/>
                <w:lang w:val="sr-Cyrl-RS"/>
              </w:rPr>
              <w:t>.000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300.000 (МОС)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3.570.000</w:t>
            </w:r>
          </w:p>
        </w:tc>
        <w:tc>
          <w:tcPr>
            <w:tcW w:w="952" w:type="dxa"/>
            <w:shd w:val="clear" w:color="auto" w:fill="CCFF99"/>
          </w:tcPr>
          <w:p w:rsidR="006E2847" w:rsidRPr="00CF58CE" w:rsidRDefault="00785E4A"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11.610</w:t>
            </w:r>
            <w:r w:rsidR="006E2847" w:rsidRPr="00CF58CE">
              <w:rPr>
                <w:rFonts w:ascii="Times New Roman" w:hAnsi="Times New Roman"/>
                <w:sz w:val="14"/>
                <w:szCs w:val="16"/>
                <w:lang w:val="sr-Cyrl-RS"/>
              </w:rPr>
              <w:t>.000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18" w:type="dxa"/>
            <w:shd w:val="clear" w:color="auto" w:fill="CCFF99"/>
          </w:tcPr>
          <w:p w:rsidR="006E2847" w:rsidRPr="008B57DA" w:rsidRDefault="00785E4A" w:rsidP="00CC6249">
            <w:pPr>
              <w:spacing w:after="0" w:line="240" w:lineRule="auto"/>
              <w:ind w:left="-108"/>
              <w:jc w:val="center"/>
              <w:rPr>
                <w:rFonts w:ascii="Times New Roman" w:hAnsi="Times New Roman"/>
                <w:sz w:val="14"/>
                <w:szCs w:val="16"/>
                <w:lang w:val="sr-Cyrl-RS"/>
              </w:rPr>
            </w:pPr>
            <w:r>
              <w:rPr>
                <w:rFonts w:ascii="Times New Roman" w:hAnsi="Times New Roman"/>
                <w:sz w:val="14"/>
                <w:szCs w:val="16"/>
                <w:lang w:val="sr-Cyrl-RS"/>
              </w:rPr>
              <w:t>10.710</w:t>
            </w:r>
            <w:r w:rsidR="006E2847" w:rsidRPr="008B57DA">
              <w:rPr>
                <w:rFonts w:ascii="Times New Roman" w:hAnsi="Times New Roman"/>
                <w:sz w:val="14"/>
                <w:szCs w:val="16"/>
                <w:lang w:val="sr-Cyrl-RS"/>
              </w:rPr>
              <w:t>.000</w:t>
            </w:r>
          </w:p>
        </w:tc>
      </w:tr>
      <w:tr w:rsidR="006E2847" w:rsidRPr="008B57DA" w:rsidTr="00CF58CE">
        <w:trPr>
          <w:gridAfter w:val="1"/>
          <w:wAfter w:w="8"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3.2.1.5. Утврдити све СОП који доприносе реализацији НСМ</w:t>
            </w:r>
          </w:p>
        </w:tc>
        <w:tc>
          <w:tcPr>
            <w:tcW w:w="153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Евидентирани сви СОП са извршеном проценом доприноса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bCs/>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600.000</w:t>
            </w:r>
          </w:p>
        </w:tc>
        <w:tc>
          <w:tcPr>
            <w:tcW w:w="952" w:type="dxa"/>
            <w:shd w:val="clear" w:color="auto" w:fill="CCFF99"/>
          </w:tcPr>
          <w:p w:rsidR="006E2847" w:rsidRPr="00CF58CE" w:rsidRDefault="006E2847" w:rsidP="00CC6249">
            <w:pPr>
              <w:spacing w:after="0" w:line="240" w:lineRule="auto"/>
              <w:jc w:val="center"/>
              <w:rPr>
                <w:rFonts w:ascii="Times New Roman" w:hAnsi="Times New Roman"/>
                <w:sz w:val="14"/>
                <w:szCs w:val="14"/>
                <w:lang w:val="sr-Cyrl-RS"/>
              </w:rPr>
            </w:pPr>
            <w:r w:rsidRPr="00CF58CE">
              <w:rPr>
                <w:rFonts w:ascii="Times New Roman" w:hAnsi="Times New Roman"/>
                <w:sz w:val="14"/>
                <w:szCs w:val="16"/>
                <w:lang w:val="sr-Cyrl-RS"/>
              </w:rPr>
              <w:t>1.800.000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18" w:type="dxa"/>
            <w:shd w:val="clear" w:color="auto" w:fill="CCFF99"/>
          </w:tcPr>
          <w:p w:rsidR="006E2847" w:rsidRPr="008B57DA" w:rsidRDefault="006E2847" w:rsidP="00015CF2">
            <w:pPr>
              <w:spacing w:after="0" w:line="240" w:lineRule="auto"/>
              <w:ind w:right="-131"/>
              <w:jc w:val="center"/>
              <w:rPr>
                <w:rFonts w:ascii="Times New Roman" w:hAnsi="Times New Roman"/>
                <w:sz w:val="14"/>
                <w:szCs w:val="16"/>
                <w:lang w:val="sr-Cyrl-RS"/>
              </w:rPr>
            </w:pPr>
            <w:r w:rsidRPr="008B57DA">
              <w:rPr>
                <w:rFonts w:ascii="Times New Roman" w:hAnsi="Times New Roman"/>
                <w:sz w:val="14"/>
                <w:szCs w:val="16"/>
                <w:lang w:val="sr-Cyrl-RS"/>
              </w:rPr>
              <w:t>1.800.000</w:t>
            </w:r>
          </w:p>
        </w:tc>
      </w:tr>
      <w:tr w:rsidR="006E2847" w:rsidRPr="008B57DA" w:rsidTr="00CF58CE">
        <w:trPr>
          <w:gridAfter w:val="1"/>
          <w:wAfter w:w="8"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color w:val="000000"/>
                <w:sz w:val="16"/>
                <w:szCs w:val="16"/>
                <w:lang w:val="sr-Cyrl-RS"/>
              </w:rPr>
              <w:t>3.2.1.6. развити тематско годишње планирање реализације циљева НСМ, којим би се одређена тема ставила у фокус јавности и постигла синергија у раду;</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тематска планирања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bCs/>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CF58CE" w:rsidRDefault="006E2847" w:rsidP="00CC6249">
            <w:pPr>
              <w:spacing w:after="0" w:line="240" w:lineRule="auto"/>
              <w:contextualSpacing/>
              <w:jc w:val="center"/>
              <w:rPr>
                <w:rFonts w:ascii="Times New Roman" w:hAnsi="Times New Roman"/>
                <w:sz w:val="14"/>
                <w:szCs w:val="16"/>
                <w:lang w:val="sr-Cyrl-RS"/>
              </w:rPr>
            </w:pPr>
            <w:r w:rsidRPr="00CF58CE">
              <w:rPr>
                <w:rFonts w:ascii="Times New Roman" w:hAnsi="Times New Roman"/>
                <w:sz w:val="14"/>
                <w:szCs w:val="16"/>
                <w:lang w:val="sr-Cyrl-RS"/>
              </w:rPr>
              <w:t xml:space="preserve">363.000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363.000</w:t>
            </w:r>
          </w:p>
        </w:tc>
        <w:tc>
          <w:tcPr>
            <w:tcW w:w="952" w:type="dxa"/>
            <w:shd w:val="clear" w:color="auto" w:fill="CCFF99"/>
          </w:tcPr>
          <w:p w:rsidR="006E2847" w:rsidRPr="00CF58CE" w:rsidRDefault="006E2847" w:rsidP="00CC6249">
            <w:pPr>
              <w:spacing w:after="0" w:line="240" w:lineRule="auto"/>
              <w:jc w:val="center"/>
              <w:rPr>
                <w:lang w:val="sr-Cyrl-RS"/>
              </w:rPr>
            </w:pPr>
            <w:r w:rsidRPr="00CF58CE">
              <w:rPr>
                <w:rFonts w:ascii="Times New Roman" w:hAnsi="Times New Roman"/>
                <w:sz w:val="14"/>
                <w:szCs w:val="14"/>
                <w:lang w:val="sr-Cyrl-RS"/>
              </w:rPr>
              <w:t>1.089.000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18"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1.089.000</w:t>
            </w:r>
          </w:p>
        </w:tc>
      </w:tr>
      <w:tr w:rsidR="006E2847" w:rsidRPr="008B57DA" w:rsidTr="00CF58CE">
        <w:trPr>
          <w:gridAfter w:val="1"/>
          <w:wAfter w:w="8"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3.2.1.7. Обезбедити развој и реализацију Агенди за младе у оквиру министарстава којима се дефинишу активности које министарства реализују за младе</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50% министарстава која спроводе омладинску политику је усвојио и примењује Агенду</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bCs/>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bCs/>
                <w:sz w:val="14"/>
                <w:szCs w:val="16"/>
                <w:lang w:val="sr-Cyrl-RS"/>
              </w:rPr>
              <w:t>Нису потребна средтсва за реализацију</w:t>
            </w:r>
          </w:p>
        </w:tc>
        <w:tc>
          <w:tcPr>
            <w:tcW w:w="990" w:type="dxa"/>
            <w:shd w:val="clear" w:color="auto" w:fill="CCFF99"/>
            <w:vAlign w:val="center"/>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vAlign w:val="center"/>
          </w:tcPr>
          <w:p w:rsidR="006E2847" w:rsidRPr="00CF58CE" w:rsidRDefault="006E2847" w:rsidP="00CC6249">
            <w:pPr>
              <w:spacing w:after="0" w:line="240" w:lineRule="auto"/>
              <w:jc w:val="center"/>
              <w:rPr>
                <w:rFonts w:ascii="Times New Roman" w:hAnsi="Times New Roman"/>
                <w:sz w:val="14"/>
                <w:szCs w:val="16"/>
                <w:lang w:val="sr-Cyrl-RS"/>
              </w:rPr>
            </w:pPr>
          </w:p>
        </w:tc>
        <w:tc>
          <w:tcPr>
            <w:tcW w:w="952" w:type="dxa"/>
            <w:shd w:val="clear" w:color="auto" w:fill="CCFF99"/>
          </w:tcPr>
          <w:p w:rsidR="006E2847" w:rsidRPr="00CF58CE" w:rsidRDefault="006E2847"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Нису потребна средтсва за реализацију</w:t>
            </w:r>
          </w:p>
        </w:tc>
        <w:tc>
          <w:tcPr>
            <w:tcW w:w="900" w:type="dxa"/>
            <w:shd w:val="clear" w:color="auto" w:fill="CCFF99"/>
            <w:vAlign w:val="center"/>
          </w:tcPr>
          <w:p w:rsidR="006E2847" w:rsidRPr="008B57DA" w:rsidRDefault="006E2847" w:rsidP="00CC6249">
            <w:pPr>
              <w:spacing w:after="0" w:line="240" w:lineRule="auto"/>
              <w:jc w:val="center"/>
              <w:rPr>
                <w:rFonts w:ascii="Times New Roman" w:hAnsi="Times New Roman"/>
                <w:sz w:val="14"/>
                <w:szCs w:val="16"/>
                <w:lang w:val="sr-Cyrl-RS"/>
              </w:rPr>
            </w:pPr>
          </w:p>
        </w:tc>
        <w:tc>
          <w:tcPr>
            <w:tcW w:w="918" w:type="dxa"/>
            <w:shd w:val="clear" w:color="auto" w:fill="CCFF99"/>
            <w:vAlign w:val="center"/>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gridAfter w:val="1"/>
          <w:wAfter w:w="8"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3.2.1.8. Подржати измену Закона о младима којом би се обезбедило редовно извештавање Савета за младе и јавности о напретку у спровођењу НСМ и Агенди за младе</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100% министарстава представљених у Савету за младе доставља извештаје Савету</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bCs/>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bCs/>
                <w:sz w:val="14"/>
                <w:szCs w:val="16"/>
                <w:lang w:val="sr-Cyrl-RS"/>
              </w:rPr>
              <w:t>Нису потребна средства за реализацију</w:t>
            </w:r>
          </w:p>
        </w:tc>
        <w:tc>
          <w:tcPr>
            <w:tcW w:w="990" w:type="dxa"/>
            <w:shd w:val="clear" w:color="auto" w:fill="CCFF99"/>
            <w:vAlign w:val="center"/>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vAlign w:val="center"/>
          </w:tcPr>
          <w:p w:rsidR="006E2847" w:rsidRPr="00CF58CE" w:rsidRDefault="006E2847" w:rsidP="00CC6249">
            <w:pPr>
              <w:spacing w:after="0" w:line="240" w:lineRule="auto"/>
              <w:jc w:val="center"/>
              <w:rPr>
                <w:rFonts w:ascii="Times New Roman" w:hAnsi="Times New Roman"/>
                <w:sz w:val="14"/>
                <w:szCs w:val="16"/>
                <w:lang w:val="sr-Cyrl-RS"/>
              </w:rPr>
            </w:pPr>
          </w:p>
        </w:tc>
        <w:tc>
          <w:tcPr>
            <w:tcW w:w="952" w:type="dxa"/>
            <w:shd w:val="clear" w:color="auto" w:fill="CCFF99"/>
          </w:tcPr>
          <w:p w:rsidR="006E2847" w:rsidRPr="00CF58CE" w:rsidRDefault="006E2847"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Нису потребна средства за реализацију</w:t>
            </w:r>
          </w:p>
        </w:tc>
        <w:tc>
          <w:tcPr>
            <w:tcW w:w="900" w:type="dxa"/>
            <w:shd w:val="clear" w:color="auto" w:fill="CCFF99"/>
            <w:vAlign w:val="center"/>
          </w:tcPr>
          <w:p w:rsidR="006E2847" w:rsidRPr="008B57DA" w:rsidRDefault="006E2847" w:rsidP="00CC6249">
            <w:pPr>
              <w:spacing w:after="0" w:line="240" w:lineRule="auto"/>
              <w:jc w:val="center"/>
              <w:rPr>
                <w:rFonts w:ascii="Times New Roman" w:hAnsi="Times New Roman"/>
                <w:sz w:val="14"/>
                <w:szCs w:val="16"/>
                <w:lang w:val="sr-Cyrl-RS"/>
              </w:rPr>
            </w:pPr>
          </w:p>
        </w:tc>
        <w:tc>
          <w:tcPr>
            <w:tcW w:w="918" w:type="dxa"/>
            <w:shd w:val="clear" w:color="auto" w:fill="CCFF99"/>
            <w:vAlign w:val="center"/>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Pr="00EC159E" w:rsidRDefault="006E2847" w:rsidP="006E2847">
      <w:pPr>
        <w:tabs>
          <w:tab w:val="left" w:pos="2490"/>
          <w:tab w:val="left" w:pos="5025"/>
        </w:tabs>
        <w:spacing w:after="0" w:line="240" w:lineRule="auto"/>
        <w:rPr>
          <w:rFonts w:ascii="Times New Roman" w:hAnsi="Times New Roman"/>
          <w:lang w:val="sr-Cyrl-RS"/>
        </w:rPr>
      </w:pPr>
    </w:p>
    <w:tbl>
      <w:tblPr>
        <w:tblW w:w="15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2042"/>
        <w:gridCol w:w="1530"/>
        <w:gridCol w:w="990"/>
        <w:gridCol w:w="1170"/>
        <w:gridCol w:w="1080"/>
        <w:gridCol w:w="1440"/>
        <w:gridCol w:w="1080"/>
        <w:gridCol w:w="990"/>
        <w:gridCol w:w="990"/>
        <w:gridCol w:w="900"/>
        <w:gridCol w:w="900"/>
        <w:gridCol w:w="907"/>
      </w:tblGrid>
      <w:tr w:rsidR="006E2847" w:rsidRPr="008B57DA" w:rsidTr="00EC159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2042"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EC159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2042"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EC159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2042"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EC159E">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lang w:val="sr-Cyrl-RS"/>
              </w:rPr>
              <w:t>3.2.2. Обезбеђена је подршка одрживом развоју удружења која спроводе омладинске активности</w:t>
            </w:r>
          </w:p>
        </w:tc>
        <w:tc>
          <w:tcPr>
            <w:tcW w:w="2042"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color w:val="000000"/>
                <w:sz w:val="16"/>
                <w:szCs w:val="16"/>
                <w:lang w:val="sr-Cyrl-RS"/>
              </w:rPr>
              <w:t>3.2.2.1. Омогућити коришћење јавних простора удружењима која спроводе омладинске активности за реализацију програма за младе</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50 простора је стављено у функцију омладинских активности </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095729" w:rsidRPr="008B57DA" w:rsidRDefault="0009572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8.000.000</w:t>
            </w:r>
          </w:p>
          <w:p w:rsidR="006E2847" w:rsidRPr="00CF58CE" w:rsidRDefault="006E2847" w:rsidP="00CC6249">
            <w:pPr>
              <w:spacing w:after="0" w:line="240" w:lineRule="auto"/>
              <w:jc w:val="center"/>
              <w:rPr>
                <w:rFonts w:ascii="Times New Roman" w:hAnsi="Times New Roman"/>
                <w:sz w:val="14"/>
                <w:szCs w:val="16"/>
                <w:lang w:val="sr-Cyrl-RS"/>
              </w:rPr>
            </w:pPr>
          </w:p>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850.000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7.150.000</w:t>
            </w:r>
          </w:p>
        </w:tc>
        <w:tc>
          <w:tcPr>
            <w:tcW w:w="900" w:type="dxa"/>
            <w:shd w:val="clear" w:color="auto" w:fill="CCFF99"/>
          </w:tcPr>
          <w:p w:rsidR="006E2847" w:rsidRPr="00CF58CE" w:rsidRDefault="00162E03"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24.0</w:t>
            </w:r>
            <w:r w:rsidR="006E2847" w:rsidRPr="00CF58CE">
              <w:rPr>
                <w:rFonts w:ascii="Times New Roman" w:hAnsi="Times New Roman"/>
                <w:sz w:val="14"/>
                <w:szCs w:val="16"/>
                <w:lang w:val="sr-Cyrl-RS"/>
              </w:rPr>
              <w:t>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2.550.000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7" w:type="dxa"/>
            <w:shd w:val="clear" w:color="auto" w:fill="CCFF99"/>
          </w:tcPr>
          <w:p w:rsidR="006E2847" w:rsidRPr="008B57DA" w:rsidRDefault="00162E03"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21.4</w:t>
            </w:r>
            <w:r w:rsidR="006E2847" w:rsidRPr="008B57DA">
              <w:rPr>
                <w:rFonts w:ascii="Times New Roman" w:hAnsi="Times New Roman"/>
                <w:sz w:val="14"/>
                <w:szCs w:val="16"/>
                <w:lang w:val="sr-Cyrl-RS"/>
              </w:rPr>
              <w:t>50.000</w:t>
            </w:r>
          </w:p>
        </w:tc>
      </w:tr>
      <w:tr w:rsidR="006E2847" w:rsidRPr="008B57DA" w:rsidTr="00EC159E">
        <w:trPr>
          <w:trHeight w:val="284"/>
          <w:jc w:val="center"/>
        </w:trPr>
        <w:tc>
          <w:tcPr>
            <w:tcW w:w="1733" w:type="dxa"/>
            <w:vMerge/>
          </w:tcPr>
          <w:p w:rsidR="006E2847" w:rsidRPr="008B57DA" w:rsidRDefault="006E2847" w:rsidP="00CC6249">
            <w:pPr>
              <w:spacing w:after="0" w:line="240" w:lineRule="auto"/>
              <w:rPr>
                <w:rFonts w:ascii="Times New Roman" w:hAnsi="Times New Roman"/>
                <w:sz w:val="20"/>
                <w:lang w:val="sr-Cyrl-RS"/>
              </w:rPr>
            </w:pPr>
          </w:p>
        </w:tc>
        <w:tc>
          <w:tcPr>
            <w:tcW w:w="2042" w:type="dxa"/>
          </w:tcPr>
          <w:p w:rsidR="006E2847" w:rsidRPr="008B57DA" w:rsidRDefault="006E2847" w:rsidP="00CC6249">
            <w:pPr>
              <w:spacing w:after="0" w:line="240" w:lineRule="auto"/>
              <w:rPr>
                <w:rFonts w:ascii="Times New Roman" w:hAnsi="Times New Roman"/>
                <w:color w:val="000000"/>
                <w:sz w:val="16"/>
                <w:szCs w:val="16"/>
                <w:lang w:val="sr-Cyrl-RS"/>
              </w:rPr>
            </w:pPr>
            <w:r w:rsidRPr="008B57DA">
              <w:rPr>
                <w:rFonts w:ascii="Times New Roman" w:hAnsi="Times New Roman"/>
                <w:color w:val="000000"/>
                <w:sz w:val="16"/>
                <w:szCs w:val="16"/>
                <w:lang w:val="sr-Cyrl-RS"/>
              </w:rPr>
              <w:t>3.2.2.2. Обезбедити редовно административно и програмско финансирање рада и развоја репрезентативних савеза младих</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Извршена анализа стања и упоредне праксе ради разматрања измена и допуна прописа којим је уређено финансирање удружења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B4212C">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12.000.000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12.000.000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906"/>
      </w:tblGrid>
      <w:tr w:rsidR="006E2847" w:rsidRPr="008B57DA" w:rsidTr="00CF58C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6"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CF58C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6"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CF58C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6"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CF58CE">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3.2.3. Успостављена је континуирана подршка програмима за спровoђење активности укључивања младих у друштво</w:t>
            </w: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3.2.3.1. Омогућити континуирано финансирање програма удружења која спроводе омладинске активности који доприносе развоју друштва и омогућавају активно учешће младих</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240 подржаних активности</w:t>
            </w:r>
            <w:r w:rsidR="000E3B4D">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9.680.000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7.000.000</w:t>
            </w:r>
          </w:p>
          <w:p w:rsidR="006E2847" w:rsidRPr="00CF58CE" w:rsidRDefault="006E2847" w:rsidP="00CC6249">
            <w:pPr>
              <w:spacing w:after="0" w:line="240" w:lineRule="auto"/>
              <w:jc w:val="center"/>
              <w:rPr>
                <w:rFonts w:ascii="Times New Roman" w:hAnsi="Times New Roman"/>
                <w:sz w:val="14"/>
                <w:szCs w:val="16"/>
                <w:highlight w:val="cyan"/>
                <w:lang w:val="sr-Cyrl-RS"/>
              </w:rPr>
            </w:pPr>
            <w:r w:rsidRPr="00CF58CE">
              <w:rPr>
                <w:rFonts w:ascii="Times New Roman" w:hAnsi="Times New Roman"/>
                <w:sz w:val="14"/>
                <w:szCs w:val="16"/>
                <w:lang w:val="sr-Cyrl-RS"/>
              </w:rPr>
              <w:t xml:space="preserve">(МОС)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2.680.000</w:t>
            </w: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29.040.000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21.000.000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8.040.000</w:t>
            </w: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3.2.3.2. Подржати програме за развој знања и вештина омладинских активиста за ефективан допринос друштву кроз рад постојећих удружења која спроводе омладинске активности</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подржане </w:t>
            </w:r>
            <w:r w:rsidR="00CE7C32">
              <w:rPr>
                <w:rFonts w:ascii="Times New Roman" w:hAnsi="Times New Roman"/>
                <w:sz w:val="16"/>
                <w:szCs w:val="16"/>
                <w:lang w:val="sr-Cyrl-RS"/>
              </w:rPr>
              <w:t>активности/ пројекта</w:t>
            </w:r>
            <w:r w:rsidRPr="008B57DA">
              <w:rPr>
                <w:rFonts w:ascii="Times New Roman" w:hAnsi="Times New Roman"/>
                <w:sz w:val="16"/>
                <w:szCs w:val="16"/>
                <w:lang w:val="sr-Cyrl-RS"/>
              </w:rPr>
              <w:t>;</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150 младих жена и мушкараца е учествовало у активностима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1.008.000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1.008.000</w:t>
            </w:r>
          </w:p>
        </w:tc>
        <w:tc>
          <w:tcPr>
            <w:tcW w:w="900" w:type="dxa"/>
            <w:shd w:val="clear" w:color="auto" w:fill="CCFF99"/>
          </w:tcPr>
          <w:p w:rsidR="006E2847" w:rsidRPr="00CF58CE" w:rsidRDefault="006E2847" w:rsidP="005A7C0B">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3.02</w:t>
            </w:r>
            <w:r w:rsidR="005A7C0B" w:rsidRPr="00CF58CE">
              <w:rPr>
                <w:rFonts w:ascii="Times New Roman" w:hAnsi="Times New Roman"/>
                <w:sz w:val="14"/>
                <w:szCs w:val="16"/>
                <w:lang w:val="sr-Latn-RS"/>
              </w:rPr>
              <w:t>4</w:t>
            </w:r>
            <w:r w:rsidRPr="00CF58CE">
              <w:rPr>
                <w:rFonts w:ascii="Times New Roman" w:hAnsi="Times New Roman"/>
                <w:sz w:val="14"/>
                <w:szCs w:val="16"/>
                <w:lang w:val="sr-Cyrl-RS"/>
              </w:rPr>
              <w:t>.000</w:t>
            </w:r>
          </w:p>
        </w:tc>
        <w:tc>
          <w:tcPr>
            <w:tcW w:w="900" w:type="dxa"/>
            <w:shd w:val="clear" w:color="auto" w:fill="CCFF99"/>
          </w:tcPr>
          <w:p w:rsidR="006E2847" w:rsidRPr="005A7C0B" w:rsidRDefault="006E2847" w:rsidP="00CC6249">
            <w:pPr>
              <w:spacing w:after="0" w:line="240" w:lineRule="auto"/>
              <w:jc w:val="center"/>
              <w:rPr>
                <w:rFonts w:ascii="Times New Roman" w:hAnsi="Times New Roman"/>
                <w:sz w:val="14"/>
                <w:szCs w:val="16"/>
                <w:lang w:val="sr-Cyrl-RS"/>
              </w:rPr>
            </w:pPr>
          </w:p>
        </w:tc>
        <w:tc>
          <w:tcPr>
            <w:tcW w:w="906" w:type="dxa"/>
            <w:shd w:val="clear" w:color="auto" w:fill="CCFF99"/>
          </w:tcPr>
          <w:p w:rsidR="0098280F" w:rsidRDefault="006E2847" w:rsidP="005A7C0B">
            <w:pPr>
              <w:spacing w:after="0" w:line="240" w:lineRule="auto"/>
              <w:jc w:val="center"/>
              <w:rPr>
                <w:rFonts w:ascii="Times New Roman" w:hAnsi="Times New Roman"/>
                <w:sz w:val="14"/>
                <w:szCs w:val="16"/>
                <w:lang w:val="sr-Cyrl-RS"/>
              </w:rPr>
            </w:pPr>
            <w:r w:rsidRPr="005A7C0B">
              <w:rPr>
                <w:rFonts w:ascii="Times New Roman" w:hAnsi="Times New Roman"/>
                <w:sz w:val="14"/>
                <w:szCs w:val="16"/>
                <w:lang w:val="sr-Cyrl-RS"/>
              </w:rPr>
              <w:t>3.02</w:t>
            </w:r>
            <w:r w:rsidR="005A7C0B" w:rsidRPr="005A7C0B">
              <w:rPr>
                <w:rFonts w:ascii="Times New Roman" w:hAnsi="Times New Roman"/>
                <w:sz w:val="14"/>
                <w:szCs w:val="16"/>
                <w:lang w:val="sr-Latn-RS"/>
              </w:rPr>
              <w:t>4</w:t>
            </w:r>
            <w:r w:rsidRPr="005A7C0B">
              <w:rPr>
                <w:rFonts w:ascii="Times New Roman" w:hAnsi="Times New Roman"/>
                <w:sz w:val="14"/>
                <w:szCs w:val="16"/>
                <w:lang w:val="sr-Cyrl-RS"/>
              </w:rPr>
              <w:t>.000</w:t>
            </w:r>
          </w:p>
          <w:p w:rsidR="006E2847" w:rsidRPr="0098280F" w:rsidRDefault="006E2847" w:rsidP="0098280F">
            <w:pPr>
              <w:rPr>
                <w:rFonts w:ascii="Times New Roman" w:hAnsi="Times New Roman"/>
                <w:sz w:val="14"/>
                <w:szCs w:val="16"/>
                <w:lang w:val="sr-Cyrl-RS"/>
              </w:rPr>
            </w:pP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3.2.3.3. Подржати активно укључивање младих из осетљивих група у рад удружења која спроводе омладинске активности и развој њихових компетенција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12 </w:t>
            </w:r>
            <w:r>
              <w:rPr>
                <w:rFonts w:ascii="Times New Roman" w:hAnsi="Times New Roman"/>
                <w:sz w:val="16"/>
                <w:szCs w:val="16"/>
                <w:lang w:val="sr-Cyrl-RS"/>
              </w:rPr>
              <w:t xml:space="preserve">подржаних </w:t>
            </w:r>
            <w:r w:rsidRPr="008B57DA">
              <w:rPr>
                <w:rFonts w:ascii="Times New Roman" w:hAnsi="Times New Roman"/>
                <w:sz w:val="16"/>
                <w:szCs w:val="16"/>
                <w:lang w:val="sr-Cyrl-RS"/>
              </w:rPr>
              <w:t>ОЦД</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bCs/>
                <w:sz w:val="14"/>
                <w:szCs w:val="16"/>
                <w:lang w:val="sr-Cyrl-RS"/>
              </w:rPr>
              <w:t>1.500.000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1.500.000 (МОС)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i/>
                <w:iCs/>
                <w:sz w:val="14"/>
                <w:szCs w:val="16"/>
                <w:lang w:val="sr-Cyrl-RS"/>
              </w:rPr>
            </w:pPr>
            <w:r w:rsidRPr="00CF58CE">
              <w:rPr>
                <w:rFonts w:ascii="Times New Roman" w:hAnsi="Times New Roman"/>
                <w:bCs/>
                <w:sz w:val="14"/>
                <w:szCs w:val="16"/>
                <w:lang w:val="sr-Cyrl-RS"/>
              </w:rPr>
              <w:t>4.500.000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4.500.000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color w:val="000000"/>
                <w:sz w:val="16"/>
                <w:szCs w:val="16"/>
                <w:lang w:val="sr-Cyrl-RS"/>
              </w:rPr>
            </w:pPr>
            <w:r w:rsidRPr="008B57DA">
              <w:rPr>
                <w:rFonts w:ascii="Times New Roman" w:hAnsi="Times New Roman"/>
                <w:color w:val="000000"/>
                <w:sz w:val="16"/>
                <w:szCs w:val="16"/>
                <w:lang w:val="sr-Cyrl-RS"/>
              </w:rPr>
              <w:t>3.2.3.4. Подржати програме мотивисања младих жена и мушкараца за учешће у политичком животу и изборним процесима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подржане </w:t>
            </w:r>
            <w:r w:rsidR="00CE7C32">
              <w:rPr>
                <w:rFonts w:ascii="Times New Roman" w:hAnsi="Times New Roman"/>
                <w:sz w:val="16"/>
                <w:szCs w:val="16"/>
                <w:lang w:val="sr-Cyrl-RS"/>
              </w:rPr>
              <w:t>активности/ пројекта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3.025.000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3.025.000</w:t>
            </w:r>
          </w:p>
        </w:tc>
        <w:tc>
          <w:tcPr>
            <w:tcW w:w="900" w:type="dxa"/>
            <w:shd w:val="clear" w:color="auto" w:fill="CCFF99"/>
          </w:tcPr>
          <w:p w:rsidR="006E2847" w:rsidRPr="00CF58CE" w:rsidRDefault="006E2847" w:rsidP="00CC6249">
            <w:pPr>
              <w:spacing w:after="0" w:line="240" w:lineRule="auto"/>
              <w:jc w:val="center"/>
              <w:rPr>
                <w:rFonts w:ascii="Times New Roman" w:hAnsi="Times New Roman"/>
                <w:iCs/>
                <w:sz w:val="14"/>
                <w:szCs w:val="16"/>
                <w:lang w:val="sr-Cyrl-RS"/>
              </w:rPr>
            </w:pPr>
            <w:r w:rsidRPr="00CF58CE">
              <w:rPr>
                <w:rFonts w:ascii="Times New Roman" w:hAnsi="Times New Roman"/>
                <w:iCs/>
                <w:sz w:val="14"/>
                <w:szCs w:val="16"/>
                <w:lang w:val="sr-Cyrl-RS"/>
              </w:rPr>
              <w:t>9.075.000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9.075.000</w:t>
            </w: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color w:val="000000"/>
                <w:sz w:val="16"/>
                <w:szCs w:val="16"/>
                <w:lang w:val="sr-Cyrl-RS"/>
              </w:rPr>
            </w:pPr>
            <w:r w:rsidRPr="008B57DA">
              <w:rPr>
                <w:rFonts w:ascii="Times New Roman" w:hAnsi="Times New Roman"/>
                <w:color w:val="000000"/>
                <w:sz w:val="16"/>
                <w:szCs w:val="16"/>
                <w:lang w:val="sr-Cyrl-RS"/>
              </w:rPr>
              <w:t>3.2.3.5. Подржати активности мотивисања и развоја капацитета за укључивање младих жена и мушкараца у рад националних савета националних мањина</w:t>
            </w:r>
          </w:p>
        </w:tc>
        <w:tc>
          <w:tcPr>
            <w:tcW w:w="1530" w:type="dxa"/>
            <w:shd w:val="clear" w:color="auto" w:fill="FFFFFF"/>
          </w:tcPr>
          <w:p w:rsidR="006E2847" w:rsidRPr="008B57DA" w:rsidRDefault="000E3B4D"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3 подржане</w:t>
            </w:r>
            <w:r w:rsidR="006E2847" w:rsidRPr="008B57DA">
              <w:rPr>
                <w:rFonts w:ascii="Times New Roman" w:hAnsi="Times New Roman"/>
                <w:sz w:val="16"/>
                <w:szCs w:val="16"/>
                <w:lang w:val="sr-Cyrl-RS"/>
              </w:rPr>
              <w:t xml:space="preserve"> </w:t>
            </w:r>
            <w:r w:rsidR="00CE7C32">
              <w:rPr>
                <w:rFonts w:ascii="Times New Roman" w:hAnsi="Times New Roman"/>
                <w:sz w:val="16"/>
                <w:szCs w:val="16"/>
                <w:lang w:val="sr-Cyrl-RS"/>
              </w:rPr>
              <w:t>активности/ пројекта</w:t>
            </w:r>
            <w:r w:rsidR="006E2847" w:rsidRPr="008B57DA">
              <w:rPr>
                <w:rFonts w:ascii="Times New Roman" w:hAnsi="Times New Roman"/>
                <w:sz w:val="16"/>
                <w:szCs w:val="16"/>
                <w:lang w:val="sr-Cyrl-RS"/>
              </w:rPr>
              <w:t>;</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 младих жена и мушкараца су у Националним саветима националних мањина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КЉМП</w:t>
            </w:r>
          </w:p>
          <w:p w:rsidR="000F6574" w:rsidRPr="00CD0DC3" w:rsidRDefault="000F6574" w:rsidP="00CC6249">
            <w:pPr>
              <w:spacing w:after="0" w:line="240" w:lineRule="auto"/>
              <w:rPr>
                <w:rFonts w:ascii="Times New Roman" w:hAnsi="Times New Roman"/>
                <w:strike/>
                <w:sz w:val="16"/>
                <w:szCs w:val="16"/>
                <w:lang w:val="sr-Cyrl-RS"/>
              </w:rPr>
            </w:pPr>
          </w:p>
        </w:tc>
        <w:tc>
          <w:tcPr>
            <w:tcW w:w="1080" w:type="dxa"/>
            <w:shd w:val="clear" w:color="auto" w:fill="CCFF99"/>
          </w:tcPr>
          <w:p w:rsidR="006E2847" w:rsidRPr="00CF58CE" w:rsidRDefault="00616338"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w:t>
            </w:r>
            <w:r w:rsidR="006E2847" w:rsidRPr="00CF58CE">
              <w:rPr>
                <w:rFonts w:ascii="Times New Roman" w:hAnsi="Times New Roman"/>
                <w:sz w:val="14"/>
                <w:szCs w:val="16"/>
                <w:lang w:val="sr-Cyrl-RS"/>
              </w:rPr>
              <w:t>.025.000</w:t>
            </w:r>
          </w:p>
        </w:tc>
        <w:tc>
          <w:tcPr>
            <w:tcW w:w="990" w:type="dxa"/>
            <w:shd w:val="clear" w:color="auto" w:fill="CCFF99"/>
          </w:tcPr>
          <w:p w:rsidR="008049D3" w:rsidRPr="00CF58CE" w:rsidRDefault="008049D3"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1.000.000</w:t>
            </w:r>
          </w:p>
          <w:p w:rsidR="00616338" w:rsidRPr="00CF58CE" w:rsidRDefault="00616338"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(КЉМП)</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3.025.000</w:t>
            </w:r>
          </w:p>
        </w:tc>
        <w:tc>
          <w:tcPr>
            <w:tcW w:w="900" w:type="dxa"/>
            <w:shd w:val="clear" w:color="auto" w:fill="CCFF99"/>
          </w:tcPr>
          <w:p w:rsidR="006E2847" w:rsidRPr="00CF58CE" w:rsidRDefault="00616338" w:rsidP="00CC6249">
            <w:pPr>
              <w:spacing w:after="0" w:line="240" w:lineRule="auto"/>
              <w:jc w:val="center"/>
              <w:rPr>
                <w:rFonts w:ascii="Times New Roman" w:hAnsi="Times New Roman"/>
                <w:i/>
                <w:iCs/>
                <w:sz w:val="14"/>
                <w:szCs w:val="16"/>
                <w:lang w:val="sr-Cyrl-RS"/>
              </w:rPr>
            </w:pPr>
            <w:r w:rsidRPr="00CF58CE">
              <w:rPr>
                <w:rFonts w:ascii="Times New Roman" w:hAnsi="Times New Roman"/>
                <w:iCs/>
                <w:sz w:val="14"/>
                <w:szCs w:val="16"/>
                <w:lang w:val="sr-Cyrl-RS"/>
              </w:rPr>
              <w:t>12.075.000</w:t>
            </w:r>
          </w:p>
        </w:tc>
        <w:tc>
          <w:tcPr>
            <w:tcW w:w="900" w:type="dxa"/>
            <w:shd w:val="clear" w:color="auto" w:fill="CCFF99"/>
          </w:tcPr>
          <w:p w:rsidR="006E2847" w:rsidRDefault="00616338"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3.000.000</w:t>
            </w:r>
          </w:p>
          <w:p w:rsidR="00616338" w:rsidRPr="008B57DA" w:rsidRDefault="00616338"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(КЉМП)</w:t>
            </w:r>
          </w:p>
        </w:tc>
        <w:tc>
          <w:tcPr>
            <w:tcW w:w="90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9.075.000</w:t>
            </w:r>
          </w:p>
        </w:tc>
      </w:tr>
      <w:tr w:rsidR="006E2847" w:rsidRPr="008B57DA" w:rsidTr="00CF58C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color w:val="000000"/>
                <w:sz w:val="16"/>
                <w:szCs w:val="16"/>
                <w:lang w:val="sr-Cyrl-RS"/>
              </w:rPr>
            </w:pPr>
            <w:r w:rsidRPr="008B57DA">
              <w:rPr>
                <w:rFonts w:ascii="Times New Roman" w:hAnsi="Times New Roman"/>
                <w:color w:val="000000"/>
                <w:sz w:val="16"/>
                <w:szCs w:val="16"/>
                <w:lang w:val="sr-Cyrl-RS"/>
              </w:rPr>
              <w:t>3.2.3.6. Подржати активности КЗМ усмерене на укључивање младих у друштво</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 подржаних активности</w:t>
            </w:r>
            <w:r w:rsidR="000E3B4D">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12.100.000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4.000.000</w:t>
            </w: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(ПССО)</w:t>
            </w:r>
          </w:p>
          <w:p w:rsidR="006E2847" w:rsidRPr="00CF58CE" w:rsidRDefault="006E2847" w:rsidP="00CC6249">
            <w:pPr>
              <w:spacing w:after="0" w:line="240" w:lineRule="auto"/>
              <w:jc w:val="center"/>
              <w:rPr>
                <w:rFonts w:ascii="Times New Roman" w:hAnsi="Times New Roman"/>
                <w:sz w:val="14"/>
                <w:szCs w:val="16"/>
                <w:lang w:val="sr-Cyrl-RS"/>
              </w:rPr>
            </w:pPr>
          </w:p>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500.000 (МОС)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7.600.000</w:t>
            </w:r>
          </w:p>
        </w:tc>
        <w:tc>
          <w:tcPr>
            <w:tcW w:w="900" w:type="dxa"/>
            <w:shd w:val="clear" w:color="auto" w:fill="CCFF99"/>
          </w:tcPr>
          <w:p w:rsidR="006E2847" w:rsidRPr="00CF58CE" w:rsidRDefault="00632DFB" w:rsidP="00CC6249">
            <w:pPr>
              <w:spacing w:after="0" w:line="240" w:lineRule="auto"/>
              <w:jc w:val="center"/>
              <w:rPr>
                <w:rFonts w:ascii="Times New Roman" w:hAnsi="Times New Roman"/>
                <w:iCs/>
                <w:sz w:val="14"/>
                <w:szCs w:val="16"/>
                <w:lang w:val="sr-Cyrl-RS"/>
              </w:rPr>
            </w:pPr>
            <w:r w:rsidRPr="00CF58CE">
              <w:rPr>
                <w:rFonts w:ascii="Times New Roman" w:hAnsi="Times New Roman"/>
                <w:iCs/>
                <w:sz w:val="14"/>
                <w:szCs w:val="16"/>
                <w:lang w:val="sr-Latn-RS"/>
              </w:rPr>
              <w:t>34</w:t>
            </w:r>
            <w:r w:rsidR="006E2847" w:rsidRPr="00CF58CE">
              <w:rPr>
                <w:rFonts w:ascii="Times New Roman" w:hAnsi="Times New Roman"/>
                <w:iCs/>
                <w:sz w:val="14"/>
                <w:szCs w:val="16"/>
                <w:lang w:val="sr-Cyrl-RS"/>
              </w:rPr>
              <w:t>.300.000</w:t>
            </w:r>
          </w:p>
        </w:tc>
        <w:tc>
          <w:tcPr>
            <w:tcW w:w="900" w:type="dxa"/>
            <w:shd w:val="clear" w:color="auto" w:fill="CCFF99"/>
          </w:tcPr>
          <w:p w:rsidR="006E2847" w:rsidRPr="004F7826" w:rsidRDefault="006E2847" w:rsidP="00CC6249">
            <w:pPr>
              <w:spacing w:after="0" w:line="240" w:lineRule="auto"/>
              <w:jc w:val="center"/>
              <w:rPr>
                <w:rFonts w:ascii="Times New Roman" w:hAnsi="Times New Roman"/>
                <w:sz w:val="14"/>
                <w:szCs w:val="16"/>
                <w:lang w:val="sr-Cyrl-RS"/>
              </w:rPr>
            </w:pPr>
            <w:r w:rsidRPr="004F7826">
              <w:rPr>
                <w:rFonts w:ascii="Times New Roman" w:hAnsi="Times New Roman"/>
                <w:sz w:val="14"/>
                <w:szCs w:val="16"/>
                <w:lang w:val="sr-Cyrl-RS"/>
              </w:rPr>
              <w:t>1</w:t>
            </w:r>
            <w:r w:rsidR="004F7826" w:rsidRPr="004F7826">
              <w:rPr>
                <w:rFonts w:ascii="Times New Roman" w:hAnsi="Times New Roman"/>
                <w:sz w:val="14"/>
                <w:szCs w:val="16"/>
                <w:lang w:val="sr-Latn-RS"/>
              </w:rPr>
              <w:t>2</w:t>
            </w:r>
            <w:r w:rsidRPr="004F7826">
              <w:rPr>
                <w:rFonts w:ascii="Times New Roman" w:hAnsi="Times New Roman"/>
                <w:sz w:val="14"/>
                <w:szCs w:val="16"/>
                <w:lang w:val="sr-Cyrl-RS"/>
              </w:rPr>
              <w:t>.000.000</w:t>
            </w:r>
          </w:p>
          <w:p w:rsidR="006E2847" w:rsidRPr="008B57DA" w:rsidRDefault="006E2847" w:rsidP="00CC6249">
            <w:pPr>
              <w:spacing w:after="0" w:line="240" w:lineRule="auto"/>
              <w:jc w:val="center"/>
              <w:rPr>
                <w:rFonts w:ascii="Times New Roman" w:hAnsi="Times New Roman"/>
                <w:sz w:val="14"/>
                <w:szCs w:val="16"/>
                <w:lang w:val="sr-Cyrl-RS"/>
              </w:rPr>
            </w:pPr>
            <w:r w:rsidRPr="004F7826">
              <w:rPr>
                <w:rFonts w:ascii="Times New Roman" w:hAnsi="Times New Roman"/>
                <w:sz w:val="14"/>
                <w:szCs w:val="16"/>
                <w:lang w:val="sr-Cyrl-RS"/>
              </w:rPr>
              <w:t>(ПССО)</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1.500.000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20.800.000</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6E2847" w:rsidRPr="008B57DA" w:rsidTr="008761F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02"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761F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42"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761F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761FE">
        <w:trPr>
          <w:trHeight w:val="284"/>
          <w:jc w:val="center"/>
        </w:trPr>
        <w:tc>
          <w:tcPr>
            <w:tcW w:w="1733" w:type="dxa"/>
            <w:vMerge w:val="restart"/>
            <w:vAlign w:val="center"/>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lang w:val="sr-Cyrl-RS"/>
              </w:rPr>
              <w:t>3.2.4. Изграђен је механизам подршке и мотивације СОП за сарадњу и умрежавање и заједничке активности</w:t>
            </w:r>
          </w:p>
        </w:tc>
        <w:tc>
          <w:tcPr>
            <w:tcW w:w="18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color w:val="000000"/>
                <w:sz w:val="16"/>
                <w:szCs w:val="16"/>
                <w:lang w:val="sr-Cyrl-RS"/>
              </w:rPr>
              <w:t>3.2.4.1.Подржати програме који омогућавају умрежавање субјеката омладинске политике и удруживање напора (синергију) на различитим нивоима и темама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подржане </w:t>
            </w:r>
            <w:r w:rsidR="00CE7C32">
              <w:rPr>
                <w:rFonts w:ascii="Times New Roman" w:hAnsi="Times New Roman"/>
                <w:sz w:val="16"/>
                <w:szCs w:val="16"/>
                <w:lang w:val="sr-Cyrl-RS"/>
              </w:rPr>
              <w:t>активности/ пројекта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095729" w:rsidRPr="008B57DA" w:rsidRDefault="0009572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6.050.000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1.600.000 (МОС)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4.450.000</w:t>
            </w: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18.150.000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4.800.000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742" w:type="dxa"/>
            <w:shd w:val="clear" w:color="auto" w:fill="CCFF99"/>
          </w:tcPr>
          <w:p w:rsidR="006E2847" w:rsidRPr="008B57DA" w:rsidRDefault="006E2847"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13.350.000</w:t>
            </w:r>
          </w:p>
        </w:tc>
      </w:tr>
      <w:tr w:rsidR="006E2847" w:rsidRPr="008B57DA" w:rsidTr="008761F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color w:val="000000"/>
                <w:sz w:val="16"/>
                <w:szCs w:val="16"/>
                <w:lang w:val="sr-Cyrl-RS"/>
              </w:rPr>
              <w:t>3.2.4.2.подржати укључивање и чланство удружења која спроводе омладинске активности у међународним организацијама, учешће у међународним скуповима, процесима и телима;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w:t>
            </w:r>
            <w:r>
              <w:rPr>
                <w:rFonts w:ascii="Times New Roman" w:hAnsi="Times New Roman"/>
                <w:sz w:val="16"/>
                <w:szCs w:val="16"/>
                <w:lang w:val="sr-Cyrl-RS"/>
              </w:rPr>
              <w:t>подржане ОЦД</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Подржана</w:t>
            </w:r>
            <w:r w:rsidRPr="008B57DA">
              <w:rPr>
                <w:rFonts w:ascii="Times New Roman" w:hAnsi="Times New Roman"/>
                <w:sz w:val="16"/>
                <w:szCs w:val="16"/>
                <w:lang w:val="sr-Cyrl-RS"/>
              </w:rPr>
              <w:t xml:space="preserve"> 2 млада делегата у УН</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1.000.000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 xml:space="preserve">1.000.000 </w:t>
            </w:r>
            <w:r w:rsidRPr="00CF58CE">
              <w:rPr>
                <w:rFonts w:ascii="Times New Roman" w:hAnsi="Times New Roman"/>
                <w:sz w:val="14"/>
                <w:szCs w:val="16"/>
                <w:lang w:val="sr-Cyrl-RS"/>
              </w:rPr>
              <w:t>(МОС)</w:t>
            </w:r>
          </w:p>
          <w:p w:rsidR="006E2847" w:rsidRPr="00CF58CE" w:rsidRDefault="006E2847" w:rsidP="00CC6249">
            <w:pPr>
              <w:spacing w:after="0" w:line="240" w:lineRule="auto"/>
              <w:jc w:val="center"/>
              <w:rPr>
                <w:rFonts w:ascii="Times New Roman" w:hAnsi="Times New Roman"/>
                <w:bCs/>
                <w:sz w:val="14"/>
                <w:szCs w:val="16"/>
                <w:lang w:val="sr-Cyrl-RS"/>
              </w:rPr>
            </w:pPr>
          </w:p>
          <w:p w:rsidR="006E2847" w:rsidRPr="00CF58CE" w:rsidRDefault="006E2847" w:rsidP="00CC6249">
            <w:pPr>
              <w:spacing w:after="0" w:line="240" w:lineRule="auto"/>
              <w:jc w:val="center"/>
              <w:rPr>
                <w:rFonts w:ascii="Times New Roman" w:hAnsi="Times New Roman"/>
                <w:bCs/>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bCs/>
                <w:sz w:val="14"/>
                <w:szCs w:val="16"/>
                <w:lang w:val="sr-Cyrl-RS"/>
              </w:rPr>
            </w:pPr>
          </w:p>
        </w:tc>
        <w:tc>
          <w:tcPr>
            <w:tcW w:w="90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742" w:type="dxa"/>
            <w:shd w:val="clear" w:color="auto" w:fill="CCFF99"/>
          </w:tcPr>
          <w:p w:rsidR="006E2847" w:rsidRPr="008B57DA" w:rsidRDefault="006E2847" w:rsidP="00CC6249">
            <w:pPr>
              <w:spacing w:after="0" w:line="240" w:lineRule="auto"/>
              <w:ind w:left="-108"/>
              <w:jc w:val="center"/>
              <w:rPr>
                <w:rFonts w:ascii="Times New Roman" w:hAnsi="Times New Roman"/>
                <w:sz w:val="14"/>
                <w:szCs w:val="16"/>
                <w:lang w:val="sr-Cyrl-RS"/>
              </w:rPr>
            </w:pPr>
          </w:p>
        </w:tc>
      </w:tr>
      <w:tr w:rsidR="006E2847" w:rsidRPr="008B57DA" w:rsidTr="008761F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3.2.4.3. Обезбедити подршку развоју програма који се реализују у партнерству између удружења које спроводе омладинске активности и у партнерству са КЗМ</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90 подржаних активности</w:t>
            </w:r>
            <w:r w:rsidR="000E3B4D">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7.260.000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0</w:t>
            </w:r>
          </w:p>
          <w:p w:rsidR="006E2847" w:rsidRPr="00CF58CE" w:rsidRDefault="006E2847"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(МОС</w:t>
            </w:r>
            <w:r w:rsidRPr="00CF58CE">
              <w:rPr>
                <w:rStyle w:val="FootnoteReference"/>
                <w:rFonts w:ascii="Times New Roman" w:hAnsi="Times New Roman"/>
                <w:bCs/>
                <w:sz w:val="14"/>
                <w:szCs w:val="16"/>
                <w:lang w:val="sr-Cyrl-RS"/>
              </w:rPr>
              <w:footnoteReference w:id="14"/>
            </w:r>
            <w:r w:rsidRPr="00CF58CE">
              <w:rPr>
                <w:rFonts w:ascii="Times New Roman" w:hAnsi="Times New Roman"/>
                <w:bCs/>
                <w:sz w:val="14"/>
                <w:szCs w:val="16"/>
                <w:lang w:val="sr-Cyrl-RS"/>
              </w:rPr>
              <w:t>)</w:t>
            </w:r>
          </w:p>
        </w:tc>
        <w:tc>
          <w:tcPr>
            <w:tcW w:w="990" w:type="dxa"/>
            <w:shd w:val="clear" w:color="auto" w:fill="CCFF99"/>
          </w:tcPr>
          <w:p w:rsidR="006E2847" w:rsidRPr="00CF58CE" w:rsidRDefault="006E2847"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7.260.000</w:t>
            </w:r>
          </w:p>
        </w:tc>
        <w:tc>
          <w:tcPr>
            <w:tcW w:w="900" w:type="dxa"/>
            <w:shd w:val="clear" w:color="auto" w:fill="CCFF99"/>
          </w:tcPr>
          <w:p w:rsidR="006E2847" w:rsidRPr="00CF58CE" w:rsidRDefault="00117E9D"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w:t>
            </w:r>
            <w:r w:rsidR="006E2847" w:rsidRPr="00CF58CE">
              <w:rPr>
                <w:rFonts w:ascii="Times New Roman" w:hAnsi="Times New Roman"/>
                <w:sz w:val="14"/>
                <w:szCs w:val="16"/>
                <w:lang w:val="sr-Cyrl-RS"/>
              </w:rPr>
              <w:t>1.780.000</w:t>
            </w:r>
          </w:p>
        </w:tc>
        <w:tc>
          <w:tcPr>
            <w:tcW w:w="900" w:type="dxa"/>
            <w:shd w:val="clear" w:color="auto" w:fill="CCFF99"/>
          </w:tcPr>
          <w:p w:rsidR="006E2847" w:rsidRPr="008B57DA" w:rsidRDefault="006E2847" w:rsidP="00117E9D">
            <w:pPr>
              <w:spacing w:after="0" w:line="240" w:lineRule="auto"/>
              <w:rPr>
                <w:rFonts w:ascii="Times New Roman" w:hAnsi="Times New Roman"/>
                <w:sz w:val="14"/>
                <w:szCs w:val="16"/>
                <w:lang w:val="sr-Cyrl-RS"/>
              </w:rPr>
            </w:pPr>
            <w:r w:rsidRPr="008B57DA">
              <w:rPr>
                <w:rFonts w:ascii="Times New Roman" w:hAnsi="Times New Roman"/>
                <w:sz w:val="14"/>
                <w:szCs w:val="16"/>
                <w:lang w:val="sr-Cyrl-RS"/>
              </w:rPr>
              <w:t>10.000.000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bCs/>
                <w:sz w:val="14"/>
                <w:szCs w:val="16"/>
                <w:lang w:val="sr-Cyrl-RS"/>
              </w:rPr>
              <w:t>(МОС</w:t>
            </w:r>
            <w:r w:rsidRPr="008B57DA">
              <w:rPr>
                <w:rStyle w:val="FootnoteReference"/>
                <w:rFonts w:ascii="Times New Roman" w:hAnsi="Times New Roman"/>
                <w:bCs/>
                <w:sz w:val="14"/>
                <w:szCs w:val="16"/>
                <w:lang w:val="sr-Cyrl-RS"/>
              </w:rPr>
              <w:footnoteReference w:id="15"/>
            </w:r>
            <w:r w:rsidRPr="008B57DA">
              <w:rPr>
                <w:rFonts w:ascii="Times New Roman" w:hAnsi="Times New Roman"/>
                <w:bCs/>
                <w:sz w:val="14"/>
                <w:szCs w:val="16"/>
                <w:lang w:val="sr-Cyrl-RS"/>
              </w:rPr>
              <w:t>)</w:t>
            </w:r>
          </w:p>
        </w:tc>
        <w:tc>
          <w:tcPr>
            <w:tcW w:w="742" w:type="dxa"/>
            <w:shd w:val="clear" w:color="auto" w:fill="CCFF99"/>
          </w:tcPr>
          <w:p w:rsidR="006E2847" w:rsidRPr="008B57DA" w:rsidRDefault="00117E9D" w:rsidP="00CC6249">
            <w:pPr>
              <w:spacing w:after="0" w:line="240" w:lineRule="auto"/>
              <w:ind w:left="-108"/>
              <w:jc w:val="center"/>
              <w:rPr>
                <w:rFonts w:ascii="Times New Roman" w:hAnsi="Times New Roman"/>
                <w:sz w:val="14"/>
                <w:szCs w:val="16"/>
                <w:lang w:val="sr-Cyrl-RS"/>
              </w:rPr>
            </w:pPr>
            <w:r>
              <w:rPr>
                <w:rFonts w:ascii="Times New Roman" w:hAnsi="Times New Roman"/>
                <w:sz w:val="14"/>
                <w:szCs w:val="16"/>
                <w:lang w:val="sr-Cyrl-RS"/>
              </w:rPr>
              <w:t>21.780.000</w:t>
            </w:r>
          </w:p>
        </w:tc>
      </w:tr>
      <w:tr w:rsidR="006E2847" w:rsidRPr="008B57DA" w:rsidTr="008761F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color w:val="000000"/>
                <w:sz w:val="16"/>
                <w:szCs w:val="16"/>
                <w:lang w:val="sr-Cyrl-RS"/>
              </w:rPr>
              <w:t>3.2.4.4. Подржати развој и реализацију пројеката међународне сарадње</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подржанаих активности</w:t>
            </w:r>
            <w:r w:rsidR="000E3B4D">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bCs/>
                <w:sz w:val="14"/>
                <w:szCs w:val="16"/>
                <w:lang w:val="sr-Cyrl-RS"/>
              </w:rPr>
            </w:pPr>
            <w:r w:rsidRPr="00CF58CE">
              <w:rPr>
                <w:rFonts w:ascii="Times New Roman" w:hAnsi="Times New Roman"/>
                <w:bCs/>
                <w:sz w:val="14"/>
                <w:szCs w:val="16"/>
                <w:lang w:val="sr-Cyrl-RS"/>
              </w:rPr>
              <w:t>10.083.000</w:t>
            </w:r>
          </w:p>
        </w:tc>
        <w:tc>
          <w:tcPr>
            <w:tcW w:w="990" w:type="dxa"/>
            <w:shd w:val="clear" w:color="auto" w:fill="CCFF99"/>
          </w:tcPr>
          <w:p w:rsidR="006E2847" w:rsidRPr="00CF58CE" w:rsidRDefault="00615B32" w:rsidP="00615B32">
            <w:pPr>
              <w:spacing w:after="0" w:line="240" w:lineRule="auto"/>
              <w:rPr>
                <w:rFonts w:ascii="Times New Roman" w:hAnsi="Times New Roman"/>
                <w:sz w:val="14"/>
                <w:szCs w:val="16"/>
                <w:lang w:val="sr-Cyrl-RS"/>
              </w:rPr>
            </w:pPr>
            <w:r w:rsidRPr="00CF58CE">
              <w:rPr>
                <w:rFonts w:ascii="Times New Roman" w:hAnsi="Times New Roman"/>
                <w:bCs/>
                <w:sz w:val="14"/>
                <w:szCs w:val="16"/>
                <w:lang w:val="sr-Cyrl-RS"/>
              </w:rPr>
              <w:t xml:space="preserve"> </w:t>
            </w:r>
            <w:r w:rsidR="006E2847" w:rsidRPr="00CF58CE">
              <w:rPr>
                <w:rFonts w:ascii="Times New Roman" w:hAnsi="Times New Roman"/>
                <w:bCs/>
                <w:sz w:val="14"/>
                <w:szCs w:val="16"/>
                <w:lang w:val="sr-Cyrl-RS"/>
              </w:rPr>
              <w:t>380.000 (МОС)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9.703.000</w:t>
            </w:r>
          </w:p>
        </w:tc>
        <w:tc>
          <w:tcPr>
            <w:tcW w:w="900" w:type="dxa"/>
            <w:shd w:val="clear" w:color="auto" w:fill="CCFF99"/>
          </w:tcPr>
          <w:p w:rsidR="006E2847" w:rsidRPr="00CF58CE" w:rsidRDefault="006E2847" w:rsidP="004F7826">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30.2</w:t>
            </w:r>
            <w:r w:rsidR="004F7826" w:rsidRPr="00CF58CE">
              <w:rPr>
                <w:rFonts w:ascii="Times New Roman" w:hAnsi="Times New Roman"/>
                <w:sz w:val="14"/>
                <w:szCs w:val="16"/>
                <w:lang w:val="sr-Latn-RS"/>
              </w:rPr>
              <w:t>49</w:t>
            </w:r>
            <w:r w:rsidRPr="00CF58CE">
              <w:rPr>
                <w:rFonts w:ascii="Times New Roman" w:hAnsi="Times New Roman"/>
                <w:sz w:val="14"/>
                <w:szCs w:val="16"/>
                <w:lang w:val="sr-Cyrl-RS"/>
              </w:rPr>
              <w:t>.000</w:t>
            </w:r>
          </w:p>
        </w:tc>
        <w:tc>
          <w:tcPr>
            <w:tcW w:w="900" w:type="dxa"/>
            <w:shd w:val="clear" w:color="auto" w:fill="CCFF99"/>
          </w:tcPr>
          <w:p w:rsidR="00117E9D" w:rsidRDefault="00117E9D" w:rsidP="00CC6249">
            <w:pPr>
              <w:spacing w:after="0" w:line="240" w:lineRule="auto"/>
              <w:jc w:val="center"/>
              <w:rPr>
                <w:rFonts w:ascii="Times New Roman" w:hAnsi="Times New Roman"/>
                <w:bCs/>
                <w:sz w:val="14"/>
                <w:szCs w:val="16"/>
                <w:lang w:val="sr-Cyrl-RS"/>
              </w:rPr>
            </w:pPr>
            <w:r>
              <w:rPr>
                <w:rFonts w:ascii="Times New Roman" w:hAnsi="Times New Roman"/>
                <w:bCs/>
                <w:sz w:val="14"/>
                <w:szCs w:val="16"/>
                <w:lang w:val="sr-Cyrl-RS"/>
              </w:rPr>
              <w:t>6.140.000</w:t>
            </w:r>
          </w:p>
          <w:p w:rsidR="00117E9D" w:rsidRDefault="00117E9D" w:rsidP="00CC6249">
            <w:pPr>
              <w:spacing w:after="0" w:line="240" w:lineRule="auto"/>
              <w:jc w:val="center"/>
              <w:rPr>
                <w:rFonts w:ascii="Times New Roman" w:hAnsi="Times New Roman"/>
                <w:bCs/>
                <w:sz w:val="14"/>
                <w:szCs w:val="16"/>
                <w:lang w:val="sr-Cyrl-RS"/>
              </w:rPr>
            </w:pPr>
          </w:p>
          <w:p w:rsidR="006E2847" w:rsidRPr="008B57DA" w:rsidRDefault="006E2847" w:rsidP="00CC6249">
            <w:pPr>
              <w:spacing w:after="0" w:line="240" w:lineRule="auto"/>
              <w:jc w:val="center"/>
              <w:rPr>
                <w:rFonts w:ascii="Times New Roman" w:hAnsi="Times New Roman"/>
                <w:bCs/>
                <w:sz w:val="14"/>
                <w:szCs w:val="16"/>
                <w:lang w:val="sr-Cyrl-RS"/>
              </w:rPr>
            </w:pPr>
            <w:r w:rsidRPr="008B57DA">
              <w:rPr>
                <w:rFonts w:ascii="Times New Roman" w:hAnsi="Times New Roman"/>
                <w:bCs/>
                <w:sz w:val="14"/>
                <w:szCs w:val="16"/>
                <w:lang w:val="sr-Cyrl-RS"/>
              </w:rPr>
              <w:t>5.000.000</w:t>
            </w:r>
          </w:p>
          <w:p w:rsidR="006E2847" w:rsidRPr="008B57DA" w:rsidRDefault="006E2847" w:rsidP="00CC6249">
            <w:pPr>
              <w:spacing w:after="0" w:line="240" w:lineRule="auto"/>
              <w:jc w:val="center"/>
              <w:rPr>
                <w:rFonts w:ascii="Times New Roman" w:hAnsi="Times New Roman"/>
                <w:bCs/>
                <w:sz w:val="14"/>
                <w:szCs w:val="16"/>
                <w:lang w:val="sr-Cyrl-RS"/>
              </w:rPr>
            </w:pPr>
            <w:r w:rsidRPr="008B57DA">
              <w:rPr>
                <w:rFonts w:ascii="Times New Roman" w:hAnsi="Times New Roman"/>
                <w:bCs/>
                <w:sz w:val="14"/>
                <w:szCs w:val="16"/>
                <w:lang w:val="sr-Cyrl-RS"/>
              </w:rPr>
              <w:t>(ПССО)</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1.140.000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bCs/>
                <w:sz w:val="14"/>
                <w:szCs w:val="16"/>
                <w:lang w:val="sr-Cyrl-RS"/>
              </w:rPr>
              <w:t>(МОС)</w:t>
            </w:r>
          </w:p>
        </w:tc>
        <w:tc>
          <w:tcPr>
            <w:tcW w:w="742" w:type="dxa"/>
            <w:shd w:val="clear" w:color="auto" w:fill="CCFF99"/>
          </w:tcPr>
          <w:p w:rsidR="00A60108" w:rsidRDefault="0023742F" w:rsidP="00CC6249">
            <w:pPr>
              <w:spacing w:after="0" w:line="240" w:lineRule="auto"/>
              <w:ind w:left="-108"/>
              <w:jc w:val="center"/>
              <w:rPr>
                <w:rFonts w:ascii="Times New Roman" w:hAnsi="Times New Roman"/>
                <w:sz w:val="14"/>
                <w:szCs w:val="16"/>
                <w:lang w:val="sr-Cyrl-RS"/>
              </w:rPr>
            </w:pPr>
            <w:r>
              <w:rPr>
                <w:rFonts w:ascii="Times New Roman" w:hAnsi="Times New Roman"/>
                <w:sz w:val="14"/>
                <w:szCs w:val="16"/>
                <w:lang w:val="sr-Cyrl-RS"/>
              </w:rPr>
              <w:t>24.1</w:t>
            </w:r>
            <w:r>
              <w:rPr>
                <w:rFonts w:ascii="Times New Roman" w:hAnsi="Times New Roman"/>
                <w:sz w:val="14"/>
                <w:szCs w:val="16"/>
                <w:lang w:val="sr-Latn-RS"/>
              </w:rPr>
              <w:t>09</w:t>
            </w:r>
            <w:r w:rsidR="006E2847" w:rsidRPr="008B57DA">
              <w:rPr>
                <w:rFonts w:ascii="Times New Roman" w:hAnsi="Times New Roman"/>
                <w:sz w:val="14"/>
                <w:szCs w:val="16"/>
                <w:lang w:val="sr-Cyrl-RS"/>
              </w:rPr>
              <w:t>.000</w:t>
            </w:r>
          </w:p>
          <w:p w:rsidR="006E2847" w:rsidRPr="00A60108" w:rsidRDefault="006E2847" w:rsidP="00A60108">
            <w:pPr>
              <w:rPr>
                <w:rFonts w:ascii="Times New Roman" w:hAnsi="Times New Roman"/>
                <w:sz w:val="14"/>
                <w:szCs w:val="16"/>
                <w:lang w:val="sr-Cyrl-RS"/>
              </w:rPr>
            </w:pPr>
          </w:p>
        </w:tc>
      </w:tr>
    </w:tbl>
    <w:p w:rsidR="006E2847" w:rsidRDefault="006E2847" w:rsidP="006E2847">
      <w:pPr>
        <w:tabs>
          <w:tab w:val="left" w:pos="2490"/>
          <w:tab w:val="left" w:pos="5025"/>
        </w:tabs>
        <w:spacing w:after="0" w:line="240" w:lineRule="auto"/>
        <w:rPr>
          <w:rFonts w:ascii="Times New Roman" w:hAnsi="Times New Roman"/>
          <w:lang w:val="sr-Cyrl-RS"/>
        </w:rPr>
      </w:pPr>
    </w:p>
    <w:p w:rsidR="000F1DDD" w:rsidRDefault="000F1DDD" w:rsidP="006E2847">
      <w:pPr>
        <w:tabs>
          <w:tab w:val="left" w:pos="2490"/>
          <w:tab w:val="left" w:pos="5025"/>
        </w:tabs>
        <w:spacing w:after="0" w:line="240" w:lineRule="auto"/>
        <w:rPr>
          <w:rFonts w:ascii="Times New Roman" w:hAnsi="Times New Roman"/>
          <w:lang w:val="sr-Cyrl-RS"/>
        </w:rPr>
      </w:pPr>
    </w:p>
    <w:p w:rsidR="000F1DDD" w:rsidRDefault="000F1DDD" w:rsidP="006E2847">
      <w:pPr>
        <w:tabs>
          <w:tab w:val="left" w:pos="2490"/>
          <w:tab w:val="left" w:pos="5025"/>
        </w:tabs>
        <w:spacing w:after="0" w:line="240" w:lineRule="auto"/>
        <w:rPr>
          <w:rFonts w:ascii="Times New Roman" w:hAnsi="Times New Roman"/>
          <w:lang w:val="sr-Cyrl-RS"/>
        </w:rPr>
      </w:pPr>
    </w:p>
    <w:p w:rsidR="000F1DDD" w:rsidRDefault="000F1DDD" w:rsidP="006E2847">
      <w:pPr>
        <w:tabs>
          <w:tab w:val="left" w:pos="2490"/>
          <w:tab w:val="left" w:pos="5025"/>
        </w:tabs>
        <w:spacing w:after="0" w:line="240" w:lineRule="auto"/>
        <w:rPr>
          <w:rFonts w:ascii="Times New Roman" w:hAnsi="Times New Roman"/>
          <w:lang w:val="sr-Cyrl-RS"/>
        </w:rPr>
      </w:pPr>
    </w:p>
    <w:p w:rsidR="00CF58CE" w:rsidRDefault="00CF58CE" w:rsidP="006E2847">
      <w:pPr>
        <w:tabs>
          <w:tab w:val="left" w:pos="2490"/>
          <w:tab w:val="left" w:pos="5025"/>
        </w:tabs>
        <w:spacing w:after="0" w:line="240" w:lineRule="auto"/>
        <w:rPr>
          <w:rFonts w:ascii="Times New Roman" w:hAnsi="Times New Roman"/>
          <w:lang w:val="sr-Cyrl-RS"/>
        </w:rPr>
      </w:pPr>
    </w:p>
    <w:p w:rsidR="00CF58CE" w:rsidRDefault="00CF58CE" w:rsidP="006E2847">
      <w:pPr>
        <w:tabs>
          <w:tab w:val="left" w:pos="2490"/>
          <w:tab w:val="left" w:pos="5025"/>
        </w:tabs>
        <w:spacing w:after="0" w:line="240" w:lineRule="auto"/>
        <w:rPr>
          <w:rFonts w:ascii="Times New Roman" w:hAnsi="Times New Roman"/>
          <w:lang w:val="sr-Cyrl-RS"/>
        </w:rPr>
      </w:pPr>
    </w:p>
    <w:p w:rsidR="00CF58CE" w:rsidRDefault="00CF58CE" w:rsidP="006E2847">
      <w:pPr>
        <w:tabs>
          <w:tab w:val="left" w:pos="2490"/>
          <w:tab w:val="left" w:pos="5025"/>
        </w:tabs>
        <w:spacing w:after="0" w:line="240" w:lineRule="auto"/>
        <w:rPr>
          <w:rFonts w:ascii="Times New Roman" w:hAnsi="Times New Roman"/>
          <w:lang w:val="sr-Cyrl-RS"/>
        </w:rPr>
      </w:pPr>
    </w:p>
    <w:p w:rsidR="00CF58CE" w:rsidRPr="008B57DA" w:rsidRDefault="00CF58CE"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6E2847" w:rsidRPr="008B57DA" w:rsidTr="008761F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02"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761F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42"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761F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761FE">
        <w:trPr>
          <w:trHeight w:val="1970"/>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3.2.5. Унапређени су и иновирани приступи и комуникација удружења која спроводе омладинске активности са младима</w:t>
            </w: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3.2.5.1. Развити смернице за иновативне начине укључивања младих и мотивисање за активно учешће, које укључује родну перспективу и подстицајне мере за осетљиве групе младих</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Развијене смернице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2019</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w:t>
            </w:r>
          </w:p>
        </w:tc>
        <w:tc>
          <w:tcPr>
            <w:tcW w:w="1080" w:type="dxa"/>
          </w:tcPr>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6E2847" w:rsidRPr="008B57DA" w:rsidRDefault="006E2847"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EC159E" w:rsidRDefault="006E2847" w:rsidP="00CC6249">
            <w:pPr>
              <w:spacing w:after="0" w:line="240" w:lineRule="auto"/>
              <w:jc w:val="center"/>
              <w:rPr>
                <w:rFonts w:ascii="Times New Roman" w:hAnsi="Times New Roman"/>
                <w:sz w:val="14"/>
                <w:szCs w:val="16"/>
                <w:lang w:val="sr-Cyrl-RS"/>
              </w:rPr>
            </w:pPr>
            <w:r w:rsidRPr="00EC159E">
              <w:rPr>
                <w:rFonts w:ascii="Times New Roman" w:hAnsi="Times New Roman"/>
                <w:sz w:val="14"/>
                <w:szCs w:val="16"/>
                <w:lang w:val="sr-Cyrl-RS"/>
              </w:rPr>
              <w:t>605.000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605.000</w:t>
            </w:r>
          </w:p>
        </w:tc>
      </w:tr>
      <w:tr w:rsidR="006E2847" w:rsidRPr="008B57DA" w:rsidTr="008761F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3.2.5.2. Подржати развој нових начина комуникације и канала комуникације удружења која спроводе омладинске активности са младима, са циљем укључивања нових активиста и чланова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 подржаних активности</w:t>
            </w:r>
            <w:r w:rsidR="000E3B4D">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6E2847" w:rsidRPr="00EC159E" w:rsidRDefault="006E2847" w:rsidP="00CC6249">
            <w:pPr>
              <w:spacing w:after="0" w:line="240" w:lineRule="auto"/>
              <w:jc w:val="center"/>
              <w:rPr>
                <w:rFonts w:ascii="Times New Roman" w:hAnsi="Times New Roman"/>
                <w:sz w:val="14"/>
                <w:szCs w:val="16"/>
                <w:lang w:val="sr-Cyrl-RS"/>
              </w:rPr>
            </w:pPr>
            <w:r w:rsidRPr="00EC159E">
              <w:rPr>
                <w:rFonts w:ascii="Times New Roman" w:hAnsi="Times New Roman"/>
                <w:sz w:val="14"/>
                <w:szCs w:val="16"/>
                <w:lang w:val="sr-Cyrl-RS"/>
              </w:rPr>
              <w:t>403.000</w:t>
            </w:r>
          </w:p>
        </w:tc>
        <w:tc>
          <w:tcPr>
            <w:tcW w:w="990" w:type="dxa"/>
            <w:shd w:val="clear" w:color="auto" w:fill="CCFF99"/>
          </w:tcPr>
          <w:p w:rsidR="006E2847" w:rsidRPr="00C6564F" w:rsidRDefault="006E2847" w:rsidP="00CC6249">
            <w:pPr>
              <w:spacing w:after="0" w:line="240" w:lineRule="auto"/>
              <w:jc w:val="center"/>
              <w:rPr>
                <w:rFonts w:ascii="Times New Roman" w:hAnsi="Times New Roman"/>
                <w:sz w:val="14"/>
                <w:szCs w:val="16"/>
                <w:lang w:val="sr-Cyrl-RS"/>
              </w:rPr>
            </w:pPr>
            <w:r w:rsidRPr="00C6564F">
              <w:rPr>
                <w:rFonts w:ascii="Times New Roman" w:hAnsi="Times New Roman"/>
                <w:sz w:val="14"/>
                <w:szCs w:val="16"/>
                <w:lang w:val="sr-Cyrl-RS"/>
              </w:rPr>
              <w:t>200.000 (МОС)</w:t>
            </w:r>
          </w:p>
        </w:tc>
        <w:tc>
          <w:tcPr>
            <w:tcW w:w="990" w:type="dxa"/>
            <w:shd w:val="clear" w:color="auto" w:fill="CCFF99"/>
          </w:tcPr>
          <w:p w:rsidR="006E2847" w:rsidRPr="00C6564F" w:rsidRDefault="006E2847" w:rsidP="00CC6249">
            <w:pPr>
              <w:spacing w:after="0" w:line="240" w:lineRule="auto"/>
              <w:jc w:val="center"/>
              <w:rPr>
                <w:rFonts w:ascii="Times New Roman" w:hAnsi="Times New Roman"/>
                <w:sz w:val="14"/>
                <w:szCs w:val="16"/>
                <w:lang w:val="sr-Cyrl-RS"/>
              </w:rPr>
            </w:pPr>
            <w:r w:rsidRPr="00C6564F">
              <w:rPr>
                <w:rFonts w:ascii="Times New Roman" w:hAnsi="Times New Roman"/>
                <w:sz w:val="14"/>
                <w:szCs w:val="16"/>
                <w:lang w:val="sr-Cyrl-RS"/>
              </w:rPr>
              <w:t>203.000</w:t>
            </w:r>
          </w:p>
        </w:tc>
        <w:tc>
          <w:tcPr>
            <w:tcW w:w="900" w:type="dxa"/>
            <w:shd w:val="clear" w:color="auto" w:fill="CCFF99"/>
          </w:tcPr>
          <w:p w:rsidR="006E2847" w:rsidRPr="00EC159E" w:rsidRDefault="006E2847" w:rsidP="00C6564F">
            <w:pPr>
              <w:spacing w:after="0" w:line="240" w:lineRule="auto"/>
              <w:jc w:val="center"/>
              <w:rPr>
                <w:rFonts w:ascii="Times New Roman" w:hAnsi="Times New Roman"/>
                <w:sz w:val="14"/>
                <w:szCs w:val="16"/>
                <w:lang w:val="sr-Cyrl-RS"/>
              </w:rPr>
            </w:pPr>
            <w:r w:rsidRPr="00EC159E">
              <w:rPr>
                <w:rFonts w:ascii="Times New Roman" w:hAnsi="Times New Roman"/>
                <w:sz w:val="14"/>
                <w:szCs w:val="16"/>
                <w:lang w:val="sr-Cyrl-RS"/>
              </w:rPr>
              <w:t>1.2</w:t>
            </w:r>
            <w:r w:rsidR="00C6564F" w:rsidRPr="00EC159E">
              <w:rPr>
                <w:rFonts w:ascii="Times New Roman" w:hAnsi="Times New Roman"/>
                <w:sz w:val="14"/>
                <w:szCs w:val="16"/>
                <w:lang w:val="sr-Latn-RS"/>
              </w:rPr>
              <w:t>09</w:t>
            </w:r>
            <w:r w:rsidRPr="00EC159E">
              <w:rPr>
                <w:rFonts w:ascii="Times New Roman" w:hAnsi="Times New Roman"/>
                <w:sz w:val="14"/>
                <w:szCs w:val="16"/>
                <w:lang w:val="sr-Cyrl-RS"/>
              </w:rPr>
              <w:t>.000</w:t>
            </w:r>
          </w:p>
        </w:tc>
        <w:tc>
          <w:tcPr>
            <w:tcW w:w="900" w:type="dxa"/>
            <w:shd w:val="clear" w:color="auto" w:fill="CCFF99"/>
          </w:tcPr>
          <w:p w:rsidR="006E2847" w:rsidRPr="00C6564F" w:rsidRDefault="006E2847" w:rsidP="00CC6249">
            <w:pPr>
              <w:spacing w:after="0" w:line="240" w:lineRule="auto"/>
              <w:jc w:val="center"/>
              <w:rPr>
                <w:rFonts w:ascii="Times New Roman" w:hAnsi="Times New Roman"/>
                <w:sz w:val="14"/>
                <w:szCs w:val="16"/>
                <w:lang w:val="sr-Cyrl-RS"/>
              </w:rPr>
            </w:pPr>
            <w:r w:rsidRPr="00C6564F">
              <w:rPr>
                <w:rFonts w:ascii="Times New Roman" w:hAnsi="Times New Roman"/>
                <w:sz w:val="14"/>
                <w:szCs w:val="16"/>
                <w:lang w:val="sr-Cyrl-RS"/>
              </w:rPr>
              <w:t>60</w:t>
            </w:r>
            <w:r w:rsidR="009D0BEF">
              <w:rPr>
                <w:rFonts w:ascii="Times New Roman" w:hAnsi="Times New Roman"/>
                <w:sz w:val="14"/>
                <w:szCs w:val="16"/>
                <w:lang w:val="sr-Latn-RS"/>
              </w:rPr>
              <w:t>0</w:t>
            </w:r>
            <w:r w:rsidRPr="00C6564F">
              <w:rPr>
                <w:rFonts w:ascii="Times New Roman" w:hAnsi="Times New Roman"/>
                <w:sz w:val="14"/>
                <w:szCs w:val="16"/>
                <w:lang w:val="sr-Cyrl-RS"/>
              </w:rPr>
              <w:t>.000</w:t>
            </w:r>
          </w:p>
          <w:p w:rsidR="006E2847" w:rsidRPr="00C6564F" w:rsidRDefault="006E2847" w:rsidP="00CC6249">
            <w:pPr>
              <w:spacing w:after="0" w:line="240" w:lineRule="auto"/>
              <w:jc w:val="center"/>
              <w:rPr>
                <w:rFonts w:ascii="Times New Roman" w:hAnsi="Times New Roman"/>
                <w:sz w:val="14"/>
                <w:szCs w:val="16"/>
                <w:lang w:val="sr-Cyrl-RS"/>
              </w:rPr>
            </w:pPr>
            <w:r w:rsidRPr="00C6564F">
              <w:rPr>
                <w:rFonts w:ascii="Times New Roman" w:hAnsi="Times New Roman"/>
                <w:sz w:val="14"/>
                <w:szCs w:val="16"/>
                <w:lang w:val="sr-Cyrl-RS"/>
              </w:rPr>
              <w:t>(МОС)</w:t>
            </w:r>
          </w:p>
        </w:tc>
        <w:tc>
          <w:tcPr>
            <w:tcW w:w="742" w:type="dxa"/>
            <w:shd w:val="clear" w:color="auto" w:fill="CCFF99"/>
          </w:tcPr>
          <w:p w:rsidR="006E2847" w:rsidRPr="00C6564F" w:rsidRDefault="006E2847" w:rsidP="00C6564F">
            <w:pPr>
              <w:spacing w:after="0" w:line="240" w:lineRule="auto"/>
              <w:jc w:val="center"/>
              <w:rPr>
                <w:rFonts w:ascii="Times New Roman" w:hAnsi="Times New Roman"/>
                <w:sz w:val="14"/>
                <w:szCs w:val="16"/>
                <w:lang w:val="sr-Cyrl-RS"/>
              </w:rPr>
            </w:pPr>
            <w:r w:rsidRPr="00C6564F">
              <w:rPr>
                <w:rFonts w:ascii="Times New Roman" w:hAnsi="Times New Roman"/>
                <w:sz w:val="14"/>
                <w:szCs w:val="16"/>
                <w:lang w:val="sr-Cyrl-RS"/>
              </w:rPr>
              <w:t>6</w:t>
            </w:r>
            <w:r w:rsidR="009D0BEF">
              <w:rPr>
                <w:rFonts w:ascii="Times New Roman" w:hAnsi="Times New Roman"/>
                <w:sz w:val="14"/>
                <w:szCs w:val="16"/>
                <w:lang w:val="sr-Latn-RS"/>
              </w:rPr>
              <w:t>09</w:t>
            </w:r>
            <w:r w:rsidRPr="00C6564F">
              <w:rPr>
                <w:rFonts w:ascii="Times New Roman" w:hAnsi="Times New Roman"/>
                <w:sz w:val="14"/>
                <w:szCs w:val="16"/>
                <w:lang w:val="sr-Cyrl-RS"/>
              </w:rPr>
              <w:t>.000</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8761FE">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3:</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8761FE">
        <w:trPr>
          <w:jc w:val="center"/>
        </w:trPr>
        <w:tc>
          <w:tcPr>
            <w:tcW w:w="9197"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3.3. Унапређени услови за волонтирање међу младима и за младе</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младих који учествују у волонтерским активностима</w:t>
            </w:r>
          </w:p>
        </w:tc>
      </w:tr>
    </w:tbl>
    <w:p w:rsidR="00CF58CE" w:rsidRPr="008B57DA" w:rsidRDefault="00CF58CE" w:rsidP="006E2847">
      <w:pPr>
        <w:tabs>
          <w:tab w:val="left" w:pos="2490"/>
          <w:tab w:val="left" w:pos="5025"/>
        </w:tabs>
        <w:spacing w:after="0" w:line="240" w:lineRule="auto"/>
        <w:rPr>
          <w:rFonts w:ascii="Times New Roman" w:hAnsi="Times New Roman"/>
          <w:lang w:val="sr-Cyrl-RS"/>
        </w:rPr>
      </w:pPr>
    </w:p>
    <w:tbl>
      <w:tblPr>
        <w:tblW w:w="1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06"/>
        <w:gridCol w:w="900"/>
        <w:gridCol w:w="742"/>
        <w:gridCol w:w="6"/>
      </w:tblGrid>
      <w:tr w:rsidR="006E2847" w:rsidRPr="008B57DA" w:rsidTr="00CF58C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14" w:type="dxa"/>
            <w:gridSpan w:val="7"/>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CF58C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54" w:type="dxa"/>
            <w:gridSpan w:val="4"/>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CF58CE">
        <w:trPr>
          <w:gridAfter w:val="1"/>
          <w:wAfter w:w="6" w:type="dxa"/>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06"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CF58CE">
        <w:trPr>
          <w:gridAfter w:val="1"/>
          <w:wAfter w:w="6" w:type="dxa"/>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3.3.1. Обезбеђена подстицајна средина и подршка за развој волонтерских активности и волонтирање  младих</w:t>
            </w:r>
          </w:p>
        </w:tc>
        <w:tc>
          <w:tcPr>
            <w:tcW w:w="18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3.3.1.1. Подржати волонтерске активности удружења која спроводе омладинске активности, КЗМ и неформалних омладинских група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600 подржаних волонтерских активности</w:t>
            </w:r>
            <w:r w:rsidR="000E3B4D">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22.000.000</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22.000.000 (МОС)</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66.000.000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66.000.000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3.3.1.2. Подржати укључивање младих волонтера у краткорочне и дугорочне волонтерске програме</w:t>
            </w:r>
          </w:p>
          <w:p w:rsidR="00CF58CE" w:rsidRPr="008B57DA" w:rsidRDefault="00CF58CE" w:rsidP="00CC6249">
            <w:pPr>
              <w:spacing w:after="0" w:line="240" w:lineRule="auto"/>
              <w:rPr>
                <w:rFonts w:ascii="Times New Roman" w:hAnsi="Times New Roman"/>
                <w:sz w:val="16"/>
                <w:szCs w:val="16"/>
                <w:lang w:val="sr-Cyrl-RS"/>
              </w:rPr>
            </w:pP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12.000 младих жена и мушкараца је подржано</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3.3.1.3. Подстицати образовне, културне и спортске установе да препознају, подрже и вреднују волонтирање младих</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 установа препознало и вреднује волонтирање младих</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Образовне, културне и спортске установе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3.3.1.4. Успоставити систем за препознавање и признавање вештина стечених волонтирањем при запошљавању и пратити његову ефикасност</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Развијен систем</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2019-2020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НСЗ </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 xml:space="preserve">Нису потребна средства за реализацију </w:t>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CF58CE" w:rsidRDefault="006E2847" w:rsidP="00CC6249">
            <w:pPr>
              <w:spacing w:after="0" w:line="240" w:lineRule="auto"/>
              <w:jc w:val="center"/>
              <w:rPr>
                <w:lang w:val="sr-Cyrl-RS"/>
              </w:rPr>
            </w:pPr>
            <w:r w:rsidRPr="00CF58CE">
              <w:rPr>
                <w:rFonts w:ascii="Times New Roman" w:hAnsi="Times New Roman"/>
                <w:sz w:val="14"/>
                <w:szCs w:val="16"/>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3.3.1.5. Подстицати међугенерацијску сарадњу и укључивање младих из осетљивих група кроз волонтерске програме, пројекте и иницијативе </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 подржаних програма</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600 младих жена и мушкараца волонтира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r w:rsidRPr="00CF58CE">
              <w:rPr>
                <w:rStyle w:val="FootnoteReference"/>
                <w:rFonts w:ascii="Times New Roman" w:hAnsi="Times New Roman"/>
                <w:sz w:val="14"/>
                <w:szCs w:val="16"/>
                <w:lang w:val="sr-Cyrl-RS"/>
              </w:rPr>
              <w:footnoteReference w:id="16"/>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CF58CE" w:rsidRDefault="006E2847" w:rsidP="00CC6249">
            <w:pPr>
              <w:spacing w:after="0" w:line="240" w:lineRule="auto"/>
              <w:jc w:val="center"/>
              <w:rPr>
                <w:lang w:val="sr-Cyrl-RS"/>
              </w:rPr>
            </w:pPr>
            <w:r w:rsidRPr="00CF58CE">
              <w:rPr>
                <w:rFonts w:ascii="Times New Roman" w:hAnsi="Times New Roman"/>
                <w:sz w:val="14"/>
                <w:szCs w:val="16"/>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CF58CE">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3.3.1.6. Подржати програме волонтирања у ванредним ситуацијама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подржаних волонтерских сервиса за рад у ванредним ситуацијама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4852D6" w:rsidRPr="008B57DA" w:rsidRDefault="004852D6"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r w:rsidRPr="00CF58CE">
              <w:rPr>
                <w:rStyle w:val="FootnoteReference"/>
                <w:rFonts w:ascii="Times New Roman" w:hAnsi="Times New Roman"/>
                <w:sz w:val="14"/>
                <w:szCs w:val="16"/>
                <w:lang w:val="sr-Cyrl-RS"/>
              </w:rPr>
              <w:footnoteReference w:id="17"/>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CF58CE" w:rsidRDefault="006E2847" w:rsidP="00CC6249">
            <w:pPr>
              <w:spacing w:after="0" w:line="240" w:lineRule="auto"/>
              <w:jc w:val="center"/>
              <w:rPr>
                <w:lang w:val="sr-Cyrl-RS"/>
              </w:rPr>
            </w:pPr>
            <w:r w:rsidRPr="00CF58CE">
              <w:rPr>
                <w:rFonts w:ascii="Times New Roman" w:hAnsi="Times New Roman"/>
                <w:sz w:val="14"/>
                <w:szCs w:val="16"/>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46"/>
        <w:gridCol w:w="900"/>
        <w:gridCol w:w="911"/>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1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5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46"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3.3.2. Волонтирање младих је препознато и подржано у развоју</w:t>
            </w:r>
          </w:p>
        </w:tc>
        <w:tc>
          <w:tcPr>
            <w:tcW w:w="18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color w:val="000000"/>
                <w:sz w:val="16"/>
                <w:szCs w:val="16"/>
                <w:lang w:val="sr-Cyrl-RS"/>
              </w:rPr>
              <w:t>3.3.2.1. Подржати умрежавање волонтерских центара и сервиса у оквиру удружења која спроводе омладинске активности и КЗМ</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подржаних волонтерских центара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ЈЛС </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Нису потребна средства за реализацију</w:t>
            </w:r>
            <w:r w:rsidRPr="00CF58CE">
              <w:rPr>
                <w:rStyle w:val="FootnoteReference"/>
                <w:rFonts w:ascii="Times New Roman" w:hAnsi="Times New Roman"/>
                <w:sz w:val="14"/>
                <w:szCs w:val="16"/>
                <w:lang w:val="sr-Cyrl-RS"/>
              </w:rPr>
              <w:footnoteReference w:id="18"/>
            </w: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46"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31E3B">
        <w:trPr>
          <w:trHeight w:val="284"/>
          <w:jc w:val="center"/>
        </w:trPr>
        <w:tc>
          <w:tcPr>
            <w:tcW w:w="1733" w:type="dxa"/>
            <w:vMerge/>
          </w:tcPr>
          <w:p w:rsidR="006E2847" w:rsidRPr="008B57DA" w:rsidRDefault="006E2847" w:rsidP="00CC6249">
            <w:pPr>
              <w:spacing w:after="0" w:line="240" w:lineRule="auto"/>
              <w:rPr>
                <w:rFonts w:ascii="Times New Roman" w:hAnsi="Times New Roman"/>
                <w:sz w:val="20"/>
                <w:szCs w:val="20"/>
                <w:lang w:val="sr-Cyrl-RS"/>
              </w:rPr>
            </w:pP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 xml:space="preserve">3.3.2.2. Подржати </w:t>
            </w:r>
            <w:r w:rsidRPr="00FF02C9">
              <w:rPr>
                <w:rFonts w:ascii="Times New Roman" w:hAnsi="Times New Roman"/>
                <w:sz w:val="16"/>
                <w:szCs w:val="16"/>
                <w:lang w:val="sr-Cyrl-RS"/>
              </w:rPr>
              <w:t xml:space="preserve">формулисање политике волонтирања на националном нивоу, унапређење законског </w:t>
            </w:r>
            <w:r w:rsidRPr="00FF02C9">
              <w:rPr>
                <w:rFonts w:ascii="Times New Roman" w:hAnsi="Times New Roman"/>
                <w:sz w:val="16"/>
                <w:szCs w:val="16"/>
                <w:lang w:val="sr-Cyrl-RS"/>
              </w:rPr>
              <w:lastRenderedPageBreak/>
              <w:t>оквира за волонтирање и развој стандарда волонтерског рада</w:t>
            </w:r>
          </w:p>
        </w:tc>
        <w:tc>
          <w:tcPr>
            <w:tcW w:w="1530" w:type="dxa"/>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lastRenderedPageBreak/>
              <w:t xml:space="preserve">Извршена анализа ефеката Закона о волонтирању и формулисање предлога за </w:t>
            </w:r>
            <w:r w:rsidRPr="008B57DA">
              <w:rPr>
                <w:rFonts w:ascii="Times New Roman" w:hAnsi="Times New Roman"/>
                <w:sz w:val="16"/>
                <w:szCs w:val="16"/>
                <w:lang w:val="sr-Cyrl-RS"/>
              </w:rPr>
              <w:lastRenderedPageBreak/>
              <w:t>унапређење законског оквира</w:t>
            </w:r>
          </w:p>
        </w:tc>
        <w:tc>
          <w:tcPr>
            <w:tcW w:w="990" w:type="dxa"/>
          </w:tcPr>
          <w:p w:rsidR="00FF02C9" w:rsidRPr="008B57DA" w:rsidRDefault="00FF02C9" w:rsidP="00CC6249">
            <w:pPr>
              <w:spacing w:after="0" w:line="240" w:lineRule="auto"/>
              <w:rPr>
                <w:rFonts w:ascii="Times New Roman" w:hAnsi="Times New Roman"/>
                <w:sz w:val="16"/>
                <w:szCs w:val="16"/>
                <w:lang w:val="sr-Cyrl-RS"/>
              </w:rPr>
            </w:pPr>
            <w:r w:rsidRPr="00846E03">
              <w:rPr>
                <w:rFonts w:ascii="Times New Roman" w:hAnsi="Times New Roman"/>
                <w:sz w:val="16"/>
                <w:szCs w:val="16"/>
                <w:lang w:val="sr-Cyrl-RS"/>
              </w:rPr>
              <w:lastRenderedPageBreak/>
              <w:t>2019-2020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05958" w:rsidRPr="008B57DA" w:rsidRDefault="00C05958"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lastRenderedPageBreak/>
              <w:t>КСЦД</w:t>
            </w:r>
          </w:p>
        </w:tc>
        <w:tc>
          <w:tcPr>
            <w:tcW w:w="108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CF58CE" w:rsidRDefault="006E2847" w:rsidP="00095729">
            <w:pPr>
              <w:spacing w:after="0" w:line="240" w:lineRule="auto"/>
              <w:rPr>
                <w:rFonts w:ascii="Times New Roman" w:hAnsi="Times New Roman"/>
                <w:sz w:val="14"/>
                <w:szCs w:val="16"/>
                <w:lang w:val="sr-Cyrl-RS"/>
              </w:rPr>
            </w:pPr>
          </w:p>
        </w:tc>
        <w:tc>
          <w:tcPr>
            <w:tcW w:w="990"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p>
        </w:tc>
        <w:tc>
          <w:tcPr>
            <w:tcW w:w="946" w:type="dxa"/>
            <w:shd w:val="clear" w:color="auto" w:fill="CCFF99"/>
          </w:tcPr>
          <w:p w:rsidR="006E2847" w:rsidRPr="00CF58CE" w:rsidRDefault="006E2847" w:rsidP="00CC6249">
            <w:pPr>
              <w:spacing w:after="0" w:line="240" w:lineRule="auto"/>
              <w:jc w:val="center"/>
              <w:rPr>
                <w:rFonts w:ascii="Times New Roman" w:hAnsi="Times New Roman"/>
                <w:sz w:val="14"/>
                <w:szCs w:val="16"/>
                <w:lang w:val="sr-Cyrl-RS"/>
              </w:rPr>
            </w:pPr>
            <w:r w:rsidRPr="00CF58CE">
              <w:rPr>
                <w:rFonts w:ascii="Times New Roman" w:hAnsi="Times New Roman"/>
                <w:sz w:val="14"/>
                <w:szCs w:val="16"/>
                <w:lang w:val="sr-Cyrl-RS"/>
              </w:rPr>
              <w:t>1.014.585</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1.014.585</w:t>
            </w:r>
            <w:r w:rsidRPr="008B57DA">
              <w:rPr>
                <w:rStyle w:val="FootnoteReference"/>
                <w:rFonts w:ascii="Times New Roman" w:hAnsi="Times New Roman"/>
                <w:sz w:val="14"/>
                <w:szCs w:val="16"/>
                <w:lang w:val="sr-Cyrl-RS"/>
              </w:rPr>
              <w:footnoteReference w:id="19"/>
            </w:r>
          </w:p>
        </w:tc>
      </w:tr>
      <w:tr w:rsidR="006E2847" w:rsidRPr="008B57DA" w:rsidTr="00831E3B">
        <w:trPr>
          <w:trHeight w:val="284"/>
          <w:jc w:val="center"/>
        </w:trPr>
        <w:tc>
          <w:tcPr>
            <w:tcW w:w="1733" w:type="dxa"/>
            <w:vMerge/>
          </w:tcPr>
          <w:p w:rsidR="006E2847" w:rsidRPr="008B57DA" w:rsidRDefault="006E2847" w:rsidP="00CC6249">
            <w:pPr>
              <w:spacing w:after="0" w:line="240" w:lineRule="auto"/>
              <w:rPr>
                <w:rFonts w:ascii="Times New Roman" w:hAnsi="Times New Roman"/>
                <w:sz w:val="20"/>
                <w:szCs w:val="20"/>
                <w:lang w:val="sr-Cyrl-RS"/>
              </w:rPr>
            </w:pP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3.3.2.3. Развити родно осетљиве критеријуме за извештавање и мерење ефеката волонтирања</w:t>
            </w:r>
          </w:p>
        </w:tc>
        <w:tc>
          <w:tcPr>
            <w:tcW w:w="1530" w:type="dxa"/>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Извршена анализа постојећих и развијање предлога за недостајуће критеријуме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AA2ABC">
              <w:rPr>
                <w:rFonts w:ascii="Times New Roman" w:hAnsi="Times New Roman"/>
                <w:sz w:val="16"/>
                <w:szCs w:val="16"/>
                <w:lang w:val="sr-Cyrl-RS"/>
              </w:rPr>
              <w:t>2019</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КСЦД</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46"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6E2847" w:rsidRPr="008B57DA" w:rsidTr="008761FE">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02"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761F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42"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761FE">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761FE">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3.3.3. Oснажена удружења која спроводе омладинске активности и КЗМ за спровођење волонтерских програма и пројеката</w:t>
            </w: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3.3.3.1.Обезбедити примену стандарда волонтерског рада у активностима удружења која спроводе омладинске активности и КЗМ</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Подржано 30 ОЦД који примењују стандарде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r w:rsidRPr="008B57DA">
              <w:rPr>
                <w:rFonts w:ascii="Times New Roman" w:hAnsi="Times New Roman"/>
                <w:sz w:val="16"/>
                <w:szCs w:val="16"/>
                <w:lang w:val="sr-Cyrl-RS"/>
              </w:rPr>
              <w:b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r w:rsidRPr="008B57DA">
              <w:rPr>
                <w:rFonts w:ascii="Times New Roman" w:hAnsi="Times New Roman"/>
                <w:sz w:val="16"/>
                <w:szCs w:val="16"/>
                <w:lang w:val="sr-Cyrl-RS"/>
              </w:rPr>
              <w:br/>
              <w:t>ЈЛС</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8B57DA" w:rsidRDefault="006E2847" w:rsidP="00CC6249">
            <w:pPr>
              <w:tabs>
                <w:tab w:val="left" w:pos="528"/>
              </w:tabs>
              <w:spacing w:after="0" w:line="240" w:lineRule="auto"/>
              <w:rPr>
                <w:rFonts w:ascii="Times New Roman" w:hAnsi="Times New Roman"/>
                <w:sz w:val="14"/>
                <w:szCs w:val="16"/>
                <w:lang w:val="sr-Cyrl-RS"/>
              </w:rPr>
            </w:pPr>
          </w:p>
        </w:tc>
        <w:tc>
          <w:tcPr>
            <w:tcW w:w="990" w:type="dxa"/>
            <w:shd w:val="clear" w:color="auto" w:fill="CCFF99"/>
          </w:tcPr>
          <w:p w:rsidR="00627E6E" w:rsidRPr="00831E3B" w:rsidRDefault="00627E6E" w:rsidP="00627E6E">
            <w:pPr>
              <w:spacing w:after="0" w:line="240" w:lineRule="auto"/>
              <w:jc w:val="center"/>
              <w:rPr>
                <w:rFonts w:ascii="Times New Roman" w:hAnsi="Times New Roman"/>
                <w:sz w:val="14"/>
                <w:szCs w:val="16"/>
                <w:lang w:val="sr-Cyrl-RS"/>
              </w:rPr>
            </w:pPr>
            <w:r w:rsidRPr="00831E3B">
              <w:rPr>
                <w:rFonts w:ascii="Times New Roman" w:hAnsi="Times New Roman"/>
                <w:bCs/>
                <w:sz w:val="14"/>
                <w:szCs w:val="16"/>
                <w:lang w:val="sr-Cyrl-RS"/>
              </w:rPr>
              <w:t xml:space="preserve">МОС </w:t>
            </w:r>
            <w:r w:rsidRPr="00831E3B">
              <w:rPr>
                <w:rFonts w:ascii="Times New Roman" w:hAnsi="Times New Roman"/>
                <w:sz w:val="14"/>
                <w:szCs w:val="16"/>
                <w:vertAlign w:val="superscript"/>
                <w:lang w:val="sr-Cyrl-RS"/>
              </w:rPr>
              <w:footnoteReference w:id="20"/>
            </w:r>
          </w:p>
          <w:p w:rsidR="006E2847" w:rsidRPr="00831E3B" w:rsidRDefault="00627E6E" w:rsidP="00627E6E">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ab/>
            </w:r>
            <w:r w:rsidRPr="00831E3B">
              <w:rPr>
                <w:rFonts w:ascii="Times New Roman" w:hAnsi="Times New Roman"/>
                <w:sz w:val="14"/>
                <w:szCs w:val="16"/>
                <w:lang w:val="sr-Cyrl-RS"/>
              </w:rPr>
              <w:tab/>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31E3B" w:rsidRDefault="00627E6E"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МОС</w:t>
            </w:r>
            <w:r w:rsidRPr="00831E3B">
              <w:rPr>
                <w:rStyle w:val="FootnoteReference"/>
                <w:rFonts w:ascii="Times New Roman" w:hAnsi="Times New Roman"/>
                <w:sz w:val="14"/>
                <w:szCs w:val="16"/>
                <w:lang w:val="sr-Cyrl-RS"/>
              </w:rPr>
              <w:footnoteReference w:id="21"/>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761FE">
        <w:trPr>
          <w:trHeight w:val="284"/>
          <w:jc w:val="center"/>
        </w:trPr>
        <w:tc>
          <w:tcPr>
            <w:tcW w:w="1733" w:type="dxa"/>
            <w:vMerge/>
          </w:tcPr>
          <w:p w:rsidR="006E2847" w:rsidRPr="008B57DA" w:rsidRDefault="006E2847" w:rsidP="00CC6249">
            <w:pPr>
              <w:spacing w:after="0" w:line="240" w:lineRule="auto"/>
              <w:rPr>
                <w:rFonts w:ascii="Times New Roman" w:hAnsi="Times New Roman"/>
                <w:sz w:val="20"/>
                <w:szCs w:val="20"/>
                <w:lang w:val="sr-Cyrl-RS"/>
              </w:rPr>
            </w:pP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3.3.3.2. подржати обуке за удружења која спроводе омладинске активности и КЗМ о волонтерском менаџменту</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Подржано 30 ОЦД и ЈЛС</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r w:rsidRPr="008B57DA">
              <w:rPr>
                <w:rFonts w:ascii="Times New Roman" w:hAnsi="Times New Roman"/>
                <w:sz w:val="16"/>
                <w:szCs w:val="16"/>
                <w:lang w:val="sr-Cyrl-RS"/>
              </w:rPr>
              <w:b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r w:rsidRPr="008B57DA">
              <w:rPr>
                <w:rFonts w:ascii="Times New Roman" w:hAnsi="Times New Roman"/>
                <w:sz w:val="16"/>
                <w:szCs w:val="16"/>
                <w:lang w:val="sr-Cyrl-RS"/>
              </w:rPr>
              <w:b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1.800.000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1.800.000 (МОС)</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5.400.000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5.400.000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761FE">
        <w:trPr>
          <w:trHeight w:val="284"/>
          <w:jc w:val="center"/>
        </w:trPr>
        <w:tc>
          <w:tcPr>
            <w:tcW w:w="1733" w:type="dxa"/>
            <w:vMerge/>
          </w:tcPr>
          <w:p w:rsidR="006E2847" w:rsidRPr="008B57DA" w:rsidRDefault="006E2847" w:rsidP="00CC6249">
            <w:pPr>
              <w:spacing w:after="0" w:line="240" w:lineRule="auto"/>
              <w:rPr>
                <w:rFonts w:ascii="Times New Roman" w:hAnsi="Times New Roman"/>
                <w:sz w:val="20"/>
                <w:szCs w:val="20"/>
                <w:lang w:val="sr-Cyrl-RS"/>
              </w:rPr>
            </w:pP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highlight w:val="yellow"/>
                <w:lang w:val="sr-Cyrl-RS"/>
              </w:rPr>
            </w:pPr>
            <w:r w:rsidRPr="008B57DA">
              <w:rPr>
                <w:rFonts w:ascii="Times New Roman" w:hAnsi="Times New Roman"/>
                <w:color w:val="000000"/>
                <w:sz w:val="16"/>
                <w:szCs w:val="16"/>
                <w:lang w:val="sr-Cyrl-RS"/>
              </w:rPr>
              <w:t>3.3.3.3. подржати редовне, родно осетљиве евалуације програма волонтирања у оквиру удружења која спроводе омладинске активности и КЗМ</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Подржано 30 ОЦД и ЈЛС</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r w:rsidRPr="008B57DA">
              <w:rPr>
                <w:rFonts w:ascii="Times New Roman" w:hAnsi="Times New Roman"/>
                <w:sz w:val="16"/>
                <w:szCs w:val="16"/>
                <w:lang w:val="sr-Cyrl-RS"/>
              </w:rPr>
              <w:b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r w:rsidRPr="008B57DA">
              <w:rPr>
                <w:rFonts w:ascii="Times New Roman" w:hAnsi="Times New Roman"/>
                <w:sz w:val="16"/>
                <w:szCs w:val="16"/>
                <w:lang w:val="sr-Cyrl-RS"/>
              </w:rPr>
              <w:br/>
              <w:t>ЈЛС</w:t>
            </w:r>
          </w:p>
        </w:tc>
        <w:tc>
          <w:tcPr>
            <w:tcW w:w="1080" w:type="dxa"/>
            <w:shd w:val="clear" w:color="auto" w:fill="CCFF99"/>
          </w:tcPr>
          <w:p w:rsidR="006E2847" w:rsidRPr="00831E3B" w:rsidRDefault="006E2847" w:rsidP="00627E6E">
            <w:pPr>
              <w:spacing w:after="0" w:line="240" w:lineRule="auto"/>
              <w:rPr>
                <w:rFonts w:ascii="Times New Roman" w:hAnsi="Times New Roman"/>
                <w:sz w:val="14"/>
                <w:szCs w:val="16"/>
                <w:lang w:val="sr-Cyrl-RS"/>
              </w:rPr>
            </w:pPr>
          </w:p>
        </w:tc>
        <w:tc>
          <w:tcPr>
            <w:tcW w:w="990" w:type="dxa"/>
            <w:shd w:val="clear" w:color="auto" w:fill="CCFF99"/>
          </w:tcPr>
          <w:p w:rsidR="006E2847" w:rsidRPr="00831E3B" w:rsidRDefault="00627E6E"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 xml:space="preserve">МОС </w:t>
            </w:r>
            <w:r w:rsidRPr="00831E3B">
              <w:rPr>
                <w:rFonts w:ascii="Times New Roman" w:hAnsi="Times New Roman"/>
                <w:sz w:val="14"/>
                <w:szCs w:val="16"/>
                <w:vertAlign w:val="superscript"/>
                <w:lang w:val="sr-Cyrl-RS"/>
              </w:rPr>
              <w:footnoteReference w:id="22"/>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31E3B" w:rsidRDefault="00627E6E"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МОС</w:t>
            </w:r>
            <w:r w:rsidRPr="00831E3B">
              <w:rPr>
                <w:rStyle w:val="FootnoteReference"/>
                <w:rFonts w:ascii="Times New Roman" w:hAnsi="Times New Roman"/>
                <w:sz w:val="14"/>
                <w:szCs w:val="16"/>
                <w:lang w:val="sr-Cyrl-RS"/>
              </w:rPr>
              <w:footnoteReference w:id="23"/>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761FE">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3.3.3.4. Подржати развој и рад волонтерских сервиса у оквиру удружења која спроводе омладинске активности и КЗМ</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Подржано 30 ОЦД и ЈЛС</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r w:rsidRPr="008B57DA">
              <w:rPr>
                <w:rFonts w:ascii="Times New Roman" w:hAnsi="Times New Roman"/>
                <w:sz w:val="16"/>
                <w:szCs w:val="16"/>
                <w:lang w:val="sr-Cyrl-RS"/>
              </w:rPr>
              <w:br/>
              <w:t>НАКЗМ</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r w:rsidRPr="008B57DA">
              <w:rPr>
                <w:rFonts w:ascii="Times New Roman" w:hAnsi="Times New Roman"/>
                <w:sz w:val="16"/>
                <w:szCs w:val="16"/>
                <w:lang w:val="sr-Cyrl-RS"/>
              </w:rPr>
              <w:b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1.500.000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1.500.000</w:t>
            </w: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(ПССО)</w:t>
            </w: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rPr>
                <w:rFonts w:ascii="Times New Roman" w:hAnsi="Times New Roman"/>
                <w:sz w:val="14"/>
                <w:szCs w:val="16"/>
                <w:lang w:val="sr-Cyrl-RS"/>
              </w:rPr>
            </w:pPr>
          </w:p>
        </w:tc>
        <w:tc>
          <w:tcPr>
            <w:tcW w:w="900" w:type="dxa"/>
            <w:shd w:val="clear" w:color="auto" w:fill="CCFF99"/>
          </w:tcPr>
          <w:p w:rsidR="006E2847" w:rsidRPr="00831E3B" w:rsidRDefault="00E71373"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Latn-RS"/>
              </w:rPr>
              <w:t>4</w:t>
            </w:r>
            <w:r w:rsidR="006E2847" w:rsidRPr="00831E3B">
              <w:rPr>
                <w:rFonts w:ascii="Times New Roman" w:hAnsi="Times New Roman"/>
                <w:sz w:val="14"/>
                <w:szCs w:val="16"/>
                <w:lang w:val="sr-Cyrl-RS"/>
              </w:rPr>
              <w:t>.500.000</w:t>
            </w:r>
          </w:p>
          <w:p w:rsidR="006E2847" w:rsidRPr="00831E3B"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E71373" w:rsidRDefault="00E71373" w:rsidP="00E71373">
            <w:pPr>
              <w:tabs>
                <w:tab w:val="center" w:pos="342"/>
              </w:tabs>
              <w:spacing w:after="0" w:line="240" w:lineRule="auto"/>
              <w:rPr>
                <w:rFonts w:ascii="Times New Roman" w:hAnsi="Times New Roman"/>
                <w:sz w:val="14"/>
                <w:szCs w:val="16"/>
                <w:lang w:val="sr-Cyrl-RS"/>
              </w:rPr>
            </w:pPr>
            <w:r w:rsidRPr="00E71373">
              <w:rPr>
                <w:rFonts w:ascii="Times New Roman" w:hAnsi="Times New Roman"/>
                <w:sz w:val="14"/>
                <w:szCs w:val="16"/>
                <w:lang w:val="sr-Latn-RS"/>
              </w:rPr>
              <w:tab/>
              <w:t>4</w:t>
            </w:r>
            <w:r w:rsidR="006E2847" w:rsidRPr="00E71373">
              <w:rPr>
                <w:rFonts w:ascii="Times New Roman" w:hAnsi="Times New Roman"/>
                <w:sz w:val="14"/>
                <w:szCs w:val="16"/>
                <w:lang w:val="sr-Cyrl-RS"/>
              </w:rPr>
              <w:t>.500.000</w:t>
            </w:r>
          </w:p>
          <w:p w:rsidR="006E2847" w:rsidRPr="00E71373" w:rsidRDefault="006E2847"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(ПССО)</w:t>
            </w: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bl>
    <w:p w:rsidR="006E2847" w:rsidRDefault="006E2847" w:rsidP="006E2847">
      <w:pPr>
        <w:tabs>
          <w:tab w:val="left" w:pos="2490"/>
          <w:tab w:val="left" w:pos="5025"/>
        </w:tabs>
        <w:spacing w:after="0" w:line="240" w:lineRule="auto"/>
        <w:rPr>
          <w:rFonts w:ascii="Times New Roman" w:hAnsi="Times New Roman"/>
          <w:lang w:val="en-US"/>
        </w:rPr>
      </w:pPr>
    </w:p>
    <w:p w:rsidR="00BF1D52" w:rsidRDefault="00BF1D52" w:rsidP="006E2847">
      <w:pPr>
        <w:tabs>
          <w:tab w:val="left" w:pos="2490"/>
          <w:tab w:val="left" w:pos="5025"/>
        </w:tabs>
        <w:spacing w:after="0" w:line="240" w:lineRule="auto"/>
        <w:rPr>
          <w:rFonts w:ascii="Times New Roman" w:hAnsi="Times New Roman"/>
          <w:lang w:val="en-US"/>
        </w:rPr>
      </w:pPr>
    </w:p>
    <w:p w:rsidR="00BF1D52" w:rsidRDefault="00BF1D52" w:rsidP="006E2847">
      <w:pPr>
        <w:tabs>
          <w:tab w:val="left" w:pos="2490"/>
          <w:tab w:val="left" w:pos="5025"/>
        </w:tabs>
        <w:spacing w:after="0" w:line="240" w:lineRule="auto"/>
        <w:rPr>
          <w:rFonts w:ascii="Times New Roman" w:hAnsi="Times New Roman"/>
          <w:lang w:val="en-US"/>
        </w:rPr>
      </w:pPr>
    </w:p>
    <w:p w:rsidR="00BF1D52" w:rsidRDefault="00BF1D52" w:rsidP="006E2847">
      <w:pPr>
        <w:tabs>
          <w:tab w:val="left" w:pos="2490"/>
          <w:tab w:val="left" w:pos="5025"/>
        </w:tabs>
        <w:spacing w:after="0" w:line="240" w:lineRule="auto"/>
        <w:rPr>
          <w:rFonts w:ascii="Times New Roman" w:hAnsi="Times New Roman"/>
          <w:lang w:val="en-US"/>
        </w:rPr>
      </w:pPr>
    </w:p>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8761FE">
        <w:trPr>
          <w:jc w:val="center"/>
        </w:trPr>
        <w:tc>
          <w:tcPr>
            <w:tcW w:w="9198"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4:</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8761FE">
        <w:trPr>
          <w:jc w:val="center"/>
        </w:trPr>
        <w:tc>
          <w:tcPr>
            <w:tcW w:w="9198"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3.4. Повећано је учешће младих у заштити животне средине и одрживог развоја</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учествују у активностима заштите животне средине и одрживог развоја</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06"/>
        <w:gridCol w:w="1048"/>
        <w:gridCol w:w="786"/>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00"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4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06"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1048"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86"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3.4.1. Унапређене су могућности младих за учешће у процесима и одлукама о животној средини и одрживом развоју</w:t>
            </w: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3.4.1.1. Подржати успостављање сарадње између младих и тела ЈЛС надлежног за заштиту животне средине, укључивање младих у оснивање и рад зелених савета и израду локалних еколошких акционих планова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ЈЛС укључује младе у рад зелених савета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90" w:type="dxa"/>
            <w:shd w:val="clear" w:color="auto" w:fill="CCFF99"/>
          </w:tcPr>
          <w:p w:rsidR="006E2847" w:rsidRPr="00831E3B" w:rsidRDefault="006E2847" w:rsidP="0034437C">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1048"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8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31E3B">
        <w:trPr>
          <w:trHeight w:val="284"/>
          <w:jc w:val="center"/>
        </w:trPr>
        <w:tc>
          <w:tcPr>
            <w:tcW w:w="1733" w:type="dxa"/>
            <w:vMerge/>
          </w:tcPr>
          <w:p w:rsidR="006E2847" w:rsidRPr="008B57DA" w:rsidRDefault="006E2847" w:rsidP="00CC6249">
            <w:pPr>
              <w:spacing w:after="0" w:line="240" w:lineRule="auto"/>
              <w:rPr>
                <w:rFonts w:ascii="Times New Roman" w:hAnsi="Times New Roman"/>
                <w:sz w:val="20"/>
                <w:szCs w:val="20"/>
                <w:lang w:val="sr-Cyrl-RS"/>
              </w:rPr>
            </w:pP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3.4.1.2. Подржати укључивање младих у консултативне процесе у области заштите животне средине и развој смерница за праћење процене утицаја на животну средину</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10 процеса укључује младе</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1048"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8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31E3B">
        <w:trPr>
          <w:trHeight w:val="284"/>
          <w:jc w:val="center"/>
        </w:trPr>
        <w:tc>
          <w:tcPr>
            <w:tcW w:w="1733" w:type="dxa"/>
            <w:vMerge/>
          </w:tcPr>
          <w:p w:rsidR="006E2847" w:rsidRPr="008B57DA" w:rsidRDefault="006E2847" w:rsidP="00CC6249">
            <w:pPr>
              <w:spacing w:after="0" w:line="240" w:lineRule="auto"/>
              <w:rPr>
                <w:rFonts w:ascii="Times New Roman" w:hAnsi="Times New Roman"/>
                <w:sz w:val="20"/>
                <w:szCs w:val="20"/>
                <w:lang w:val="sr-Cyrl-RS"/>
              </w:rPr>
            </w:pP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3.4.1.3. Унапредити доступност информација о стању животне средине младима у сарадњи са субјектима омладинске политике</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 xml:space="preserve">30 подржаних </w:t>
            </w:r>
            <w:r w:rsidRPr="008B57DA">
              <w:rPr>
                <w:rFonts w:ascii="Times New Roman" w:hAnsi="Times New Roman"/>
                <w:sz w:val="16"/>
                <w:szCs w:val="16"/>
                <w:lang w:val="sr-Cyrl-RS"/>
              </w:rPr>
              <w:t>активности</w:t>
            </w:r>
            <w:r w:rsidR="000E3B4D">
              <w:rPr>
                <w:rFonts w:ascii="Times New Roman" w:hAnsi="Times New Roman"/>
                <w:sz w:val="16"/>
                <w:szCs w:val="16"/>
                <w:lang w:val="sr-Cyrl-RS"/>
              </w:rPr>
              <w:t>/пројеката</w:t>
            </w:r>
            <w:r w:rsidRPr="008B57DA">
              <w:rPr>
                <w:rFonts w:ascii="Times New Roman" w:hAnsi="Times New Roman"/>
                <w:sz w:val="16"/>
                <w:szCs w:val="16"/>
                <w:lang w:val="sr-Cyrl-RS"/>
              </w:rPr>
              <w:t xml:space="preserve"> информисаности</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BF77BD"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9.9</w:t>
            </w:r>
            <w:r w:rsidR="006E2847" w:rsidRPr="00831E3B">
              <w:rPr>
                <w:rFonts w:ascii="Times New Roman" w:hAnsi="Times New Roman"/>
                <w:sz w:val="14"/>
                <w:szCs w:val="16"/>
                <w:lang w:val="sr-Cyrl-RS"/>
              </w:rPr>
              <w:t>52.000</w:t>
            </w:r>
          </w:p>
        </w:tc>
        <w:tc>
          <w:tcPr>
            <w:tcW w:w="990" w:type="dxa"/>
            <w:shd w:val="clear" w:color="auto" w:fill="CCFF99"/>
          </w:tcPr>
          <w:p w:rsidR="006E2847" w:rsidRPr="00831E3B" w:rsidRDefault="00C340A1"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8.500.000</w:t>
            </w:r>
            <w:r w:rsidRPr="00831E3B">
              <w:rPr>
                <w:rStyle w:val="FootnoteReference"/>
                <w:rFonts w:ascii="Times New Roman" w:hAnsi="Times New Roman"/>
                <w:sz w:val="14"/>
                <w:szCs w:val="16"/>
                <w:lang w:val="sr-Cyrl-RS"/>
              </w:rPr>
              <w:footnoteReference w:id="24"/>
            </w: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 xml:space="preserve">МЗЖС </w:t>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1.452.000</w:t>
            </w:r>
          </w:p>
        </w:tc>
        <w:tc>
          <w:tcPr>
            <w:tcW w:w="1006" w:type="dxa"/>
            <w:shd w:val="clear" w:color="auto" w:fill="CCFF99"/>
          </w:tcPr>
          <w:p w:rsidR="006E2847" w:rsidRPr="00831E3B" w:rsidRDefault="00BF77BD"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29.8</w:t>
            </w:r>
            <w:r w:rsidR="006E2847" w:rsidRPr="00831E3B">
              <w:rPr>
                <w:rFonts w:ascii="Times New Roman" w:hAnsi="Times New Roman"/>
                <w:sz w:val="14"/>
                <w:szCs w:val="16"/>
                <w:lang w:val="sr-Cyrl-RS"/>
              </w:rPr>
              <w:t>56.000</w:t>
            </w:r>
          </w:p>
        </w:tc>
        <w:tc>
          <w:tcPr>
            <w:tcW w:w="1048" w:type="dxa"/>
            <w:shd w:val="clear" w:color="auto" w:fill="CCFF99"/>
          </w:tcPr>
          <w:p w:rsidR="0034437C" w:rsidRDefault="0034437C" w:rsidP="0034437C">
            <w:pPr>
              <w:spacing w:after="0" w:line="240" w:lineRule="auto"/>
              <w:rPr>
                <w:rFonts w:ascii="Times New Roman" w:hAnsi="Times New Roman"/>
                <w:sz w:val="14"/>
                <w:szCs w:val="16"/>
                <w:lang w:val="sr-Cyrl-RS"/>
              </w:rPr>
            </w:pPr>
            <w:r>
              <w:rPr>
                <w:rFonts w:ascii="Times New Roman" w:hAnsi="Times New Roman"/>
                <w:sz w:val="14"/>
                <w:szCs w:val="16"/>
                <w:lang w:val="sr-Cyrl-RS"/>
              </w:rPr>
              <w:t>25.500.000,00</w:t>
            </w:r>
          </w:p>
          <w:p w:rsidR="006E2847" w:rsidRPr="008B57DA" w:rsidRDefault="006E2847" w:rsidP="0034437C">
            <w:pPr>
              <w:spacing w:after="0" w:line="240" w:lineRule="auto"/>
              <w:rPr>
                <w:rFonts w:ascii="Times New Roman" w:hAnsi="Times New Roman"/>
                <w:sz w:val="14"/>
                <w:szCs w:val="16"/>
                <w:lang w:val="sr-Cyrl-RS"/>
              </w:rPr>
            </w:pPr>
            <w:r w:rsidRPr="008B57DA">
              <w:rPr>
                <w:rFonts w:ascii="Times New Roman" w:hAnsi="Times New Roman"/>
                <w:sz w:val="14"/>
                <w:szCs w:val="16"/>
                <w:lang w:val="sr-Cyrl-RS"/>
              </w:rPr>
              <w:t>МЗЖС</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b/>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p>
        </w:tc>
        <w:tc>
          <w:tcPr>
            <w:tcW w:w="78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4.356.000</w:t>
            </w:r>
          </w:p>
        </w:tc>
      </w:tr>
    </w:tbl>
    <w:p w:rsidR="006E2847" w:rsidRDefault="006E2847"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831E3B" w:rsidRPr="008B57DA" w:rsidRDefault="00831E3B" w:rsidP="006E2847">
      <w:pPr>
        <w:tabs>
          <w:tab w:val="left" w:pos="2490"/>
          <w:tab w:val="left" w:pos="5025"/>
        </w:tabs>
        <w:spacing w:after="0" w:line="240" w:lineRule="auto"/>
        <w:rPr>
          <w:rFonts w:ascii="Times New Roman" w:hAnsi="Times New Roman"/>
          <w:lang w:val="sr-Cyrl-RS"/>
        </w:rPr>
      </w:pP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907"/>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284"/>
          <w:jc w:val="center"/>
        </w:trPr>
        <w:tc>
          <w:tcPr>
            <w:tcW w:w="1733" w:type="dxa"/>
            <w:vMerge w:val="restart"/>
          </w:tcPr>
          <w:p w:rsidR="00F66086" w:rsidRDefault="006E2847" w:rsidP="00CC6249">
            <w:pPr>
              <w:spacing w:after="0" w:line="240" w:lineRule="auto"/>
              <w:rPr>
                <w:rFonts w:ascii="Times New Roman" w:hAnsi="Times New Roman"/>
                <w:sz w:val="20"/>
                <w:lang w:val="sr-Cyrl-RS"/>
              </w:rPr>
            </w:pPr>
            <w:r w:rsidRPr="008B57DA">
              <w:rPr>
                <w:rFonts w:ascii="Times New Roman" w:hAnsi="Times New Roman"/>
                <w:sz w:val="20"/>
                <w:lang w:val="sr-Cyrl-RS"/>
              </w:rPr>
              <w:t xml:space="preserve">3.4.2. </w:t>
            </w:r>
          </w:p>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lang w:val="sr-Cyrl-RS"/>
              </w:rPr>
              <w:t>Обезбеђена је мултисекторска подршка програмима заштите животне средине и одрживог развоја које реализују СОП</w:t>
            </w:r>
          </w:p>
        </w:tc>
        <w:tc>
          <w:tcPr>
            <w:tcW w:w="18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color w:val="000000"/>
                <w:sz w:val="16"/>
                <w:szCs w:val="16"/>
                <w:lang w:val="sr-Cyrl-RS"/>
              </w:rPr>
              <w:t>3.4.2.1. Подржати субвенционисање омладинских предузетничких идеја са компонентом заштите животне средине кроз промоцију обновљивих извора енергије, екотуризма и других облика зелене економије</w:t>
            </w:r>
          </w:p>
        </w:tc>
        <w:tc>
          <w:tcPr>
            <w:tcW w:w="1530" w:type="dxa"/>
          </w:tcPr>
          <w:p w:rsidR="006E2847" w:rsidRPr="008B57DA" w:rsidRDefault="006E2847" w:rsidP="00CC6249">
            <w:pPr>
              <w:spacing w:after="0" w:line="240" w:lineRule="auto"/>
              <w:jc w:val="both"/>
              <w:rPr>
                <w:rFonts w:ascii="Times New Roman" w:hAnsi="Times New Roman"/>
                <w:sz w:val="16"/>
                <w:szCs w:val="16"/>
                <w:lang w:val="sr-Cyrl-RS"/>
              </w:rPr>
            </w:pPr>
            <w:r w:rsidRPr="008B57DA">
              <w:rPr>
                <w:rFonts w:ascii="Times New Roman" w:hAnsi="Times New Roman"/>
                <w:sz w:val="16"/>
                <w:szCs w:val="16"/>
                <w:lang w:val="sr-Cyrl-RS"/>
              </w:rPr>
              <w:t>15 подржаних предузетничких идеја</w:t>
            </w:r>
          </w:p>
          <w:p w:rsidR="006E2847" w:rsidRPr="008B57DA" w:rsidRDefault="006E2847" w:rsidP="00CC6249">
            <w:pPr>
              <w:spacing w:after="0" w:line="240" w:lineRule="auto"/>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p w:rsidR="006E2847" w:rsidRPr="008B57DA" w:rsidRDefault="006E2847" w:rsidP="00CC6249">
            <w:pPr>
              <w:spacing w:after="0" w:line="240" w:lineRule="auto"/>
              <w:rPr>
                <w:rFonts w:ascii="Times New Roman" w:hAnsi="Times New Roman"/>
                <w:b/>
                <w:bCs/>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3.025.000</w:t>
            </w:r>
          </w:p>
        </w:tc>
        <w:tc>
          <w:tcPr>
            <w:tcW w:w="990" w:type="dxa"/>
            <w:shd w:val="clear" w:color="auto" w:fill="CCFF99"/>
          </w:tcPr>
          <w:p w:rsidR="006E2847" w:rsidRPr="00831E3B" w:rsidRDefault="006E2847" w:rsidP="00CC6249">
            <w:pPr>
              <w:spacing w:after="0" w:line="240" w:lineRule="auto"/>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highlight w:val="cyan"/>
                <w:lang w:val="sr-Cyrl-RS"/>
              </w:rPr>
            </w:pPr>
            <w:r w:rsidRPr="00831E3B">
              <w:rPr>
                <w:rFonts w:ascii="Times New Roman" w:hAnsi="Times New Roman"/>
                <w:sz w:val="14"/>
                <w:szCs w:val="16"/>
                <w:lang w:val="sr-Cyrl-RS"/>
              </w:rPr>
              <w:t>МЗЖС</w:t>
            </w:r>
            <w:r w:rsidR="00B8613D" w:rsidRPr="00831E3B">
              <w:rPr>
                <w:rStyle w:val="FootnoteReference"/>
                <w:rFonts w:ascii="Times New Roman" w:hAnsi="Times New Roman"/>
                <w:sz w:val="14"/>
                <w:szCs w:val="16"/>
                <w:lang w:val="sr-Cyrl-RS"/>
              </w:rPr>
              <w:footnoteReference w:id="25"/>
            </w:r>
            <w:r w:rsidRPr="00831E3B">
              <w:rPr>
                <w:rFonts w:ascii="Times New Roman" w:hAnsi="Times New Roman"/>
                <w:sz w:val="14"/>
                <w:szCs w:val="16"/>
                <w:highlight w:val="cyan"/>
                <w:lang w:val="sr-Cyrl-RS"/>
              </w:rPr>
              <w:t xml:space="preserve"> </w:t>
            </w: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3.025.000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9.075.000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МЗЖС</w:t>
            </w: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9.075.000</w:t>
            </w:r>
          </w:p>
        </w:tc>
      </w:tr>
      <w:tr w:rsidR="006E2847" w:rsidRPr="008B57DA" w:rsidTr="00831E3B">
        <w:trPr>
          <w:trHeight w:val="284"/>
          <w:jc w:val="center"/>
        </w:trPr>
        <w:tc>
          <w:tcPr>
            <w:tcW w:w="1733" w:type="dxa"/>
            <w:vMerge/>
          </w:tcPr>
          <w:p w:rsidR="006E2847" w:rsidRPr="008B57DA" w:rsidRDefault="006E2847" w:rsidP="00CC6249">
            <w:pPr>
              <w:spacing w:after="0" w:line="240" w:lineRule="auto"/>
              <w:rPr>
                <w:rFonts w:ascii="Times New Roman" w:hAnsi="Times New Roman"/>
                <w:sz w:val="20"/>
                <w:lang w:val="sr-Cyrl-RS"/>
              </w:rPr>
            </w:pPr>
          </w:p>
        </w:tc>
        <w:tc>
          <w:tcPr>
            <w:tcW w:w="1890" w:type="dxa"/>
          </w:tcPr>
          <w:p w:rsidR="006E2847" w:rsidRPr="008B57DA" w:rsidRDefault="006E2847" w:rsidP="00CC6249">
            <w:pPr>
              <w:spacing w:after="0" w:line="240" w:lineRule="auto"/>
              <w:rPr>
                <w:rFonts w:ascii="Times New Roman" w:hAnsi="Times New Roman"/>
                <w:color w:val="000000"/>
                <w:sz w:val="16"/>
                <w:szCs w:val="16"/>
                <w:lang w:val="sr-Cyrl-RS"/>
              </w:rPr>
            </w:pPr>
            <w:r w:rsidRPr="008B57DA">
              <w:rPr>
                <w:rFonts w:ascii="Times New Roman" w:hAnsi="Times New Roman"/>
                <w:color w:val="000000"/>
                <w:sz w:val="16"/>
                <w:szCs w:val="16"/>
                <w:lang w:val="sr-Cyrl-RS"/>
              </w:rPr>
              <w:t>3.4.2.2. Подржати активности заштите животне средине које реализују субјекти омладинске политике и укључивање младих у реализацију програма заштите животне средине и одрживог развоја које спроводе међународне организације</w:t>
            </w:r>
          </w:p>
        </w:tc>
        <w:tc>
          <w:tcPr>
            <w:tcW w:w="1530" w:type="dxa"/>
          </w:tcPr>
          <w:p w:rsidR="006E2847" w:rsidRPr="008B57DA" w:rsidRDefault="006E2847" w:rsidP="00CC6249">
            <w:pPr>
              <w:spacing w:after="0" w:line="240" w:lineRule="auto"/>
              <w:jc w:val="both"/>
              <w:rPr>
                <w:rFonts w:ascii="Times New Roman" w:hAnsi="Times New Roman"/>
                <w:sz w:val="16"/>
                <w:szCs w:val="16"/>
                <w:lang w:val="sr-Cyrl-RS"/>
              </w:rPr>
            </w:pPr>
            <w:r w:rsidRPr="008B57DA">
              <w:rPr>
                <w:rFonts w:ascii="Times New Roman" w:hAnsi="Times New Roman"/>
                <w:sz w:val="16"/>
                <w:szCs w:val="16"/>
                <w:lang w:val="sr-Cyrl-RS"/>
              </w:rPr>
              <w:t xml:space="preserve">6 подржаних активности </w:t>
            </w:r>
            <w:r w:rsidR="000E3B4D">
              <w:rPr>
                <w:rFonts w:ascii="Times New Roman" w:hAnsi="Times New Roman"/>
                <w:sz w:val="16"/>
                <w:szCs w:val="16"/>
                <w:lang w:val="sr-Cyrl-RS"/>
              </w:rPr>
              <w:t>/пројеката</w:t>
            </w:r>
            <w:r w:rsidR="000E3B4D" w:rsidRPr="008B57DA">
              <w:rPr>
                <w:rFonts w:ascii="Times New Roman" w:hAnsi="Times New Roman"/>
                <w:sz w:val="16"/>
                <w:szCs w:val="16"/>
                <w:lang w:val="sr-Cyrl-RS"/>
              </w:rPr>
              <w:t xml:space="preserve"> </w:t>
            </w:r>
            <w:r w:rsidRPr="008B57DA">
              <w:rPr>
                <w:rFonts w:ascii="Times New Roman" w:hAnsi="Times New Roman"/>
                <w:sz w:val="16"/>
                <w:szCs w:val="16"/>
                <w:lang w:val="sr-Cyrl-RS"/>
              </w:rPr>
              <w:t>СОП</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p w:rsidR="006E2847" w:rsidRPr="008B57DA" w:rsidRDefault="006E2847" w:rsidP="00CC6249">
            <w:pPr>
              <w:spacing w:after="0" w:line="240" w:lineRule="auto"/>
              <w:rPr>
                <w:rFonts w:ascii="Times New Roman" w:hAnsi="Times New Roman"/>
                <w:b/>
                <w:bCs/>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ПКС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3.630.000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1.500.000</w:t>
            </w: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(ПССО)</w:t>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B27DD" w:rsidP="00CC6249">
            <w:pPr>
              <w:spacing w:after="0" w:line="240" w:lineRule="auto"/>
              <w:jc w:val="center"/>
              <w:rPr>
                <w:rFonts w:ascii="Times New Roman" w:hAnsi="Times New Roman"/>
                <w:sz w:val="14"/>
                <w:szCs w:val="16"/>
                <w:highlight w:val="cyan"/>
                <w:lang w:val="sr-Cyrl-RS"/>
              </w:rPr>
            </w:pPr>
            <w:r w:rsidRPr="00831E3B">
              <w:rPr>
                <w:rFonts w:ascii="Times New Roman" w:hAnsi="Times New Roman"/>
                <w:sz w:val="14"/>
                <w:szCs w:val="16"/>
                <w:lang w:val="sr-Cyrl-RS"/>
              </w:rPr>
              <w:t>МЗЖС</w:t>
            </w:r>
            <w:r w:rsidRPr="00831E3B">
              <w:rPr>
                <w:rStyle w:val="FootnoteReference"/>
                <w:rFonts w:ascii="Times New Roman" w:hAnsi="Times New Roman"/>
                <w:sz w:val="14"/>
                <w:szCs w:val="16"/>
                <w:lang w:val="sr-Cyrl-RS"/>
              </w:rPr>
              <w:footnoteReference w:id="26"/>
            </w:r>
          </w:p>
          <w:p w:rsidR="006E2847" w:rsidRPr="00831E3B" w:rsidRDefault="006E2847" w:rsidP="00CC6249">
            <w:pPr>
              <w:spacing w:after="0" w:line="240" w:lineRule="auto"/>
              <w:jc w:val="center"/>
              <w:rPr>
                <w:rFonts w:ascii="Times New Roman" w:hAnsi="Times New Roman"/>
                <w:sz w:val="14"/>
                <w:szCs w:val="16"/>
                <w:highlight w:val="lightGray"/>
                <w:lang w:val="sr-Cyrl-RS"/>
              </w:rPr>
            </w:pP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2.130.000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10.890.000</w:t>
            </w:r>
          </w:p>
        </w:tc>
        <w:tc>
          <w:tcPr>
            <w:tcW w:w="900" w:type="dxa"/>
            <w:shd w:val="clear" w:color="auto" w:fill="CCFF99"/>
          </w:tcPr>
          <w:p w:rsidR="006E2847" w:rsidRPr="00E71373" w:rsidRDefault="00B37878"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4</w:t>
            </w:r>
            <w:r w:rsidR="006E2847" w:rsidRPr="00E71373">
              <w:rPr>
                <w:rFonts w:ascii="Times New Roman" w:hAnsi="Times New Roman"/>
                <w:sz w:val="14"/>
                <w:szCs w:val="16"/>
                <w:lang w:val="sr-Cyrl-RS"/>
              </w:rPr>
              <w:t>.</w:t>
            </w:r>
            <w:r>
              <w:rPr>
                <w:rFonts w:ascii="Times New Roman" w:hAnsi="Times New Roman"/>
                <w:sz w:val="14"/>
                <w:szCs w:val="16"/>
                <w:lang w:val="sr-Cyrl-RS"/>
              </w:rPr>
              <w:t>5</w:t>
            </w:r>
            <w:r w:rsidR="006E2847" w:rsidRPr="00E71373">
              <w:rPr>
                <w:rFonts w:ascii="Times New Roman" w:hAnsi="Times New Roman"/>
                <w:sz w:val="14"/>
                <w:szCs w:val="16"/>
                <w:lang w:val="sr-Cyrl-RS"/>
              </w:rPr>
              <w:t>00.000</w:t>
            </w:r>
          </w:p>
          <w:p w:rsidR="006E2847" w:rsidRPr="00E71373" w:rsidRDefault="006E2847"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(ПССО)</w:t>
            </w:r>
          </w:p>
          <w:p w:rsidR="006E2847" w:rsidRPr="00E71373" w:rsidRDefault="006E2847" w:rsidP="00CC6249">
            <w:pPr>
              <w:spacing w:after="0" w:line="240" w:lineRule="auto"/>
              <w:jc w:val="center"/>
              <w:rPr>
                <w:rFonts w:ascii="Times New Roman" w:hAnsi="Times New Roman"/>
                <w:sz w:val="14"/>
                <w:szCs w:val="16"/>
                <w:lang w:val="sr-Cyrl-RS"/>
              </w:rPr>
            </w:pPr>
          </w:p>
          <w:p w:rsidR="006E2847" w:rsidRPr="00E71373" w:rsidRDefault="006E2847"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w:t>
            </w:r>
          </w:p>
          <w:p w:rsidR="006E2847" w:rsidRPr="00E71373" w:rsidRDefault="006E2847"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МЗЖС</w:t>
            </w:r>
          </w:p>
        </w:tc>
        <w:tc>
          <w:tcPr>
            <w:tcW w:w="907" w:type="dxa"/>
            <w:shd w:val="clear" w:color="auto" w:fill="CCFF99"/>
          </w:tcPr>
          <w:p w:rsidR="006E2847" w:rsidRPr="00E71373" w:rsidRDefault="00B37878"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6.3</w:t>
            </w:r>
            <w:r w:rsidR="006E2847" w:rsidRPr="00E71373">
              <w:rPr>
                <w:rFonts w:ascii="Times New Roman" w:hAnsi="Times New Roman"/>
                <w:sz w:val="14"/>
                <w:szCs w:val="16"/>
                <w:lang w:val="sr-Cyrl-RS"/>
              </w:rPr>
              <w:t>90.000</w:t>
            </w:r>
          </w:p>
        </w:tc>
      </w:tr>
    </w:tbl>
    <w:p w:rsidR="006E2847" w:rsidRPr="006E2847" w:rsidRDefault="006E2847" w:rsidP="006E2847">
      <w:pPr>
        <w:spacing w:after="0" w:line="240" w:lineRule="auto"/>
        <w:rPr>
          <w:rFonts w:ascii="Times New Roman" w:hAnsi="Times New Roman"/>
          <w:b/>
          <w:sz w:val="4"/>
          <w:szCs w:val="4"/>
          <w:lang w:val="sr-Cyrl-RS"/>
        </w:rPr>
      </w:pPr>
    </w:p>
    <w:p w:rsidR="006E2847" w:rsidRPr="006E2847" w:rsidRDefault="006E2847">
      <w:pPr>
        <w:spacing w:after="0" w:line="240" w:lineRule="auto"/>
        <w:rPr>
          <w:rFonts w:ascii="Times New Roman" w:hAnsi="Times New Roman"/>
          <w:b/>
          <w:sz w:val="4"/>
          <w:szCs w:val="4"/>
          <w:lang w:val="sr-Cyrl-RS"/>
        </w:rPr>
      </w:pPr>
      <w:r>
        <w:rPr>
          <w:rFonts w:ascii="Times New Roman" w:hAnsi="Times New Roman"/>
          <w:b/>
          <w:sz w:val="28"/>
          <w:szCs w:val="28"/>
          <w:lang w:val="sr-Cyrl-RS"/>
        </w:rPr>
        <w:br w:type="page"/>
      </w:r>
    </w:p>
    <w:p w:rsidR="006E2847" w:rsidRPr="008B57DA" w:rsidRDefault="006E2847" w:rsidP="006E2847">
      <w:pPr>
        <w:pBdr>
          <w:bottom w:val="single" w:sz="4" w:space="1" w:color="auto"/>
        </w:pBdr>
        <w:spacing w:after="0" w:line="240" w:lineRule="auto"/>
        <w:ind w:left="-709"/>
        <w:outlineLvl w:val="0"/>
        <w:rPr>
          <w:rFonts w:ascii="Times New Roman" w:hAnsi="Times New Roman"/>
          <w:b/>
          <w:sz w:val="28"/>
          <w:szCs w:val="28"/>
          <w:lang w:val="sr-Cyrl-RS"/>
        </w:rPr>
      </w:pPr>
      <w:r>
        <w:rPr>
          <w:rFonts w:ascii="Times New Roman" w:hAnsi="Times New Roman"/>
          <w:b/>
          <w:sz w:val="28"/>
          <w:szCs w:val="28"/>
          <w:lang w:val="sr-Cyrl-RS"/>
        </w:rPr>
        <w:lastRenderedPageBreak/>
        <w:t xml:space="preserve">4. </w:t>
      </w:r>
      <w:r w:rsidRPr="008B57DA">
        <w:rPr>
          <w:rFonts w:ascii="Times New Roman" w:hAnsi="Times New Roman"/>
          <w:b/>
          <w:sz w:val="28"/>
          <w:szCs w:val="28"/>
          <w:lang w:val="sr-Cyrl-RS"/>
        </w:rPr>
        <w:t>Здравље и благостање младих</w:t>
      </w:r>
    </w:p>
    <w:p w:rsidR="006E2847" w:rsidRPr="008B57DA" w:rsidRDefault="006E2847" w:rsidP="006E2847">
      <w:pPr>
        <w:spacing w:after="0" w:line="240" w:lineRule="auto"/>
        <w:ind w:left="-709"/>
        <w:rPr>
          <w:rFonts w:ascii="Times New Roman" w:hAnsi="Times New Roman"/>
          <w:b/>
          <w:sz w:val="28"/>
          <w:szCs w:val="28"/>
          <w:lang w:val="sr-Cyrl-RS"/>
        </w:rPr>
      </w:pPr>
    </w:p>
    <w:p w:rsidR="006E2847" w:rsidRPr="008B57DA" w:rsidRDefault="006E2847" w:rsidP="006E2847">
      <w:pPr>
        <w:spacing w:after="0" w:line="240" w:lineRule="auto"/>
        <w:ind w:left="-709"/>
        <w:outlineLvl w:val="0"/>
        <w:rPr>
          <w:rFonts w:ascii="Times New Roman" w:hAnsi="Times New Roman"/>
          <w:sz w:val="28"/>
          <w:szCs w:val="28"/>
          <w:lang w:val="sr-Cyrl-RS"/>
        </w:rPr>
      </w:pPr>
      <w:r w:rsidRPr="008B57DA">
        <w:rPr>
          <w:rFonts w:ascii="Times New Roman" w:hAnsi="Times New Roman"/>
          <w:b/>
          <w:sz w:val="28"/>
          <w:szCs w:val="28"/>
          <w:lang w:val="sr-Cyrl-RS"/>
        </w:rPr>
        <w:t>СТРАТЕШКИ ЦИЉ: Унапређено здравље и благостање младих жена и мушкараца</w:t>
      </w:r>
    </w:p>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F66086">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F66086">
        <w:trPr>
          <w:jc w:val="center"/>
        </w:trPr>
        <w:tc>
          <w:tcPr>
            <w:tcW w:w="9197"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4.1. Програми промоције здравља и превенције ризичног понашања младих су унапређени и доступни већем броју младих жена и мушкараца</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користе саветовалишта и програме</w:t>
            </w:r>
          </w:p>
        </w:tc>
      </w:tr>
    </w:tbl>
    <w:p w:rsidR="006E2847" w:rsidRPr="00EC159E" w:rsidRDefault="006E2847" w:rsidP="006E2847">
      <w:pPr>
        <w:tabs>
          <w:tab w:val="left" w:pos="2490"/>
          <w:tab w:val="left" w:pos="5025"/>
        </w:tabs>
        <w:spacing w:after="0" w:line="240" w:lineRule="auto"/>
        <w:rPr>
          <w:rFonts w:ascii="Times New Roman" w:hAnsi="Times New Roman"/>
          <w:sz w:val="12"/>
          <w:szCs w:val="12"/>
          <w:lang w:val="sr-Cyrl-RS"/>
        </w:rPr>
      </w:pP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96"/>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56"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96"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96"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2240"/>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4.1.1. Стандардизо-вани програми и развијене услуге за превенцију здравља и унапређење здравих стилова живота</w:t>
            </w: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4.1.1.1. Израдити програме промоције здравља младих</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 подржан програм</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1.210.000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1.210.000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3.630.000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89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3.630.000</w:t>
            </w:r>
          </w:p>
        </w:tc>
      </w:tr>
      <w:tr w:rsidR="006E2847" w:rsidRPr="008B57DA" w:rsidTr="00831E3B">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4.1.1.2. Унапредити програме и услуге превенције ризичног понашања код младих</w:t>
            </w:r>
          </w:p>
        </w:tc>
        <w:tc>
          <w:tcPr>
            <w:tcW w:w="153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3 подржана програма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покрајински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7113F" w:rsidRDefault="0067113F"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1.500.000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650.000 (МОС)</w:t>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850.000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4.500.000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1.950.000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p w:rsidR="006E2847" w:rsidRPr="008B57DA" w:rsidRDefault="006E2847" w:rsidP="00CC6249">
            <w:pPr>
              <w:spacing w:after="0" w:line="240" w:lineRule="auto"/>
              <w:jc w:val="center"/>
              <w:rPr>
                <w:rFonts w:ascii="Times New Roman" w:hAnsi="Times New Roman"/>
                <w:sz w:val="14"/>
                <w:szCs w:val="16"/>
                <w:lang w:val="sr-Cyrl-RS"/>
              </w:rPr>
            </w:pPr>
          </w:p>
        </w:tc>
        <w:tc>
          <w:tcPr>
            <w:tcW w:w="896"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2.550.000</w:t>
            </w:r>
          </w:p>
        </w:tc>
      </w:tr>
    </w:tbl>
    <w:p w:rsidR="006E2847" w:rsidRPr="00EC159E" w:rsidRDefault="006E2847" w:rsidP="006E2847">
      <w:pPr>
        <w:tabs>
          <w:tab w:val="left" w:pos="2490"/>
          <w:tab w:val="left" w:pos="5025"/>
        </w:tabs>
        <w:spacing w:after="0" w:line="240" w:lineRule="auto"/>
        <w:rPr>
          <w:rFonts w:ascii="Times New Roman" w:hAnsi="Times New Roman"/>
          <w:sz w:val="12"/>
          <w:szCs w:val="12"/>
          <w:lang w:val="sr-Cyrl-RS"/>
        </w:rPr>
      </w:pPr>
    </w:p>
    <w:tbl>
      <w:tblPr>
        <w:tblW w:w="15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66"/>
        <w:gridCol w:w="2042"/>
        <w:gridCol w:w="1530"/>
        <w:gridCol w:w="990"/>
        <w:gridCol w:w="1170"/>
        <w:gridCol w:w="1080"/>
        <w:gridCol w:w="1440"/>
        <w:gridCol w:w="1080"/>
        <w:gridCol w:w="990"/>
        <w:gridCol w:w="990"/>
        <w:gridCol w:w="900"/>
        <w:gridCol w:w="900"/>
        <w:gridCol w:w="907"/>
      </w:tblGrid>
      <w:tr w:rsidR="006E2847" w:rsidRPr="008B57DA" w:rsidTr="00E6228A">
        <w:trPr>
          <w:jc w:val="center"/>
        </w:trPr>
        <w:tc>
          <w:tcPr>
            <w:tcW w:w="1866"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2042"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E6228A">
        <w:trPr>
          <w:trHeight w:val="339"/>
          <w:jc w:val="center"/>
        </w:trPr>
        <w:tc>
          <w:tcPr>
            <w:tcW w:w="1866"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2042"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E6228A">
        <w:trPr>
          <w:trHeight w:val="339"/>
          <w:jc w:val="center"/>
        </w:trPr>
        <w:tc>
          <w:tcPr>
            <w:tcW w:w="1866"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2042"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E6228A">
        <w:trPr>
          <w:trHeight w:val="284"/>
          <w:jc w:val="center"/>
        </w:trPr>
        <w:tc>
          <w:tcPr>
            <w:tcW w:w="1866"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4.1.2. Унапређена доступност програма за превенцију болести зависности младих</w:t>
            </w:r>
          </w:p>
        </w:tc>
        <w:tc>
          <w:tcPr>
            <w:tcW w:w="2042" w:type="dxa"/>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cs="Times New Roman"/>
                <w:sz w:val="16"/>
                <w:szCs w:val="16"/>
                <w:lang w:val="sr-Cyrl-RS"/>
              </w:rPr>
              <w:t>4.1.2.1. Подржати програме вршњачке едукације младих за превенцију болести зависности од психоактивних супстанци, игара на срећу и нових медија на локалном нивоу</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6 подржаних</w:t>
            </w:r>
            <w:r w:rsidRPr="008B57DA">
              <w:rPr>
                <w:rFonts w:ascii="Times New Roman" w:hAnsi="Times New Roman"/>
                <w:sz w:val="16"/>
                <w:szCs w:val="16"/>
                <w:lang w:val="sr-Cyrl-RS"/>
              </w:rPr>
              <w:t xml:space="preserve"> активности</w:t>
            </w:r>
            <w:r w:rsidR="000E3B4D">
              <w:rPr>
                <w:rFonts w:ascii="Times New Roman" w:hAnsi="Times New Roman"/>
                <w:sz w:val="16"/>
                <w:szCs w:val="16"/>
                <w:lang w:val="sr-Cyrl-RS"/>
              </w:rPr>
              <w:t>/пројеката</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6.000 младих жена</w:t>
            </w:r>
            <w:r w:rsidR="00E6228A">
              <w:rPr>
                <w:rFonts w:ascii="Times New Roman" w:hAnsi="Times New Roman"/>
                <w:sz w:val="16"/>
                <w:szCs w:val="16"/>
                <w:lang w:val="sr-Cyrl-RS"/>
              </w:rPr>
              <w:t xml:space="preserve"> и мушкараца корисника програма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7113F" w:rsidRDefault="0067113F"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5.445.000</w:t>
            </w:r>
          </w:p>
        </w:tc>
        <w:tc>
          <w:tcPr>
            <w:tcW w:w="990" w:type="dxa"/>
            <w:shd w:val="clear" w:color="auto" w:fill="CCFF99"/>
          </w:tcPr>
          <w:p w:rsidR="00667188" w:rsidRPr="00831E3B" w:rsidRDefault="00667188" w:rsidP="00CC6249">
            <w:pPr>
              <w:spacing w:after="0" w:line="240" w:lineRule="auto"/>
              <w:jc w:val="center"/>
              <w:rPr>
                <w:rFonts w:ascii="Times New Roman" w:hAnsi="Times New Roman"/>
                <w:sz w:val="14"/>
                <w:szCs w:val="16"/>
                <w:lang w:val="sr-Latn-RS"/>
              </w:rPr>
            </w:pPr>
            <w:r w:rsidRPr="00831E3B">
              <w:rPr>
                <w:rFonts w:ascii="Times New Roman" w:hAnsi="Times New Roman"/>
                <w:sz w:val="14"/>
                <w:szCs w:val="16"/>
                <w:lang w:val="sr-Latn-RS"/>
              </w:rPr>
              <w:t>2.7000.000</w:t>
            </w:r>
          </w:p>
          <w:p w:rsidR="00667188" w:rsidRPr="00831E3B" w:rsidRDefault="00667188" w:rsidP="00CC6249">
            <w:pPr>
              <w:spacing w:after="0" w:line="240" w:lineRule="auto"/>
              <w:jc w:val="center"/>
              <w:rPr>
                <w:rFonts w:ascii="Times New Roman" w:hAnsi="Times New Roman"/>
                <w:sz w:val="14"/>
                <w:szCs w:val="16"/>
                <w:lang w:val="sr-Latn-RS"/>
              </w:rPr>
            </w:pP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1.700.000 (МОС)</w:t>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w:t>
            </w:r>
          </w:p>
          <w:p w:rsidR="006E2847" w:rsidRPr="00831E3B" w:rsidRDefault="006E2847" w:rsidP="00CC6249">
            <w:pPr>
              <w:spacing w:after="0" w:line="240" w:lineRule="auto"/>
              <w:jc w:val="center"/>
              <w:rPr>
                <w:rFonts w:ascii="Times New Roman" w:hAnsi="Times New Roman"/>
                <w:sz w:val="14"/>
                <w:szCs w:val="16"/>
                <w:highlight w:val="cyan"/>
                <w:lang w:val="sr-Cyrl-RS"/>
              </w:rPr>
            </w:pPr>
            <w:r w:rsidRPr="00831E3B">
              <w:rPr>
                <w:rFonts w:ascii="Times New Roman" w:hAnsi="Times New Roman"/>
                <w:sz w:val="14"/>
                <w:szCs w:val="16"/>
                <w:lang w:val="sr-Cyrl-RS"/>
              </w:rPr>
              <w:t>(ПССО)</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2.745.000</w:t>
            </w:r>
          </w:p>
        </w:tc>
        <w:tc>
          <w:tcPr>
            <w:tcW w:w="900" w:type="dxa"/>
            <w:shd w:val="clear" w:color="auto" w:fill="CCFF99"/>
          </w:tcPr>
          <w:p w:rsidR="006E2847" w:rsidRPr="00831E3B" w:rsidRDefault="006E2847" w:rsidP="00667188">
            <w:pPr>
              <w:spacing w:after="0" w:line="240" w:lineRule="auto"/>
              <w:rPr>
                <w:rFonts w:ascii="Times New Roman" w:hAnsi="Times New Roman"/>
                <w:sz w:val="14"/>
                <w:szCs w:val="16"/>
                <w:lang w:val="sr-Cyrl-RS"/>
              </w:rPr>
            </w:pPr>
            <w:r w:rsidRPr="00831E3B">
              <w:rPr>
                <w:rFonts w:ascii="Times New Roman" w:hAnsi="Times New Roman"/>
                <w:sz w:val="14"/>
                <w:szCs w:val="16"/>
                <w:lang w:val="sr-Cyrl-RS"/>
              </w:rPr>
              <w:t>16.335.000</w:t>
            </w:r>
          </w:p>
        </w:tc>
        <w:tc>
          <w:tcPr>
            <w:tcW w:w="900" w:type="dxa"/>
            <w:shd w:val="clear" w:color="auto" w:fill="CCFF99"/>
          </w:tcPr>
          <w:p w:rsidR="00667188" w:rsidRDefault="00667188" w:rsidP="00CC6249">
            <w:pPr>
              <w:spacing w:after="0" w:line="240" w:lineRule="auto"/>
              <w:jc w:val="center"/>
              <w:rPr>
                <w:rFonts w:ascii="Times New Roman" w:hAnsi="Times New Roman"/>
                <w:sz w:val="14"/>
                <w:szCs w:val="16"/>
                <w:lang w:val="sr-Latn-RS"/>
              </w:rPr>
            </w:pPr>
            <w:r>
              <w:rPr>
                <w:rFonts w:ascii="Times New Roman" w:hAnsi="Times New Roman"/>
                <w:sz w:val="14"/>
                <w:szCs w:val="16"/>
                <w:lang w:val="sr-Latn-RS"/>
              </w:rPr>
              <w:t>8.100.000</w:t>
            </w:r>
          </w:p>
          <w:p w:rsidR="00667188" w:rsidRDefault="00667188" w:rsidP="00CC6249">
            <w:pPr>
              <w:spacing w:after="0" w:line="240" w:lineRule="auto"/>
              <w:jc w:val="center"/>
              <w:rPr>
                <w:rFonts w:ascii="Times New Roman" w:hAnsi="Times New Roman"/>
                <w:sz w:val="14"/>
                <w:szCs w:val="16"/>
                <w:lang w:val="sr-Latn-RS"/>
              </w:rPr>
            </w:pP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5.100.000 (МОС)</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tc>
        <w:tc>
          <w:tcPr>
            <w:tcW w:w="907" w:type="dxa"/>
            <w:shd w:val="clear" w:color="auto" w:fill="CCFF99"/>
          </w:tcPr>
          <w:p w:rsidR="006E2847" w:rsidRPr="008B57DA" w:rsidRDefault="006E2847"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8.235.000</w:t>
            </w:r>
          </w:p>
        </w:tc>
      </w:tr>
      <w:tr w:rsidR="006E2847" w:rsidRPr="008B57DA" w:rsidTr="00E6228A">
        <w:trPr>
          <w:jc w:val="center"/>
        </w:trPr>
        <w:tc>
          <w:tcPr>
            <w:tcW w:w="1866"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2042" w:type="dxa"/>
            <w:shd w:val="clear" w:color="auto" w:fill="FFFFFF"/>
          </w:tcPr>
          <w:p w:rsidR="006E2847" w:rsidRPr="008C6921" w:rsidRDefault="006E2847" w:rsidP="00CC6249">
            <w:pPr>
              <w:pStyle w:val="ColorfulList-Accent11"/>
              <w:spacing w:after="0" w:line="240" w:lineRule="auto"/>
              <w:ind w:left="0"/>
              <w:rPr>
                <w:rFonts w:ascii="Times New Roman" w:hAnsi="Times New Roman"/>
                <w:color w:val="000000"/>
                <w:sz w:val="16"/>
                <w:szCs w:val="16"/>
                <w:lang w:val="sr-Cyrl-RS"/>
              </w:rPr>
            </w:pPr>
            <w:r w:rsidRPr="008B57DA">
              <w:rPr>
                <w:rFonts w:ascii="Times New Roman" w:hAnsi="Times New Roman"/>
                <w:color w:val="000000"/>
                <w:sz w:val="16"/>
                <w:szCs w:val="16"/>
                <w:lang w:val="sr-Cyrl-RS"/>
              </w:rPr>
              <w:t>4.1.2.2. Подржати програме и активности информисања у сврху превенције болести зависности</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подржане </w:t>
            </w:r>
            <w:r w:rsidR="00CE7C32">
              <w:rPr>
                <w:rFonts w:ascii="Times New Roman" w:hAnsi="Times New Roman"/>
                <w:sz w:val="16"/>
                <w:szCs w:val="16"/>
                <w:lang w:val="sr-Cyrl-RS"/>
              </w:rPr>
              <w:t>активности/ пројекта</w:t>
            </w:r>
            <w:r w:rsidRPr="008B57DA">
              <w:rPr>
                <w:rFonts w:ascii="Times New Roman" w:hAnsi="Times New Roman"/>
                <w:sz w:val="16"/>
                <w:szCs w:val="16"/>
                <w:lang w:val="sr-Cyrl-RS"/>
              </w:rPr>
              <w:t xml:space="preserve"> информисања</w:t>
            </w:r>
          </w:p>
          <w:p w:rsidR="006E2847" w:rsidRPr="008B57DA" w:rsidRDefault="006E2847" w:rsidP="00CC6249">
            <w:pPr>
              <w:spacing w:after="0" w:line="240" w:lineRule="auto"/>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2.400.000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2.400.000 (МОС)</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7.200.000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7.200.000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E6228A">
        <w:trPr>
          <w:jc w:val="center"/>
        </w:trPr>
        <w:tc>
          <w:tcPr>
            <w:tcW w:w="1866"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2042" w:type="dxa"/>
            <w:shd w:val="clear" w:color="auto" w:fill="FFFFFF"/>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color w:val="000000"/>
                <w:sz w:val="16"/>
                <w:szCs w:val="16"/>
                <w:lang w:val="sr-Cyrl-RS"/>
              </w:rPr>
              <w:t xml:space="preserve">4.1.2.3.  </w:t>
            </w:r>
            <w:r w:rsidRPr="008B57DA">
              <w:rPr>
                <w:rFonts w:ascii="Times New Roman" w:hAnsi="Times New Roman" w:cs="Times New Roman"/>
                <w:sz w:val="16"/>
                <w:szCs w:val="16"/>
                <w:lang w:val="sr-Cyrl-RS"/>
              </w:rPr>
              <w:t>Подржати програме едукације родитеља и наставника за превенцију болести зависности од психоактивних супстанци, игара на срећу и нових медија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подржане активности</w:t>
            </w:r>
          </w:p>
          <w:p w:rsidR="006E2847" w:rsidRPr="008B57DA" w:rsidRDefault="000E3B4D"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/пројекта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 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7113F" w:rsidRDefault="0067113F"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4.000.000</w:t>
            </w:r>
          </w:p>
        </w:tc>
        <w:tc>
          <w:tcPr>
            <w:tcW w:w="990" w:type="dxa"/>
            <w:shd w:val="clear" w:color="auto" w:fill="CCFF99"/>
          </w:tcPr>
          <w:p w:rsidR="006E2847" w:rsidRPr="00831E3B" w:rsidRDefault="006E2847" w:rsidP="00CC6249">
            <w:pPr>
              <w:spacing w:after="0" w:line="240" w:lineRule="auto"/>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4.000.000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12.000.000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12.000.000</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907"/>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4.1.3.Унапређена доступност програма за превенцију полно преносивих инфекција, ХИВ/сиде и очувања репродуктивног здравља</w:t>
            </w:r>
          </w:p>
        </w:tc>
        <w:tc>
          <w:tcPr>
            <w:tcW w:w="1890" w:type="dxa"/>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cs="Times New Roman"/>
                <w:sz w:val="16"/>
                <w:szCs w:val="16"/>
                <w:lang w:val="sr-Cyrl-RS"/>
              </w:rPr>
              <w:t>4.1.3.1. Подржати програме вршњачке едукације младих за превенцију полно преносивих инфекција, ХИВ/сиде и унапређење репродуктивног здравља</w:t>
            </w:r>
          </w:p>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p>
        </w:tc>
        <w:tc>
          <w:tcPr>
            <w:tcW w:w="1530" w:type="dxa"/>
          </w:tcPr>
          <w:p w:rsidR="006E2847" w:rsidRPr="008B57DA" w:rsidRDefault="006E284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6 подржаних</w:t>
            </w:r>
            <w:r w:rsidRPr="008B57DA">
              <w:rPr>
                <w:rFonts w:ascii="Times New Roman" w:hAnsi="Times New Roman"/>
                <w:sz w:val="16"/>
                <w:szCs w:val="16"/>
                <w:lang w:val="sr-Cyrl-RS"/>
              </w:rPr>
              <w:t xml:space="preserve"> активности</w:t>
            </w:r>
            <w:r w:rsidR="000E3B4D">
              <w:rPr>
                <w:rFonts w:ascii="Times New Roman" w:hAnsi="Times New Roman"/>
                <w:sz w:val="16"/>
                <w:szCs w:val="16"/>
                <w:lang w:val="sr-Cyrl-RS"/>
              </w:rPr>
              <w:t>/пројеката</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6.000 младих жена и мушкараца корисника програма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 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3.025.000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 xml:space="preserve">1.800.000  </w:t>
            </w: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(МОС)</w:t>
            </w: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1.225.000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9.075.000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5.400.000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7" w:type="dxa"/>
            <w:shd w:val="clear" w:color="auto" w:fill="CCFF99"/>
          </w:tcPr>
          <w:p w:rsidR="006E2847" w:rsidRPr="008B57DA" w:rsidRDefault="006E2847"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3.675.000</w:t>
            </w:r>
          </w:p>
        </w:tc>
      </w:tr>
      <w:tr w:rsidR="006E2847" w:rsidRPr="008B57DA" w:rsidTr="00831E3B">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4.1.3.2. Подржати програме превенције полно преносивих инфекција и ХИВ/сиде, репродуктивног здравља младих и планирања породице</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6 подржаних</w:t>
            </w:r>
            <w:r w:rsidRPr="008B57DA">
              <w:rPr>
                <w:rFonts w:ascii="Times New Roman" w:hAnsi="Times New Roman"/>
                <w:sz w:val="16"/>
                <w:szCs w:val="16"/>
                <w:lang w:val="sr-Cyrl-RS"/>
              </w:rPr>
              <w:t xml:space="preserve"> активности</w:t>
            </w:r>
            <w:r w:rsidR="000C3EDE">
              <w:rPr>
                <w:rFonts w:ascii="Times New Roman" w:hAnsi="Times New Roman"/>
                <w:sz w:val="16"/>
                <w:szCs w:val="16"/>
                <w:lang w:val="sr-Cyrl-RS"/>
              </w:rPr>
              <w:t>/пројеката</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6.000 младих жена и мушкараца корисника програма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1.996.500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 xml:space="preserve">800.000 </w:t>
            </w: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 xml:space="preserve">(МОС) </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1.196.500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5.989.500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2.400.000 (МОС)</w:t>
            </w: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3.589.500</w:t>
            </w:r>
          </w:p>
        </w:tc>
      </w:tr>
    </w:tbl>
    <w:p w:rsidR="008C6921" w:rsidRDefault="008C6921"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831E3B" w:rsidRDefault="00831E3B"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831E3B" w:rsidRPr="008B57DA" w:rsidRDefault="00831E3B" w:rsidP="006E2847">
      <w:pPr>
        <w:tabs>
          <w:tab w:val="left" w:pos="2490"/>
          <w:tab w:val="left" w:pos="5025"/>
        </w:tabs>
        <w:spacing w:after="0" w:line="240" w:lineRule="auto"/>
        <w:rPr>
          <w:rFonts w:ascii="Times New Roman" w:hAnsi="Times New Roman"/>
          <w:lang w:val="sr-Cyrl-RS"/>
        </w:rPr>
      </w:pP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907"/>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4.1.4. Унапређена доступност програма за очување менталног и општег здравља младих</w:t>
            </w:r>
          </w:p>
        </w:tc>
        <w:tc>
          <w:tcPr>
            <w:tcW w:w="1890" w:type="dxa"/>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color w:val="000000"/>
                <w:sz w:val="16"/>
                <w:szCs w:val="16"/>
                <w:lang w:val="sr-Cyrl-RS"/>
              </w:rPr>
              <w:t>4.1.4.1. Подржати програме едукације младих, родитеља и наставника за унапређење менталног и општег здравља младих</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 подржана програма</w:t>
            </w:r>
          </w:p>
          <w:p w:rsidR="006E2847" w:rsidRPr="008B57DA" w:rsidRDefault="006E2847" w:rsidP="00CC6249">
            <w:pPr>
              <w:spacing w:after="0" w:line="240" w:lineRule="auto"/>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7113F" w:rsidRDefault="0067113F"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1.996.500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1.200.000 (МОС)</w:t>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67113F">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796.500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5.989.500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3.600.000 (МОС)</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2.389.500</w:t>
            </w:r>
          </w:p>
        </w:tc>
      </w:tr>
      <w:tr w:rsidR="006E2847" w:rsidRPr="008B57DA" w:rsidTr="00831E3B">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color w:val="000000"/>
                <w:sz w:val="16"/>
                <w:szCs w:val="16"/>
                <w:lang w:val="sr-Cyrl-RS"/>
              </w:rPr>
              <w:t>4.1.4.2. Подржати програме правилне исхране и превенције гојазности код младих жена и мушкараца</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подржане активности</w:t>
            </w:r>
            <w:r w:rsidR="000C3EDE">
              <w:rPr>
                <w:rFonts w:ascii="Times New Roman" w:hAnsi="Times New Roman"/>
                <w:sz w:val="16"/>
                <w:szCs w:val="16"/>
                <w:lang w:val="sr-Cyrl-RS"/>
              </w:rPr>
              <w:t>/пројеката</w:t>
            </w:r>
          </w:p>
          <w:p w:rsidR="006E2847" w:rsidRPr="008B57DA" w:rsidRDefault="006E2847" w:rsidP="00CC6249">
            <w:pPr>
              <w:spacing w:after="0" w:line="240" w:lineRule="auto"/>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2.000.000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w:t>
            </w: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(ПССО)</w:t>
            </w: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6.000.000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3.000.000</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F66086">
        <w:trPr>
          <w:jc w:val="center"/>
        </w:trPr>
        <w:tc>
          <w:tcPr>
            <w:tcW w:w="9198"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2:</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F66086">
        <w:trPr>
          <w:jc w:val="center"/>
        </w:trPr>
        <w:tc>
          <w:tcPr>
            <w:tcW w:w="9198"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4.2.Створени услови за развој здравих стилова живота младих жена и мушкараца</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учествују у програмима здравих стилова живота</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06"/>
        <w:gridCol w:w="900"/>
        <w:gridCol w:w="742"/>
        <w:gridCol w:w="6"/>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14" w:type="dxa"/>
            <w:gridSpan w:val="7"/>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54" w:type="dxa"/>
            <w:gridSpan w:val="4"/>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gridAfter w:val="1"/>
          <w:wAfter w:w="6" w:type="dxa"/>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06"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gridAfter w:val="1"/>
          <w:wAfter w:w="6" w:type="dxa"/>
          <w:trHeight w:val="284"/>
          <w:jc w:val="center"/>
        </w:trPr>
        <w:tc>
          <w:tcPr>
            <w:tcW w:w="1733" w:type="dxa"/>
          </w:tcPr>
          <w:p w:rsidR="006E2847" w:rsidRPr="00CC6249"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 xml:space="preserve">4.2.1. Унапређене политике и програми развоја здравих стилова живота младих жена и мушкараца </w:t>
            </w:r>
          </w:p>
        </w:tc>
        <w:tc>
          <w:tcPr>
            <w:tcW w:w="1890" w:type="dxa"/>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sz w:val="16"/>
                <w:szCs w:val="16"/>
                <w:lang w:val="sr-Cyrl-RS"/>
              </w:rPr>
              <w:t xml:space="preserve">4.2.1.1. </w:t>
            </w:r>
            <w:r w:rsidRPr="008B57DA">
              <w:rPr>
                <w:rFonts w:ascii="Times New Roman" w:hAnsi="Times New Roman"/>
                <w:color w:val="000000"/>
                <w:sz w:val="16"/>
                <w:szCs w:val="16"/>
                <w:lang w:val="sr-Cyrl-RS"/>
              </w:rPr>
              <w:t>Унапредити јавне политике за финансирање програма за здраве стилове живота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 нове / унапређене јавне политике које су уврстиле финансирање програма за здраве стилове живота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ПСЗДРА</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p>
        </w:tc>
        <w:tc>
          <w:tcPr>
            <w:tcW w:w="1006" w:type="dxa"/>
            <w:shd w:val="clear" w:color="auto" w:fill="CCFF99"/>
          </w:tcPr>
          <w:p w:rsidR="006E2847" w:rsidRPr="00831E3B" w:rsidRDefault="006E2847" w:rsidP="00CC6249">
            <w:pPr>
              <w:spacing w:after="0" w:line="240" w:lineRule="auto"/>
              <w:jc w:val="center"/>
              <w:rPr>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6"/>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6"/>
                <w:szCs w:val="16"/>
                <w:lang w:val="sr-Cyrl-RS"/>
              </w:rPr>
            </w:pPr>
          </w:p>
        </w:tc>
      </w:tr>
    </w:tbl>
    <w:p w:rsidR="006E2847" w:rsidRDefault="006E2847"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Pr="008B57DA" w:rsidRDefault="00E6228A" w:rsidP="006E2847">
      <w:pPr>
        <w:tabs>
          <w:tab w:val="left" w:pos="2490"/>
          <w:tab w:val="left" w:pos="5025"/>
        </w:tabs>
        <w:spacing w:after="0" w:line="240" w:lineRule="auto"/>
        <w:rPr>
          <w:rFonts w:ascii="Times New Roman" w:hAnsi="Times New Roman"/>
          <w:lang w:val="sr-Cyrl-RS"/>
        </w:rPr>
      </w:pPr>
    </w:p>
    <w:tbl>
      <w:tblPr>
        <w:tblW w:w="1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1006"/>
        <w:gridCol w:w="900"/>
        <w:gridCol w:w="742"/>
        <w:gridCol w:w="6"/>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14" w:type="dxa"/>
            <w:gridSpan w:val="7"/>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54" w:type="dxa"/>
            <w:gridSpan w:val="4"/>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gridAfter w:val="1"/>
          <w:wAfter w:w="6" w:type="dxa"/>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06"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gridAfter w:val="1"/>
          <w:wAfter w:w="6" w:type="dxa"/>
          <w:trHeight w:val="284"/>
          <w:jc w:val="center"/>
        </w:trPr>
        <w:tc>
          <w:tcPr>
            <w:tcW w:w="1733" w:type="dxa"/>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4.2.2. Унапређене могућности младих жена и мушкараца за квалитетно провођење слободног времена и учешће у спортским и рекреативним активностима</w:t>
            </w:r>
          </w:p>
        </w:tc>
        <w:tc>
          <w:tcPr>
            <w:tcW w:w="1890" w:type="dxa"/>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sz w:val="16"/>
                <w:szCs w:val="16"/>
                <w:lang w:val="sr-Cyrl-RS"/>
              </w:rPr>
              <w:t>4.2.2.1</w:t>
            </w:r>
            <w:r w:rsidRPr="008B57DA">
              <w:rPr>
                <w:rFonts w:ascii="Times New Roman" w:hAnsi="Times New Roman"/>
                <w:color w:val="000000"/>
                <w:sz w:val="16"/>
                <w:szCs w:val="16"/>
                <w:lang w:val="sr-Cyrl-RS"/>
              </w:rPr>
              <w:t>. Подржати развој и реализацију програма субјеката омладинске политике за развој здравих стилова живота</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 подржаних активности</w:t>
            </w:r>
            <w:r w:rsidR="000C3EDE">
              <w:rPr>
                <w:rFonts w:ascii="Times New Roman" w:hAnsi="Times New Roman"/>
                <w:sz w:val="16"/>
                <w:szCs w:val="16"/>
                <w:lang w:val="sr-Cyrl-RS"/>
              </w:rPr>
              <w:t>/пројеката</w:t>
            </w:r>
          </w:p>
          <w:p w:rsidR="006E2847" w:rsidRPr="008B57DA" w:rsidRDefault="006E2847" w:rsidP="00CC6249">
            <w:pPr>
              <w:spacing w:after="0" w:line="240" w:lineRule="auto"/>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7113F" w:rsidRDefault="0067113F"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6.452.000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6.452.000</w:t>
            </w: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(МОС)</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1006"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19.356.000</w:t>
            </w:r>
          </w:p>
          <w:p w:rsidR="006E2847" w:rsidRPr="00831E3B"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19.356.000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31E3B">
        <w:trPr>
          <w:gridAfter w:val="1"/>
          <w:wAfter w:w="6" w:type="dxa"/>
          <w:jc w:val="center"/>
        </w:trPr>
        <w:tc>
          <w:tcPr>
            <w:tcW w:w="1733" w:type="dxa"/>
            <w:vMerge w:val="restart"/>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4.2.2.2. </w:t>
            </w:r>
            <w:r w:rsidRPr="008B57DA">
              <w:rPr>
                <w:rFonts w:ascii="Times New Roman" w:hAnsi="Times New Roman"/>
                <w:color w:val="000000"/>
                <w:sz w:val="16"/>
                <w:szCs w:val="16"/>
                <w:lang w:val="sr-Cyrl-RS"/>
              </w:rPr>
              <w:t>Подржати и развити програме спортских секција и других ваннаставних активности усмерених на развој здравља кроз животне вештине, са посебним освртом на младе жене</w:t>
            </w:r>
          </w:p>
        </w:tc>
        <w:tc>
          <w:tcPr>
            <w:tcW w:w="1530" w:type="dxa"/>
            <w:shd w:val="clear" w:color="auto" w:fill="FFFFFF"/>
          </w:tcPr>
          <w:p w:rsidR="006E2847" w:rsidRPr="001354F1" w:rsidRDefault="006E2847" w:rsidP="00CC6249">
            <w:pPr>
              <w:spacing w:after="0" w:line="240" w:lineRule="auto"/>
              <w:rPr>
                <w:rFonts w:ascii="Times New Roman" w:hAnsi="Times New Roman"/>
                <w:sz w:val="16"/>
                <w:szCs w:val="16"/>
                <w:lang w:val="sr-Cyrl-RS"/>
              </w:rPr>
            </w:pPr>
            <w:r w:rsidRPr="001354F1">
              <w:rPr>
                <w:rFonts w:ascii="Times New Roman" w:hAnsi="Times New Roman"/>
                <w:sz w:val="16"/>
                <w:szCs w:val="16"/>
                <w:lang w:val="sr-Cyrl-RS"/>
              </w:rPr>
              <w:t xml:space="preserve">6.000 младих жена и мушкараца укључено је у </w:t>
            </w:r>
            <w:r w:rsidR="00D94D05" w:rsidRPr="001354F1">
              <w:rPr>
                <w:rFonts w:ascii="Times New Roman" w:hAnsi="Times New Roman"/>
                <w:sz w:val="16"/>
                <w:szCs w:val="16"/>
                <w:lang w:val="sr-Cyrl-RS"/>
              </w:rPr>
              <w:t>активности 300 секција</w:t>
            </w:r>
            <w:r w:rsidRPr="001354F1">
              <w:rPr>
                <w:rFonts w:ascii="Times New Roman" w:hAnsi="Times New Roman"/>
                <w:sz w:val="16"/>
                <w:szCs w:val="16"/>
                <w:lang w:val="sr-Cyrl-RS"/>
              </w:rPr>
              <w:t xml:space="preserve"> </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Спортски савез Србије</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p>
        </w:tc>
        <w:tc>
          <w:tcPr>
            <w:tcW w:w="1006" w:type="dxa"/>
            <w:shd w:val="clear" w:color="auto" w:fill="CCFF99"/>
          </w:tcPr>
          <w:p w:rsidR="006E2847" w:rsidRPr="00831E3B" w:rsidRDefault="006E2847" w:rsidP="00CC6249">
            <w:pPr>
              <w:spacing w:after="0" w:line="240" w:lineRule="auto"/>
              <w:jc w:val="center"/>
              <w:rPr>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31E3B">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4.2.2.3</w:t>
            </w:r>
            <w:r w:rsidRPr="008B57DA">
              <w:rPr>
                <w:rFonts w:ascii="Times New Roman" w:hAnsi="Times New Roman"/>
                <w:color w:val="000000"/>
                <w:sz w:val="16"/>
                <w:szCs w:val="16"/>
                <w:lang w:val="sr-Cyrl-RS"/>
              </w:rPr>
              <w:t>. Подржати активности увођења наставе физичког васпитања у курикулуме високошколских установа</w:t>
            </w:r>
          </w:p>
        </w:tc>
        <w:tc>
          <w:tcPr>
            <w:tcW w:w="153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Доступан курикулум</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vAlign w:val="center"/>
          </w:tcPr>
          <w:p w:rsidR="006E2847" w:rsidRPr="00831E3B"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vAlign w:val="center"/>
          </w:tcPr>
          <w:p w:rsidR="006E2847" w:rsidRPr="00831E3B" w:rsidRDefault="006E2847" w:rsidP="00CC6249">
            <w:pPr>
              <w:spacing w:after="0" w:line="240" w:lineRule="auto"/>
              <w:jc w:val="center"/>
              <w:rPr>
                <w:rFonts w:ascii="Times New Roman" w:hAnsi="Times New Roman"/>
                <w:sz w:val="14"/>
                <w:szCs w:val="14"/>
                <w:lang w:val="sr-Cyrl-RS"/>
              </w:rPr>
            </w:pPr>
          </w:p>
        </w:tc>
        <w:tc>
          <w:tcPr>
            <w:tcW w:w="1006" w:type="dxa"/>
            <w:shd w:val="clear" w:color="auto" w:fill="CCFF99"/>
          </w:tcPr>
          <w:p w:rsidR="006E2847" w:rsidRPr="00831E3B" w:rsidRDefault="006E2847" w:rsidP="00CC6249">
            <w:pPr>
              <w:spacing w:after="0" w:line="240" w:lineRule="auto"/>
              <w:jc w:val="center"/>
              <w:rPr>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vAlign w:val="center"/>
          </w:tcPr>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vAlign w:val="center"/>
          </w:tcPr>
          <w:p w:rsidR="006E2847" w:rsidRPr="008B57DA" w:rsidRDefault="006E2847" w:rsidP="00CC6249">
            <w:pPr>
              <w:spacing w:after="0" w:line="240" w:lineRule="auto"/>
              <w:jc w:val="center"/>
              <w:rPr>
                <w:rFonts w:ascii="Times New Roman" w:hAnsi="Times New Roman"/>
                <w:sz w:val="14"/>
                <w:szCs w:val="16"/>
                <w:lang w:val="sr-Cyrl-RS"/>
              </w:rPr>
            </w:pPr>
          </w:p>
        </w:tc>
      </w:tr>
      <w:tr w:rsidR="006E2847" w:rsidRPr="008B57DA" w:rsidTr="00831E3B">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4.2.2.4</w:t>
            </w:r>
            <w:r w:rsidRPr="008B57DA">
              <w:rPr>
                <w:rFonts w:ascii="Times New Roman" w:hAnsi="Times New Roman"/>
                <w:color w:val="000000"/>
                <w:sz w:val="16"/>
                <w:szCs w:val="16"/>
                <w:lang w:val="sr-Cyrl-RS"/>
              </w:rPr>
              <w:t>. Подржати изградњу, санацију и адаптацију јавних простора и стављање у функцију квалитетног провођења слободног времена младих</w:t>
            </w:r>
          </w:p>
        </w:tc>
        <w:tc>
          <w:tcPr>
            <w:tcW w:w="1530" w:type="dxa"/>
            <w:shd w:val="clear" w:color="auto" w:fill="FFFFFF"/>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90 јавних простора </w:t>
            </w:r>
          </w:p>
          <w:p w:rsidR="006E2847" w:rsidRPr="008B57DA" w:rsidRDefault="006E2847" w:rsidP="00CC6249">
            <w:pPr>
              <w:spacing w:after="0" w:line="240" w:lineRule="auto"/>
              <w:contextualSpacing/>
              <w:jc w:val="center"/>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p w:rsidR="006E2847" w:rsidRPr="008B57DA" w:rsidRDefault="006E2847" w:rsidP="00CC6249">
            <w:pPr>
              <w:spacing w:after="0" w:line="240" w:lineRule="auto"/>
              <w:rPr>
                <w:rFonts w:ascii="Times New Roman" w:hAnsi="Times New Roman"/>
                <w:sz w:val="16"/>
                <w:szCs w:val="16"/>
                <w:lang w:val="sr-Cyrl-RS"/>
              </w:rPr>
            </w:pP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28.000.000</w:t>
            </w: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28.000.000</w:t>
            </w: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(МОС)</w:t>
            </w:r>
          </w:p>
          <w:p w:rsidR="006E2847" w:rsidRPr="00831E3B" w:rsidRDefault="006E2847" w:rsidP="00F24DD3">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rPr>
                <w:rFonts w:ascii="Times New Roman" w:hAnsi="Times New Roman"/>
                <w:sz w:val="14"/>
                <w:szCs w:val="16"/>
                <w:lang w:val="sr-Cyrl-RS"/>
              </w:rPr>
            </w:pPr>
          </w:p>
        </w:tc>
        <w:tc>
          <w:tcPr>
            <w:tcW w:w="1006"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84.000.000</w:t>
            </w:r>
          </w:p>
          <w:p w:rsidR="006E2847" w:rsidRPr="00831E3B" w:rsidRDefault="006E2847" w:rsidP="00CC6249">
            <w:pPr>
              <w:spacing w:after="0" w:line="240" w:lineRule="auto"/>
              <w:jc w:val="center"/>
              <w:rPr>
                <w:rFonts w:ascii="Times New Roman" w:hAnsi="Times New Roman"/>
                <w:sz w:val="14"/>
                <w:szCs w:val="16"/>
                <w:lang w:val="sr-Cyrl-RS"/>
              </w:rPr>
            </w:pP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84.000.000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(MOС)</w:t>
            </w:r>
          </w:p>
          <w:p w:rsidR="006E2847" w:rsidRPr="008B57DA"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8B57DA" w:rsidRDefault="006E2847" w:rsidP="00CC6249">
            <w:pPr>
              <w:spacing w:after="0" w:line="240" w:lineRule="auto"/>
              <w:ind w:left="-108"/>
              <w:jc w:val="center"/>
              <w:rPr>
                <w:rFonts w:ascii="Times New Roman" w:hAnsi="Times New Roman"/>
                <w:sz w:val="14"/>
                <w:szCs w:val="16"/>
                <w:lang w:val="sr-Cyrl-RS"/>
              </w:rPr>
            </w:pPr>
          </w:p>
        </w:tc>
      </w:tr>
    </w:tbl>
    <w:p w:rsidR="001354F1" w:rsidRDefault="001354F1"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8C6921" w:rsidRDefault="008C6921" w:rsidP="006E2847">
      <w:pPr>
        <w:tabs>
          <w:tab w:val="left" w:pos="2490"/>
          <w:tab w:val="left" w:pos="5025"/>
        </w:tabs>
        <w:spacing w:after="0" w:line="240" w:lineRule="auto"/>
        <w:rPr>
          <w:rFonts w:ascii="Times New Roman" w:hAnsi="Times New Roman"/>
          <w:lang w:val="sr-Cyrl-RS"/>
        </w:rPr>
      </w:pPr>
    </w:p>
    <w:p w:rsidR="00E6228A" w:rsidRPr="008B57DA" w:rsidRDefault="00E6228A"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F66086">
        <w:trPr>
          <w:jc w:val="center"/>
        </w:trPr>
        <w:tc>
          <w:tcPr>
            <w:tcW w:w="9198"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3:</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F66086">
        <w:trPr>
          <w:jc w:val="center"/>
        </w:trPr>
        <w:tc>
          <w:tcPr>
            <w:tcW w:w="9198"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4.3. Унапређени услови за рад са младима у здравственом ризику</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доступних програма младима у здравстеном ризику</w:t>
            </w:r>
          </w:p>
        </w:tc>
      </w:tr>
    </w:tbl>
    <w:p w:rsidR="00831E3B" w:rsidRPr="008B57DA" w:rsidRDefault="00831E3B" w:rsidP="006E2847">
      <w:pPr>
        <w:tabs>
          <w:tab w:val="left" w:pos="2490"/>
          <w:tab w:val="left" w:pos="5025"/>
        </w:tabs>
        <w:spacing w:after="0" w:line="240" w:lineRule="auto"/>
        <w:rPr>
          <w:rFonts w:ascii="Times New Roman" w:hAnsi="Times New Roman"/>
          <w:lang w:val="sr-Cyrl-RS"/>
        </w:rPr>
      </w:pP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907"/>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1116"/>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4.3.1. Унапређена подршка младима у здравственом ризику</w:t>
            </w:r>
          </w:p>
        </w:tc>
        <w:tc>
          <w:tcPr>
            <w:tcW w:w="189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4.3.1.1</w:t>
            </w:r>
            <w:r w:rsidRPr="008B57DA">
              <w:rPr>
                <w:rFonts w:ascii="Times New Roman" w:hAnsi="Times New Roman"/>
                <w:color w:val="000000"/>
                <w:sz w:val="16"/>
                <w:szCs w:val="16"/>
                <w:lang w:val="sr-Cyrl-RS"/>
              </w:rPr>
              <w:t>. Развити стандарде и подржати услуге за младе у здравственом ризику</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 подржаних услуга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 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1.452.000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1.452.000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4.356.000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4.356.000</w:t>
            </w:r>
          </w:p>
        </w:tc>
      </w:tr>
      <w:tr w:rsidR="006E2847" w:rsidRPr="008B57DA" w:rsidTr="00831E3B">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89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4.3.1.2. </w:t>
            </w:r>
            <w:r w:rsidRPr="008B57DA">
              <w:rPr>
                <w:rFonts w:ascii="Times New Roman" w:hAnsi="Times New Roman"/>
                <w:color w:val="000000"/>
                <w:sz w:val="16"/>
                <w:szCs w:val="16"/>
                <w:lang w:val="sr-Cyrl-RS"/>
              </w:rPr>
              <w:t>Развити стандарде и подржати програме подршке младима у здравственом ризику;</w:t>
            </w:r>
          </w:p>
        </w:tc>
        <w:tc>
          <w:tcPr>
            <w:tcW w:w="153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 подржаних активности</w:t>
            </w:r>
            <w:r w:rsidR="000C3EDE">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 МОС</w:t>
            </w:r>
          </w:p>
          <w:p w:rsidR="006E2847" w:rsidRPr="008B57DA" w:rsidRDefault="006E2847" w:rsidP="00CC6249">
            <w:pPr>
              <w:spacing w:after="0" w:line="240" w:lineRule="auto"/>
              <w:rPr>
                <w:rFonts w:ascii="Times New Roman" w:hAnsi="Times New Roman"/>
                <w:b/>
                <w:bCs/>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ИЗЈЗ Батут</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2.000.000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2.000.000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6.000.000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6.000.000</w:t>
            </w:r>
          </w:p>
        </w:tc>
      </w:tr>
    </w:tbl>
    <w:p w:rsidR="00BF1D52" w:rsidRPr="00BF1D52" w:rsidRDefault="00BF1D52" w:rsidP="006E2847">
      <w:pPr>
        <w:tabs>
          <w:tab w:val="left" w:pos="2490"/>
          <w:tab w:val="left" w:pos="5025"/>
        </w:tabs>
        <w:spacing w:after="0" w:line="240" w:lineRule="auto"/>
        <w:rPr>
          <w:rFonts w:ascii="Times New Roman" w:hAnsi="Times New Roman"/>
          <w:lang w:val="en-U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6E2847" w:rsidRPr="008B57DA" w:rsidTr="00F66086">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9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02"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F66086">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42"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F66086">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89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53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F66086">
        <w:trPr>
          <w:trHeight w:val="284"/>
          <w:jc w:val="center"/>
        </w:trPr>
        <w:tc>
          <w:tcPr>
            <w:tcW w:w="1733" w:type="dxa"/>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4.3.2. Повећана сензибилизација институција које се баве младима у здравственом ризику</w:t>
            </w:r>
          </w:p>
        </w:tc>
        <w:tc>
          <w:tcPr>
            <w:tcW w:w="1890" w:type="dxa"/>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sz w:val="16"/>
                <w:szCs w:val="16"/>
                <w:lang w:val="sr-Cyrl-RS"/>
              </w:rPr>
              <w:t>4.3.2.1</w:t>
            </w:r>
            <w:r w:rsidRPr="008B57DA">
              <w:rPr>
                <w:rFonts w:ascii="Times New Roman" w:hAnsi="Times New Roman"/>
                <w:color w:val="000000"/>
                <w:sz w:val="16"/>
                <w:szCs w:val="16"/>
                <w:lang w:val="sr-Cyrl-RS"/>
              </w:rPr>
              <w:t>. Унапредити програме сензибилизације представника институција и КЗМ за рад са младима у здравственом ризику</w:t>
            </w:r>
          </w:p>
        </w:tc>
        <w:tc>
          <w:tcPr>
            <w:tcW w:w="153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2 подржане </w:t>
            </w:r>
            <w:r w:rsidR="00CE7C32">
              <w:rPr>
                <w:rFonts w:ascii="Times New Roman" w:hAnsi="Times New Roman"/>
                <w:sz w:val="16"/>
                <w:szCs w:val="16"/>
                <w:lang w:val="sr-Cyrl-RS"/>
              </w:rPr>
              <w:t>активности/ пројекта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806.000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806.000</w:t>
            </w:r>
          </w:p>
        </w:tc>
        <w:tc>
          <w:tcPr>
            <w:tcW w:w="900" w:type="dxa"/>
            <w:shd w:val="clear" w:color="auto" w:fill="CCFF99"/>
          </w:tcPr>
          <w:p w:rsidR="006E2847" w:rsidRPr="00831E3B" w:rsidRDefault="006E2847" w:rsidP="00E71373">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2.4</w:t>
            </w:r>
            <w:r w:rsidR="00E71373" w:rsidRPr="00831E3B">
              <w:rPr>
                <w:rFonts w:ascii="Times New Roman" w:hAnsi="Times New Roman"/>
                <w:sz w:val="14"/>
                <w:szCs w:val="16"/>
                <w:lang w:val="sr-Latn-RS"/>
              </w:rPr>
              <w:t>18</w:t>
            </w:r>
            <w:r w:rsidRPr="00831E3B">
              <w:rPr>
                <w:rFonts w:ascii="Times New Roman" w:hAnsi="Times New Roman"/>
                <w:sz w:val="14"/>
                <w:szCs w:val="16"/>
                <w:lang w:val="sr-Cyrl-RS"/>
              </w:rPr>
              <w:t>.000</w:t>
            </w:r>
          </w:p>
        </w:tc>
        <w:tc>
          <w:tcPr>
            <w:tcW w:w="900" w:type="dxa"/>
            <w:shd w:val="clear" w:color="auto" w:fill="CCFF99"/>
          </w:tcPr>
          <w:p w:rsidR="006E2847" w:rsidRPr="00E71373" w:rsidRDefault="006E2847" w:rsidP="00CC6249">
            <w:pPr>
              <w:spacing w:after="0" w:line="240" w:lineRule="auto"/>
              <w:jc w:val="center"/>
              <w:rPr>
                <w:rFonts w:ascii="Times New Roman" w:hAnsi="Times New Roman"/>
                <w:sz w:val="14"/>
                <w:szCs w:val="16"/>
                <w:lang w:val="sr-Cyrl-RS"/>
              </w:rPr>
            </w:pPr>
          </w:p>
        </w:tc>
        <w:tc>
          <w:tcPr>
            <w:tcW w:w="742" w:type="dxa"/>
            <w:shd w:val="clear" w:color="auto" w:fill="CCFF99"/>
          </w:tcPr>
          <w:p w:rsidR="006E2847" w:rsidRPr="00E71373" w:rsidRDefault="006E2847" w:rsidP="00E71373">
            <w:pPr>
              <w:spacing w:after="0" w:line="240" w:lineRule="auto"/>
              <w:ind w:left="-108"/>
              <w:jc w:val="center"/>
              <w:rPr>
                <w:rFonts w:ascii="Times New Roman" w:hAnsi="Times New Roman"/>
                <w:sz w:val="14"/>
                <w:szCs w:val="16"/>
                <w:lang w:val="sr-Cyrl-RS"/>
              </w:rPr>
            </w:pPr>
            <w:r w:rsidRPr="00E71373">
              <w:rPr>
                <w:rFonts w:ascii="Times New Roman" w:hAnsi="Times New Roman"/>
                <w:sz w:val="14"/>
                <w:szCs w:val="16"/>
                <w:lang w:val="sr-Cyrl-RS"/>
              </w:rPr>
              <w:t>2.4</w:t>
            </w:r>
            <w:r w:rsidR="00E71373" w:rsidRPr="00E71373">
              <w:rPr>
                <w:rFonts w:ascii="Times New Roman" w:hAnsi="Times New Roman"/>
                <w:sz w:val="14"/>
                <w:szCs w:val="16"/>
                <w:lang w:val="sr-Latn-RS"/>
              </w:rPr>
              <w:t>18</w:t>
            </w:r>
            <w:r w:rsidRPr="00E71373">
              <w:rPr>
                <w:rFonts w:ascii="Times New Roman" w:hAnsi="Times New Roman"/>
                <w:sz w:val="14"/>
                <w:szCs w:val="16"/>
                <w:lang w:val="sr-Cyrl-RS"/>
              </w:rPr>
              <w:t>.000</w:t>
            </w:r>
          </w:p>
        </w:tc>
      </w:tr>
    </w:tbl>
    <w:p w:rsidR="008C6921" w:rsidRDefault="008C6921" w:rsidP="006E2847">
      <w:pPr>
        <w:tabs>
          <w:tab w:val="left" w:pos="2490"/>
          <w:tab w:val="left" w:pos="5025"/>
        </w:tabs>
        <w:spacing w:after="0" w:line="240" w:lineRule="auto"/>
        <w:rPr>
          <w:rFonts w:ascii="Times New Roman" w:hAnsi="Times New Roman"/>
          <w:lang w:val="sr-Cyrl-RS"/>
        </w:rPr>
      </w:pPr>
    </w:p>
    <w:p w:rsidR="008C6921" w:rsidRDefault="008C6921"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Pr="008B57DA" w:rsidRDefault="00E6228A"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F66086">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lastRenderedPageBreak/>
              <w:t>СПЕЦИФИЧНИ ЦИЉ 4:</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F66086">
        <w:trPr>
          <w:jc w:val="center"/>
        </w:trPr>
        <w:tc>
          <w:tcPr>
            <w:tcW w:w="9197"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4.4. Унапређене мере за становање и осамостаљивање младих</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користи мере за становање и осамостаљивање</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1006"/>
        <w:gridCol w:w="900"/>
        <w:gridCol w:w="742"/>
        <w:gridCol w:w="6"/>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14" w:type="dxa"/>
            <w:gridSpan w:val="7"/>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98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54" w:type="dxa"/>
            <w:gridSpan w:val="4"/>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gridAfter w:val="1"/>
          <w:wAfter w:w="6" w:type="dxa"/>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98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06"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gridAfter w:val="1"/>
          <w:wAfter w:w="6" w:type="dxa"/>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4.4.1  Унапређене мере за решавање стамбеног питања младих</w:t>
            </w:r>
          </w:p>
        </w:tc>
        <w:tc>
          <w:tcPr>
            <w:tcW w:w="1980" w:type="dxa"/>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sz w:val="16"/>
                <w:szCs w:val="16"/>
                <w:lang w:val="sr-Cyrl-RS"/>
              </w:rPr>
              <w:t>4.4.1.1</w:t>
            </w:r>
            <w:r w:rsidRPr="008B57DA">
              <w:rPr>
                <w:rFonts w:ascii="Times New Roman" w:hAnsi="Times New Roman" w:cs="Times New Roman"/>
                <w:sz w:val="16"/>
                <w:szCs w:val="16"/>
                <w:lang w:val="sr-Cyrl-RS"/>
              </w:rPr>
              <w:t>. Развити субвенционисане мере за становање младих (субвенционисани кредити)</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Развијене мере</w:t>
            </w:r>
          </w:p>
          <w:p w:rsidR="006E2847" w:rsidRPr="008B57DA" w:rsidRDefault="006E2847" w:rsidP="00CC6249">
            <w:pPr>
              <w:spacing w:after="0" w:line="240" w:lineRule="auto"/>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МГСИ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МФИН</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6"/>
                <w:szCs w:val="16"/>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1006"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c>
          <w:tcPr>
            <w:tcW w:w="742"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r>
      <w:tr w:rsidR="006E2847" w:rsidRPr="008B57DA" w:rsidTr="00831E3B">
        <w:trPr>
          <w:gridAfter w:val="1"/>
          <w:wAfter w:w="6" w:type="dxa"/>
          <w:trHeight w:val="284"/>
          <w:jc w:val="center"/>
        </w:trPr>
        <w:tc>
          <w:tcPr>
            <w:tcW w:w="1733" w:type="dxa"/>
            <w:vMerge/>
          </w:tcPr>
          <w:p w:rsidR="006E2847" w:rsidRPr="008B57DA" w:rsidRDefault="006E2847" w:rsidP="00CC6249">
            <w:pPr>
              <w:spacing w:after="0" w:line="240" w:lineRule="auto"/>
              <w:rPr>
                <w:rFonts w:ascii="Times New Roman" w:hAnsi="Times New Roman"/>
                <w:sz w:val="20"/>
                <w:szCs w:val="20"/>
                <w:lang w:val="sr-Cyrl-RS"/>
              </w:rPr>
            </w:pPr>
          </w:p>
        </w:tc>
        <w:tc>
          <w:tcPr>
            <w:tcW w:w="1980" w:type="dxa"/>
          </w:tcPr>
          <w:p w:rsidR="006E2847" w:rsidRPr="008B57DA" w:rsidRDefault="006E2847" w:rsidP="00CC6249">
            <w:pPr>
              <w:pStyle w:val="ColorfulList-Accent11"/>
              <w:spacing w:after="0" w:line="240" w:lineRule="auto"/>
              <w:ind w:left="0"/>
              <w:rPr>
                <w:rFonts w:ascii="Times New Roman" w:hAnsi="Times New Roman"/>
                <w:color w:val="000000"/>
                <w:sz w:val="16"/>
                <w:szCs w:val="16"/>
                <w:lang w:val="sr-Cyrl-RS"/>
              </w:rPr>
            </w:pPr>
            <w:r w:rsidRPr="008B57DA">
              <w:rPr>
                <w:rFonts w:ascii="Times New Roman" w:hAnsi="Times New Roman"/>
                <w:sz w:val="16"/>
                <w:szCs w:val="16"/>
                <w:lang w:val="sr-Cyrl-RS"/>
              </w:rPr>
              <w:t>4.4.1.2</w:t>
            </w:r>
            <w:r w:rsidRPr="008B57DA">
              <w:rPr>
                <w:rFonts w:ascii="Times New Roman" w:hAnsi="Times New Roman" w:cs="Times New Roman"/>
                <w:sz w:val="16"/>
                <w:szCs w:val="16"/>
                <w:lang w:val="sr-Cyrl-RS"/>
              </w:rPr>
              <w:t xml:space="preserve">. </w:t>
            </w:r>
            <w:r w:rsidRPr="008B57DA">
              <w:rPr>
                <w:rFonts w:ascii="Times New Roman" w:hAnsi="Times New Roman"/>
                <w:color w:val="000000"/>
                <w:sz w:val="16"/>
                <w:szCs w:val="16"/>
                <w:lang w:val="sr-Cyrl-RS"/>
              </w:rPr>
              <w:t>Подстаћи изградњу непрофитних станова за младе</w:t>
            </w:r>
          </w:p>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 програм подржан</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МГСИ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b/>
                <w:bCs/>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МФИН</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6"/>
                <w:szCs w:val="16"/>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1006" w:type="dxa"/>
            <w:shd w:val="clear" w:color="auto" w:fill="CCFF99"/>
          </w:tcPr>
          <w:p w:rsidR="006E2847" w:rsidRPr="00831E3B" w:rsidRDefault="006E2847" w:rsidP="00CC6249">
            <w:pPr>
              <w:spacing w:after="0" w:line="240" w:lineRule="auto"/>
              <w:jc w:val="center"/>
              <w:rPr>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c>
          <w:tcPr>
            <w:tcW w:w="742"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r>
      <w:tr w:rsidR="006E2847" w:rsidRPr="008B57DA" w:rsidTr="00831E3B">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98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4.4.1.3  Подржати субвенционисане мере за решавање стамбеног питања младих парова и родитеља, уз посебне мере за младе самохране мајке</w:t>
            </w:r>
          </w:p>
        </w:tc>
        <w:tc>
          <w:tcPr>
            <w:tcW w:w="144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Подржан процес развоја мера</w:t>
            </w:r>
          </w:p>
          <w:p w:rsidR="006E2847" w:rsidRPr="008B57DA" w:rsidRDefault="006E2847" w:rsidP="00CC6249">
            <w:pPr>
              <w:spacing w:after="0" w:line="240" w:lineRule="auto"/>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МГСИ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b/>
                <w:bCs/>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МФИН</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6"/>
                <w:szCs w:val="16"/>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1006" w:type="dxa"/>
            <w:shd w:val="clear" w:color="auto" w:fill="CCFF99"/>
          </w:tcPr>
          <w:p w:rsidR="006E2847" w:rsidRPr="00831E3B" w:rsidRDefault="006E2847" w:rsidP="00CC6249">
            <w:pPr>
              <w:spacing w:after="0" w:line="240" w:lineRule="auto"/>
              <w:jc w:val="center"/>
              <w:rPr>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c>
          <w:tcPr>
            <w:tcW w:w="742"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1006"/>
        <w:gridCol w:w="900"/>
        <w:gridCol w:w="742"/>
        <w:gridCol w:w="6"/>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14" w:type="dxa"/>
            <w:gridSpan w:val="7"/>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98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54" w:type="dxa"/>
            <w:gridSpan w:val="4"/>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gridAfter w:val="1"/>
          <w:wAfter w:w="6" w:type="dxa"/>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98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06"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2"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gridAfter w:val="1"/>
          <w:wAfter w:w="6" w:type="dxa"/>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4.4.2. Унапређене мере за привремено становање младих</w:t>
            </w:r>
          </w:p>
        </w:tc>
        <w:tc>
          <w:tcPr>
            <w:tcW w:w="1980" w:type="dxa"/>
          </w:tcPr>
          <w:p w:rsidR="006E2847" w:rsidRPr="008B57DA" w:rsidRDefault="006E2847" w:rsidP="00CC6249">
            <w:pPr>
              <w:pStyle w:val="ColorfulList-Accent11"/>
              <w:spacing w:after="0" w:line="240" w:lineRule="auto"/>
              <w:ind w:left="0"/>
              <w:rPr>
                <w:rFonts w:ascii="Times New Roman" w:hAnsi="Times New Roman" w:cs="Times New Roman"/>
                <w:sz w:val="16"/>
                <w:szCs w:val="16"/>
                <w:lang w:val="sr-Cyrl-RS"/>
              </w:rPr>
            </w:pPr>
            <w:r w:rsidRPr="008B57DA">
              <w:rPr>
                <w:rFonts w:ascii="Times New Roman" w:hAnsi="Times New Roman" w:cs="Times New Roman"/>
                <w:sz w:val="16"/>
                <w:szCs w:val="16"/>
                <w:lang w:val="sr-Cyrl-RS"/>
              </w:rPr>
              <w:t>4.4.2.1 Развити мере подршке становању младих жена и мушкараца ван образовног система</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Подржан процес развоја мера</w:t>
            </w:r>
          </w:p>
          <w:p w:rsidR="006E2847" w:rsidRPr="008B57DA" w:rsidRDefault="006E2847" w:rsidP="00CC6249">
            <w:pPr>
              <w:spacing w:after="0" w:line="240" w:lineRule="auto"/>
              <w:rPr>
                <w:rFonts w:ascii="Times New Roman" w:hAnsi="Times New Roman"/>
                <w:sz w:val="16"/>
                <w:szCs w:val="16"/>
                <w:lang w:val="sr-Cyrl-RS"/>
              </w:rPr>
            </w:pP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МГСИ</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r w:rsidRPr="008B57DA">
              <w:rPr>
                <w:rFonts w:ascii="Times New Roman" w:hAnsi="Times New Roman"/>
                <w:sz w:val="16"/>
                <w:szCs w:val="16"/>
                <w:lang w:val="sr-Cyrl-RS"/>
              </w:rPr>
              <w:br/>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МФИН</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6"/>
                <w:szCs w:val="16"/>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1006" w:type="dxa"/>
            <w:shd w:val="clear" w:color="auto" w:fill="CCFF99"/>
          </w:tcPr>
          <w:p w:rsidR="006E2847" w:rsidRPr="00831E3B" w:rsidRDefault="006E2847" w:rsidP="00CC6249">
            <w:pPr>
              <w:spacing w:after="0" w:line="240" w:lineRule="auto"/>
              <w:jc w:val="center"/>
              <w:rPr>
                <w:rFonts w:ascii="Times New Roman" w:hAnsi="Times New Roman"/>
                <w:sz w:val="16"/>
                <w:szCs w:val="16"/>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c>
          <w:tcPr>
            <w:tcW w:w="742"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r>
      <w:tr w:rsidR="006E2847" w:rsidRPr="008B57DA" w:rsidTr="00831E3B">
        <w:trPr>
          <w:gridAfter w:val="1"/>
          <w:wAfter w:w="6" w:type="dxa"/>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98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4.4.2.2. Унапредити критеријуме за унапређење услова у ученичким и студентским домовима</w:t>
            </w:r>
          </w:p>
        </w:tc>
        <w:tc>
          <w:tcPr>
            <w:tcW w:w="144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Доступни критеријуми</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МГСИ</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6"/>
                <w:szCs w:val="16"/>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990" w:type="dxa"/>
            <w:shd w:val="clear" w:color="auto" w:fill="CCFF99"/>
          </w:tcPr>
          <w:p w:rsidR="006E2847" w:rsidRPr="00831E3B" w:rsidRDefault="006E2847" w:rsidP="00CC6249">
            <w:pPr>
              <w:spacing w:after="0" w:line="240" w:lineRule="auto"/>
              <w:rPr>
                <w:rFonts w:ascii="Times New Roman" w:hAnsi="Times New Roman"/>
                <w:sz w:val="16"/>
                <w:szCs w:val="16"/>
                <w:lang w:val="sr-Cyrl-RS"/>
              </w:rPr>
            </w:pPr>
          </w:p>
        </w:tc>
        <w:tc>
          <w:tcPr>
            <w:tcW w:w="1006" w:type="dxa"/>
            <w:shd w:val="clear" w:color="auto" w:fill="CCFF99"/>
          </w:tcPr>
          <w:p w:rsidR="006E2847" w:rsidRPr="00831E3B" w:rsidRDefault="006E2847" w:rsidP="00CC6249">
            <w:pPr>
              <w:spacing w:after="0" w:line="240" w:lineRule="auto"/>
              <w:jc w:val="center"/>
              <w:rPr>
                <w:rFonts w:ascii="Times New Roman" w:hAnsi="Times New Roman"/>
                <w:sz w:val="16"/>
                <w:szCs w:val="16"/>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c>
          <w:tcPr>
            <w:tcW w:w="742" w:type="dxa"/>
            <w:shd w:val="clear" w:color="auto" w:fill="CCFF99"/>
          </w:tcPr>
          <w:p w:rsidR="006E2847" w:rsidRPr="008B57DA" w:rsidRDefault="006E2847" w:rsidP="00CC6249">
            <w:pPr>
              <w:spacing w:after="0" w:line="240" w:lineRule="auto"/>
              <w:rPr>
                <w:rFonts w:ascii="Times New Roman" w:hAnsi="Times New Roman"/>
                <w:sz w:val="16"/>
                <w:szCs w:val="16"/>
                <w:lang w:val="sr-Cyrl-RS"/>
              </w:rPr>
            </w:pP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p w:rsidR="006E2847" w:rsidRDefault="006E2847"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Default="00E6228A" w:rsidP="006E2847">
      <w:pPr>
        <w:tabs>
          <w:tab w:val="left" w:pos="2490"/>
          <w:tab w:val="left" w:pos="5025"/>
        </w:tabs>
        <w:spacing w:after="0" w:line="240" w:lineRule="auto"/>
        <w:rPr>
          <w:rFonts w:ascii="Times New Roman" w:hAnsi="Times New Roman"/>
          <w:lang w:val="sr-Cyrl-RS"/>
        </w:rPr>
      </w:pPr>
    </w:p>
    <w:p w:rsidR="00E6228A" w:rsidRPr="008B57DA" w:rsidRDefault="00E6228A" w:rsidP="006E2847">
      <w:pPr>
        <w:tabs>
          <w:tab w:val="left" w:pos="2490"/>
          <w:tab w:val="left" w:pos="5025"/>
        </w:tabs>
        <w:spacing w:after="0" w:line="240" w:lineRule="auto"/>
        <w:rPr>
          <w:rFonts w:ascii="Times New Roman" w:hAnsi="Times New Roman"/>
          <w:lang w:val="sr-Cyrl-RS"/>
        </w:rPr>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6E2847" w:rsidRPr="008B57DA" w:rsidTr="00F66086">
        <w:trPr>
          <w:jc w:val="center"/>
        </w:trPr>
        <w:tc>
          <w:tcPr>
            <w:tcW w:w="919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5:</w:t>
            </w:r>
          </w:p>
        </w:tc>
        <w:tc>
          <w:tcPr>
            <w:tcW w:w="6237" w:type="dxa"/>
            <w:shd w:val="clear" w:color="auto" w:fill="99CCFF"/>
            <w:vAlign w:val="center"/>
          </w:tcPr>
          <w:p w:rsidR="006E2847" w:rsidRPr="008B57DA" w:rsidRDefault="006E2847"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6E2847" w:rsidRPr="008B57DA" w:rsidTr="00F66086">
        <w:trPr>
          <w:jc w:val="center"/>
        </w:trPr>
        <w:tc>
          <w:tcPr>
            <w:tcW w:w="9197" w:type="dxa"/>
            <w:vAlign w:val="center"/>
          </w:tcPr>
          <w:p w:rsidR="006E2847" w:rsidRPr="008B57DA" w:rsidRDefault="006E2847" w:rsidP="00CC6249">
            <w:pPr>
              <w:spacing w:after="0" w:line="240" w:lineRule="auto"/>
              <w:rPr>
                <w:rFonts w:ascii="Times New Roman" w:hAnsi="Times New Roman"/>
                <w:lang w:val="sr-Cyrl-RS"/>
              </w:rPr>
            </w:pPr>
            <w:r w:rsidRPr="008B57DA">
              <w:rPr>
                <w:rFonts w:ascii="Times New Roman" w:hAnsi="Times New Roman"/>
                <w:lang w:val="sr-Cyrl-RS"/>
              </w:rPr>
              <w:t>4.5. Развијена одговорност младих жена и мушкараца према очувању животне средине</w:t>
            </w:r>
          </w:p>
        </w:tc>
        <w:tc>
          <w:tcPr>
            <w:tcW w:w="6237" w:type="dxa"/>
            <w:vAlign w:val="center"/>
          </w:tcPr>
          <w:p w:rsidR="006E2847" w:rsidRPr="008B57DA" w:rsidRDefault="006E2847"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су учесници програма заштите животне средине</w:t>
            </w:r>
          </w:p>
        </w:tc>
      </w:tr>
    </w:tbl>
    <w:p w:rsidR="006E2847" w:rsidRPr="008B57DA" w:rsidRDefault="006E2847" w:rsidP="006E2847">
      <w:pPr>
        <w:tabs>
          <w:tab w:val="left" w:pos="2490"/>
          <w:tab w:val="left" w:pos="5025"/>
        </w:tabs>
        <w:spacing w:after="0" w:line="240" w:lineRule="auto"/>
        <w:rPr>
          <w:rFonts w:ascii="Times New Roman" w:hAnsi="Times New Roman"/>
          <w:lang w:val="sr-Cyrl-RS"/>
        </w:rPr>
      </w:pPr>
    </w:p>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907"/>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67"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98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07"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98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7"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lang w:val="sr-Cyrl-RS"/>
              </w:rPr>
            </w:pPr>
            <w:r w:rsidRPr="008B57DA">
              <w:rPr>
                <w:rFonts w:ascii="Times New Roman" w:hAnsi="Times New Roman"/>
                <w:sz w:val="20"/>
                <w:szCs w:val="20"/>
                <w:lang w:val="sr-Cyrl-RS"/>
              </w:rPr>
              <w:t>4.5.1.Унапређени програми едукације младих, родитеља и наставника за заштиту животне средине, одрживи развој и климатске промене</w:t>
            </w:r>
          </w:p>
        </w:tc>
        <w:tc>
          <w:tcPr>
            <w:tcW w:w="198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4.5.1.1. </w:t>
            </w:r>
            <w:r w:rsidRPr="008B57DA">
              <w:rPr>
                <w:rFonts w:ascii="Times New Roman" w:hAnsi="Times New Roman"/>
                <w:color w:val="000000"/>
                <w:sz w:val="16"/>
                <w:szCs w:val="16"/>
                <w:lang w:val="sr-Cyrl-RS"/>
              </w:rPr>
              <w:t>Подржати обуке за вршњачке едукаторе за рад са младима на унапређењу животне средине, одрживом развоју и климатским променама</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подржане </w:t>
            </w:r>
            <w:r w:rsidR="00CE7C32">
              <w:rPr>
                <w:rFonts w:ascii="Times New Roman" w:hAnsi="Times New Roman"/>
                <w:sz w:val="16"/>
                <w:szCs w:val="16"/>
                <w:lang w:val="sr-Cyrl-RS"/>
              </w:rPr>
              <w:t>активности/ пројекта</w:t>
            </w:r>
            <w:r w:rsidRPr="008B57DA">
              <w:rPr>
                <w:rFonts w:ascii="Times New Roman" w:hAnsi="Times New Roman"/>
                <w:sz w:val="16"/>
                <w:szCs w:val="16"/>
                <w:lang w:val="sr-Cyrl-RS"/>
              </w:rPr>
              <w:t>;</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60 едукованих вршњачких едукатора </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p w:rsidR="006E2847" w:rsidRPr="008B57DA" w:rsidRDefault="006E2847" w:rsidP="00CC6249">
            <w:pPr>
              <w:spacing w:after="0" w:line="240" w:lineRule="auto"/>
              <w:rPr>
                <w:rFonts w:ascii="Times New Roman" w:hAnsi="Times New Roman"/>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806.000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500.000 (МОС)</w:t>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МЗЖС</w:t>
            </w:r>
            <w:r w:rsidR="00900479" w:rsidRPr="00831E3B">
              <w:rPr>
                <w:rStyle w:val="FootnoteReference"/>
                <w:rFonts w:ascii="Times New Roman" w:hAnsi="Times New Roman"/>
                <w:sz w:val="14"/>
                <w:szCs w:val="16"/>
                <w:lang w:val="sr-Cyrl-RS"/>
              </w:rPr>
              <w:footnoteReference w:id="27"/>
            </w:r>
          </w:p>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306.000</w:t>
            </w:r>
          </w:p>
        </w:tc>
        <w:tc>
          <w:tcPr>
            <w:tcW w:w="900" w:type="dxa"/>
            <w:shd w:val="clear" w:color="auto" w:fill="CCFF99"/>
          </w:tcPr>
          <w:p w:rsidR="006E2847" w:rsidRPr="00831E3B" w:rsidRDefault="006E2847" w:rsidP="00E71373">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2.4</w:t>
            </w:r>
            <w:r w:rsidR="00E71373" w:rsidRPr="00831E3B">
              <w:rPr>
                <w:rFonts w:ascii="Times New Roman" w:hAnsi="Times New Roman"/>
                <w:sz w:val="14"/>
                <w:szCs w:val="16"/>
                <w:lang w:val="sr-Latn-RS"/>
              </w:rPr>
              <w:t>18</w:t>
            </w:r>
            <w:r w:rsidRPr="00831E3B">
              <w:rPr>
                <w:rFonts w:ascii="Times New Roman" w:hAnsi="Times New Roman"/>
                <w:sz w:val="14"/>
                <w:szCs w:val="16"/>
                <w:lang w:val="sr-Cyrl-RS"/>
              </w:rPr>
              <w:t>.000</w:t>
            </w:r>
          </w:p>
        </w:tc>
        <w:tc>
          <w:tcPr>
            <w:tcW w:w="900" w:type="dxa"/>
            <w:shd w:val="clear" w:color="auto" w:fill="CCFF99"/>
          </w:tcPr>
          <w:p w:rsidR="006E2847" w:rsidRPr="00E71373" w:rsidRDefault="006E2847"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1.500.000</w:t>
            </w:r>
          </w:p>
          <w:p w:rsidR="006E2847" w:rsidRDefault="006E2847"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(МОС)</w:t>
            </w:r>
          </w:p>
          <w:p w:rsidR="00F93390" w:rsidRDefault="00F93390" w:rsidP="00CC6249">
            <w:pPr>
              <w:spacing w:after="0" w:line="240" w:lineRule="auto"/>
              <w:jc w:val="center"/>
              <w:rPr>
                <w:rFonts w:ascii="Times New Roman" w:hAnsi="Times New Roman"/>
                <w:sz w:val="14"/>
                <w:szCs w:val="16"/>
                <w:lang w:val="sr-Cyrl-RS"/>
              </w:rPr>
            </w:pPr>
          </w:p>
          <w:p w:rsidR="00F93390" w:rsidRPr="00E71373" w:rsidRDefault="00F93390"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МЗЖС</w:t>
            </w:r>
          </w:p>
        </w:tc>
        <w:tc>
          <w:tcPr>
            <w:tcW w:w="907" w:type="dxa"/>
            <w:shd w:val="clear" w:color="auto" w:fill="CCFF99"/>
          </w:tcPr>
          <w:p w:rsidR="006E2847" w:rsidRPr="00E71373" w:rsidRDefault="006E2847" w:rsidP="00E71373">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9</w:t>
            </w:r>
            <w:r w:rsidR="00E71373" w:rsidRPr="00E71373">
              <w:rPr>
                <w:rFonts w:ascii="Times New Roman" w:hAnsi="Times New Roman"/>
                <w:sz w:val="14"/>
                <w:szCs w:val="16"/>
                <w:lang w:val="sr-Latn-RS"/>
              </w:rPr>
              <w:t>18</w:t>
            </w:r>
            <w:r w:rsidRPr="00E71373">
              <w:rPr>
                <w:rFonts w:ascii="Times New Roman" w:hAnsi="Times New Roman"/>
                <w:sz w:val="14"/>
                <w:szCs w:val="16"/>
                <w:lang w:val="sr-Cyrl-RS"/>
              </w:rPr>
              <w:t>.000</w:t>
            </w:r>
          </w:p>
        </w:tc>
      </w:tr>
      <w:tr w:rsidR="006E2847" w:rsidRPr="008B57DA" w:rsidTr="00831E3B">
        <w:trPr>
          <w:jc w:val="center"/>
        </w:trPr>
        <w:tc>
          <w:tcPr>
            <w:tcW w:w="1733" w:type="dxa"/>
            <w:vMerge/>
            <w:vAlign w:val="center"/>
          </w:tcPr>
          <w:p w:rsidR="006E2847" w:rsidRPr="008B57DA" w:rsidRDefault="006E2847" w:rsidP="00CC6249">
            <w:pPr>
              <w:spacing w:after="0" w:line="240" w:lineRule="auto"/>
              <w:rPr>
                <w:rFonts w:ascii="Times New Roman" w:hAnsi="Times New Roman"/>
                <w:sz w:val="20"/>
                <w:lang w:val="sr-Cyrl-RS"/>
              </w:rPr>
            </w:pPr>
          </w:p>
        </w:tc>
        <w:tc>
          <w:tcPr>
            <w:tcW w:w="1980" w:type="dxa"/>
            <w:shd w:val="clear" w:color="auto" w:fill="FFFFFF"/>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4.5.1.2. </w:t>
            </w:r>
            <w:r w:rsidRPr="008B57DA">
              <w:rPr>
                <w:rFonts w:ascii="Times New Roman" w:hAnsi="Times New Roman"/>
                <w:color w:val="000000"/>
                <w:sz w:val="16"/>
                <w:szCs w:val="16"/>
                <w:lang w:val="sr-Cyrl-RS"/>
              </w:rPr>
              <w:t>Подстаћи развој обука младих жена и мушкараца за отклањање и превазилажење ризика по здравље у случају ванредних ситуација</w:t>
            </w:r>
          </w:p>
        </w:tc>
        <w:tc>
          <w:tcPr>
            <w:tcW w:w="1440" w:type="dxa"/>
            <w:shd w:val="clear" w:color="auto" w:fill="FFFFFF"/>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Програми се спорводе у 20 ЈЛС</w:t>
            </w:r>
          </w:p>
          <w:p w:rsidR="006E2847" w:rsidRPr="008B57DA" w:rsidRDefault="006E2847" w:rsidP="00CC6249">
            <w:pPr>
              <w:spacing w:after="0" w:line="240" w:lineRule="auto"/>
              <w:rPr>
                <w:rFonts w:ascii="Times New Roman" w:hAnsi="Times New Roman"/>
                <w:sz w:val="16"/>
                <w:szCs w:val="16"/>
                <w:lang w:val="sr-Cyrl-RS"/>
              </w:rPr>
            </w:pP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1.200 младих корисника програма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p w:rsidR="006E2847" w:rsidRPr="008B57DA" w:rsidRDefault="006E2847" w:rsidP="00CC6249">
            <w:pPr>
              <w:spacing w:after="0" w:line="240" w:lineRule="auto"/>
              <w:rPr>
                <w:rFonts w:ascii="Times New Roman" w:hAnsi="Times New Roman"/>
                <w:b/>
                <w:bCs/>
                <w:sz w:val="16"/>
                <w:szCs w:val="16"/>
                <w:lang w:val="sr-Cyrl-RS"/>
              </w:rPr>
            </w:pP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403.000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403.000</w:t>
            </w:r>
          </w:p>
        </w:tc>
        <w:tc>
          <w:tcPr>
            <w:tcW w:w="900" w:type="dxa"/>
            <w:shd w:val="clear" w:color="auto" w:fill="CCFF99"/>
          </w:tcPr>
          <w:p w:rsidR="006E2847" w:rsidRPr="00831E3B" w:rsidRDefault="00E71373" w:rsidP="00E71373">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1.2</w:t>
            </w:r>
            <w:r w:rsidRPr="00831E3B">
              <w:rPr>
                <w:rFonts w:ascii="Times New Roman" w:hAnsi="Times New Roman"/>
                <w:sz w:val="14"/>
                <w:szCs w:val="16"/>
                <w:lang w:val="sr-Latn-RS"/>
              </w:rPr>
              <w:t>09</w:t>
            </w:r>
            <w:r w:rsidR="006E2847" w:rsidRPr="00831E3B">
              <w:rPr>
                <w:rFonts w:ascii="Times New Roman" w:hAnsi="Times New Roman"/>
                <w:sz w:val="14"/>
                <w:szCs w:val="16"/>
                <w:lang w:val="sr-Cyrl-RS"/>
              </w:rPr>
              <w:t>.000</w:t>
            </w:r>
          </w:p>
        </w:tc>
        <w:tc>
          <w:tcPr>
            <w:tcW w:w="900" w:type="dxa"/>
            <w:shd w:val="clear" w:color="auto" w:fill="CCFF99"/>
          </w:tcPr>
          <w:p w:rsidR="006E2847" w:rsidRPr="00E71373" w:rsidRDefault="006E2847" w:rsidP="00CC6249">
            <w:pPr>
              <w:spacing w:after="0" w:line="240" w:lineRule="auto"/>
              <w:jc w:val="center"/>
              <w:rPr>
                <w:rFonts w:ascii="Times New Roman" w:hAnsi="Times New Roman"/>
                <w:sz w:val="14"/>
                <w:szCs w:val="16"/>
                <w:lang w:val="sr-Cyrl-RS"/>
              </w:rPr>
            </w:pPr>
          </w:p>
        </w:tc>
        <w:tc>
          <w:tcPr>
            <w:tcW w:w="907" w:type="dxa"/>
            <w:shd w:val="clear" w:color="auto" w:fill="CCFF99"/>
          </w:tcPr>
          <w:p w:rsidR="006E2847" w:rsidRPr="00E71373" w:rsidRDefault="006E2847" w:rsidP="00E71373">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1.2</w:t>
            </w:r>
            <w:r w:rsidR="00E71373" w:rsidRPr="00E71373">
              <w:rPr>
                <w:rFonts w:ascii="Times New Roman" w:hAnsi="Times New Roman"/>
                <w:sz w:val="14"/>
                <w:szCs w:val="16"/>
                <w:lang w:val="sr-Latn-RS"/>
              </w:rPr>
              <w:t>09</w:t>
            </w:r>
            <w:r w:rsidRPr="00E71373">
              <w:rPr>
                <w:rFonts w:ascii="Times New Roman" w:hAnsi="Times New Roman"/>
                <w:sz w:val="14"/>
                <w:szCs w:val="16"/>
                <w:lang w:val="sr-Cyrl-RS"/>
              </w:rPr>
              <w:t>.000</w:t>
            </w:r>
          </w:p>
        </w:tc>
      </w:tr>
    </w:tbl>
    <w:p w:rsidR="00831E3B" w:rsidRPr="008B57DA" w:rsidRDefault="00831E3B" w:rsidP="006E2847">
      <w:pPr>
        <w:tabs>
          <w:tab w:val="left" w:pos="2490"/>
          <w:tab w:val="left" w:pos="5025"/>
        </w:tabs>
        <w:spacing w:after="0" w:line="240" w:lineRule="auto"/>
        <w:rPr>
          <w:rFonts w:ascii="Times New Roman" w:hAnsi="Times New Roman"/>
          <w:lang w:val="sr-Cyrl-RS"/>
        </w:rPr>
      </w:pPr>
    </w:p>
    <w:tbl>
      <w:tblPr>
        <w:tblW w:w="15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76"/>
      </w:tblGrid>
      <w:tr w:rsidR="006E2847" w:rsidRPr="008B57DA" w:rsidTr="00831E3B">
        <w:trPr>
          <w:jc w:val="center"/>
        </w:trPr>
        <w:tc>
          <w:tcPr>
            <w:tcW w:w="1733"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6E2847" w:rsidRPr="008B57DA" w:rsidRDefault="006E2847"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36" w:type="dxa"/>
            <w:gridSpan w:val="6"/>
            <w:shd w:val="clear" w:color="auto" w:fill="FFFF66"/>
            <w:vAlign w:val="center"/>
          </w:tcPr>
          <w:p w:rsidR="006E2847" w:rsidRPr="008B57DA" w:rsidRDefault="006E2847"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98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6E2847" w:rsidRPr="008B57DA" w:rsidRDefault="006E2847"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76" w:type="dxa"/>
            <w:gridSpan w:val="3"/>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6E2847" w:rsidRPr="008B57DA" w:rsidTr="00831E3B">
        <w:trPr>
          <w:trHeight w:val="339"/>
          <w:jc w:val="center"/>
        </w:trPr>
        <w:tc>
          <w:tcPr>
            <w:tcW w:w="1733"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980" w:type="dxa"/>
            <w:vMerge/>
            <w:vAlign w:val="center"/>
          </w:tcPr>
          <w:p w:rsidR="006E2847" w:rsidRPr="008B57DA" w:rsidRDefault="006E2847" w:rsidP="00CC6249">
            <w:pPr>
              <w:spacing w:after="0" w:line="240" w:lineRule="auto"/>
              <w:rPr>
                <w:rFonts w:ascii="Times New Roman" w:hAnsi="Times New Roman"/>
                <w:b/>
                <w:sz w:val="18"/>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99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17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440" w:type="dxa"/>
            <w:vMerge/>
            <w:vAlign w:val="center"/>
          </w:tcPr>
          <w:p w:rsidR="006E2847" w:rsidRPr="008B57DA" w:rsidRDefault="006E2847" w:rsidP="00CC6249">
            <w:pPr>
              <w:spacing w:after="0" w:line="240" w:lineRule="auto"/>
              <w:rPr>
                <w:rFonts w:ascii="Times New Roman" w:hAnsi="Times New Roman"/>
                <w:sz w:val="14"/>
                <w:szCs w:val="14"/>
                <w:lang w:val="sr-Cyrl-RS"/>
              </w:rPr>
            </w:pPr>
          </w:p>
        </w:tc>
        <w:tc>
          <w:tcPr>
            <w:tcW w:w="108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76" w:type="dxa"/>
            <w:shd w:val="clear" w:color="auto" w:fill="FFFF66"/>
            <w:vAlign w:val="center"/>
          </w:tcPr>
          <w:p w:rsidR="006E2847" w:rsidRPr="008B57DA" w:rsidRDefault="006E2847"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6E2847" w:rsidRPr="008B57DA" w:rsidTr="00831E3B">
        <w:trPr>
          <w:trHeight w:val="284"/>
          <w:jc w:val="center"/>
        </w:trPr>
        <w:tc>
          <w:tcPr>
            <w:tcW w:w="1733" w:type="dxa"/>
            <w:vMerge w:val="restart"/>
          </w:tcPr>
          <w:p w:rsidR="006E2847" w:rsidRPr="008B57DA" w:rsidRDefault="006E2847"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4.5.2. Унапређено информисање младих, родитеља и наставника о заштити животне средине, одрживом развоју и климатским променама</w:t>
            </w:r>
          </w:p>
        </w:tc>
        <w:tc>
          <w:tcPr>
            <w:tcW w:w="1980" w:type="dxa"/>
            <w:vAlign w:val="center"/>
          </w:tcPr>
          <w:p w:rsidR="006E2847" w:rsidRPr="008B57DA" w:rsidRDefault="006E2847"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4.5.2.1</w:t>
            </w:r>
            <w:r w:rsidRPr="008B57DA">
              <w:rPr>
                <w:rFonts w:ascii="Times New Roman" w:hAnsi="Times New Roman"/>
                <w:color w:val="000000"/>
                <w:sz w:val="16"/>
                <w:szCs w:val="16"/>
                <w:lang w:val="sr-Cyrl-RS"/>
              </w:rPr>
              <w:t>.Развити активности информисања младих, родитеља и наставника за заштиту и унапређење животне средине, одрживи развој и климатске промене</w:t>
            </w:r>
          </w:p>
        </w:tc>
        <w:tc>
          <w:tcPr>
            <w:tcW w:w="1440" w:type="dxa"/>
          </w:tcPr>
          <w:p w:rsidR="00F66086"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 подржаних активности</w:t>
            </w:r>
            <w:r w:rsidR="000C3EDE">
              <w:rPr>
                <w:rFonts w:ascii="Times New Roman" w:hAnsi="Times New Roman"/>
                <w:sz w:val="16"/>
                <w:szCs w:val="16"/>
                <w:lang w:val="sr-Cyrl-RS"/>
              </w:rPr>
              <w:t>/</w:t>
            </w:r>
          </w:p>
          <w:p w:rsidR="006E2847" w:rsidRPr="008B57DA" w:rsidRDefault="000C3EDE"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Међународни и домаћи партнери </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1.210.000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 (МОС)</w:t>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МЗЖС</w:t>
            </w:r>
            <w:r w:rsidR="00900479" w:rsidRPr="00831E3B">
              <w:rPr>
                <w:rStyle w:val="FootnoteReference"/>
                <w:rFonts w:ascii="Times New Roman" w:hAnsi="Times New Roman"/>
                <w:sz w:val="14"/>
                <w:szCs w:val="16"/>
                <w:lang w:val="sr-Cyrl-RS"/>
              </w:rPr>
              <w:footnoteReference w:id="28"/>
            </w:r>
          </w:p>
          <w:p w:rsidR="006E2847" w:rsidRPr="00831E3B"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210.000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3.630.000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3.000.000</w:t>
            </w: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МЗЖС</w:t>
            </w:r>
          </w:p>
          <w:p w:rsidR="006E2847" w:rsidRPr="008B57DA" w:rsidRDefault="006E2847" w:rsidP="00CC6249">
            <w:pPr>
              <w:spacing w:after="0" w:line="240" w:lineRule="auto"/>
              <w:jc w:val="center"/>
              <w:rPr>
                <w:rFonts w:ascii="Times New Roman" w:hAnsi="Times New Roman"/>
                <w:sz w:val="14"/>
                <w:szCs w:val="14"/>
                <w:lang w:val="sr-Cyrl-RS"/>
              </w:rPr>
            </w:pPr>
          </w:p>
        </w:tc>
        <w:tc>
          <w:tcPr>
            <w:tcW w:w="776" w:type="dxa"/>
            <w:shd w:val="clear" w:color="auto" w:fill="CCFF99"/>
          </w:tcPr>
          <w:p w:rsidR="006E2847" w:rsidRPr="008B57DA" w:rsidRDefault="006E2847" w:rsidP="00CC6249">
            <w:pPr>
              <w:spacing w:after="0" w:line="240" w:lineRule="auto"/>
              <w:ind w:left="-108"/>
              <w:jc w:val="center"/>
              <w:rPr>
                <w:rFonts w:ascii="Times New Roman" w:hAnsi="Times New Roman"/>
                <w:sz w:val="14"/>
                <w:szCs w:val="14"/>
                <w:lang w:val="sr-Cyrl-RS"/>
              </w:rPr>
            </w:pPr>
            <w:r w:rsidRPr="008B57DA">
              <w:rPr>
                <w:rFonts w:ascii="Times New Roman" w:hAnsi="Times New Roman"/>
                <w:sz w:val="14"/>
                <w:szCs w:val="14"/>
                <w:lang w:val="sr-Cyrl-RS"/>
              </w:rPr>
              <w:t>630.000</w:t>
            </w:r>
          </w:p>
        </w:tc>
      </w:tr>
      <w:tr w:rsidR="006E2847" w:rsidRPr="008B57DA" w:rsidTr="00831E3B">
        <w:trPr>
          <w:jc w:val="center"/>
        </w:trPr>
        <w:tc>
          <w:tcPr>
            <w:tcW w:w="1733" w:type="dxa"/>
            <w:vMerge/>
            <w:vAlign w:val="center"/>
          </w:tcPr>
          <w:p w:rsidR="006E2847" w:rsidRPr="008B57DA" w:rsidRDefault="006E2847" w:rsidP="00CC6249">
            <w:pPr>
              <w:spacing w:after="0" w:line="240" w:lineRule="auto"/>
              <w:rPr>
                <w:rFonts w:ascii="Times New Roman" w:hAnsi="Times New Roman"/>
                <w:sz w:val="20"/>
                <w:szCs w:val="20"/>
                <w:lang w:val="sr-Cyrl-RS"/>
              </w:rPr>
            </w:pPr>
          </w:p>
        </w:tc>
        <w:tc>
          <w:tcPr>
            <w:tcW w:w="1980" w:type="dxa"/>
            <w:shd w:val="clear" w:color="auto" w:fill="FFFFFF"/>
            <w:vAlign w:val="center"/>
          </w:tcPr>
          <w:p w:rsidR="006E2847" w:rsidRDefault="006E2847" w:rsidP="00CC6249">
            <w:pPr>
              <w:spacing w:after="0" w:line="240" w:lineRule="auto"/>
              <w:contextualSpacing/>
              <w:rPr>
                <w:rFonts w:ascii="Times New Roman" w:hAnsi="Times New Roman"/>
                <w:color w:val="000000"/>
                <w:sz w:val="16"/>
                <w:szCs w:val="16"/>
                <w:lang w:val="sr-Cyrl-RS"/>
              </w:rPr>
            </w:pPr>
            <w:r w:rsidRPr="008B57DA">
              <w:rPr>
                <w:rFonts w:ascii="Times New Roman" w:hAnsi="Times New Roman"/>
                <w:sz w:val="16"/>
                <w:szCs w:val="16"/>
                <w:lang w:val="sr-Cyrl-RS"/>
              </w:rPr>
              <w:t xml:space="preserve">4.5.2.2 </w:t>
            </w:r>
            <w:r w:rsidRPr="008B57DA">
              <w:rPr>
                <w:rFonts w:ascii="Times New Roman" w:hAnsi="Times New Roman"/>
                <w:color w:val="000000"/>
                <w:sz w:val="16"/>
                <w:szCs w:val="16"/>
                <w:lang w:val="sr-Cyrl-RS"/>
              </w:rPr>
              <w:t>Подржати активности усмерене на разумевање ризика по здравље узрокованих загађеном животном средином</w:t>
            </w:r>
          </w:p>
          <w:p w:rsidR="00E6228A" w:rsidRDefault="00E6228A" w:rsidP="00CC6249">
            <w:pPr>
              <w:spacing w:after="0" w:line="240" w:lineRule="auto"/>
              <w:contextualSpacing/>
              <w:rPr>
                <w:rFonts w:ascii="Times New Roman" w:hAnsi="Times New Roman"/>
                <w:color w:val="000000"/>
                <w:sz w:val="16"/>
                <w:szCs w:val="16"/>
                <w:lang w:val="sr-Cyrl-RS"/>
              </w:rPr>
            </w:pPr>
          </w:p>
          <w:p w:rsidR="00E6228A" w:rsidRPr="008B57DA" w:rsidRDefault="00E6228A" w:rsidP="00CC6249">
            <w:pPr>
              <w:spacing w:after="0" w:line="240" w:lineRule="auto"/>
              <w:contextualSpacing/>
              <w:rPr>
                <w:rFonts w:ascii="Times New Roman" w:hAnsi="Times New Roman"/>
                <w:sz w:val="16"/>
                <w:szCs w:val="16"/>
                <w:lang w:val="sr-Cyrl-RS"/>
              </w:rPr>
            </w:pPr>
          </w:p>
        </w:tc>
        <w:tc>
          <w:tcPr>
            <w:tcW w:w="1440" w:type="dxa"/>
            <w:shd w:val="clear" w:color="auto" w:fill="FFFFFF"/>
          </w:tcPr>
          <w:p w:rsidR="00F66086"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 подржаних активности</w:t>
            </w:r>
            <w:r w:rsidR="000C3EDE">
              <w:rPr>
                <w:rFonts w:ascii="Times New Roman" w:hAnsi="Times New Roman"/>
                <w:sz w:val="16"/>
                <w:szCs w:val="16"/>
                <w:lang w:val="sr-Cyrl-RS"/>
              </w:rPr>
              <w:t>/</w:t>
            </w:r>
          </w:p>
          <w:p w:rsidR="006E2847" w:rsidRPr="008B57DA" w:rsidRDefault="000C3EDE"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МЗДРА</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1.210.000</w:t>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МЗЖС</w:t>
            </w:r>
            <w:r w:rsidR="00F93390" w:rsidRPr="00831E3B">
              <w:rPr>
                <w:rStyle w:val="FootnoteReference"/>
                <w:rFonts w:ascii="Times New Roman" w:hAnsi="Times New Roman"/>
                <w:sz w:val="14"/>
                <w:szCs w:val="16"/>
                <w:lang w:val="sr-Cyrl-RS"/>
              </w:rPr>
              <w:footnoteReference w:id="29"/>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4"/>
                <w:lang w:val="sr-Cyrl-RS"/>
              </w:rPr>
            </w:pP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1.210.000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3.630.000</w:t>
            </w:r>
          </w:p>
        </w:tc>
        <w:tc>
          <w:tcPr>
            <w:tcW w:w="900" w:type="dxa"/>
            <w:shd w:val="clear" w:color="auto" w:fill="CCFF99"/>
          </w:tcPr>
          <w:p w:rsidR="006E2847" w:rsidRDefault="006E2847" w:rsidP="00CC6249">
            <w:pPr>
              <w:spacing w:after="0" w:line="240" w:lineRule="auto"/>
              <w:jc w:val="center"/>
              <w:rPr>
                <w:rFonts w:ascii="Times New Roman" w:hAnsi="Times New Roman"/>
                <w:sz w:val="14"/>
                <w:szCs w:val="14"/>
                <w:lang w:val="sr-Cyrl-RS"/>
              </w:rPr>
            </w:pPr>
          </w:p>
          <w:p w:rsidR="00F93390" w:rsidRPr="008B57DA" w:rsidRDefault="00F93390" w:rsidP="00CC6249">
            <w:pPr>
              <w:spacing w:after="0" w:line="240" w:lineRule="auto"/>
              <w:jc w:val="center"/>
              <w:rPr>
                <w:rFonts w:ascii="Times New Roman" w:hAnsi="Times New Roman"/>
                <w:sz w:val="14"/>
                <w:szCs w:val="14"/>
                <w:lang w:val="sr-Cyrl-RS"/>
              </w:rPr>
            </w:pPr>
          </w:p>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МЗЖС</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6"/>
                <w:lang w:val="sr-Cyrl-RS"/>
              </w:rPr>
            </w:pPr>
          </w:p>
        </w:tc>
        <w:tc>
          <w:tcPr>
            <w:tcW w:w="776"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3.630.000</w:t>
            </w:r>
          </w:p>
        </w:tc>
      </w:tr>
      <w:tr w:rsidR="006E2847" w:rsidRPr="008B57DA" w:rsidTr="00831E3B">
        <w:trPr>
          <w:jc w:val="center"/>
        </w:trPr>
        <w:tc>
          <w:tcPr>
            <w:tcW w:w="1733" w:type="dxa"/>
            <w:vMerge/>
            <w:vAlign w:val="center"/>
          </w:tcPr>
          <w:p w:rsidR="006E2847" w:rsidRPr="008B57DA" w:rsidRDefault="006E2847" w:rsidP="00CC6249">
            <w:pPr>
              <w:spacing w:after="0" w:line="240" w:lineRule="auto"/>
              <w:rPr>
                <w:rFonts w:ascii="Times New Roman" w:hAnsi="Times New Roman"/>
                <w:sz w:val="20"/>
                <w:szCs w:val="20"/>
                <w:lang w:val="sr-Cyrl-RS"/>
              </w:rPr>
            </w:pPr>
          </w:p>
        </w:tc>
        <w:tc>
          <w:tcPr>
            <w:tcW w:w="1980" w:type="dxa"/>
            <w:shd w:val="clear" w:color="auto" w:fill="FFFFFF"/>
            <w:vAlign w:val="center"/>
          </w:tcPr>
          <w:p w:rsidR="006E2847" w:rsidRPr="00F0752C" w:rsidRDefault="006E2847" w:rsidP="00CC6249">
            <w:pPr>
              <w:spacing w:after="0" w:line="240" w:lineRule="auto"/>
              <w:contextualSpacing/>
              <w:rPr>
                <w:rFonts w:ascii="Times New Roman" w:hAnsi="Times New Roman"/>
                <w:sz w:val="16"/>
                <w:szCs w:val="16"/>
                <w:lang w:val="sr-Latn-RS"/>
              </w:rPr>
            </w:pPr>
            <w:r w:rsidRPr="008B57DA">
              <w:rPr>
                <w:rFonts w:ascii="Times New Roman" w:hAnsi="Times New Roman"/>
                <w:sz w:val="16"/>
                <w:szCs w:val="16"/>
                <w:lang w:val="sr-Cyrl-RS"/>
              </w:rPr>
              <w:t>4.5.2.3</w:t>
            </w:r>
            <w:r w:rsidRPr="008B57DA">
              <w:rPr>
                <w:rFonts w:ascii="Times New Roman" w:hAnsi="Times New Roman"/>
                <w:color w:val="000000"/>
                <w:sz w:val="16"/>
                <w:szCs w:val="16"/>
                <w:lang w:val="sr-Cyrl-RS"/>
              </w:rPr>
              <w:t xml:space="preserve">. Обезбедити обуке младих о превенцији и отклањању </w:t>
            </w:r>
            <w:r w:rsidR="00010275">
              <w:rPr>
                <w:rFonts w:ascii="Times New Roman" w:hAnsi="Times New Roman"/>
                <w:color w:val="000000"/>
                <w:sz w:val="16"/>
                <w:szCs w:val="16"/>
                <w:lang w:val="sr-Cyrl-RS"/>
              </w:rPr>
              <w:t>последица догађаја са катастроф</w:t>
            </w:r>
            <w:r w:rsidRPr="008B57DA">
              <w:rPr>
                <w:rFonts w:ascii="Times New Roman" w:hAnsi="Times New Roman"/>
                <w:color w:val="000000"/>
                <w:sz w:val="16"/>
                <w:szCs w:val="16"/>
                <w:lang w:val="sr-Cyrl-RS"/>
              </w:rPr>
              <w:t>алним последицама</w:t>
            </w:r>
          </w:p>
        </w:tc>
        <w:tc>
          <w:tcPr>
            <w:tcW w:w="1440" w:type="dxa"/>
            <w:shd w:val="clear" w:color="auto" w:fill="FFFFFF"/>
          </w:tcPr>
          <w:p w:rsidR="00F66086"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 подржаних активности</w:t>
            </w:r>
            <w:r w:rsidR="000C3EDE">
              <w:rPr>
                <w:rFonts w:ascii="Times New Roman" w:hAnsi="Times New Roman"/>
                <w:sz w:val="16"/>
                <w:szCs w:val="16"/>
                <w:lang w:val="sr-Cyrl-RS"/>
              </w:rPr>
              <w:t>/</w:t>
            </w:r>
          </w:p>
          <w:p w:rsidR="006E2847" w:rsidRPr="008B57DA" w:rsidRDefault="000C3EDE"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пројеката</w:t>
            </w:r>
          </w:p>
        </w:tc>
        <w:tc>
          <w:tcPr>
            <w:tcW w:w="99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МЗЖС МОС</w:t>
            </w:r>
          </w:p>
        </w:tc>
        <w:tc>
          <w:tcPr>
            <w:tcW w:w="1440" w:type="dxa"/>
          </w:tcPr>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6E2847"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4852D6" w:rsidRPr="008B57DA" w:rsidRDefault="004852D6"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6E2847" w:rsidRPr="008B57DA" w:rsidRDefault="006E2847"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Међународни и домаћи партнери </w:t>
            </w:r>
          </w:p>
        </w:tc>
        <w:tc>
          <w:tcPr>
            <w:tcW w:w="108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1.210.000</w:t>
            </w:r>
          </w:p>
        </w:tc>
        <w:tc>
          <w:tcPr>
            <w:tcW w:w="990" w:type="dxa"/>
            <w:shd w:val="clear" w:color="auto" w:fill="CCFF99"/>
          </w:tcPr>
          <w:p w:rsidR="006E2847" w:rsidRPr="00831E3B" w:rsidRDefault="006E2847" w:rsidP="00F0752C">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0 (МОС</w:t>
            </w:r>
            <w:r w:rsidRPr="00831E3B">
              <w:rPr>
                <w:rStyle w:val="FootnoteReference"/>
                <w:rFonts w:ascii="Times New Roman" w:hAnsi="Times New Roman"/>
                <w:sz w:val="14"/>
                <w:szCs w:val="16"/>
                <w:lang w:val="sr-Cyrl-RS"/>
              </w:rPr>
              <w:footnoteReference w:id="30"/>
            </w:r>
            <w:r w:rsidRPr="00831E3B">
              <w:rPr>
                <w:rFonts w:ascii="Times New Roman" w:hAnsi="Times New Roman"/>
                <w:sz w:val="14"/>
                <w:szCs w:val="16"/>
                <w:lang w:val="sr-Cyrl-RS"/>
              </w:rPr>
              <w:t>)</w:t>
            </w:r>
          </w:p>
          <w:p w:rsidR="006E2847" w:rsidRPr="00831E3B" w:rsidRDefault="006E2847" w:rsidP="00CC6249">
            <w:pPr>
              <w:spacing w:after="0" w:line="240" w:lineRule="auto"/>
              <w:jc w:val="center"/>
              <w:rPr>
                <w:rFonts w:ascii="Times New Roman" w:hAnsi="Times New Roman"/>
                <w:sz w:val="14"/>
                <w:szCs w:val="16"/>
                <w:lang w:val="sr-Cyrl-RS"/>
              </w:rPr>
            </w:pPr>
          </w:p>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6"/>
                <w:lang w:val="sr-Cyrl-RS"/>
              </w:rPr>
              <w:t>МЗЖС</w:t>
            </w:r>
            <w:r w:rsidR="00F93390" w:rsidRPr="00831E3B">
              <w:rPr>
                <w:rStyle w:val="FootnoteReference"/>
                <w:rFonts w:ascii="Times New Roman" w:hAnsi="Times New Roman"/>
                <w:sz w:val="14"/>
                <w:szCs w:val="16"/>
                <w:lang w:val="sr-Cyrl-RS"/>
              </w:rPr>
              <w:footnoteReference w:id="31"/>
            </w:r>
          </w:p>
        </w:tc>
        <w:tc>
          <w:tcPr>
            <w:tcW w:w="99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1.210.000</w:t>
            </w:r>
          </w:p>
        </w:tc>
        <w:tc>
          <w:tcPr>
            <w:tcW w:w="900" w:type="dxa"/>
            <w:shd w:val="clear" w:color="auto" w:fill="CCFF99"/>
          </w:tcPr>
          <w:p w:rsidR="006E2847" w:rsidRPr="00831E3B" w:rsidRDefault="006E2847"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3.630.000</w:t>
            </w:r>
          </w:p>
        </w:tc>
        <w:tc>
          <w:tcPr>
            <w:tcW w:w="900" w:type="dxa"/>
            <w:shd w:val="clear" w:color="auto" w:fill="CCFF99"/>
          </w:tcPr>
          <w:p w:rsidR="006E2847" w:rsidRPr="008B57DA" w:rsidRDefault="006E2847"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 xml:space="preserve">0 </w:t>
            </w:r>
          </w:p>
          <w:p w:rsidR="006E2847" w:rsidRPr="008B57DA" w:rsidRDefault="006E2847" w:rsidP="00F0752C">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r w:rsidRPr="008B57DA">
              <w:rPr>
                <w:rStyle w:val="FootnoteReference"/>
                <w:rFonts w:ascii="Times New Roman" w:hAnsi="Times New Roman"/>
                <w:sz w:val="14"/>
                <w:szCs w:val="16"/>
                <w:lang w:val="sr-Cyrl-RS"/>
              </w:rPr>
              <w:footnoteReference w:id="32"/>
            </w:r>
            <w:r w:rsidRPr="008B57DA">
              <w:rPr>
                <w:rFonts w:ascii="Times New Roman" w:hAnsi="Times New Roman"/>
                <w:sz w:val="14"/>
                <w:szCs w:val="16"/>
                <w:lang w:val="sr-Cyrl-RS"/>
              </w:rPr>
              <w:t>)</w:t>
            </w:r>
          </w:p>
          <w:p w:rsidR="006E2847" w:rsidRPr="008B57DA" w:rsidRDefault="006E2847" w:rsidP="00CC6249">
            <w:pPr>
              <w:spacing w:after="0" w:line="240" w:lineRule="auto"/>
              <w:jc w:val="center"/>
              <w:rPr>
                <w:rFonts w:ascii="Times New Roman" w:hAnsi="Times New Roman"/>
                <w:sz w:val="14"/>
                <w:szCs w:val="16"/>
                <w:lang w:val="sr-Cyrl-RS"/>
              </w:rPr>
            </w:pPr>
          </w:p>
          <w:p w:rsidR="006E2847" w:rsidRPr="008B57DA" w:rsidRDefault="006E2847"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6"/>
                <w:lang w:val="sr-Cyrl-RS"/>
              </w:rPr>
              <w:t>МЗЖС</w:t>
            </w:r>
          </w:p>
        </w:tc>
        <w:tc>
          <w:tcPr>
            <w:tcW w:w="776" w:type="dxa"/>
            <w:shd w:val="clear" w:color="auto" w:fill="CCFF99"/>
          </w:tcPr>
          <w:p w:rsidR="006E2847" w:rsidRPr="008B57DA" w:rsidRDefault="006E2847"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3.630.000</w:t>
            </w:r>
          </w:p>
        </w:tc>
      </w:tr>
    </w:tbl>
    <w:p w:rsidR="006E2847" w:rsidRPr="008B57DA" w:rsidRDefault="006E2847" w:rsidP="006E2847">
      <w:pPr>
        <w:spacing w:after="0" w:line="240" w:lineRule="auto"/>
        <w:rPr>
          <w:rFonts w:ascii="Times New Roman" w:hAnsi="Times New Roman"/>
          <w:b/>
          <w:sz w:val="28"/>
          <w:szCs w:val="28"/>
          <w:lang w:val="sr-Cyrl-RS"/>
        </w:rPr>
      </w:pPr>
    </w:p>
    <w:p w:rsidR="006E2847" w:rsidRPr="008B57DA" w:rsidRDefault="006E2847" w:rsidP="006E2847">
      <w:pPr>
        <w:spacing w:after="0" w:line="240" w:lineRule="auto"/>
        <w:rPr>
          <w:rFonts w:ascii="Times New Roman" w:hAnsi="Times New Roman"/>
          <w:b/>
          <w:sz w:val="28"/>
          <w:szCs w:val="28"/>
          <w:lang w:val="sr-Cyrl-RS"/>
        </w:rPr>
      </w:pPr>
    </w:p>
    <w:p w:rsidR="006E2847" w:rsidRPr="008B57DA" w:rsidRDefault="006E2847" w:rsidP="006E2847">
      <w:pPr>
        <w:spacing w:after="0" w:line="240" w:lineRule="auto"/>
        <w:rPr>
          <w:rFonts w:ascii="Times New Roman" w:hAnsi="Times New Roman"/>
          <w:b/>
          <w:sz w:val="28"/>
          <w:szCs w:val="28"/>
          <w:lang w:val="sr-Cyrl-RS"/>
        </w:rPr>
      </w:pPr>
      <w:r>
        <w:rPr>
          <w:rFonts w:ascii="Times New Roman" w:hAnsi="Times New Roman"/>
          <w:b/>
          <w:sz w:val="28"/>
          <w:szCs w:val="28"/>
          <w:lang w:val="sr-Cyrl-RS"/>
        </w:rPr>
        <w:br w:type="page"/>
      </w:r>
    </w:p>
    <w:p w:rsidR="00CC6249" w:rsidRPr="008B57DA" w:rsidRDefault="00CC6249" w:rsidP="00CC6249">
      <w:pPr>
        <w:pBdr>
          <w:bottom w:val="single" w:sz="4" w:space="1" w:color="auto"/>
        </w:pBd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lastRenderedPageBreak/>
        <w:t>5. Безбедност младих</w:t>
      </w:r>
    </w:p>
    <w:p w:rsidR="00CC6249" w:rsidRPr="008B57DA" w:rsidRDefault="00CC6249" w:rsidP="00CC6249">
      <w:pPr>
        <w:spacing w:after="0" w:line="240" w:lineRule="auto"/>
        <w:ind w:left="-709"/>
        <w:rPr>
          <w:rFonts w:ascii="Times New Roman" w:hAnsi="Times New Roman"/>
          <w:b/>
          <w:sz w:val="28"/>
          <w:szCs w:val="28"/>
          <w:lang w:val="sr-Cyrl-RS"/>
        </w:rPr>
      </w:pPr>
    </w:p>
    <w:p w:rsidR="00CC6249" w:rsidRPr="008B57DA" w:rsidRDefault="00CC6249" w:rsidP="00CC6249">
      <w:pP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t>СТРАТЕШКИ ЦИЉ: Унапређени услови за развијање безбедносне културе младих</w:t>
      </w:r>
    </w:p>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CC6249" w:rsidRPr="008B57DA" w:rsidTr="00F66086">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23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66086">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lang w:val="sr-Cyrl-RS"/>
              </w:rPr>
              <w:t>5.1. Успостављено свеобухватно и континуирано образовање младих о безбедносним изазовима, ризицима и претњама и безбедном понашању</w:t>
            </w:r>
          </w:p>
        </w:tc>
        <w:tc>
          <w:tcPr>
            <w:tcW w:w="6237"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Повећан број младих укључених у програме образовања о безбедносним изазовима, ризицима и претњама и безбедном понашању</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88"/>
        <w:gridCol w:w="900"/>
        <w:gridCol w:w="992"/>
      </w:tblGrid>
      <w:tr w:rsidR="00CC6249" w:rsidRPr="008B57DA" w:rsidTr="00831E3B">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4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8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88"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trHeight w:val="284"/>
          <w:jc w:val="center"/>
        </w:trPr>
        <w:tc>
          <w:tcPr>
            <w:tcW w:w="1733" w:type="dxa"/>
            <w:vMerge w:val="restart"/>
          </w:tcPr>
          <w:p w:rsidR="00CC6249" w:rsidRPr="008B57DA" w:rsidRDefault="00CC6249" w:rsidP="00CC6249">
            <w:pPr>
              <w:pStyle w:val="Odlomakpopisa"/>
              <w:spacing w:after="0" w:line="240" w:lineRule="auto"/>
              <w:ind w:left="0"/>
              <w:rPr>
                <w:rFonts w:ascii="Times New Roman" w:hAnsi="Times New Roman"/>
                <w:sz w:val="20"/>
                <w:lang w:val="sr-Cyrl-RS"/>
              </w:rPr>
            </w:pPr>
            <w:r w:rsidRPr="008B57DA">
              <w:rPr>
                <w:rFonts w:ascii="Times New Roman" w:hAnsi="Times New Roman"/>
                <w:sz w:val="20"/>
                <w:lang w:val="sr-Cyrl-RS"/>
              </w:rPr>
              <w:t xml:space="preserve">5.1.1. Успостављен је и уређен начин континуираног развијања </w:t>
            </w:r>
          </w:p>
          <w:p w:rsidR="00CC6249" w:rsidRPr="008B57DA" w:rsidRDefault="00CC6249" w:rsidP="00CC6249">
            <w:pPr>
              <w:pStyle w:val="Odlomakpopisa"/>
              <w:spacing w:after="0" w:line="240" w:lineRule="auto"/>
              <w:ind w:left="0"/>
              <w:rPr>
                <w:rFonts w:ascii="Times New Roman" w:hAnsi="Times New Roman"/>
                <w:sz w:val="20"/>
                <w:lang w:val="sr-Cyrl-RS"/>
              </w:rPr>
            </w:pPr>
            <w:r w:rsidRPr="008B57DA">
              <w:rPr>
                <w:rFonts w:ascii="Times New Roman" w:hAnsi="Times New Roman"/>
                <w:sz w:val="20"/>
                <w:lang w:val="sr-Cyrl-RS"/>
              </w:rPr>
              <w:t>безбедносне културе младих на свим нивоима рада са младима</w:t>
            </w:r>
          </w:p>
          <w:p w:rsidR="00CC6249" w:rsidRPr="008B57DA" w:rsidRDefault="00CC6249" w:rsidP="00CC6249">
            <w:pPr>
              <w:spacing w:after="0" w:line="240" w:lineRule="auto"/>
              <w:rPr>
                <w:rFonts w:ascii="Times New Roman" w:hAnsi="Times New Roman"/>
                <w:sz w:val="20"/>
                <w:lang w:val="sr-Cyrl-RS"/>
              </w:rPr>
            </w:pPr>
          </w:p>
        </w:tc>
        <w:tc>
          <w:tcPr>
            <w:tcW w:w="1980" w:type="dxa"/>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5.1.1.1.Унапредити наставне и ваннаставне активности садржајима који омогућавају младима да стекну нова знања, вештине и способности из области безбедности</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  школа спроводе наставне и ваннаставне активности из области безбедности</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tc>
        <w:tc>
          <w:tcPr>
            <w:tcW w:w="1440" w:type="dxa"/>
          </w:tcPr>
          <w:p w:rsidR="00F35BD7" w:rsidRDefault="00F35BD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Школске управе 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1.800.000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1.800.000 (МОС)</w:t>
            </w:r>
          </w:p>
          <w:p w:rsidR="00CC6249" w:rsidRPr="00831E3B" w:rsidRDefault="00CC6249" w:rsidP="00F35BD7">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tc>
        <w:tc>
          <w:tcPr>
            <w:tcW w:w="988"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5.400.000</w:t>
            </w:r>
          </w:p>
          <w:p w:rsidR="00CC6249" w:rsidRPr="00831E3B" w:rsidRDefault="00CC6249" w:rsidP="00CC6249">
            <w:pPr>
              <w:spacing w:after="0" w:line="240" w:lineRule="auto"/>
              <w:jc w:val="center"/>
              <w:rPr>
                <w:rFonts w:ascii="Times New Roman" w:hAnsi="Times New Roman"/>
                <w:sz w:val="14"/>
                <w:szCs w:val="14"/>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5.400.000 (МОС)</w:t>
            </w:r>
          </w:p>
          <w:p w:rsidR="00CC6249" w:rsidRPr="008B57DA" w:rsidRDefault="00CC6249" w:rsidP="00CC6249">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lang w:val="sr-Cyrl-RS"/>
              </w:rPr>
            </w:pPr>
          </w:p>
        </w:tc>
        <w:tc>
          <w:tcPr>
            <w:tcW w:w="1980"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 xml:space="preserve">5.1.1.2.Унапредити важеће критеријуме и стандарде према којима се спроводе програми везани за безбедност младих укључујући и родно засноване безбедносне ризике и претње </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sz w:val="16"/>
                <w:szCs w:val="16"/>
                <w:lang w:val="sr-Cyrl-RS"/>
              </w:rPr>
              <w:t>Развијени стандарди за сповођење програма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2019</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p>
        </w:tc>
        <w:tc>
          <w:tcPr>
            <w:tcW w:w="1440" w:type="dxa"/>
          </w:tcPr>
          <w:p w:rsidR="004852D6" w:rsidRDefault="004852D6"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МУП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КОМС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НАПОР</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НАКЗМ</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tc>
        <w:tc>
          <w:tcPr>
            <w:tcW w:w="988"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lang w:val="sr-Cyrl-RS"/>
              </w:rPr>
            </w:pPr>
          </w:p>
        </w:tc>
        <w:tc>
          <w:tcPr>
            <w:tcW w:w="1980"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5.1.1.3. Подржати активности субјеката омладинске политике који промовишу безбедносну културу међу младима</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15 подржаних активности</w:t>
            </w:r>
            <w:r w:rsidR="000C3EDE">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МПНТР</w:t>
            </w:r>
          </w:p>
        </w:tc>
        <w:tc>
          <w:tcPr>
            <w:tcW w:w="1440" w:type="dxa"/>
          </w:tcPr>
          <w:p w:rsidR="004852D6" w:rsidRDefault="004852D6"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МУП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Факултети</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КОМС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НАПОР</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НАКЗМ</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5.021.500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5.021.500</w:t>
            </w:r>
          </w:p>
        </w:tc>
        <w:tc>
          <w:tcPr>
            <w:tcW w:w="988"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15.064.500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15.064.500</w:t>
            </w:r>
          </w:p>
        </w:tc>
      </w:tr>
      <w:tr w:rsidR="00CC6249" w:rsidRPr="008B57DA" w:rsidTr="00831E3B">
        <w:trPr>
          <w:trHeight w:val="1050"/>
          <w:jc w:val="center"/>
        </w:trPr>
        <w:tc>
          <w:tcPr>
            <w:tcW w:w="1733" w:type="dxa"/>
            <w:vMerge/>
          </w:tcPr>
          <w:p w:rsidR="00CC6249" w:rsidRPr="008B57DA" w:rsidRDefault="00CC6249" w:rsidP="00CC6249">
            <w:pPr>
              <w:spacing w:after="0" w:line="240" w:lineRule="auto"/>
              <w:rPr>
                <w:rFonts w:ascii="Times New Roman" w:hAnsi="Times New Roman"/>
                <w:lang w:val="sr-Cyrl-RS"/>
              </w:rPr>
            </w:pPr>
          </w:p>
        </w:tc>
        <w:tc>
          <w:tcPr>
            <w:tcW w:w="1980"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color w:val="000000"/>
                <w:sz w:val="16"/>
                <w:szCs w:val="16"/>
                <w:lang w:val="sr-Cyrl-RS"/>
              </w:rPr>
              <w:t>5.1.1.4. Развити програме који ће младима омогућити да прођу систем обуке и оспособљавања за реаговање на безбедносне ризике и претње у њиховом непосредном окружењу</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600 младих </w:t>
            </w:r>
            <w:r w:rsidRPr="008B57DA">
              <w:rPr>
                <w:rFonts w:ascii="Times New Roman" w:hAnsi="Times New Roman"/>
                <w:sz w:val="16"/>
                <w:szCs w:val="16"/>
                <w:lang w:val="sr-Cyrl-RS"/>
              </w:rPr>
              <w:t>жена и мушкараца је обучено и оспособљено да реагују на безбедносне ризике и претње у њиховом непосредном окружењу</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tc>
        <w:tc>
          <w:tcPr>
            <w:tcW w:w="144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МПНТР</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3.267.000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3.267.000</w:t>
            </w:r>
          </w:p>
        </w:tc>
        <w:tc>
          <w:tcPr>
            <w:tcW w:w="988"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9.801.000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9.801.000</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38"/>
        <w:gridCol w:w="1102"/>
      </w:tblGrid>
      <w:tr w:rsidR="00CC6249" w:rsidRPr="008B57DA" w:rsidTr="00831E3B">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600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94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38"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1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trHeight w:val="1394"/>
          <w:jc w:val="center"/>
        </w:trPr>
        <w:tc>
          <w:tcPr>
            <w:tcW w:w="1733" w:type="dxa"/>
            <w:vMerge w:val="restart"/>
          </w:tcPr>
          <w:p w:rsidR="00CC6249" w:rsidRPr="008B57DA" w:rsidRDefault="00CC6249" w:rsidP="00CC6249">
            <w:pPr>
              <w:pStyle w:val="Odlomakpopisa"/>
              <w:spacing w:after="0" w:line="240" w:lineRule="auto"/>
              <w:ind w:left="0"/>
              <w:rPr>
                <w:rFonts w:ascii="Times New Roman" w:hAnsi="Times New Roman"/>
                <w:sz w:val="20"/>
                <w:lang w:val="sr-Cyrl-RS"/>
              </w:rPr>
            </w:pPr>
            <w:r w:rsidRPr="008B57DA">
              <w:rPr>
                <w:rFonts w:ascii="Times New Roman" w:hAnsi="Times New Roman"/>
                <w:sz w:val="20"/>
                <w:lang w:val="sr-Cyrl-RS"/>
              </w:rPr>
              <w:t>5.1.2. Развијени разноврсни и свеобухватни програми који се баве савременим безбедносним ризицима и претњама којима су млади изложени</w:t>
            </w:r>
          </w:p>
          <w:p w:rsidR="00CC6249" w:rsidRPr="008B57DA" w:rsidRDefault="00CC6249" w:rsidP="00CC6249">
            <w:pPr>
              <w:spacing w:after="0" w:line="240" w:lineRule="auto"/>
              <w:rPr>
                <w:rFonts w:ascii="Times New Roman" w:hAnsi="Times New Roman"/>
                <w:sz w:val="20"/>
                <w:lang w:val="sr-Cyrl-RS"/>
              </w:rPr>
            </w:pPr>
          </w:p>
        </w:tc>
        <w:tc>
          <w:tcPr>
            <w:tcW w:w="1980" w:type="dxa"/>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5.1.2.1. Подржати развој и реализацију програма са превентивним мерама и активностима усмерених ка умањењу ризика и претњи којима су млади изложени</w:t>
            </w:r>
          </w:p>
        </w:tc>
        <w:tc>
          <w:tcPr>
            <w:tcW w:w="1440" w:type="dxa"/>
          </w:tcPr>
          <w:p w:rsidR="00CC6249" w:rsidRPr="008B57DA" w:rsidRDefault="00AE67F0" w:rsidP="00CC6249">
            <w:pPr>
              <w:spacing w:after="0" w:line="240" w:lineRule="auto"/>
              <w:rPr>
                <w:rFonts w:ascii="Times New Roman" w:hAnsi="Times New Roman"/>
                <w:sz w:val="16"/>
                <w:szCs w:val="16"/>
                <w:lang w:val="sr-Cyrl-RS"/>
              </w:rPr>
            </w:pPr>
            <w:r>
              <w:rPr>
                <w:rFonts w:ascii="Times New Roman" w:hAnsi="Times New Roman"/>
                <w:bCs/>
                <w:sz w:val="16"/>
                <w:szCs w:val="16"/>
                <w:lang w:val="sr-Cyrl-RS"/>
              </w:rPr>
              <w:t>6 подржаних а</w:t>
            </w:r>
            <w:r w:rsidRPr="008B57DA">
              <w:rPr>
                <w:rFonts w:ascii="Times New Roman" w:hAnsi="Times New Roman"/>
                <w:bCs/>
                <w:sz w:val="16"/>
                <w:szCs w:val="16"/>
                <w:lang w:val="sr-Cyrl-RS"/>
              </w:rPr>
              <w:t>ктивности</w:t>
            </w:r>
            <w:r>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F35BD7" w:rsidRDefault="00F35BD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CC6249"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9C3C30" w:rsidRPr="008B57DA" w:rsidRDefault="009C3C30" w:rsidP="00CC6249">
            <w:pPr>
              <w:spacing w:after="0" w:line="240" w:lineRule="auto"/>
              <w:rPr>
                <w:rFonts w:ascii="Times New Roman" w:hAnsi="Times New Roman"/>
                <w:sz w:val="16"/>
                <w:szCs w:val="16"/>
                <w:lang w:val="sr-Cyrl-RS"/>
              </w:rPr>
            </w:pPr>
            <w:r w:rsidRPr="007D3BF8">
              <w:rPr>
                <w:rFonts w:ascii="Times New Roman" w:hAnsi="Times New Roman"/>
                <w:color w:val="000000" w:themeColor="text1"/>
                <w:sz w:val="16"/>
                <w:szCs w:val="16"/>
                <w:lang w:val="sr-Cyrl-RS"/>
              </w:rPr>
              <w:t>ПССО</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 Школске управе 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w:t>
            </w: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(ПССО)</w:t>
            </w: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31E3B" w:rsidRDefault="00E71373"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Latn-RS"/>
              </w:rPr>
              <w:t>6</w:t>
            </w:r>
            <w:r w:rsidR="00CC6249" w:rsidRPr="00831E3B">
              <w:rPr>
                <w:rFonts w:ascii="Times New Roman" w:hAnsi="Times New Roman"/>
                <w:sz w:val="14"/>
                <w:szCs w:val="16"/>
                <w:lang w:val="sr-Cyrl-RS"/>
              </w:rPr>
              <w:t>.000.000</w:t>
            </w:r>
          </w:p>
        </w:tc>
        <w:tc>
          <w:tcPr>
            <w:tcW w:w="938" w:type="dxa"/>
            <w:shd w:val="clear" w:color="auto" w:fill="CCFF99"/>
          </w:tcPr>
          <w:p w:rsidR="00CC6249" w:rsidRPr="00E71373" w:rsidRDefault="00CC6249"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3.000.000</w:t>
            </w:r>
          </w:p>
          <w:p w:rsidR="00CC6249" w:rsidRPr="00E71373" w:rsidRDefault="00CC6249"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(ПССО)</w:t>
            </w:r>
          </w:p>
          <w:p w:rsidR="00CC6249" w:rsidRPr="00E71373" w:rsidRDefault="00CC6249" w:rsidP="00CC6249">
            <w:pPr>
              <w:spacing w:after="0" w:line="240" w:lineRule="auto"/>
              <w:jc w:val="center"/>
              <w:rPr>
                <w:rFonts w:ascii="Times New Roman" w:hAnsi="Times New Roman"/>
                <w:sz w:val="14"/>
                <w:szCs w:val="16"/>
                <w:lang w:val="sr-Cyrl-RS"/>
              </w:rPr>
            </w:pPr>
          </w:p>
        </w:tc>
        <w:tc>
          <w:tcPr>
            <w:tcW w:w="1100" w:type="dxa"/>
            <w:shd w:val="clear" w:color="auto" w:fill="CCFF99"/>
          </w:tcPr>
          <w:p w:rsidR="00CC6249" w:rsidRPr="00E71373" w:rsidRDefault="00CC6249" w:rsidP="00CC6249">
            <w:pPr>
              <w:spacing w:after="0" w:line="240" w:lineRule="auto"/>
              <w:jc w:val="center"/>
              <w:rPr>
                <w:rFonts w:ascii="Times New Roman" w:hAnsi="Times New Roman"/>
                <w:sz w:val="14"/>
                <w:szCs w:val="16"/>
                <w:lang w:val="sr-Cyrl-RS"/>
              </w:rPr>
            </w:pPr>
            <w:r w:rsidRPr="00E71373">
              <w:rPr>
                <w:rFonts w:ascii="Times New Roman" w:hAnsi="Times New Roman"/>
                <w:sz w:val="14"/>
                <w:szCs w:val="16"/>
                <w:lang w:val="sr-Cyrl-RS"/>
              </w:rPr>
              <w:t>3.000.000</w:t>
            </w: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980" w:type="dxa"/>
            <w:shd w:val="clear" w:color="auto" w:fill="FFFFFF"/>
          </w:tcPr>
          <w:p w:rsidR="00CC6249" w:rsidRPr="008B57DA" w:rsidRDefault="00CC6249" w:rsidP="00F0752C">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5.1.2.2. Унапредити постојеће и развити нове програме и активности који обухватају  безбедносне ризике којима су млади изложени у саобраћају</w:t>
            </w:r>
          </w:p>
        </w:tc>
        <w:tc>
          <w:tcPr>
            <w:tcW w:w="1440" w:type="dxa"/>
            <w:shd w:val="clear" w:color="auto" w:fill="FFFFFF"/>
          </w:tcPr>
          <w:p w:rsidR="00CC6249" w:rsidRPr="008B57DA" w:rsidRDefault="00A764E2"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 xml:space="preserve">6 </w:t>
            </w:r>
            <w:r w:rsidR="00CC6249">
              <w:rPr>
                <w:rFonts w:ascii="Times New Roman" w:hAnsi="Times New Roman"/>
                <w:bCs/>
                <w:sz w:val="16"/>
                <w:szCs w:val="16"/>
                <w:lang w:val="sr-Cyrl-RS"/>
              </w:rPr>
              <w:t xml:space="preserve">подржаних </w:t>
            </w:r>
            <w:r w:rsidR="000C3EDE">
              <w:rPr>
                <w:rFonts w:ascii="Times New Roman" w:hAnsi="Times New Roman"/>
                <w:bCs/>
                <w:sz w:val="16"/>
                <w:szCs w:val="16"/>
                <w:lang w:val="sr-Cyrl-RS"/>
              </w:rPr>
              <w:t>а</w:t>
            </w:r>
            <w:r w:rsidR="00CC6249" w:rsidRPr="008B57DA">
              <w:rPr>
                <w:rFonts w:ascii="Times New Roman" w:hAnsi="Times New Roman"/>
                <w:bCs/>
                <w:sz w:val="16"/>
                <w:szCs w:val="16"/>
                <w:lang w:val="sr-Cyrl-RS"/>
              </w:rPr>
              <w:t>ктивности</w:t>
            </w:r>
            <w:r w:rsidR="000C3EDE">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123427" w:rsidRDefault="00CC6249" w:rsidP="00CC6249">
            <w:pPr>
              <w:spacing w:after="0" w:line="240" w:lineRule="auto"/>
              <w:rPr>
                <w:rFonts w:ascii="Times New Roman" w:hAnsi="Times New Roman"/>
                <w:bCs/>
                <w:strike/>
                <w:sz w:val="16"/>
                <w:szCs w:val="16"/>
                <w:lang w:val="sr-Cyrl-RS"/>
              </w:rPr>
            </w:pPr>
          </w:p>
          <w:p w:rsidR="00CC6249" w:rsidRPr="00BB02A5" w:rsidRDefault="00CC6249" w:rsidP="00CC6249">
            <w:pPr>
              <w:spacing w:after="0" w:line="240" w:lineRule="auto"/>
              <w:rPr>
                <w:rFonts w:ascii="Times New Roman" w:hAnsi="Times New Roman"/>
                <w:bCs/>
                <w:sz w:val="16"/>
                <w:szCs w:val="16"/>
                <w:lang w:val="sr-Cyrl-RS"/>
              </w:rPr>
            </w:pPr>
          </w:p>
        </w:tc>
        <w:tc>
          <w:tcPr>
            <w:tcW w:w="1440" w:type="dxa"/>
          </w:tcPr>
          <w:p w:rsidR="00CC6249"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МПНТР</w:t>
            </w:r>
          </w:p>
          <w:p w:rsidR="00532168" w:rsidRDefault="00532168" w:rsidP="00CC6249">
            <w:pPr>
              <w:spacing w:after="0" w:line="240" w:lineRule="auto"/>
              <w:rPr>
                <w:rFonts w:ascii="Times New Roman" w:hAnsi="Times New Roman"/>
                <w:bCs/>
                <w:sz w:val="16"/>
                <w:szCs w:val="16"/>
                <w:lang w:val="sr-Cyrl-RS"/>
              </w:rPr>
            </w:pPr>
            <w:r w:rsidRPr="00C95193">
              <w:rPr>
                <w:rFonts w:ascii="Times New Roman" w:hAnsi="Times New Roman"/>
                <w:bCs/>
                <w:sz w:val="16"/>
                <w:szCs w:val="16"/>
                <w:lang w:val="sr-Cyrl-RS"/>
              </w:rPr>
              <w:t>МУП</w:t>
            </w:r>
          </w:p>
          <w:p w:rsidR="00CC6249" w:rsidRPr="00C95193" w:rsidRDefault="00CC6249" w:rsidP="00CC6249">
            <w:pPr>
              <w:spacing w:after="0" w:line="240" w:lineRule="auto"/>
              <w:rPr>
                <w:rFonts w:ascii="Times New Roman" w:hAnsi="Times New Roman"/>
                <w:bCs/>
                <w:sz w:val="16"/>
                <w:szCs w:val="16"/>
                <w:lang w:val="sr-Cyrl-RS"/>
              </w:rPr>
            </w:pPr>
            <w:r w:rsidRPr="00C95193">
              <w:rPr>
                <w:rFonts w:ascii="Times New Roman" w:hAnsi="Times New Roman"/>
                <w:bCs/>
                <w:sz w:val="16"/>
                <w:szCs w:val="16"/>
                <w:lang w:val="sr-Cyrl-RS"/>
              </w:rPr>
              <w:t>Агенција за безбедност саобраћаја</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5.485.000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500.000 (МОС)</w:t>
            </w: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4.985.000</w:t>
            </w:r>
          </w:p>
        </w:tc>
        <w:tc>
          <w:tcPr>
            <w:tcW w:w="900" w:type="dxa"/>
            <w:shd w:val="clear" w:color="auto" w:fill="CCFF99"/>
          </w:tcPr>
          <w:p w:rsidR="00CC6249" w:rsidRPr="00831E3B" w:rsidRDefault="00CC6249" w:rsidP="00751D97">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16.45</w:t>
            </w:r>
            <w:r w:rsidR="00751D97" w:rsidRPr="00831E3B">
              <w:rPr>
                <w:rFonts w:ascii="Times New Roman" w:hAnsi="Times New Roman"/>
                <w:sz w:val="14"/>
                <w:szCs w:val="16"/>
                <w:lang w:val="sr-Latn-RS"/>
              </w:rPr>
              <w:t>5</w:t>
            </w:r>
            <w:r w:rsidRPr="00831E3B">
              <w:rPr>
                <w:rFonts w:ascii="Times New Roman" w:hAnsi="Times New Roman"/>
                <w:sz w:val="14"/>
                <w:szCs w:val="16"/>
                <w:lang w:val="sr-Cyrl-RS"/>
              </w:rPr>
              <w:t>.000</w:t>
            </w:r>
          </w:p>
        </w:tc>
        <w:tc>
          <w:tcPr>
            <w:tcW w:w="938" w:type="dxa"/>
            <w:shd w:val="clear" w:color="auto" w:fill="CCFF99"/>
          </w:tcPr>
          <w:p w:rsidR="00CC6249" w:rsidRPr="00751D97" w:rsidRDefault="00CC6249" w:rsidP="00CC6249">
            <w:pPr>
              <w:spacing w:after="0" w:line="240" w:lineRule="auto"/>
              <w:jc w:val="center"/>
              <w:rPr>
                <w:rFonts w:ascii="Times New Roman" w:hAnsi="Times New Roman"/>
                <w:sz w:val="14"/>
                <w:szCs w:val="16"/>
                <w:lang w:val="sr-Cyrl-RS"/>
              </w:rPr>
            </w:pPr>
            <w:r w:rsidRPr="00751D97">
              <w:rPr>
                <w:rFonts w:ascii="Times New Roman" w:hAnsi="Times New Roman"/>
                <w:sz w:val="14"/>
                <w:szCs w:val="16"/>
                <w:lang w:val="sr-Cyrl-RS"/>
              </w:rPr>
              <w:t>1.500.000 (МОС)</w:t>
            </w:r>
          </w:p>
          <w:p w:rsidR="00CC6249" w:rsidRPr="00751D97" w:rsidRDefault="00CC6249" w:rsidP="00CC6249">
            <w:pPr>
              <w:spacing w:after="0" w:line="240" w:lineRule="auto"/>
              <w:jc w:val="center"/>
              <w:rPr>
                <w:rFonts w:ascii="Times New Roman" w:hAnsi="Times New Roman"/>
                <w:sz w:val="14"/>
                <w:szCs w:val="16"/>
                <w:lang w:val="sr-Cyrl-RS"/>
              </w:rPr>
            </w:pPr>
          </w:p>
          <w:p w:rsidR="00CC6249" w:rsidRPr="00751D97" w:rsidRDefault="00CC6249" w:rsidP="00F35BD7">
            <w:pPr>
              <w:spacing w:after="0" w:line="240" w:lineRule="auto"/>
              <w:rPr>
                <w:rFonts w:ascii="Times New Roman" w:hAnsi="Times New Roman"/>
                <w:sz w:val="14"/>
                <w:szCs w:val="16"/>
                <w:lang w:val="sr-Cyrl-RS"/>
              </w:rPr>
            </w:pPr>
          </w:p>
        </w:tc>
        <w:tc>
          <w:tcPr>
            <w:tcW w:w="1100" w:type="dxa"/>
            <w:shd w:val="clear" w:color="auto" w:fill="CCFF99"/>
          </w:tcPr>
          <w:p w:rsidR="00CC6249" w:rsidRPr="00751D97" w:rsidRDefault="00CC6249" w:rsidP="00751D97">
            <w:pPr>
              <w:spacing w:after="0" w:line="240" w:lineRule="auto"/>
              <w:jc w:val="center"/>
              <w:rPr>
                <w:rFonts w:ascii="Times New Roman" w:hAnsi="Times New Roman"/>
                <w:sz w:val="14"/>
                <w:szCs w:val="16"/>
                <w:lang w:val="sr-Cyrl-RS"/>
              </w:rPr>
            </w:pPr>
            <w:r w:rsidRPr="00751D97">
              <w:rPr>
                <w:rFonts w:ascii="Times New Roman" w:hAnsi="Times New Roman"/>
                <w:sz w:val="14"/>
                <w:szCs w:val="16"/>
                <w:lang w:val="sr-Cyrl-RS"/>
              </w:rPr>
              <w:t>14.95</w:t>
            </w:r>
            <w:r w:rsidR="00751D97" w:rsidRPr="00751D97">
              <w:rPr>
                <w:rFonts w:ascii="Times New Roman" w:hAnsi="Times New Roman"/>
                <w:sz w:val="14"/>
                <w:szCs w:val="16"/>
                <w:lang w:val="sr-Latn-RS"/>
              </w:rPr>
              <w:t>5</w:t>
            </w:r>
            <w:r w:rsidRPr="00751D97">
              <w:rPr>
                <w:rFonts w:ascii="Times New Roman" w:hAnsi="Times New Roman"/>
                <w:sz w:val="14"/>
                <w:szCs w:val="16"/>
                <w:lang w:val="sr-Cyrl-RS"/>
              </w:rPr>
              <w:t>.000</w:t>
            </w: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98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5.1.2.3. Унапредити постојеће и развити нове програме и активности који обухватају ризике од различитих облика криминала и корупције</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6 </w:t>
            </w:r>
            <w:r>
              <w:rPr>
                <w:rFonts w:ascii="Times New Roman" w:hAnsi="Times New Roman"/>
                <w:bCs/>
                <w:sz w:val="16"/>
                <w:szCs w:val="16"/>
                <w:lang w:val="sr-Cyrl-RS"/>
              </w:rPr>
              <w:t xml:space="preserve">подржаних </w:t>
            </w:r>
            <w:r w:rsidRPr="008B57DA">
              <w:rPr>
                <w:rFonts w:ascii="Times New Roman" w:hAnsi="Times New Roman"/>
                <w:bCs/>
                <w:sz w:val="16"/>
                <w:szCs w:val="16"/>
                <w:lang w:val="sr-Cyrl-RS"/>
              </w:rPr>
              <w:t>активности</w:t>
            </w:r>
            <w:r w:rsidR="000C3EDE">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МПНТР</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p>
          <w:p w:rsidR="00CC6249" w:rsidRPr="008B57DA" w:rsidRDefault="00CC6249" w:rsidP="00CC6249">
            <w:pPr>
              <w:spacing w:after="0" w:line="240" w:lineRule="auto"/>
              <w:rPr>
                <w:rFonts w:ascii="Times New Roman" w:hAnsi="Times New Roman"/>
                <w:bCs/>
                <w:sz w:val="16"/>
                <w:szCs w:val="16"/>
                <w:lang w:val="sr-Cyrl-RS"/>
              </w:rPr>
            </w:pPr>
          </w:p>
        </w:tc>
        <w:tc>
          <w:tcPr>
            <w:tcW w:w="1440" w:type="dxa"/>
          </w:tcPr>
          <w:p w:rsidR="00F35BD7" w:rsidRDefault="00F35BD7"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МУП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Агенција за борбу против корупције</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Школе</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5.485.000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5.485.000</w:t>
            </w:r>
          </w:p>
        </w:tc>
        <w:tc>
          <w:tcPr>
            <w:tcW w:w="900" w:type="dxa"/>
            <w:shd w:val="clear" w:color="auto" w:fill="CCFF99"/>
          </w:tcPr>
          <w:p w:rsidR="00CC6249" w:rsidRPr="00831E3B" w:rsidRDefault="00CC6249" w:rsidP="00751D97">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16.45</w:t>
            </w:r>
            <w:r w:rsidR="00751D97" w:rsidRPr="00831E3B">
              <w:rPr>
                <w:rFonts w:ascii="Times New Roman" w:hAnsi="Times New Roman"/>
                <w:sz w:val="14"/>
                <w:szCs w:val="16"/>
                <w:lang w:val="sr-Latn-RS"/>
              </w:rPr>
              <w:t>5</w:t>
            </w:r>
            <w:r w:rsidRPr="00831E3B">
              <w:rPr>
                <w:rFonts w:ascii="Times New Roman" w:hAnsi="Times New Roman"/>
                <w:sz w:val="14"/>
                <w:szCs w:val="16"/>
                <w:lang w:val="sr-Cyrl-RS"/>
              </w:rPr>
              <w:t>.000</w:t>
            </w:r>
          </w:p>
        </w:tc>
        <w:tc>
          <w:tcPr>
            <w:tcW w:w="938" w:type="dxa"/>
            <w:shd w:val="clear" w:color="auto" w:fill="CCFF99"/>
          </w:tcPr>
          <w:p w:rsidR="00CC6249" w:rsidRPr="00751D97" w:rsidRDefault="00CC6249" w:rsidP="00CC6249">
            <w:pPr>
              <w:spacing w:after="0" w:line="240" w:lineRule="auto"/>
              <w:jc w:val="center"/>
              <w:rPr>
                <w:rFonts w:ascii="Times New Roman" w:hAnsi="Times New Roman"/>
                <w:sz w:val="14"/>
                <w:szCs w:val="16"/>
                <w:lang w:val="sr-Cyrl-RS"/>
              </w:rPr>
            </w:pPr>
          </w:p>
          <w:p w:rsidR="00CC6249" w:rsidRPr="00751D97" w:rsidRDefault="00CC6249" w:rsidP="00CC6249">
            <w:pPr>
              <w:spacing w:after="0" w:line="240" w:lineRule="auto"/>
              <w:jc w:val="center"/>
              <w:rPr>
                <w:rFonts w:ascii="Times New Roman" w:hAnsi="Times New Roman"/>
                <w:sz w:val="14"/>
                <w:szCs w:val="16"/>
                <w:lang w:val="sr-Cyrl-RS"/>
              </w:rPr>
            </w:pPr>
          </w:p>
        </w:tc>
        <w:tc>
          <w:tcPr>
            <w:tcW w:w="1100" w:type="dxa"/>
            <w:shd w:val="clear" w:color="auto" w:fill="CCFF99"/>
          </w:tcPr>
          <w:p w:rsidR="00CC6249" w:rsidRPr="00751D97" w:rsidRDefault="00CC6249" w:rsidP="00751D97">
            <w:pPr>
              <w:spacing w:after="0" w:line="240" w:lineRule="auto"/>
              <w:ind w:left="-92"/>
              <w:jc w:val="center"/>
              <w:rPr>
                <w:rFonts w:ascii="Times New Roman" w:hAnsi="Times New Roman"/>
                <w:sz w:val="14"/>
                <w:szCs w:val="16"/>
                <w:lang w:val="sr-Cyrl-RS"/>
              </w:rPr>
            </w:pPr>
            <w:r w:rsidRPr="00751D97">
              <w:rPr>
                <w:rFonts w:ascii="Times New Roman" w:hAnsi="Times New Roman"/>
                <w:sz w:val="14"/>
                <w:szCs w:val="16"/>
                <w:lang w:val="sr-Cyrl-RS"/>
              </w:rPr>
              <w:t>16.45</w:t>
            </w:r>
            <w:r w:rsidR="00751D97">
              <w:rPr>
                <w:rFonts w:ascii="Times New Roman" w:hAnsi="Times New Roman"/>
                <w:sz w:val="14"/>
                <w:szCs w:val="16"/>
                <w:lang w:val="sr-Latn-RS"/>
              </w:rPr>
              <w:t>5</w:t>
            </w:r>
            <w:r w:rsidRPr="00751D97">
              <w:rPr>
                <w:rFonts w:ascii="Times New Roman" w:hAnsi="Times New Roman"/>
                <w:sz w:val="14"/>
                <w:szCs w:val="16"/>
                <w:lang w:val="sr-Cyrl-RS"/>
              </w:rPr>
              <w:t>.000</w:t>
            </w: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980" w:type="dxa"/>
            <w:shd w:val="clear" w:color="auto" w:fill="FFFFFF"/>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 xml:space="preserve">5.1.2.4. Развити програме који оснажују младе и развијају одређене вештине и способности како да адекватно реагују приликом природних катастрофа и елементарних непогода </w:t>
            </w:r>
          </w:p>
        </w:tc>
        <w:tc>
          <w:tcPr>
            <w:tcW w:w="1440" w:type="dxa"/>
            <w:shd w:val="clear" w:color="auto" w:fill="FFFFFF"/>
          </w:tcPr>
          <w:p w:rsidR="00CC6249" w:rsidRPr="008B57DA" w:rsidRDefault="00E87518"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3</w:t>
            </w:r>
            <w:r w:rsidR="00CC6249" w:rsidRPr="008B57DA">
              <w:rPr>
                <w:rFonts w:ascii="Times New Roman" w:hAnsi="Times New Roman"/>
                <w:bCs/>
                <w:sz w:val="16"/>
                <w:szCs w:val="16"/>
                <w:lang w:val="sr-Cyrl-RS"/>
              </w:rPr>
              <w:t xml:space="preserve"> </w:t>
            </w:r>
            <w:r w:rsidR="000C3EDE">
              <w:rPr>
                <w:rFonts w:ascii="Times New Roman" w:hAnsi="Times New Roman"/>
                <w:bCs/>
                <w:sz w:val="16"/>
                <w:szCs w:val="16"/>
                <w:lang w:val="sr-Cyrl-RS"/>
              </w:rPr>
              <w:t>подржане</w:t>
            </w:r>
            <w:r w:rsidR="00CC6249">
              <w:rPr>
                <w:rFonts w:ascii="Times New Roman" w:hAnsi="Times New Roman"/>
                <w:bCs/>
                <w:sz w:val="16"/>
                <w:szCs w:val="16"/>
                <w:lang w:val="sr-Cyrl-RS"/>
              </w:rPr>
              <w:t xml:space="preserve"> </w:t>
            </w:r>
            <w:r w:rsidR="00CE7C32">
              <w:rPr>
                <w:rFonts w:ascii="Times New Roman" w:hAnsi="Times New Roman"/>
                <w:bCs/>
                <w:sz w:val="16"/>
                <w:szCs w:val="16"/>
                <w:lang w:val="sr-Cyrl-RS"/>
              </w:rPr>
              <w:t>активности/ пројекта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p>
        </w:tc>
        <w:tc>
          <w:tcPr>
            <w:tcW w:w="1440" w:type="dxa"/>
          </w:tcPr>
          <w:p w:rsidR="00F35BD7" w:rsidRDefault="00F35BD7"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МУП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Школе</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
                <w:bCs/>
                <w:sz w:val="16"/>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1.532.000</w:t>
            </w:r>
          </w:p>
        </w:tc>
        <w:tc>
          <w:tcPr>
            <w:tcW w:w="990" w:type="dxa"/>
            <w:shd w:val="clear" w:color="auto" w:fill="CCFF99"/>
          </w:tcPr>
          <w:p w:rsidR="00CC6249" w:rsidRPr="00831E3B" w:rsidRDefault="00CC6249" w:rsidP="00CC6249">
            <w:pPr>
              <w:spacing w:after="0" w:line="240" w:lineRule="auto"/>
              <w:rPr>
                <w:rFonts w:ascii="Times New Roman" w:hAnsi="Times New Roman"/>
                <w:sz w:val="14"/>
                <w:szCs w:val="16"/>
                <w:lang w:val="sr-Cyrl-RS"/>
              </w:rPr>
            </w:pPr>
          </w:p>
          <w:p w:rsidR="00CC6249" w:rsidRPr="00831E3B" w:rsidRDefault="00CC6249" w:rsidP="00E87518">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1.532.000</w:t>
            </w:r>
          </w:p>
        </w:tc>
        <w:tc>
          <w:tcPr>
            <w:tcW w:w="900" w:type="dxa"/>
            <w:shd w:val="clear" w:color="auto" w:fill="CCFF99"/>
          </w:tcPr>
          <w:p w:rsidR="00CC6249" w:rsidRPr="00831E3B" w:rsidRDefault="00751D97"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4.59</w:t>
            </w:r>
            <w:r w:rsidRPr="00831E3B">
              <w:rPr>
                <w:rFonts w:ascii="Times New Roman" w:hAnsi="Times New Roman"/>
                <w:sz w:val="14"/>
                <w:szCs w:val="16"/>
                <w:lang w:val="sr-Latn-RS"/>
              </w:rPr>
              <w:t>6</w:t>
            </w:r>
            <w:r w:rsidR="00CC6249" w:rsidRPr="00831E3B">
              <w:rPr>
                <w:rFonts w:ascii="Times New Roman" w:hAnsi="Times New Roman"/>
                <w:sz w:val="14"/>
                <w:szCs w:val="16"/>
                <w:lang w:val="sr-Cyrl-RS"/>
              </w:rPr>
              <w:t>.000</w:t>
            </w:r>
          </w:p>
        </w:tc>
        <w:tc>
          <w:tcPr>
            <w:tcW w:w="938" w:type="dxa"/>
            <w:shd w:val="clear" w:color="auto" w:fill="CCFF99"/>
          </w:tcPr>
          <w:p w:rsidR="00CC6249" w:rsidRPr="00751D97" w:rsidRDefault="00CC6249" w:rsidP="00E87518">
            <w:pPr>
              <w:spacing w:after="0" w:line="240" w:lineRule="auto"/>
              <w:rPr>
                <w:rFonts w:ascii="Times New Roman" w:hAnsi="Times New Roman"/>
                <w:sz w:val="14"/>
                <w:szCs w:val="16"/>
                <w:lang w:val="sr-Cyrl-RS"/>
              </w:rPr>
            </w:pPr>
          </w:p>
        </w:tc>
        <w:tc>
          <w:tcPr>
            <w:tcW w:w="1100" w:type="dxa"/>
            <w:shd w:val="clear" w:color="auto" w:fill="CCFF99"/>
          </w:tcPr>
          <w:p w:rsidR="00CC6249" w:rsidRPr="00751D97" w:rsidRDefault="00751D97" w:rsidP="00CC6249">
            <w:pPr>
              <w:spacing w:after="0" w:line="240" w:lineRule="auto"/>
              <w:jc w:val="center"/>
              <w:rPr>
                <w:rFonts w:ascii="Times New Roman" w:hAnsi="Times New Roman"/>
                <w:sz w:val="14"/>
                <w:szCs w:val="16"/>
                <w:lang w:val="sr-Cyrl-RS"/>
              </w:rPr>
            </w:pPr>
            <w:r w:rsidRPr="00751D97">
              <w:rPr>
                <w:rFonts w:ascii="Times New Roman" w:hAnsi="Times New Roman"/>
                <w:sz w:val="14"/>
                <w:szCs w:val="16"/>
                <w:lang w:val="sr-Cyrl-RS"/>
              </w:rPr>
              <w:t>4.59</w:t>
            </w:r>
            <w:r w:rsidRPr="00751D97">
              <w:rPr>
                <w:rFonts w:ascii="Times New Roman" w:hAnsi="Times New Roman"/>
                <w:sz w:val="14"/>
                <w:szCs w:val="16"/>
                <w:lang w:val="sr-Latn-RS"/>
              </w:rPr>
              <w:t>6</w:t>
            </w:r>
            <w:r w:rsidR="00CC6249" w:rsidRPr="00751D97">
              <w:rPr>
                <w:rFonts w:ascii="Times New Roman" w:hAnsi="Times New Roman"/>
                <w:sz w:val="14"/>
                <w:szCs w:val="16"/>
                <w:lang w:val="sr-Cyrl-RS"/>
              </w:rPr>
              <w:t>.000</w:t>
            </w: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980" w:type="dxa"/>
            <w:shd w:val="clear" w:color="auto" w:fill="FFFFFF"/>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5.1.2.5. Подржати програме који оспособљавају младе да препознају и адекватно реагују на дигитално насиље, тј. насиље које настаје применом  информационе технологије</w:t>
            </w:r>
          </w:p>
        </w:tc>
        <w:tc>
          <w:tcPr>
            <w:tcW w:w="1440" w:type="dxa"/>
            <w:shd w:val="clear" w:color="auto" w:fill="FFFFFF"/>
          </w:tcPr>
          <w:p w:rsidR="00CC6249" w:rsidRDefault="00CC6249" w:rsidP="00CC6249">
            <w:pPr>
              <w:spacing w:after="0" w:line="240" w:lineRule="auto"/>
              <w:rPr>
                <w:rFonts w:ascii="Times New Roman" w:hAnsi="Times New Roman"/>
                <w:sz w:val="16"/>
                <w:szCs w:val="16"/>
                <w:lang w:val="sr-Cyrl-RS"/>
              </w:rPr>
            </w:pPr>
            <w:r w:rsidRPr="008B57DA">
              <w:rPr>
                <w:rFonts w:ascii="Times New Roman" w:hAnsi="Times New Roman"/>
                <w:bCs/>
                <w:sz w:val="16"/>
                <w:szCs w:val="16"/>
                <w:lang w:val="sr-Cyrl-RS"/>
              </w:rPr>
              <w:t xml:space="preserve">15 </w:t>
            </w:r>
            <w:r>
              <w:rPr>
                <w:rFonts w:ascii="Times New Roman" w:hAnsi="Times New Roman"/>
                <w:bCs/>
                <w:sz w:val="16"/>
                <w:szCs w:val="16"/>
                <w:lang w:val="sr-Cyrl-RS"/>
              </w:rPr>
              <w:t xml:space="preserve">подржаних </w:t>
            </w:r>
            <w:r w:rsidRPr="008B57DA">
              <w:rPr>
                <w:rFonts w:ascii="Times New Roman" w:hAnsi="Times New Roman"/>
                <w:bCs/>
                <w:sz w:val="16"/>
                <w:szCs w:val="16"/>
                <w:lang w:val="sr-Cyrl-RS"/>
              </w:rPr>
              <w:t>активности</w:t>
            </w:r>
            <w:r w:rsidR="000C3EDE">
              <w:rPr>
                <w:rFonts w:ascii="Times New Roman" w:hAnsi="Times New Roman"/>
                <w:sz w:val="16"/>
                <w:szCs w:val="16"/>
                <w:lang w:val="sr-Cyrl-RS"/>
              </w:rPr>
              <w:t>/пројеката</w:t>
            </w:r>
          </w:p>
          <w:p w:rsidR="00417999" w:rsidRPr="008B57DA" w:rsidRDefault="00F75487" w:rsidP="00CC6249">
            <w:pPr>
              <w:spacing w:after="0" w:line="240" w:lineRule="auto"/>
              <w:rPr>
                <w:rFonts w:ascii="Times New Roman" w:hAnsi="Times New Roman"/>
                <w:bCs/>
                <w:sz w:val="16"/>
                <w:szCs w:val="16"/>
                <w:lang w:val="sr-Cyrl-RS"/>
              </w:rPr>
            </w:pPr>
            <w:r w:rsidRPr="00C10593">
              <w:rPr>
                <w:rFonts w:ascii="Times New Roman" w:hAnsi="Times New Roman"/>
                <w:sz w:val="16"/>
                <w:szCs w:val="16"/>
                <w:lang w:val="sr-Cyrl-RS"/>
              </w:rPr>
              <w:t>(који укључују</w:t>
            </w:r>
            <w:r w:rsidR="005765E1" w:rsidRPr="00C10593">
              <w:rPr>
                <w:rFonts w:ascii="Times New Roman" w:hAnsi="Times New Roman"/>
                <w:sz w:val="16"/>
                <w:szCs w:val="16"/>
                <w:lang w:val="sr-Cyrl-RS"/>
              </w:rPr>
              <w:t xml:space="preserve"> и ИТ</w:t>
            </w:r>
            <w:r w:rsidRPr="00C10593">
              <w:rPr>
                <w:rFonts w:ascii="Times New Roman" w:hAnsi="Times New Roman"/>
                <w:sz w:val="16"/>
                <w:szCs w:val="16"/>
                <w:lang w:val="sr-Cyrl-RS"/>
              </w:rPr>
              <w:t xml:space="preserve"> едукативн</w:t>
            </w:r>
            <w:r w:rsidR="005765E1" w:rsidRPr="00C10593">
              <w:rPr>
                <w:rFonts w:ascii="Times New Roman" w:hAnsi="Times New Roman"/>
                <w:sz w:val="16"/>
                <w:szCs w:val="16"/>
                <w:lang w:val="sr-Cyrl-RS"/>
              </w:rPr>
              <w:t>е</w:t>
            </w:r>
            <w:r w:rsidRPr="00C10593">
              <w:rPr>
                <w:rFonts w:ascii="Times New Roman" w:hAnsi="Times New Roman"/>
                <w:sz w:val="16"/>
                <w:szCs w:val="16"/>
                <w:lang w:val="sr-Cyrl-RS"/>
              </w:rPr>
              <w:t xml:space="preserve"> кампањ</w:t>
            </w:r>
            <w:r w:rsidR="005765E1" w:rsidRPr="00C10593">
              <w:rPr>
                <w:rFonts w:ascii="Times New Roman" w:hAnsi="Times New Roman"/>
                <w:sz w:val="16"/>
                <w:szCs w:val="16"/>
                <w:lang w:val="sr-Cyrl-RS"/>
              </w:rPr>
              <w:t>е</w:t>
            </w:r>
            <w:r w:rsidR="00417999" w:rsidRPr="00C10593">
              <w:rPr>
                <w:rFonts w:ascii="Times New Roman" w:hAnsi="Times New Roman"/>
                <w:sz w:val="16"/>
                <w:szCs w:val="16"/>
                <w:lang w:val="sr-Cyrl-RS"/>
              </w:rPr>
              <w:t xml:space="preserve"> за промоцију корисне, креативне и безбедне употребе информационих технологија</w:t>
            </w:r>
            <w:r w:rsidR="005765E1" w:rsidRPr="00C10593">
              <w:rPr>
                <w:rFonts w:ascii="Times New Roman" w:hAnsi="Times New Roman"/>
                <w:sz w:val="16"/>
                <w:szCs w:val="16"/>
                <w:lang w:val="sr-Cyrl-RS"/>
              </w:rPr>
              <w:t>)</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shd w:val="clear" w:color="auto" w:fill="auto"/>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shd w:val="clear" w:color="auto" w:fill="auto"/>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МПНТР</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p>
        </w:tc>
        <w:tc>
          <w:tcPr>
            <w:tcW w:w="144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МТТТ</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МУП</w:t>
            </w:r>
          </w:p>
          <w:p w:rsidR="00CC6249"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Факултети</w:t>
            </w:r>
          </w:p>
          <w:p w:rsidR="009C3C30" w:rsidRPr="008B57DA" w:rsidRDefault="009C3C30" w:rsidP="00CC6249">
            <w:pPr>
              <w:spacing w:after="0" w:line="240" w:lineRule="auto"/>
              <w:rPr>
                <w:rFonts w:ascii="Times New Roman" w:hAnsi="Times New Roman"/>
                <w:bCs/>
                <w:sz w:val="16"/>
                <w:szCs w:val="16"/>
                <w:lang w:val="sr-Cyrl-RS"/>
              </w:rPr>
            </w:pPr>
            <w:r w:rsidRPr="007D3BF8">
              <w:rPr>
                <w:rFonts w:ascii="Times New Roman" w:hAnsi="Times New Roman"/>
                <w:color w:val="000000" w:themeColor="text1"/>
                <w:sz w:val="16"/>
                <w:szCs w:val="16"/>
                <w:lang w:val="sr-Cyrl-RS"/>
              </w:rPr>
              <w:t>ПССО</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tc>
        <w:tc>
          <w:tcPr>
            <w:tcW w:w="1080" w:type="dxa"/>
            <w:shd w:val="clear" w:color="auto" w:fill="CCFF99"/>
          </w:tcPr>
          <w:p w:rsidR="00CC6249" w:rsidRPr="00831E3B" w:rsidRDefault="005765E1"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w:t>
            </w:r>
            <w:r w:rsidR="00CC6249" w:rsidRPr="00831E3B">
              <w:rPr>
                <w:rFonts w:ascii="Times New Roman" w:hAnsi="Times New Roman"/>
                <w:sz w:val="14"/>
                <w:szCs w:val="16"/>
                <w:lang w:val="sr-Cyrl-RS"/>
              </w:rPr>
              <w:t>.840.000</w:t>
            </w:r>
          </w:p>
        </w:tc>
        <w:tc>
          <w:tcPr>
            <w:tcW w:w="990" w:type="dxa"/>
            <w:shd w:val="clear" w:color="auto" w:fill="CCFF99"/>
          </w:tcPr>
          <w:p w:rsidR="00E85E94" w:rsidRPr="00831E3B" w:rsidRDefault="00E85E94" w:rsidP="00CC6249">
            <w:pPr>
              <w:spacing w:after="0" w:line="240" w:lineRule="auto"/>
              <w:jc w:val="center"/>
              <w:rPr>
                <w:rFonts w:ascii="Times New Roman" w:hAnsi="Times New Roman"/>
                <w:sz w:val="14"/>
                <w:szCs w:val="16"/>
                <w:lang w:val="sr-Latn-RS"/>
              </w:rPr>
            </w:pPr>
            <w:r w:rsidRPr="00831E3B">
              <w:rPr>
                <w:rFonts w:ascii="Times New Roman" w:hAnsi="Times New Roman"/>
                <w:sz w:val="14"/>
                <w:szCs w:val="16"/>
                <w:lang w:val="sr-Latn-RS"/>
              </w:rPr>
              <w:t>4.000.0000</w:t>
            </w:r>
          </w:p>
          <w:p w:rsidR="00E85E94" w:rsidRPr="00831E3B" w:rsidRDefault="00E85E94" w:rsidP="00CC6249">
            <w:pPr>
              <w:spacing w:after="0" w:line="240" w:lineRule="auto"/>
              <w:jc w:val="center"/>
              <w:rPr>
                <w:rFonts w:ascii="Times New Roman" w:hAnsi="Times New Roman"/>
                <w:sz w:val="14"/>
                <w:szCs w:val="16"/>
                <w:lang w:val="sr-Latn-RS"/>
              </w:rPr>
            </w:pP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w:t>
            </w: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(ПССО)</w:t>
            </w: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41799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w:t>
            </w:r>
            <w:r w:rsidR="00CC6249" w:rsidRPr="00831E3B">
              <w:rPr>
                <w:rFonts w:ascii="Times New Roman" w:hAnsi="Times New Roman"/>
                <w:sz w:val="14"/>
                <w:szCs w:val="16"/>
                <w:lang w:val="sr-Cyrl-RS"/>
              </w:rPr>
              <w:t>.000.000</w:t>
            </w:r>
          </w:p>
          <w:p w:rsidR="00CC6249" w:rsidRPr="00831E3B" w:rsidRDefault="00CC6249" w:rsidP="00BE77D2">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(МТТТ)</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1.840.000</w:t>
            </w:r>
          </w:p>
        </w:tc>
        <w:tc>
          <w:tcPr>
            <w:tcW w:w="900" w:type="dxa"/>
            <w:shd w:val="clear" w:color="auto" w:fill="CCFF99"/>
          </w:tcPr>
          <w:p w:rsidR="00CC6249" w:rsidRPr="00831E3B" w:rsidRDefault="002F52BF" w:rsidP="002F52BF">
            <w:pPr>
              <w:spacing w:after="0" w:line="240" w:lineRule="auto"/>
              <w:rPr>
                <w:rFonts w:ascii="Times New Roman" w:hAnsi="Times New Roman"/>
                <w:sz w:val="14"/>
                <w:szCs w:val="16"/>
                <w:lang w:val="sr-Cyrl-RS"/>
              </w:rPr>
            </w:pPr>
            <w:r w:rsidRPr="00831E3B">
              <w:rPr>
                <w:rFonts w:ascii="Times New Roman" w:hAnsi="Times New Roman"/>
                <w:sz w:val="14"/>
                <w:szCs w:val="16"/>
                <w:lang w:val="sr-Latn-RS"/>
              </w:rPr>
              <w:t xml:space="preserve"> 17</w:t>
            </w:r>
            <w:r w:rsidR="00CC6249" w:rsidRPr="00831E3B">
              <w:rPr>
                <w:rFonts w:ascii="Times New Roman" w:hAnsi="Times New Roman"/>
                <w:sz w:val="14"/>
                <w:szCs w:val="16"/>
                <w:lang w:val="sr-Cyrl-RS"/>
              </w:rPr>
              <w:t>.520.000</w:t>
            </w:r>
          </w:p>
        </w:tc>
        <w:tc>
          <w:tcPr>
            <w:tcW w:w="938" w:type="dxa"/>
            <w:shd w:val="clear" w:color="auto" w:fill="CCFF99"/>
          </w:tcPr>
          <w:p w:rsidR="00E85E94" w:rsidRDefault="00E85E94" w:rsidP="00CC6249">
            <w:pPr>
              <w:spacing w:after="0" w:line="240" w:lineRule="auto"/>
              <w:jc w:val="center"/>
              <w:rPr>
                <w:rFonts w:ascii="Times New Roman" w:hAnsi="Times New Roman"/>
                <w:sz w:val="14"/>
                <w:szCs w:val="16"/>
                <w:lang w:val="sr-Latn-RS"/>
              </w:rPr>
            </w:pPr>
            <w:r>
              <w:rPr>
                <w:rFonts w:ascii="Times New Roman" w:hAnsi="Times New Roman"/>
                <w:sz w:val="14"/>
                <w:szCs w:val="16"/>
                <w:lang w:val="sr-Latn-RS"/>
              </w:rPr>
              <w:t>12.000.000</w:t>
            </w:r>
          </w:p>
          <w:p w:rsidR="00E85E94" w:rsidRDefault="00E85E94" w:rsidP="00CC6249">
            <w:pPr>
              <w:spacing w:after="0" w:line="240" w:lineRule="auto"/>
              <w:jc w:val="center"/>
              <w:rPr>
                <w:rFonts w:ascii="Times New Roman" w:hAnsi="Times New Roman"/>
                <w:sz w:val="14"/>
                <w:szCs w:val="16"/>
                <w:lang w:val="sr-Latn-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3.000.000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10593"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9</w:t>
            </w:r>
            <w:r w:rsidR="00CC6249" w:rsidRPr="008B57DA">
              <w:rPr>
                <w:rFonts w:ascii="Times New Roman" w:hAnsi="Times New Roman"/>
                <w:sz w:val="14"/>
                <w:szCs w:val="16"/>
                <w:lang w:val="sr-Cyrl-RS"/>
              </w:rPr>
              <w:t>.000.000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(МТТТ)</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1100" w:type="dxa"/>
            <w:shd w:val="clear" w:color="auto" w:fill="CCFF99"/>
          </w:tcPr>
          <w:p w:rsidR="00CC6249" w:rsidRPr="008B57DA" w:rsidRDefault="00CC6249" w:rsidP="00CC6249">
            <w:pPr>
              <w:spacing w:after="0" w:line="240" w:lineRule="auto"/>
              <w:ind w:left="-92"/>
              <w:jc w:val="center"/>
              <w:rPr>
                <w:rFonts w:ascii="Times New Roman" w:hAnsi="Times New Roman"/>
                <w:sz w:val="14"/>
                <w:szCs w:val="16"/>
                <w:lang w:val="sr-Cyrl-RS"/>
              </w:rPr>
            </w:pPr>
            <w:r w:rsidRPr="002F52BF">
              <w:rPr>
                <w:rFonts w:ascii="Times New Roman" w:hAnsi="Times New Roman"/>
                <w:sz w:val="14"/>
                <w:szCs w:val="16"/>
                <w:lang w:val="sr-Cyrl-RS"/>
              </w:rPr>
              <w:t>5.520.000</w:t>
            </w: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980" w:type="dxa"/>
            <w:shd w:val="clear" w:color="auto" w:fill="FFFFFF"/>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5.1.2.6. Развијати и унапредити програме превенције у области трговине људима/младима</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3 </w:t>
            </w:r>
            <w:r>
              <w:rPr>
                <w:rFonts w:ascii="Times New Roman" w:hAnsi="Times New Roman"/>
                <w:bCs/>
                <w:sz w:val="16"/>
                <w:szCs w:val="16"/>
                <w:lang w:val="sr-Cyrl-RS"/>
              </w:rPr>
              <w:t xml:space="preserve">подржане </w:t>
            </w:r>
            <w:r w:rsidR="00CE7C32">
              <w:rPr>
                <w:rFonts w:ascii="Times New Roman" w:hAnsi="Times New Roman"/>
                <w:bCs/>
                <w:sz w:val="16"/>
                <w:szCs w:val="16"/>
                <w:lang w:val="sr-Cyrl-RS"/>
              </w:rPr>
              <w:t>активности/ пројекта</w:t>
            </w:r>
          </w:p>
          <w:p w:rsidR="00CC6249" w:rsidRPr="008B57DA" w:rsidRDefault="00CC6249" w:rsidP="00CC6249">
            <w:pPr>
              <w:spacing w:after="0" w:line="240" w:lineRule="auto"/>
              <w:rPr>
                <w:rFonts w:ascii="Times New Roman" w:hAnsi="Times New Roman"/>
                <w:bCs/>
                <w:sz w:val="16"/>
                <w:szCs w:val="16"/>
                <w:lang w:val="sr-Cyrl-RS"/>
              </w:rPr>
            </w:pP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300 младих </w:t>
            </w:r>
            <w:r w:rsidRPr="008B57DA">
              <w:rPr>
                <w:rFonts w:ascii="Times New Roman" w:hAnsi="Times New Roman"/>
                <w:sz w:val="16"/>
                <w:szCs w:val="16"/>
                <w:lang w:val="sr-Cyrl-RS"/>
              </w:rPr>
              <w:t xml:space="preserve">жена и мушкараца </w:t>
            </w:r>
            <w:r w:rsidRPr="008B57DA">
              <w:rPr>
                <w:rFonts w:ascii="Times New Roman" w:hAnsi="Times New Roman"/>
                <w:bCs/>
                <w:sz w:val="16"/>
                <w:szCs w:val="16"/>
                <w:lang w:val="sr-Cyrl-RS"/>
              </w:rPr>
              <w:t>укључено у програме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p>
          <w:p w:rsidR="00CC6249" w:rsidRPr="008B57DA" w:rsidRDefault="00CC6249" w:rsidP="00CC6249">
            <w:pPr>
              <w:spacing w:after="0" w:line="240" w:lineRule="auto"/>
              <w:rPr>
                <w:rFonts w:ascii="Times New Roman" w:hAnsi="Times New Roman"/>
                <w:bCs/>
                <w:sz w:val="16"/>
                <w:szCs w:val="16"/>
                <w:lang w:val="sr-Cyrl-RS"/>
              </w:rPr>
            </w:pPr>
          </w:p>
        </w:tc>
        <w:tc>
          <w:tcPr>
            <w:tcW w:w="1440" w:type="dxa"/>
          </w:tcPr>
          <w:p w:rsidR="00F35BD7" w:rsidRDefault="00F35BD7"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МУП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МРЗБСП</w:t>
            </w:r>
          </w:p>
          <w:p w:rsidR="00CC6249" w:rsidRPr="00E633C1" w:rsidRDefault="00CC6249" w:rsidP="00CC6249">
            <w:pPr>
              <w:spacing w:after="0" w:line="240" w:lineRule="auto"/>
              <w:rPr>
                <w:rFonts w:ascii="Times New Roman" w:hAnsi="Times New Roman"/>
                <w:bCs/>
                <w:sz w:val="16"/>
                <w:szCs w:val="16"/>
                <w:lang w:val="sr-Cyrl-RS"/>
              </w:rPr>
            </w:pPr>
            <w:r w:rsidRPr="00E633C1">
              <w:rPr>
                <w:rFonts w:ascii="Times New Roman" w:hAnsi="Times New Roman"/>
                <w:bCs/>
                <w:sz w:val="16"/>
                <w:szCs w:val="16"/>
                <w:lang w:val="sr-Cyrl-RS"/>
              </w:rPr>
              <w:t>КЉМП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4.840.000</w:t>
            </w:r>
          </w:p>
        </w:tc>
        <w:tc>
          <w:tcPr>
            <w:tcW w:w="990" w:type="dxa"/>
            <w:shd w:val="clear" w:color="auto" w:fill="CCFF99"/>
          </w:tcPr>
          <w:p w:rsidR="00CC6249" w:rsidRPr="00831E3B" w:rsidRDefault="00CC6249" w:rsidP="00CC6249">
            <w:pPr>
              <w:spacing w:after="0" w:line="240" w:lineRule="auto"/>
              <w:rPr>
                <w:rFonts w:ascii="Times New Roman" w:hAnsi="Times New Roman"/>
                <w:sz w:val="14"/>
                <w:szCs w:val="16"/>
                <w:lang w:val="sr-Cyrl-RS"/>
              </w:rPr>
            </w:pPr>
          </w:p>
          <w:p w:rsidR="006430A0" w:rsidRPr="00831E3B" w:rsidRDefault="00F8627C"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КЉМП</w:t>
            </w:r>
            <w:r w:rsidRPr="00831E3B">
              <w:rPr>
                <w:rStyle w:val="FootnoteReference"/>
                <w:rFonts w:ascii="Times New Roman" w:hAnsi="Times New Roman"/>
                <w:sz w:val="14"/>
                <w:szCs w:val="16"/>
                <w:lang w:val="sr-Cyrl-RS"/>
              </w:rPr>
              <w:footnoteReference w:id="33"/>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4.840.000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14.520.000</w:t>
            </w:r>
          </w:p>
        </w:tc>
        <w:tc>
          <w:tcPr>
            <w:tcW w:w="938" w:type="dxa"/>
            <w:shd w:val="clear" w:color="auto" w:fill="CCFF99"/>
          </w:tcPr>
          <w:p w:rsidR="00CC6249" w:rsidRPr="008B57DA" w:rsidRDefault="00CC6249" w:rsidP="00F35BD7">
            <w:pPr>
              <w:spacing w:after="0" w:line="240" w:lineRule="auto"/>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11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14.520.000</w:t>
            </w: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980" w:type="dxa"/>
            <w:shd w:val="clear" w:color="auto" w:fill="FFFFFF"/>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5.1.2.7. Развити и подржати активности за превенцију и сузбијање родно заснованог, сексуалног и партнерског насиља над младим женама</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15 </w:t>
            </w:r>
            <w:r>
              <w:rPr>
                <w:rFonts w:ascii="Times New Roman" w:hAnsi="Times New Roman"/>
                <w:bCs/>
                <w:sz w:val="16"/>
                <w:szCs w:val="16"/>
                <w:lang w:val="sr-Cyrl-RS"/>
              </w:rPr>
              <w:t>подржаних активности</w:t>
            </w:r>
          </w:p>
          <w:p w:rsidR="00CC6249" w:rsidRDefault="000C3EDE"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/пројеката</w:t>
            </w:r>
          </w:p>
          <w:p w:rsidR="000C3EDE" w:rsidRPr="008B57DA" w:rsidRDefault="000C3EDE" w:rsidP="00CC6249">
            <w:pPr>
              <w:spacing w:after="0" w:line="240" w:lineRule="auto"/>
              <w:rPr>
                <w:rFonts w:ascii="Times New Roman" w:hAnsi="Times New Roman"/>
                <w:bCs/>
                <w:sz w:val="16"/>
                <w:szCs w:val="16"/>
                <w:lang w:val="sr-Cyrl-RS"/>
              </w:rPr>
            </w:pP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1.500 младих жена укључено у програме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2D0352" w:rsidRDefault="00CC6249" w:rsidP="00CC6249">
            <w:pPr>
              <w:spacing w:after="0" w:line="240" w:lineRule="auto"/>
              <w:rPr>
                <w:rFonts w:ascii="Times New Roman" w:hAnsi="Times New Roman"/>
                <w:bCs/>
                <w:strike/>
                <w:sz w:val="16"/>
                <w:szCs w:val="16"/>
                <w:lang w:val="sr-Cyrl-RS"/>
              </w:rPr>
            </w:pPr>
          </w:p>
          <w:p w:rsidR="00CC6249" w:rsidRPr="008B57DA" w:rsidRDefault="00CC6249" w:rsidP="00CC6249">
            <w:pPr>
              <w:spacing w:after="0" w:line="240" w:lineRule="auto"/>
              <w:rPr>
                <w:rFonts w:ascii="Times New Roman" w:hAnsi="Times New Roman"/>
                <w:bCs/>
                <w:strike/>
                <w:sz w:val="16"/>
                <w:szCs w:val="16"/>
                <w:lang w:val="sr-Cyrl-RS"/>
              </w:rPr>
            </w:pPr>
          </w:p>
        </w:tc>
        <w:tc>
          <w:tcPr>
            <w:tcW w:w="1440" w:type="dxa"/>
          </w:tcPr>
          <w:p w:rsidR="00F35BD7" w:rsidRDefault="00F35BD7"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МУП</w:t>
            </w:r>
          </w:p>
          <w:p w:rsidR="00CC6249"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МРЗБСП</w:t>
            </w:r>
          </w:p>
          <w:p w:rsidR="002D0352" w:rsidRPr="00E633C1" w:rsidRDefault="002D0352" w:rsidP="00CC6249">
            <w:pPr>
              <w:spacing w:after="0" w:line="240" w:lineRule="auto"/>
              <w:rPr>
                <w:rFonts w:ascii="Times New Roman" w:hAnsi="Times New Roman"/>
                <w:bCs/>
                <w:sz w:val="16"/>
                <w:szCs w:val="16"/>
                <w:lang w:val="sr-Cyrl-RS"/>
              </w:rPr>
            </w:pPr>
            <w:r w:rsidRPr="00E633C1">
              <w:rPr>
                <w:rFonts w:ascii="Times New Roman" w:hAnsi="Times New Roman"/>
                <w:bCs/>
                <w:sz w:val="16"/>
                <w:szCs w:val="16"/>
                <w:lang w:val="sr-Cyrl-RS"/>
              </w:rPr>
              <w:t>КЉМП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sz w:val="16"/>
                <w:szCs w:val="16"/>
                <w:lang w:val="sr-Cyrl-RS"/>
              </w:rPr>
              <w:t>Међународни и домаћи партнери</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4.840.000</w:t>
            </w:r>
          </w:p>
        </w:tc>
        <w:tc>
          <w:tcPr>
            <w:tcW w:w="990" w:type="dxa"/>
            <w:shd w:val="clear" w:color="auto" w:fill="CCFF99"/>
          </w:tcPr>
          <w:p w:rsidR="00CC6249" w:rsidRPr="00831E3B" w:rsidRDefault="00CC6249" w:rsidP="00BE77D2">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1.100.000 (МОС</w:t>
            </w:r>
            <w:r w:rsidR="00BE77D2" w:rsidRPr="00831E3B">
              <w:rPr>
                <w:rFonts w:ascii="Times New Roman" w:hAnsi="Times New Roman"/>
                <w:sz w:val="14"/>
                <w:szCs w:val="16"/>
                <w:lang w:val="sr-Cyrl-RS"/>
              </w:rPr>
              <w:t>)</w:t>
            </w: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F8627C" w:rsidP="00BE77D2">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КЉМП</w:t>
            </w:r>
            <w:r w:rsidRPr="00831E3B">
              <w:rPr>
                <w:rStyle w:val="FootnoteReference"/>
                <w:rFonts w:ascii="Times New Roman" w:hAnsi="Times New Roman"/>
                <w:sz w:val="14"/>
                <w:szCs w:val="16"/>
                <w:lang w:val="sr-Cyrl-RS"/>
              </w:rPr>
              <w:footnoteReference w:id="34"/>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3.740.000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14.520.000</w:t>
            </w:r>
          </w:p>
        </w:tc>
        <w:tc>
          <w:tcPr>
            <w:tcW w:w="938"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3.300.000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p w:rsidR="00CC6249" w:rsidRPr="008B57DA" w:rsidRDefault="00CC6249" w:rsidP="00F35BD7">
            <w:pPr>
              <w:spacing w:after="0" w:line="240" w:lineRule="auto"/>
              <w:rPr>
                <w:rFonts w:ascii="Times New Roman" w:hAnsi="Times New Roman"/>
                <w:sz w:val="14"/>
                <w:szCs w:val="16"/>
                <w:lang w:val="sr-Cyrl-RS"/>
              </w:rPr>
            </w:pPr>
          </w:p>
          <w:p w:rsidR="00CC6249" w:rsidRPr="008B57DA" w:rsidRDefault="00CC6249" w:rsidP="00CC6249">
            <w:pPr>
              <w:spacing w:after="0" w:line="240" w:lineRule="auto"/>
              <w:ind w:left="-168"/>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11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11.220.000</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88"/>
        <w:gridCol w:w="900"/>
        <w:gridCol w:w="992"/>
      </w:tblGrid>
      <w:tr w:rsidR="00CC6249" w:rsidRPr="008B57DA" w:rsidTr="00831E3B">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4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8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88"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lang w:val="sr-Cyrl-RS"/>
              </w:rPr>
            </w:pPr>
            <w:r w:rsidRPr="008B57DA">
              <w:rPr>
                <w:rFonts w:ascii="Times New Roman" w:hAnsi="Times New Roman"/>
                <w:sz w:val="20"/>
                <w:lang w:val="sr-Cyrl-RS"/>
              </w:rPr>
              <w:t>5.1.3. Унапређено је праћење и анализа  безбедносних ризика и претњи и сарадња институциона-лних и ванинституци-оналних актера у заштити младих</w:t>
            </w:r>
          </w:p>
          <w:p w:rsidR="00CC6249" w:rsidRPr="008B57DA" w:rsidRDefault="00CC6249" w:rsidP="00CC6249">
            <w:pPr>
              <w:pStyle w:val="BalloonText"/>
              <w:ind w:left="142"/>
              <w:rPr>
                <w:rFonts w:ascii="Times New Roman" w:hAnsi="Times New Roman"/>
                <w:sz w:val="20"/>
                <w:szCs w:val="16"/>
                <w:lang w:val="sr-Cyrl-RS" w:eastAsia="en-US"/>
              </w:rPr>
            </w:pPr>
          </w:p>
        </w:tc>
        <w:tc>
          <w:tcPr>
            <w:tcW w:w="1980" w:type="dxa"/>
          </w:tcPr>
          <w:p w:rsidR="00CC6249" w:rsidRPr="008B57DA" w:rsidRDefault="00CC6249" w:rsidP="00CC6249">
            <w:pPr>
              <w:pStyle w:val="BalloonText"/>
              <w:rPr>
                <w:rFonts w:ascii="Times New Roman" w:hAnsi="Times New Roman"/>
                <w:sz w:val="16"/>
                <w:szCs w:val="16"/>
                <w:lang w:val="sr-Cyrl-RS" w:eastAsia="en-US"/>
              </w:rPr>
            </w:pPr>
            <w:r w:rsidRPr="008B57DA">
              <w:rPr>
                <w:rFonts w:ascii="Times New Roman" w:hAnsi="Times New Roman"/>
                <w:sz w:val="16"/>
                <w:szCs w:val="16"/>
                <w:lang w:val="sr-Cyrl-RS"/>
              </w:rPr>
              <w:t xml:space="preserve">5.1.3.1. </w:t>
            </w:r>
            <w:r w:rsidRPr="008B57DA">
              <w:rPr>
                <w:rFonts w:ascii="Times New Roman" w:hAnsi="Times New Roman"/>
                <w:sz w:val="16"/>
                <w:szCs w:val="16"/>
                <w:lang w:val="sr-Cyrl-RS" w:eastAsia="en-US"/>
              </w:rPr>
              <w:t>Подржати истраживања и стручне анализе о безбедносним изазовима, ризицима и претњама којима су млади изложени</w:t>
            </w:r>
          </w:p>
          <w:p w:rsidR="00CC6249" w:rsidRPr="008B57DA" w:rsidRDefault="00CC6249" w:rsidP="00CC6249">
            <w:pPr>
              <w:pStyle w:val="BalloonText"/>
              <w:rPr>
                <w:rFonts w:ascii="Times New Roman" w:hAnsi="Times New Roman"/>
                <w:sz w:val="16"/>
                <w:szCs w:val="16"/>
                <w:lang w:val="sr-Cyrl-RS" w:eastAsia="en-US"/>
              </w:rPr>
            </w:pPr>
            <w:r w:rsidRPr="008B57DA">
              <w:rPr>
                <w:rFonts w:ascii="Times New Roman" w:hAnsi="Times New Roman"/>
                <w:sz w:val="16"/>
                <w:szCs w:val="16"/>
                <w:lang w:val="sr-Cyrl-RS" w:eastAsia="en-US"/>
              </w:rPr>
              <w:t>(као и специфичне ризике за младе жене и мушкарце)</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Перспектива безбедности младих жена и мушкараца укључена у истраживање о положају младих</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МУП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403.000</w:t>
            </w:r>
          </w:p>
        </w:tc>
        <w:tc>
          <w:tcPr>
            <w:tcW w:w="990" w:type="dxa"/>
            <w:shd w:val="clear" w:color="auto" w:fill="CCFF99"/>
          </w:tcPr>
          <w:p w:rsidR="00CC6249" w:rsidRPr="00831E3B" w:rsidRDefault="00CC6249" w:rsidP="00CC6249">
            <w:pPr>
              <w:spacing w:after="0" w:line="240" w:lineRule="auto"/>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highlight w:val="cyan"/>
                <w:lang w:val="sr-Cyrl-RS"/>
              </w:rPr>
            </w:pPr>
            <w:r w:rsidRPr="00831E3B">
              <w:rPr>
                <w:rFonts w:ascii="Times New Roman" w:hAnsi="Times New Roman"/>
                <w:sz w:val="14"/>
                <w:szCs w:val="16"/>
                <w:lang w:val="sr-Cyrl-RS"/>
              </w:rPr>
              <w:t>МОС</w:t>
            </w:r>
            <w:r w:rsidRPr="00831E3B">
              <w:rPr>
                <w:rStyle w:val="FootnoteReference"/>
                <w:rFonts w:ascii="Times New Roman" w:hAnsi="Times New Roman"/>
                <w:sz w:val="14"/>
                <w:szCs w:val="16"/>
                <w:lang w:val="sr-Cyrl-RS"/>
              </w:rPr>
              <w:footnoteReference w:id="35"/>
            </w:r>
            <w:r w:rsidRPr="00831E3B">
              <w:rPr>
                <w:rFonts w:ascii="Times New Roman" w:hAnsi="Times New Roman"/>
                <w:sz w:val="14"/>
                <w:szCs w:val="16"/>
                <w:lang w:val="sr-Cyrl-RS"/>
              </w:rPr>
              <w:t xml:space="preserve"> </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403.000</w:t>
            </w:r>
          </w:p>
        </w:tc>
        <w:tc>
          <w:tcPr>
            <w:tcW w:w="988" w:type="dxa"/>
            <w:shd w:val="clear" w:color="auto" w:fill="CCFF99"/>
          </w:tcPr>
          <w:p w:rsidR="00CC6249" w:rsidRPr="00831E3B" w:rsidRDefault="00CC6249" w:rsidP="00E2579D">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w:t>
            </w:r>
            <w:r w:rsidR="00E2579D" w:rsidRPr="00831E3B">
              <w:rPr>
                <w:rFonts w:ascii="Times New Roman" w:hAnsi="Times New Roman"/>
                <w:sz w:val="14"/>
                <w:szCs w:val="16"/>
                <w:lang w:val="sr-Latn-RS"/>
              </w:rPr>
              <w:t>209.</w:t>
            </w:r>
            <w:r w:rsidRPr="00831E3B">
              <w:rPr>
                <w:rFonts w:ascii="Times New Roman" w:hAnsi="Times New Roman"/>
                <w:sz w:val="14"/>
                <w:szCs w:val="16"/>
                <w:lang w:val="sr-Cyrl-RS"/>
              </w:rPr>
              <w:t>000</w:t>
            </w:r>
          </w:p>
        </w:tc>
        <w:tc>
          <w:tcPr>
            <w:tcW w:w="900" w:type="dxa"/>
            <w:shd w:val="clear" w:color="auto" w:fill="CCFF99"/>
          </w:tcPr>
          <w:p w:rsidR="00CC6249" w:rsidRPr="00E2579D" w:rsidRDefault="00CC6249" w:rsidP="00CC6249">
            <w:pPr>
              <w:spacing w:after="0" w:line="240" w:lineRule="auto"/>
              <w:rPr>
                <w:rFonts w:ascii="Times New Roman" w:hAnsi="Times New Roman"/>
                <w:sz w:val="14"/>
                <w:szCs w:val="16"/>
                <w:lang w:val="sr-Cyrl-RS"/>
              </w:rPr>
            </w:pPr>
          </w:p>
          <w:p w:rsidR="00CC6249" w:rsidRPr="00E2579D" w:rsidRDefault="00CC6249" w:rsidP="00CC6249">
            <w:pPr>
              <w:spacing w:after="0" w:line="240" w:lineRule="auto"/>
              <w:jc w:val="center"/>
              <w:rPr>
                <w:rFonts w:ascii="Times New Roman" w:hAnsi="Times New Roman"/>
                <w:sz w:val="14"/>
                <w:szCs w:val="16"/>
                <w:lang w:val="sr-Cyrl-RS"/>
              </w:rPr>
            </w:pPr>
          </w:p>
          <w:p w:rsidR="00CC6249" w:rsidRPr="00E2579D" w:rsidRDefault="00CC6249" w:rsidP="00CC6249">
            <w:pPr>
              <w:spacing w:after="0" w:line="240" w:lineRule="auto"/>
              <w:jc w:val="center"/>
              <w:rPr>
                <w:rFonts w:ascii="Times New Roman" w:hAnsi="Times New Roman"/>
                <w:sz w:val="14"/>
                <w:szCs w:val="16"/>
                <w:lang w:val="sr-Cyrl-RS"/>
              </w:rPr>
            </w:pPr>
          </w:p>
          <w:p w:rsidR="00CC6249" w:rsidRPr="00E2579D" w:rsidRDefault="00CC6249" w:rsidP="00CC6249">
            <w:pPr>
              <w:spacing w:after="0" w:line="240" w:lineRule="auto"/>
              <w:jc w:val="center"/>
              <w:rPr>
                <w:rFonts w:ascii="Times New Roman" w:hAnsi="Times New Roman"/>
                <w:sz w:val="14"/>
                <w:szCs w:val="16"/>
                <w:lang w:val="sr-Cyrl-RS"/>
              </w:rPr>
            </w:pPr>
            <w:r w:rsidRPr="00E2579D">
              <w:rPr>
                <w:rFonts w:ascii="Times New Roman" w:hAnsi="Times New Roman"/>
                <w:sz w:val="14"/>
                <w:szCs w:val="16"/>
                <w:lang w:val="sr-Cyrl-RS"/>
              </w:rPr>
              <w:t>МОС</w:t>
            </w:r>
          </w:p>
        </w:tc>
        <w:tc>
          <w:tcPr>
            <w:tcW w:w="990" w:type="dxa"/>
            <w:shd w:val="clear" w:color="auto" w:fill="CCFF99"/>
          </w:tcPr>
          <w:p w:rsidR="00CC6249" w:rsidRPr="00096F45" w:rsidRDefault="00E2579D" w:rsidP="00CC6249">
            <w:pPr>
              <w:spacing w:after="0" w:line="240" w:lineRule="auto"/>
              <w:jc w:val="center"/>
              <w:rPr>
                <w:rFonts w:ascii="Times New Roman" w:hAnsi="Times New Roman"/>
                <w:sz w:val="14"/>
                <w:szCs w:val="16"/>
                <w:highlight w:val="magenta"/>
                <w:lang w:val="sr-Cyrl-RS"/>
              </w:rPr>
            </w:pPr>
            <w:r w:rsidRPr="00E2579D">
              <w:rPr>
                <w:rFonts w:ascii="Times New Roman" w:hAnsi="Times New Roman"/>
                <w:sz w:val="14"/>
                <w:szCs w:val="16"/>
                <w:lang w:val="sr-Cyrl-RS"/>
              </w:rPr>
              <w:t>1.2</w:t>
            </w:r>
            <w:r w:rsidRPr="00E2579D">
              <w:rPr>
                <w:rFonts w:ascii="Times New Roman" w:hAnsi="Times New Roman"/>
                <w:sz w:val="14"/>
                <w:szCs w:val="16"/>
                <w:lang w:val="sr-Latn-RS"/>
              </w:rPr>
              <w:t>09</w:t>
            </w:r>
            <w:r w:rsidR="00CC6249" w:rsidRPr="00E2579D">
              <w:rPr>
                <w:rFonts w:ascii="Times New Roman" w:hAnsi="Times New Roman"/>
                <w:sz w:val="14"/>
                <w:szCs w:val="16"/>
                <w:lang w:val="sr-Cyrl-RS"/>
              </w:rPr>
              <w:t>.000</w:t>
            </w: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sz w:val="16"/>
                <w:szCs w:val="16"/>
                <w:lang w:val="sr-Cyrl-RS"/>
              </w:rPr>
            </w:pPr>
          </w:p>
        </w:tc>
        <w:tc>
          <w:tcPr>
            <w:tcW w:w="1980"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5.1.3.2. </w:t>
            </w:r>
            <w:r w:rsidRPr="008B57DA">
              <w:rPr>
                <w:rFonts w:ascii="Times New Roman" w:hAnsi="Times New Roman"/>
                <w:color w:val="000000"/>
                <w:sz w:val="16"/>
                <w:szCs w:val="16"/>
                <w:lang w:val="sr-Cyrl-RS"/>
              </w:rPr>
              <w:t>Обезбедити сарадњу и синергију у раду институција на локалном нивоу ради заштите младих од безбедносних ризика и претњи</w:t>
            </w:r>
          </w:p>
        </w:tc>
        <w:tc>
          <w:tcPr>
            <w:tcW w:w="1440" w:type="dxa"/>
            <w:shd w:val="clear" w:color="auto" w:fill="FFFFFF"/>
          </w:tcPr>
          <w:p w:rsidR="00CC6249" w:rsidRPr="008B57DA" w:rsidRDefault="00A764E2"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9</w:t>
            </w:r>
            <w:r w:rsidR="00CC6249" w:rsidRPr="008B57DA">
              <w:rPr>
                <w:rFonts w:ascii="Times New Roman" w:hAnsi="Times New Roman"/>
                <w:bCs/>
                <w:sz w:val="16"/>
                <w:szCs w:val="16"/>
                <w:lang w:val="sr-Cyrl-RS"/>
              </w:rPr>
              <w:t xml:space="preserve"> реализованих интерсекторских сарадњи</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E20677">
            <w:pPr>
              <w:spacing w:after="0" w:line="240" w:lineRule="auto"/>
              <w:rPr>
                <w:rFonts w:ascii="Times New Roman" w:hAnsi="Times New Roman"/>
                <w:bCs/>
                <w:sz w:val="16"/>
                <w:szCs w:val="16"/>
                <w:lang w:val="sr-Cyrl-RS"/>
              </w:rPr>
            </w:pPr>
          </w:p>
        </w:tc>
        <w:tc>
          <w:tcPr>
            <w:tcW w:w="1440" w:type="dxa"/>
          </w:tcPr>
          <w:p w:rsidR="00E20677" w:rsidRPr="00E20677" w:rsidRDefault="00E20677"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МУП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988"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31E3B">
        <w:trPr>
          <w:jc w:val="center"/>
        </w:trPr>
        <w:tc>
          <w:tcPr>
            <w:tcW w:w="1733" w:type="dxa"/>
            <w:vMerge/>
          </w:tcPr>
          <w:p w:rsidR="00CC6249" w:rsidRPr="008B57DA" w:rsidRDefault="00CC6249" w:rsidP="00CC6249">
            <w:pPr>
              <w:spacing w:after="0" w:line="240" w:lineRule="auto"/>
              <w:rPr>
                <w:rFonts w:ascii="Times New Roman" w:hAnsi="Times New Roman"/>
                <w:sz w:val="16"/>
                <w:szCs w:val="16"/>
                <w:lang w:val="sr-Cyrl-RS"/>
              </w:rPr>
            </w:pPr>
          </w:p>
        </w:tc>
        <w:tc>
          <w:tcPr>
            <w:tcW w:w="1980" w:type="dxa"/>
            <w:shd w:val="clear" w:color="auto" w:fill="FFFFFF"/>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5.1.3.3. Развити нове начине комуникације у сајбер простору с младима који имају проблем безбедносне природе, где су сви актери међусобно повезани  и усмерени ка потребама младих</w:t>
            </w:r>
          </w:p>
        </w:tc>
        <w:tc>
          <w:tcPr>
            <w:tcW w:w="1440" w:type="dxa"/>
            <w:shd w:val="clear" w:color="auto" w:fill="FFFFFF"/>
          </w:tcPr>
          <w:p w:rsidR="008640E5" w:rsidRPr="008640E5" w:rsidRDefault="00BD0258"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12</w:t>
            </w:r>
            <w:r w:rsidR="008640E5" w:rsidRPr="008640E5">
              <w:rPr>
                <w:rFonts w:ascii="Times New Roman" w:hAnsi="Times New Roman"/>
                <w:bCs/>
                <w:sz w:val="16"/>
                <w:szCs w:val="16"/>
                <w:lang w:val="sr-Cyrl-RS"/>
              </w:rPr>
              <w:t xml:space="preserve"> </w:t>
            </w:r>
            <w:r>
              <w:rPr>
                <w:rFonts w:ascii="Times New Roman" w:hAnsi="Times New Roman"/>
                <w:bCs/>
                <w:sz w:val="16"/>
                <w:szCs w:val="16"/>
                <w:lang w:val="sr-Cyrl-RS"/>
              </w:rPr>
              <w:t>подржаних</w:t>
            </w:r>
            <w:r w:rsidR="008640E5" w:rsidRPr="008640E5">
              <w:rPr>
                <w:rFonts w:ascii="Times New Roman" w:hAnsi="Times New Roman"/>
                <w:bCs/>
                <w:sz w:val="16"/>
                <w:szCs w:val="16"/>
                <w:lang w:val="sr-Cyrl-RS"/>
              </w:rPr>
              <w:t xml:space="preserve"> активности/ пројекта</w:t>
            </w:r>
            <w:r>
              <w:rPr>
                <w:rFonts w:ascii="Times New Roman" w:hAnsi="Times New Roman"/>
                <w:bCs/>
                <w:sz w:val="16"/>
                <w:szCs w:val="16"/>
                <w:lang w:val="sr-Cyrl-RS"/>
              </w:rPr>
              <w:t>;</w:t>
            </w:r>
          </w:p>
          <w:p w:rsidR="00CB24C3" w:rsidRPr="008B57DA" w:rsidRDefault="008640E5" w:rsidP="008640E5">
            <w:pPr>
              <w:spacing w:after="0" w:line="240" w:lineRule="auto"/>
              <w:rPr>
                <w:rFonts w:ascii="Times New Roman" w:hAnsi="Times New Roman"/>
                <w:bCs/>
                <w:sz w:val="16"/>
                <w:szCs w:val="16"/>
                <w:lang w:val="sr-Cyrl-RS"/>
              </w:rPr>
            </w:pPr>
            <w:r>
              <w:rPr>
                <w:rFonts w:ascii="Times New Roman" w:hAnsi="Times New Roman"/>
                <w:bCs/>
                <w:sz w:val="16"/>
                <w:szCs w:val="16"/>
                <w:lang w:val="sr-Cyrl-RS"/>
              </w:rPr>
              <w:t>Подржан рад</w:t>
            </w:r>
            <w:r w:rsidRPr="008640E5">
              <w:rPr>
                <w:rFonts w:ascii="Times New Roman" w:hAnsi="Times New Roman"/>
                <w:bCs/>
                <w:sz w:val="16"/>
                <w:szCs w:val="16"/>
                <w:lang w:val="sr-Cyrl-RS"/>
              </w:rPr>
              <w:t xml:space="preserve"> Националног контакт центра за безбедност деце на интернету — БИТ 19833;</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trike/>
                <w:sz w:val="16"/>
                <w:szCs w:val="16"/>
                <w:lang w:val="sr-Cyrl-RS"/>
              </w:rPr>
            </w:pPr>
          </w:p>
        </w:tc>
        <w:tc>
          <w:tcPr>
            <w:tcW w:w="144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МТТТ</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Медији</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Центар за безбедни интернет</w:t>
            </w:r>
          </w:p>
        </w:tc>
        <w:tc>
          <w:tcPr>
            <w:tcW w:w="1080" w:type="dxa"/>
            <w:shd w:val="clear" w:color="auto" w:fill="CCFF99"/>
          </w:tcPr>
          <w:p w:rsidR="00CC6249" w:rsidRPr="00831E3B" w:rsidRDefault="00327CC3"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w:t>
            </w:r>
            <w:r w:rsidR="00CC6249" w:rsidRPr="00831E3B">
              <w:rPr>
                <w:rFonts w:ascii="Times New Roman" w:hAnsi="Times New Roman"/>
                <w:sz w:val="14"/>
                <w:szCs w:val="16"/>
                <w:lang w:val="sr-Cyrl-RS"/>
              </w:rPr>
              <w:t>.100.000</w:t>
            </w:r>
          </w:p>
        </w:tc>
        <w:tc>
          <w:tcPr>
            <w:tcW w:w="990" w:type="dxa"/>
            <w:shd w:val="clear" w:color="auto" w:fill="CCFF99"/>
          </w:tcPr>
          <w:p w:rsidR="00542A44" w:rsidRPr="00831E3B" w:rsidRDefault="00542A44" w:rsidP="00542A44">
            <w:pPr>
              <w:spacing w:after="0" w:line="240" w:lineRule="auto"/>
              <w:rPr>
                <w:rFonts w:ascii="Times New Roman" w:hAnsi="Times New Roman"/>
                <w:sz w:val="14"/>
                <w:szCs w:val="16"/>
                <w:lang w:val="sr-Latn-RS"/>
              </w:rPr>
            </w:pPr>
            <w:r w:rsidRPr="00831E3B">
              <w:rPr>
                <w:rFonts w:ascii="Times New Roman" w:hAnsi="Times New Roman"/>
                <w:sz w:val="14"/>
                <w:szCs w:val="16"/>
                <w:lang w:val="sr-Latn-RS"/>
              </w:rPr>
              <w:t xml:space="preserve">     4.100.000</w:t>
            </w:r>
          </w:p>
          <w:p w:rsidR="00542A44" w:rsidRPr="00831E3B" w:rsidRDefault="00542A44" w:rsidP="00CC6249">
            <w:pPr>
              <w:spacing w:after="0" w:line="240" w:lineRule="auto"/>
              <w:jc w:val="center"/>
              <w:rPr>
                <w:rFonts w:ascii="Times New Roman" w:hAnsi="Times New Roman"/>
                <w:sz w:val="14"/>
                <w:szCs w:val="16"/>
                <w:lang w:val="sr-Latn-RS"/>
              </w:rPr>
            </w:pP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2.100.000 (МОС)</w:t>
            </w:r>
          </w:p>
          <w:p w:rsidR="00BD0258" w:rsidRPr="00831E3B" w:rsidRDefault="00327CC3"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w:t>
            </w:r>
            <w:r w:rsidR="00BD0258" w:rsidRPr="00831E3B">
              <w:rPr>
                <w:rFonts w:ascii="Times New Roman" w:hAnsi="Times New Roman"/>
                <w:sz w:val="14"/>
                <w:szCs w:val="16"/>
                <w:lang w:val="sr-Cyrl-RS"/>
              </w:rPr>
              <w:t>.000.000</w:t>
            </w:r>
          </w:p>
          <w:p w:rsidR="00BD0258" w:rsidRPr="00831E3B" w:rsidRDefault="00BD0258" w:rsidP="00CC6249">
            <w:pPr>
              <w:spacing w:after="0" w:line="240" w:lineRule="auto"/>
              <w:jc w:val="center"/>
              <w:rPr>
                <w:rFonts w:ascii="Times New Roman" w:hAnsi="Times New Roman"/>
                <w:sz w:val="14"/>
                <w:szCs w:val="16"/>
                <w:highlight w:val="cyan"/>
                <w:lang w:val="sr-Cyrl-RS"/>
              </w:rPr>
            </w:pPr>
            <w:r w:rsidRPr="00831E3B">
              <w:rPr>
                <w:rFonts w:ascii="Times New Roman" w:hAnsi="Times New Roman"/>
                <w:sz w:val="14"/>
                <w:szCs w:val="16"/>
                <w:lang w:val="sr-Cyrl-RS"/>
              </w:rPr>
              <w:t>(МТТТ)</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988" w:type="dxa"/>
            <w:shd w:val="clear" w:color="auto" w:fill="CCFF99"/>
          </w:tcPr>
          <w:p w:rsidR="00CC6249" w:rsidRPr="00831E3B" w:rsidRDefault="00BD0258" w:rsidP="00327CC3">
            <w:pPr>
              <w:spacing w:after="0" w:line="240" w:lineRule="auto"/>
              <w:jc w:val="center"/>
              <w:rPr>
                <w:rFonts w:ascii="Times New Roman" w:hAnsi="Times New Roman"/>
                <w:sz w:val="14"/>
                <w:szCs w:val="20"/>
                <w:lang w:val="sr-Cyrl-RS"/>
              </w:rPr>
            </w:pPr>
            <w:r w:rsidRPr="00831E3B">
              <w:rPr>
                <w:rFonts w:ascii="Times New Roman" w:hAnsi="Times New Roman"/>
                <w:sz w:val="14"/>
                <w:szCs w:val="20"/>
                <w:lang w:val="sr-Cyrl-RS"/>
              </w:rPr>
              <w:t>1</w:t>
            </w:r>
            <w:r w:rsidR="00327CC3" w:rsidRPr="00831E3B">
              <w:rPr>
                <w:rFonts w:ascii="Times New Roman" w:hAnsi="Times New Roman"/>
                <w:sz w:val="14"/>
                <w:szCs w:val="20"/>
                <w:lang w:val="sr-Cyrl-RS"/>
              </w:rPr>
              <w:t>2</w:t>
            </w:r>
            <w:r w:rsidR="00CC6249" w:rsidRPr="00831E3B">
              <w:rPr>
                <w:rFonts w:ascii="Times New Roman" w:hAnsi="Times New Roman"/>
                <w:sz w:val="14"/>
                <w:szCs w:val="20"/>
                <w:lang w:val="sr-Cyrl-RS"/>
              </w:rPr>
              <w:t>.300.000</w:t>
            </w:r>
          </w:p>
        </w:tc>
        <w:tc>
          <w:tcPr>
            <w:tcW w:w="900" w:type="dxa"/>
            <w:shd w:val="clear" w:color="auto" w:fill="CCFF99"/>
          </w:tcPr>
          <w:p w:rsidR="00542A44" w:rsidRDefault="00542A44" w:rsidP="00CC6249">
            <w:pPr>
              <w:spacing w:after="0" w:line="240" w:lineRule="auto"/>
              <w:jc w:val="center"/>
              <w:rPr>
                <w:rFonts w:ascii="Times New Roman" w:hAnsi="Times New Roman"/>
                <w:sz w:val="14"/>
                <w:szCs w:val="16"/>
                <w:lang w:val="sr-Latn-RS"/>
              </w:rPr>
            </w:pPr>
            <w:r>
              <w:rPr>
                <w:rFonts w:ascii="Times New Roman" w:hAnsi="Times New Roman"/>
                <w:sz w:val="14"/>
                <w:szCs w:val="16"/>
                <w:lang w:val="sr-Latn-RS"/>
              </w:rPr>
              <w:t>12.300.000</w:t>
            </w:r>
          </w:p>
          <w:p w:rsidR="00542A44" w:rsidRDefault="00542A44" w:rsidP="00CC6249">
            <w:pPr>
              <w:spacing w:after="0" w:line="240" w:lineRule="auto"/>
              <w:jc w:val="center"/>
              <w:rPr>
                <w:rFonts w:ascii="Times New Roman" w:hAnsi="Times New Roman"/>
                <w:sz w:val="14"/>
                <w:szCs w:val="16"/>
                <w:lang w:val="sr-Latn-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6.300.000</w:t>
            </w:r>
          </w:p>
          <w:p w:rsidR="00CC6249"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p w:rsidR="00BD0258" w:rsidRPr="00BD0258" w:rsidRDefault="00327CC3" w:rsidP="00BD0258">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6</w:t>
            </w:r>
            <w:r w:rsidR="00BD0258" w:rsidRPr="00BD0258">
              <w:rPr>
                <w:rFonts w:ascii="Times New Roman" w:hAnsi="Times New Roman"/>
                <w:sz w:val="14"/>
                <w:szCs w:val="16"/>
                <w:lang w:val="sr-Cyrl-RS"/>
              </w:rPr>
              <w:t>.000.000</w:t>
            </w:r>
          </w:p>
          <w:p w:rsidR="00BD0258" w:rsidRPr="008B57DA" w:rsidRDefault="00BD0258" w:rsidP="00BD0258">
            <w:pPr>
              <w:spacing w:after="0" w:line="240" w:lineRule="auto"/>
              <w:jc w:val="center"/>
              <w:rPr>
                <w:rFonts w:ascii="Times New Roman" w:hAnsi="Times New Roman"/>
                <w:sz w:val="14"/>
                <w:szCs w:val="16"/>
                <w:lang w:val="sr-Cyrl-RS"/>
              </w:rPr>
            </w:pPr>
            <w:r w:rsidRPr="00BD0258">
              <w:rPr>
                <w:rFonts w:ascii="Times New Roman" w:hAnsi="Times New Roman"/>
                <w:sz w:val="14"/>
                <w:szCs w:val="16"/>
                <w:lang w:val="sr-Cyrl-RS"/>
              </w:rPr>
              <w:t>(МТТТ)</w:t>
            </w: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F22BB8" w:rsidRPr="008B57DA" w:rsidRDefault="00F22BB8" w:rsidP="00CC6249">
      <w:pPr>
        <w:tabs>
          <w:tab w:val="left" w:pos="2490"/>
          <w:tab w:val="left" w:pos="5025"/>
        </w:tabs>
        <w:spacing w:after="0" w:line="240" w:lineRule="auto"/>
        <w:rPr>
          <w:rFonts w:ascii="Times New Roman" w:hAnsi="Times New Roman"/>
          <w:lang w:val="sr-Cyrl-RS"/>
        </w:rPr>
      </w:pP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486"/>
      </w:tblGrid>
      <w:tr w:rsidR="00CC6249" w:rsidRPr="008B57DA" w:rsidTr="00CE7C32">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2:</w:t>
            </w:r>
          </w:p>
        </w:tc>
        <w:tc>
          <w:tcPr>
            <w:tcW w:w="648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CE7C32">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bCs/>
                <w:lang w:val="sr-Cyrl-RS"/>
              </w:rPr>
              <w:t>5.2. Унапређени програми поштовања људских и мањинских права, родне равноправности, прихватања различитости, толеранције и неговања ненасилних начина комуникације</w:t>
            </w:r>
          </w:p>
        </w:tc>
        <w:tc>
          <w:tcPr>
            <w:tcW w:w="648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учествују у програмима</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3"/>
        <w:gridCol w:w="2160"/>
        <w:gridCol w:w="1440"/>
        <w:gridCol w:w="990"/>
        <w:gridCol w:w="1170"/>
        <w:gridCol w:w="1080"/>
        <w:gridCol w:w="1440"/>
        <w:gridCol w:w="1080"/>
        <w:gridCol w:w="990"/>
        <w:gridCol w:w="990"/>
        <w:gridCol w:w="900"/>
        <w:gridCol w:w="900"/>
        <w:gridCol w:w="990"/>
      </w:tblGrid>
      <w:tr w:rsidR="00CC6249" w:rsidRPr="008B57DA" w:rsidTr="00CE7C32">
        <w:trPr>
          <w:jc w:val="center"/>
        </w:trPr>
        <w:tc>
          <w:tcPr>
            <w:tcW w:w="155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216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5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CE7C32">
        <w:trPr>
          <w:trHeight w:val="339"/>
          <w:jc w:val="center"/>
        </w:trPr>
        <w:tc>
          <w:tcPr>
            <w:tcW w:w="155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216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9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CE7C32">
        <w:trPr>
          <w:trHeight w:val="339"/>
          <w:jc w:val="center"/>
        </w:trPr>
        <w:tc>
          <w:tcPr>
            <w:tcW w:w="155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216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CE7C32">
        <w:trPr>
          <w:trHeight w:val="284"/>
          <w:jc w:val="center"/>
        </w:trPr>
        <w:tc>
          <w:tcPr>
            <w:tcW w:w="1553" w:type="dxa"/>
            <w:vMerge w:val="restart"/>
          </w:tcPr>
          <w:p w:rsidR="00CE7C32" w:rsidRDefault="00CC6249" w:rsidP="00CE7C32">
            <w:pPr>
              <w:spacing w:after="0" w:line="240" w:lineRule="auto"/>
              <w:ind w:right="-50"/>
              <w:rPr>
                <w:rFonts w:ascii="Times New Roman" w:hAnsi="Times New Roman"/>
                <w:sz w:val="20"/>
                <w:szCs w:val="20"/>
                <w:lang w:val="sr-Cyrl-RS"/>
              </w:rPr>
            </w:pPr>
            <w:r w:rsidRPr="008B57DA">
              <w:rPr>
                <w:rFonts w:ascii="Times New Roman" w:hAnsi="Times New Roman"/>
                <w:sz w:val="20"/>
                <w:szCs w:val="20"/>
                <w:lang w:val="sr-Cyrl-RS"/>
              </w:rPr>
              <w:t xml:space="preserve">5.2.1.  Унапређени су програми рада </w:t>
            </w:r>
          </w:p>
          <w:p w:rsidR="00CC6249" w:rsidRPr="008B57DA" w:rsidRDefault="00CC6249" w:rsidP="00CE7C32">
            <w:pPr>
              <w:spacing w:after="0" w:line="240" w:lineRule="auto"/>
              <w:ind w:right="-50"/>
              <w:rPr>
                <w:rFonts w:ascii="Times New Roman" w:hAnsi="Times New Roman"/>
                <w:sz w:val="20"/>
                <w:szCs w:val="20"/>
                <w:lang w:val="sr-Cyrl-RS"/>
              </w:rPr>
            </w:pPr>
            <w:r w:rsidRPr="008B57DA">
              <w:rPr>
                <w:rFonts w:ascii="Times New Roman" w:hAnsi="Times New Roman"/>
                <w:sz w:val="20"/>
                <w:szCs w:val="20"/>
                <w:lang w:val="sr-Cyrl-RS"/>
              </w:rPr>
              <w:t>с младима о социокулту-рним, верским, сексуалним и другим различитостима</w:t>
            </w:r>
          </w:p>
          <w:p w:rsidR="00CC6249" w:rsidRPr="008B57DA" w:rsidRDefault="00CC6249" w:rsidP="00CC6249">
            <w:pPr>
              <w:spacing w:after="0" w:line="240" w:lineRule="auto"/>
              <w:rPr>
                <w:rFonts w:ascii="Times New Roman" w:hAnsi="Times New Roman"/>
                <w:sz w:val="20"/>
                <w:szCs w:val="20"/>
                <w:lang w:val="sr-Cyrl-RS"/>
              </w:rPr>
            </w:pPr>
          </w:p>
        </w:tc>
        <w:tc>
          <w:tcPr>
            <w:tcW w:w="2160" w:type="dxa"/>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5.2.1. 1. </w:t>
            </w:r>
            <w:r w:rsidRPr="008B57DA">
              <w:rPr>
                <w:rFonts w:ascii="Times New Roman" w:hAnsi="Times New Roman"/>
                <w:color w:val="000000"/>
                <w:sz w:val="16"/>
                <w:szCs w:val="16"/>
                <w:lang w:val="sr-Cyrl-RS"/>
              </w:rPr>
              <w:t>Подржати програме обуке наставника и омладинских радника о социокултурним, верским и другим различитостима</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w:t>
            </w:r>
            <w:r>
              <w:rPr>
                <w:rFonts w:ascii="Times New Roman" w:hAnsi="Times New Roman"/>
                <w:sz w:val="16"/>
                <w:szCs w:val="16"/>
                <w:lang w:val="sr-Cyrl-RS"/>
              </w:rPr>
              <w:t xml:space="preserve">подржане </w:t>
            </w:r>
            <w:r w:rsidR="00CE7C32">
              <w:rPr>
                <w:rFonts w:ascii="Times New Roman" w:hAnsi="Times New Roman"/>
                <w:sz w:val="16"/>
                <w:szCs w:val="16"/>
                <w:lang w:val="sr-Cyrl-RS"/>
              </w:rPr>
              <w:t>активности/ пројекта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Школске управе 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363.000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МОС</w:t>
            </w:r>
            <w:r w:rsidRPr="00831E3B">
              <w:rPr>
                <w:rStyle w:val="FootnoteReference"/>
                <w:rFonts w:ascii="Times New Roman" w:hAnsi="Times New Roman"/>
                <w:sz w:val="14"/>
                <w:szCs w:val="14"/>
                <w:lang w:val="sr-Cyrl-RS"/>
              </w:rPr>
              <w:footnoteReference w:id="36"/>
            </w:r>
          </w:p>
          <w:p w:rsidR="00CC6249" w:rsidRPr="00831E3B"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363.000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1.089.000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p w:rsidR="00CC6249" w:rsidRPr="008B57DA" w:rsidRDefault="00CC6249"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МОС</w:t>
            </w:r>
            <w:r w:rsidRPr="008B57DA">
              <w:rPr>
                <w:rStyle w:val="FootnoteReference"/>
                <w:rFonts w:ascii="Times New Roman" w:hAnsi="Times New Roman"/>
                <w:sz w:val="14"/>
                <w:szCs w:val="14"/>
                <w:lang w:val="sr-Cyrl-RS"/>
              </w:rPr>
              <w:footnoteReference w:id="37"/>
            </w:r>
          </w:p>
          <w:p w:rsidR="00CC6249" w:rsidRPr="008B57DA"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1.089.000</w:t>
            </w:r>
          </w:p>
        </w:tc>
      </w:tr>
      <w:tr w:rsidR="00CC6249" w:rsidRPr="008B57DA" w:rsidTr="00CE7C32">
        <w:trPr>
          <w:jc w:val="center"/>
        </w:trPr>
        <w:tc>
          <w:tcPr>
            <w:tcW w:w="1553" w:type="dxa"/>
            <w:vMerge/>
          </w:tcPr>
          <w:p w:rsidR="00CC6249" w:rsidRPr="008B57DA" w:rsidRDefault="00CC6249" w:rsidP="00CC6249">
            <w:pPr>
              <w:spacing w:after="0" w:line="240" w:lineRule="auto"/>
              <w:rPr>
                <w:rFonts w:ascii="Times New Roman" w:hAnsi="Times New Roman"/>
                <w:sz w:val="20"/>
                <w:szCs w:val="20"/>
                <w:lang w:val="sr-Cyrl-RS"/>
              </w:rPr>
            </w:pPr>
          </w:p>
        </w:tc>
        <w:tc>
          <w:tcPr>
            <w:tcW w:w="2160" w:type="dxa"/>
            <w:shd w:val="clear" w:color="auto" w:fill="FFFFFF"/>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5.2.1. 2. </w:t>
            </w:r>
            <w:r w:rsidRPr="008B57DA">
              <w:rPr>
                <w:rFonts w:ascii="Times New Roman" w:hAnsi="Times New Roman"/>
                <w:color w:val="000000"/>
                <w:sz w:val="16"/>
                <w:szCs w:val="16"/>
                <w:lang w:val="sr-Cyrl-RS"/>
              </w:rPr>
              <w:t>Развити програме комуникације и сарадње између различитих друштвених група којима млади припадају</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9 </w:t>
            </w:r>
            <w:r>
              <w:rPr>
                <w:rFonts w:ascii="Times New Roman" w:hAnsi="Times New Roman"/>
                <w:bCs/>
                <w:sz w:val="16"/>
                <w:szCs w:val="16"/>
                <w:lang w:val="sr-Cyrl-RS"/>
              </w:rPr>
              <w:t>подржаних активности</w:t>
            </w:r>
            <w:r w:rsidR="000C3EDE">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p>
        </w:tc>
        <w:tc>
          <w:tcPr>
            <w:tcW w:w="144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МПНТР</w:t>
            </w:r>
          </w:p>
          <w:p w:rsidR="00A25A51" w:rsidRDefault="00A25A51"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ПСВОНД</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ПСОПУНМ</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Факултети и институти</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Школе</w:t>
            </w:r>
          </w:p>
        </w:tc>
        <w:tc>
          <w:tcPr>
            <w:tcW w:w="108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2.420.000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МОС</w:t>
            </w:r>
            <w:r w:rsidRPr="00831E3B">
              <w:rPr>
                <w:rStyle w:val="FootnoteReference"/>
                <w:rFonts w:ascii="Times New Roman" w:hAnsi="Times New Roman"/>
                <w:sz w:val="14"/>
                <w:szCs w:val="14"/>
                <w:lang w:val="sr-Cyrl-RS"/>
              </w:rPr>
              <w:footnoteReference w:id="38"/>
            </w:r>
          </w:p>
          <w:p w:rsidR="00CC6249" w:rsidRPr="00831E3B" w:rsidRDefault="00CC6249" w:rsidP="00CC6249">
            <w:pPr>
              <w:spacing w:after="0" w:line="240" w:lineRule="auto"/>
              <w:jc w:val="center"/>
              <w:rPr>
                <w:rFonts w:ascii="Times New Roman" w:hAnsi="Times New Roman"/>
                <w:bCs/>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2.420.000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7.260.000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p w:rsidR="00CC6249" w:rsidRPr="008B57DA" w:rsidRDefault="00CC6249"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МОС</w:t>
            </w:r>
            <w:r w:rsidRPr="008B57DA">
              <w:rPr>
                <w:rStyle w:val="FootnoteReference"/>
                <w:rFonts w:ascii="Times New Roman" w:hAnsi="Times New Roman"/>
                <w:sz w:val="14"/>
                <w:szCs w:val="14"/>
                <w:lang w:val="sr-Cyrl-RS"/>
              </w:rPr>
              <w:footnoteReference w:id="39"/>
            </w:r>
          </w:p>
          <w:p w:rsidR="00CC6249" w:rsidRPr="008B57DA"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7.260.000</w:t>
            </w:r>
          </w:p>
        </w:tc>
      </w:tr>
      <w:tr w:rsidR="00CC6249" w:rsidRPr="008B57DA" w:rsidTr="00CE7C32">
        <w:trPr>
          <w:trHeight w:val="1201"/>
          <w:jc w:val="center"/>
        </w:trPr>
        <w:tc>
          <w:tcPr>
            <w:tcW w:w="1553" w:type="dxa"/>
            <w:vMerge/>
          </w:tcPr>
          <w:p w:rsidR="00CC6249" w:rsidRPr="008B57DA" w:rsidRDefault="00CC6249" w:rsidP="00CC6249">
            <w:pPr>
              <w:spacing w:after="0" w:line="240" w:lineRule="auto"/>
              <w:rPr>
                <w:rFonts w:ascii="Times New Roman" w:hAnsi="Times New Roman"/>
                <w:sz w:val="20"/>
                <w:szCs w:val="20"/>
                <w:lang w:val="sr-Cyrl-RS"/>
              </w:rPr>
            </w:pPr>
          </w:p>
        </w:tc>
        <w:tc>
          <w:tcPr>
            <w:tcW w:w="2160" w:type="dxa"/>
            <w:shd w:val="clear" w:color="auto" w:fill="FFFFFF"/>
          </w:tcPr>
          <w:p w:rsidR="00CC6249" w:rsidRPr="008B57DA" w:rsidRDefault="000F6574" w:rsidP="00CC6249">
            <w:pPr>
              <w:pStyle w:val="Odlomakpopisa"/>
              <w:spacing w:after="0" w:line="240" w:lineRule="auto"/>
              <w:ind w:left="0"/>
              <w:rPr>
                <w:rFonts w:ascii="Times New Roman" w:hAnsi="Times New Roman"/>
                <w:sz w:val="16"/>
                <w:szCs w:val="16"/>
                <w:lang w:val="sr-Cyrl-RS"/>
              </w:rPr>
            </w:pPr>
            <w:r>
              <w:rPr>
                <w:rFonts w:ascii="Times New Roman" w:hAnsi="Times New Roman"/>
                <w:sz w:val="16"/>
                <w:szCs w:val="16"/>
                <w:lang w:val="sr-Cyrl-RS"/>
              </w:rPr>
              <w:t>5.2.1.</w:t>
            </w:r>
            <w:r w:rsidR="00CC6249" w:rsidRPr="008B57DA">
              <w:rPr>
                <w:rFonts w:ascii="Times New Roman" w:hAnsi="Times New Roman"/>
                <w:sz w:val="16"/>
                <w:szCs w:val="16"/>
                <w:lang w:val="sr-Cyrl-RS"/>
              </w:rPr>
              <w:t>3. Подржати програме вршњачке едукације и интеркултуралног учења који промовишу толеранцију, разумевање и антидискриминацију</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9 </w:t>
            </w:r>
            <w:r>
              <w:rPr>
                <w:rFonts w:ascii="Times New Roman" w:hAnsi="Times New Roman"/>
                <w:bCs/>
                <w:sz w:val="16"/>
                <w:szCs w:val="16"/>
                <w:lang w:val="sr-Cyrl-RS"/>
              </w:rPr>
              <w:t>подржаних активности</w:t>
            </w:r>
            <w:r w:rsidR="000C3EDE">
              <w:rPr>
                <w:rFonts w:ascii="Times New Roman" w:hAnsi="Times New Roman"/>
                <w:sz w:val="16"/>
                <w:szCs w:val="16"/>
                <w:lang w:val="sr-Cyrl-RS"/>
              </w:rPr>
              <w:t>/пројеката</w:t>
            </w:r>
          </w:p>
          <w:p w:rsidR="00CC6249" w:rsidRPr="008B57DA" w:rsidRDefault="00CC6249" w:rsidP="00CC6249">
            <w:pPr>
              <w:spacing w:after="0" w:line="240" w:lineRule="auto"/>
              <w:rPr>
                <w:rFonts w:ascii="Times New Roman" w:hAnsi="Times New Roman"/>
                <w:bCs/>
                <w:sz w:val="16"/>
                <w:szCs w:val="16"/>
                <w:lang w:val="sr-Cyrl-RS"/>
              </w:rPr>
            </w:pP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500 младих</w:t>
            </w:r>
            <w:r w:rsidRPr="008B57DA">
              <w:rPr>
                <w:rFonts w:ascii="Times New Roman" w:hAnsi="Times New Roman"/>
                <w:sz w:val="16"/>
                <w:szCs w:val="16"/>
                <w:lang w:val="sr-Cyrl-RS"/>
              </w:rPr>
              <w:t xml:space="preserve"> жена и мушкараца</w:t>
            </w:r>
            <w:r w:rsidRPr="008B57DA">
              <w:rPr>
                <w:rFonts w:ascii="Times New Roman" w:hAnsi="Times New Roman"/>
                <w:bCs/>
                <w:sz w:val="16"/>
                <w:szCs w:val="16"/>
                <w:lang w:val="sr-Cyrl-RS"/>
              </w:rPr>
              <w:t xml:space="preserve"> укључено</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p>
        </w:tc>
        <w:tc>
          <w:tcPr>
            <w:tcW w:w="144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МПНТР</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0F6574" w:rsidRPr="008B57DA" w:rsidRDefault="000F6574"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КЉМП</w:t>
            </w:r>
          </w:p>
        </w:tc>
        <w:tc>
          <w:tcPr>
            <w:tcW w:w="108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3.630.000</w:t>
            </w:r>
          </w:p>
        </w:tc>
        <w:tc>
          <w:tcPr>
            <w:tcW w:w="990" w:type="dxa"/>
            <w:shd w:val="clear" w:color="auto" w:fill="CCFF99"/>
          </w:tcPr>
          <w:p w:rsidR="00F8627C" w:rsidRPr="00831E3B" w:rsidRDefault="00F8627C" w:rsidP="00EB652F">
            <w:pPr>
              <w:spacing w:after="0" w:line="240" w:lineRule="auto"/>
              <w:rPr>
                <w:rFonts w:ascii="Times New Roman" w:hAnsi="Times New Roman"/>
                <w:sz w:val="14"/>
                <w:szCs w:val="16"/>
                <w:lang w:val="sr-Latn-RS"/>
              </w:rPr>
            </w:pPr>
          </w:p>
          <w:p w:rsidR="00632B24" w:rsidRPr="00831E3B" w:rsidRDefault="00F8627C"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КЉМП</w:t>
            </w:r>
            <w:r w:rsidRPr="00831E3B">
              <w:rPr>
                <w:rStyle w:val="FootnoteReference"/>
                <w:rFonts w:ascii="Times New Roman" w:hAnsi="Times New Roman"/>
                <w:sz w:val="14"/>
                <w:szCs w:val="16"/>
                <w:lang w:val="sr-Cyrl-RS"/>
              </w:rPr>
              <w:footnoteReference w:id="40"/>
            </w:r>
          </w:p>
        </w:tc>
        <w:tc>
          <w:tcPr>
            <w:tcW w:w="99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3.630.000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10.890.000</w:t>
            </w:r>
          </w:p>
        </w:tc>
        <w:tc>
          <w:tcPr>
            <w:tcW w:w="900" w:type="dxa"/>
            <w:shd w:val="clear" w:color="auto" w:fill="CCFF99"/>
          </w:tcPr>
          <w:p w:rsidR="00CC6249" w:rsidRPr="008B57DA" w:rsidRDefault="00CC6249" w:rsidP="00F8627C">
            <w:pPr>
              <w:spacing w:after="0" w:line="240" w:lineRule="auto"/>
              <w:rPr>
                <w:rFonts w:ascii="Times New Roman" w:hAnsi="Times New Roman"/>
                <w:sz w:val="14"/>
                <w:szCs w:val="16"/>
                <w:lang w:val="sr-Cyrl-RS"/>
              </w:rPr>
            </w:pPr>
          </w:p>
          <w:p w:rsidR="00CC6249" w:rsidRPr="008B57DA" w:rsidRDefault="00CC6249" w:rsidP="00EB652F">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КЉМП</w:t>
            </w:r>
            <w:r w:rsidR="00EB652F">
              <w:rPr>
                <w:rStyle w:val="FootnoteReference"/>
                <w:rFonts w:ascii="Times New Roman" w:hAnsi="Times New Roman"/>
                <w:sz w:val="14"/>
                <w:szCs w:val="16"/>
                <w:lang w:val="sr-Cyrl-RS"/>
              </w:rPr>
              <w:footnoteReference w:id="41"/>
            </w: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10.890.000</w:t>
            </w:r>
          </w:p>
        </w:tc>
      </w:tr>
    </w:tbl>
    <w:p w:rsidR="00F0752C" w:rsidRDefault="00F0752C"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Pr="008B57DA" w:rsidRDefault="00831E3B" w:rsidP="00CC6249">
      <w:pPr>
        <w:tabs>
          <w:tab w:val="left" w:pos="2490"/>
          <w:tab w:val="left" w:pos="5025"/>
        </w:tabs>
        <w:spacing w:after="0" w:line="240" w:lineRule="auto"/>
        <w:rPr>
          <w:rFonts w:ascii="Times New Roman" w:hAnsi="Times New Roman"/>
          <w:lang w:val="sr-Cyrl-RS"/>
        </w:rPr>
      </w:pP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990"/>
      </w:tblGrid>
      <w:tr w:rsidR="00CC6249" w:rsidRPr="008B57DA" w:rsidTr="00CE7C32">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5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CE7C32">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9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CE7C32">
        <w:trPr>
          <w:trHeight w:val="408"/>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CE7C32">
        <w:trPr>
          <w:jc w:val="center"/>
        </w:trPr>
        <w:tc>
          <w:tcPr>
            <w:tcW w:w="1733"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20"/>
                <w:szCs w:val="20"/>
                <w:lang w:val="sr-Cyrl-RS"/>
              </w:rPr>
              <w:t>5.2.2  Млади су развили негативне ставове поводом ношења и злоупотребе оружја и оруђа и експлозивних направа у решавању проблема</w:t>
            </w:r>
          </w:p>
        </w:tc>
        <w:tc>
          <w:tcPr>
            <w:tcW w:w="1980" w:type="dxa"/>
            <w:shd w:val="clear" w:color="auto" w:fill="FFFFFF"/>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5.2.2.1.  Развијати програме који информишу младе о потенцијалним опасностима и смањују злоупотребу оружја, оруђа и експлозивних направа међу младима</w:t>
            </w:r>
          </w:p>
          <w:p w:rsidR="00CC6249" w:rsidRPr="008B57DA" w:rsidRDefault="00CC6249" w:rsidP="00CC6249">
            <w:pPr>
              <w:spacing w:after="0" w:line="240" w:lineRule="auto"/>
              <w:rPr>
                <w:rFonts w:ascii="Times New Roman" w:hAnsi="Times New Roman"/>
                <w:sz w:val="16"/>
                <w:szCs w:val="16"/>
                <w:lang w:val="sr-Cyrl-RS"/>
              </w:rPr>
            </w:pPr>
          </w:p>
        </w:tc>
        <w:tc>
          <w:tcPr>
            <w:tcW w:w="144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9 </w:t>
            </w:r>
            <w:r>
              <w:rPr>
                <w:rFonts w:ascii="Times New Roman" w:hAnsi="Times New Roman"/>
                <w:sz w:val="16"/>
                <w:szCs w:val="16"/>
                <w:lang w:val="sr-Cyrl-RS"/>
              </w:rPr>
              <w:t>подржаних активности</w:t>
            </w:r>
            <w:r w:rsidR="000C3EDE">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tc>
        <w:tc>
          <w:tcPr>
            <w:tcW w:w="1440" w:type="dxa"/>
          </w:tcPr>
          <w:p w:rsidR="00E20677" w:rsidRDefault="00E20677"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МУП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МКИ</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МПНТР</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Медији</w:t>
            </w:r>
          </w:p>
          <w:p w:rsidR="00CC6249"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E87518" w:rsidRPr="00B14981" w:rsidRDefault="00E87518" w:rsidP="00CC6249">
            <w:pPr>
              <w:spacing w:after="0" w:line="240" w:lineRule="auto"/>
              <w:rPr>
                <w:rFonts w:ascii="Times New Roman" w:hAnsi="Times New Roman"/>
                <w:bCs/>
                <w:sz w:val="16"/>
                <w:szCs w:val="16"/>
                <w:lang w:val="en-US"/>
              </w:rPr>
            </w:pPr>
            <w:r>
              <w:rPr>
                <w:rFonts w:ascii="Times New Roman" w:hAnsi="Times New Roman"/>
                <w:bCs/>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121.000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p w:rsidR="00CC6249" w:rsidRPr="00831E3B" w:rsidRDefault="00CC6249" w:rsidP="00CC6249">
            <w:pPr>
              <w:spacing w:after="0" w:line="240" w:lineRule="auto"/>
              <w:jc w:val="center"/>
              <w:rPr>
                <w:rFonts w:ascii="Times New Roman" w:hAnsi="Times New Roman"/>
                <w:sz w:val="14"/>
                <w:szCs w:val="14"/>
                <w:lang w:val="sr-Cyrl-RS"/>
              </w:rPr>
            </w:pPr>
          </w:p>
          <w:p w:rsidR="00CC6249" w:rsidRPr="00831E3B" w:rsidRDefault="00CC6249" w:rsidP="00E20677">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121.000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363.000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p w:rsidR="00CC6249" w:rsidRPr="008B57DA" w:rsidRDefault="00CC6249" w:rsidP="00CC6249">
            <w:pPr>
              <w:spacing w:after="0" w:line="240" w:lineRule="auto"/>
              <w:jc w:val="center"/>
              <w:rPr>
                <w:rFonts w:ascii="Times New Roman" w:hAnsi="Times New Roman"/>
                <w:sz w:val="14"/>
                <w:szCs w:val="14"/>
                <w:lang w:val="sr-Cyrl-RS"/>
              </w:rPr>
            </w:pPr>
          </w:p>
          <w:p w:rsidR="00CC6249" w:rsidRPr="008B57DA" w:rsidRDefault="00CC6249" w:rsidP="00CC6249">
            <w:pPr>
              <w:spacing w:after="0" w:line="240" w:lineRule="auto"/>
              <w:jc w:val="center"/>
              <w:rPr>
                <w:rFonts w:ascii="Times New Roman" w:hAnsi="Times New Roman"/>
                <w:sz w:val="14"/>
                <w:szCs w:val="14"/>
                <w:lang w:val="sr-Cyrl-RS"/>
              </w:rPr>
            </w:pPr>
          </w:p>
        </w:tc>
        <w:tc>
          <w:tcPr>
            <w:tcW w:w="990" w:type="dxa"/>
            <w:shd w:val="clear" w:color="auto" w:fill="CCFF99"/>
          </w:tcPr>
          <w:p w:rsidR="00CC6249" w:rsidRPr="008B57DA" w:rsidRDefault="00CC6249" w:rsidP="00CC6249">
            <w:pPr>
              <w:spacing w:after="0" w:line="240" w:lineRule="auto"/>
              <w:ind w:left="-76"/>
              <w:jc w:val="center"/>
              <w:rPr>
                <w:rFonts w:ascii="Times New Roman" w:hAnsi="Times New Roman"/>
                <w:sz w:val="14"/>
                <w:szCs w:val="14"/>
                <w:lang w:val="sr-Cyrl-RS"/>
              </w:rPr>
            </w:pPr>
            <w:r w:rsidRPr="008B57DA">
              <w:rPr>
                <w:rFonts w:ascii="Times New Roman" w:hAnsi="Times New Roman"/>
                <w:sz w:val="14"/>
                <w:szCs w:val="14"/>
                <w:lang w:val="sr-Cyrl-RS"/>
              </w:rPr>
              <w:t>363.000</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486"/>
      </w:tblGrid>
      <w:tr w:rsidR="00CC6249" w:rsidRPr="008B57DA" w:rsidTr="00CE7C32">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3:</w:t>
            </w:r>
          </w:p>
        </w:tc>
        <w:tc>
          <w:tcPr>
            <w:tcW w:w="648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CE7C32">
        <w:trPr>
          <w:jc w:val="center"/>
        </w:trPr>
        <w:tc>
          <w:tcPr>
            <w:tcW w:w="9197" w:type="dxa"/>
            <w:vAlign w:val="center"/>
          </w:tcPr>
          <w:p w:rsidR="00CC6249" w:rsidRPr="002C2BE7" w:rsidRDefault="00CC6249" w:rsidP="00CC6249">
            <w:pPr>
              <w:spacing w:after="0" w:line="240" w:lineRule="auto"/>
              <w:rPr>
                <w:rFonts w:ascii="Times New Roman" w:hAnsi="Times New Roman"/>
              </w:rPr>
            </w:pPr>
            <w:r w:rsidRPr="008B57DA">
              <w:rPr>
                <w:rFonts w:ascii="Times New Roman" w:hAnsi="Times New Roman"/>
                <w:lang w:val="sr-Cyrl-RS"/>
              </w:rPr>
              <w:t>5.3.  Унапређени програми ресоцијализације и реинтеграције у раду са младима који су учиниоци кривичних дела и прекршаја</w:t>
            </w:r>
          </w:p>
        </w:tc>
        <w:tc>
          <w:tcPr>
            <w:tcW w:w="648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младих учиниоца кривичних и прекршајних дела који је учествовао  у програмима</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350"/>
        <w:gridCol w:w="1080"/>
        <w:gridCol w:w="1080"/>
        <w:gridCol w:w="900"/>
        <w:gridCol w:w="900"/>
        <w:gridCol w:w="990"/>
        <w:gridCol w:w="977"/>
      </w:tblGrid>
      <w:tr w:rsidR="00CC6249" w:rsidRPr="008B57DA" w:rsidTr="00CE7C32">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03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27"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CE7C32">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35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67"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CE7C32">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35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CC6249" w:rsidRPr="00E2579D" w:rsidRDefault="00CC6249" w:rsidP="00CC6249">
            <w:pPr>
              <w:spacing w:after="0" w:line="240" w:lineRule="auto"/>
              <w:jc w:val="center"/>
              <w:rPr>
                <w:rFonts w:ascii="Times New Roman" w:hAnsi="Times New Roman"/>
                <w:b/>
                <w:sz w:val="16"/>
                <w:lang w:val="sr-Cyrl-RS"/>
              </w:rPr>
            </w:pPr>
            <w:r w:rsidRPr="00E2579D">
              <w:rPr>
                <w:rFonts w:ascii="Times New Roman" w:hAnsi="Times New Roman"/>
                <w:b/>
                <w:sz w:val="16"/>
                <w:lang w:val="sr-Cyrl-RS"/>
              </w:rPr>
              <w:t>Укупно</w:t>
            </w:r>
          </w:p>
        </w:tc>
        <w:tc>
          <w:tcPr>
            <w:tcW w:w="990" w:type="dxa"/>
            <w:shd w:val="clear" w:color="auto" w:fill="FFFF66"/>
            <w:vAlign w:val="center"/>
          </w:tcPr>
          <w:p w:rsidR="00CC6249" w:rsidRPr="00E2579D" w:rsidRDefault="00CC6249" w:rsidP="00CC6249">
            <w:pPr>
              <w:spacing w:after="0" w:line="240" w:lineRule="auto"/>
              <w:jc w:val="center"/>
              <w:rPr>
                <w:rFonts w:ascii="Times New Roman" w:hAnsi="Times New Roman"/>
                <w:sz w:val="16"/>
                <w:lang w:val="sr-Cyrl-RS"/>
              </w:rPr>
            </w:pPr>
            <w:r w:rsidRPr="00E2579D">
              <w:rPr>
                <w:rFonts w:ascii="Times New Roman" w:hAnsi="Times New Roman"/>
                <w:sz w:val="16"/>
                <w:lang w:val="sr-Cyrl-RS"/>
              </w:rPr>
              <w:t>Буџетска средства</w:t>
            </w:r>
          </w:p>
        </w:tc>
        <w:tc>
          <w:tcPr>
            <w:tcW w:w="977" w:type="dxa"/>
            <w:shd w:val="clear" w:color="auto" w:fill="FFFF66"/>
            <w:vAlign w:val="center"/>
          </w:tcPr>
          <w:p w:rsidR="00CC6249" w:rsidRPr="00E2579D" w:rsidRDefault="00CC6249" w:rsidP="00CC6249">
            <w:pPr>
              <w:spacing w:after="0" w:line="240" w:lineRule="auto"/>
              <w:jc w:val="center"/>
              <w:rPr>
                <w:rFonts w:ascii="Times New Roman" w:hAnsi="Times New Roman"/>
                <w:sz w:val="16"/>
                <w:lang w:val="sr-Cyrl-RS"/>
              </w:rPr>
            </w:pPr>
            <w:r w:rsidRPr="00E2579D">
              <w:rPr>
                <w:rFonts w:ascii="Times New Roman" w:hAnsi="Times New Roman"/>
                <w:sz w:val="16"/>
                <w:lang w:val="sr-Cyrl-RS"/>
              </w:rPr>
              <w:t>Остали извори</w:t>
            </w:r>
          </w:p>
        </w:tc>
      </w:tr>
      <w:tr w:rsidR="00CC6249" w:rsidRPr="008B57DA" w:rsidTr="00CE7C32">
        <w:trPr>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lang w:val="sr-Cyrl-RS"/>
              </w:rPr>
            </w:pPr>
            <w:r w:rsidRPr="008B57DA">
              <w:rPr>
                <w:rFonts w:ascii="Times New Roman" w:hAnsi="Times New Roman"/>
                <w:sz w:val="20"/>
                <w:lang w:val="sr-Cyrl-RS"/>
              </w:rPr>
              <w:t xml:space="preserve">5.3.1  Смањено насиље које врше млади </w:t>
            </w:r>
          </w:p>
          <w:p w:rsidR="00CC6249" w:rsidRPr="008B57DA" w:rsidRDefault="00CC6249" w:rsidP="00CC6249">
            <w:pPr>
              <w:spacing w:after="0" w:line="240" w:lineRule="auto"/>
              <w:rPr>
                <w:rFonts w:ascii="Times New Roman" w:hAnsi="Times New Roman"/>
                <w:sz w:val="20"/>
                <w:szCs w:val="16"/>
                <w:lang w:val="sr-Cyrl-RS"/>
              </w:rPr>
            </w:pPr>
          </w:p>
          <w:p w:rsidR="00CC6249" w:rsidRPr="008B57DA" w:rsidRDefault="00CC6249" w:rsidP="00CC6249">
            <w:pPr>
              <w:spacing w:after="0" w:line="240" w:lineRule="auto"/>
              <w:rPr>
                <w:rFonts w:ascii="Times New Roman" w:hAnsi="Times New Roman"/>
                <w:sz w:val="20"/>
                <w:szCs w:val="16"/>
                <w:lang w:val="sr-Cyrl-RS"/>
              </w:rPr>
            </w:pPr>
          </w:p>
        </w:tc>
        <w:tc>
          <w:tcPr>
            <w:tcW w:w="1980" w:type="dxa"/>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5.3.1.1.  Подржати програме развоја вештина ненасилног решавања конфликта међу младима</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подржане </w:t>
            </w:r>
            <w:r w:rsidR="00CE7C32">
              <w:rPr>
                <w:rFonts w:ascii="Times New Roman" w:hAnsi="Times New Roman"/>
                <w:sz w:val="16"/>
                <w:szCs w:val="16"/>
                <w:lang w:val="sr-Cyrl-RS"/>
              </w:rPr>
              <w:t>активности/ пројекта</w:t>
            </w:r>
            <w:r w:rsidRPr="008B57DA">
              <w:rPr>
                <w:rFonts w:ascii="Times New Roman" w:hAnsi="Times New Roman"/>
                <w:sz w:val="16"/>
                <w:szCs w:val="16"/>
                <w:lang w:val="sr-Cyrl-RS"/>
              </w:rPr>
              <w:t>;</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120 младих жена и мушкараца са развијеним вештинама организованог начина размене размишљења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35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2.016.000</w:t>
            </w:r>
          </w:p>
        </w:tc>
        <w:tc>
          <w:tcPr>
            <w:tcW w:w="108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2.016.000</w:t>
            </w:r>
          </w:p>
        </w:tc>
        <w:tc>
          <w:tcPr>
            <w:tcW w:w="900" w:type="dxa"/>
            <w:shd w:val="clear" w:color="auto" w:fill="CCFF99"/>
          </w:tcPr>
          <w:p w:rsidR="00CC6249" w:rsidRPr="00831E3B" w:rsidRDefault="00E2579D"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6.0</w:t>
            </w:r>
            <w:r w:rsidRPr="00831E3B">
              <w:rPr>
                <w:rFonts w:ascii="Times New Roman" w:hAnsi="Times New Roman"/>
                <w:sz w:val="14"/>
                <w:szCs w:val="16"/>
                <w:lang w:val="sr-Latn-RS"/>
              </w:rPr>
              <w:t>48</w:t>
            </w:r>
            <w:r w:rsidR="00CC6249" w:rsidRPr="00831E3B">
              <w:rPr>
                <w:rFonts w:ascii="Times New Roman" w:hAnsi="Times New Roman"/>
                <w:sz w:val="14"/>
                <w:szCs w:val="16"/>
                <w:lang w:val="sr-Cyrl-RS"/>
              </w:rPr>
              <w:t>.000</w:t>
            </w:r>
          </w:p>
        </w:tc>
        <w:tc>
          <w:tcPr>
            <w:tcW w:w="990" w:type="dxa"/>
            <w:shd w:val="clear" w:color="auto" w:fill="CCFF99"/>
          </w:tcPr>
          <w:p w:rsidR="00CC6249" w:rsidRPr="00E2579D" w:rsidRDefault="00CC6249" w:rsidP="00CC6249">
            <w:pPr>
              <w:spacing w:after="0" w:line="240" w:lineRule="auto"/>
              <w:jc w:val="center"/>
              <w:rPr>
                <w:rFonts w:ascii="Times New Roman" w:hAnsi="Times New Roman"/>
                <w:sz w:val="14"/>
                <w:szCs w:val="16"/>
                <w:lang w:val="sr-Cyrl-RS"/>
              </w:rPr>
            </w:pPr>
          </w:p>
        </w:tc>
        <w:tc>
          <w:tcPr>
            <w:tcW w:w="977" w:type="dxa"/>
            <w:shd w:val="clear" w:color="auto" w:fill="CCFF99"/>
          </w:tcPr>
          <w:p w:rsidR="00CC6249" w:rsidRPr="00E2579D" w:rsidRDefault="00E2579D" w:rsidP="00E2579D">
            <w:pPr>
              <w:spacing w:after="0" w:line="240" w:lineRule="auto"/>
              <w:jc w:val="center"/>
              <w:rPr>
                <w:rFonts w:ascii="Times New Roman" w:hAnsi="Times New Roman"/>
                <w:sz w:val="14"/>
                <w:szCs w:val="16"/>
                <w:lang w:val="sr-Cyrl-RS"/>
              </w:rPr>
            </w:pPr>
            <w:r w:rsidRPr="00E2579D">
              <w:rPr>
                <w:rFonts w:ascii="Times New Roman" w:hAnsi="Times New Roman"/>
                <w:sz w:val="14"/>
                <w:szCs w:val="16"/>
                <w:lang w:val="sr-Cyrl-RS"/>
              </w:rPr>
              <w:t>6.0</w:t>
            </w:r>
            <w:r w:rsidRPr="00E2579D">
              <w:rPr>
                <w:rFonts w:ascii="Times New Roman" w:hAnsi="Times New Roman"/>
                <w:sz w:val="14"/>
                <w:szCs w:val="16"/>
                <w:lang w:val="sr-Latn-RS"/>
              </w:rPr>
              <w:t>48.</w:t>
            </w:r>
            <w:r w:rsidR="00CC6249" w:rsidRPr="00E2579D">
              <w:rPr>
                <w:rFonts w:ascii="Times New Roman" w:hAnsi="Times New Roman"/>
                <w:sz w:val="14"/>
                <w:szCs w:val="16"/>
                <w:lang w:val="sr-Cyrl-RS"/>
              </w:rPr>
              <w:t>000</w:t>
            </w:r>
          </w:p>
        </w:tc>
      </w:tr>
      <w:tr w:rsidR="00CC6249" w:rsidRPr="008B57DA" w:rsidTr="00CE7C32">
        <w:trPr>
          <w:trHeight w:val="1484"/>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98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5.3.1.2 . Развити посебне програме за рад са младима који су учиниоци родно заснованог насиља</w:t>
            </w:r>
          </w:p>
        </w:tc>
        <w:tc>
          <w:tcPr>
            <w:tcW w:w="144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подржане </w:t>
            </w:r>
            <w:r w:rsidR="00CE7C32">
              <w:rPr>
                <w:rFonts w:ascii="Times New Roman" w:hAnsi="Times New Roman"/>
                <w:sz w:val="16"/>
                <w:szCs w:val="16"/>
                <w:lang w:val="sr-Cyrl-RS"/>
              </w:rPr>
              <w:t>активности/ пројекта</w:t>
            </w:r>
            <w:r w:rsidRPr="008B57DA">
              <w:rPr>
                <w:rFonts w:ascii="Times New Roman" w:hAnsi="Times New Roman"/>
                <w:sz w:val="16"/>
                <w:szCs w:val="16"/>
                <w:lang w:val="sr-Cyrl-RS"/>
              </w:rPr>
              <w:t>;</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sz w:val="16"/>
                <w:szCs w:val="16"/>
                <w:lang w:val="sr-Cyrl-RS"/>
              </w:rPr>
              <w:t>120 младих жена и мушкараца са развијеним вештинама организованог начина размене размишљења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bCs/>
                <w:strike/>
                <w:sz w:val="16"/>
                <w:szCs w:val="16"/>
                <w:lang w:val="sr-Cyrl-RS"/>
              </w:rPr>
            </w:pPr>
          </w:p>
        </w:tc>
        <w:tc>
          <w:tcPr>
            <w:tcW w:w="135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403.000</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p>
          <w:p w:rsidR="00CC6249" w:rsidRPr="00831E3B" w:rsidRDefault="00CC6249" w:rsidP="00CC6249">
            <w:pPr>
              <w:spacing w:after="0" w:line="240" w:lineRule="auto"/>
              <w:jc w:val="center"/>
              <w:rPr>
                <w:rFonts w:ascii="Times New Roman" w:hAnsi="Times New Roman"/>
                <w:sz w:val="14"/>
                <w:szCs w:val="14"/>
                <w:highlight w:val="lightGray"/>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403.000</w:t>
            </w:r>
          </w:p>
        </w:tc>
        <w:tc>
          <w:tcPr>
            <w:tcW w:w="900" w:type="dxa"/>
            <w:shd w:val="clear" w:color="auto" w:fill="CCFF99"/>
          </w:tcPr>
          <w:p w:rsidR="00CC6249" w:rsidRPr="00831E3B" w:rsidRDefault="00E2579D"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1.2</w:t>
            </w:r>
            <w:r w:rsidRPr="00831E3B">
              <w:rPr>
                <w:rFonts w:ascii="Times New Roman" w:hAnsi="Times New Roman"/>
                <w:bCs/>
                <w:sz w:val="14"/>
                <w:szCs w:val="16"/>
                <w:lang w:val="sr-Latn-RS"/>
              </w:rPr>
              <w:t>09</w:t>
            </w:r>
            <w:r w:rsidR="00CC6249" w:rsidRPr="00831E3B">
              <w:rPr>
                <w:rFonts w:ascii="Times New Roman" w:hAnsi="Times New Roman"/>
                <w:bCs/>
                <w:sz w:val="14"/>
                <w:szCs w:val="16"/>
                <w:lang w:val="sr-Cyrl-RS"/>
              </w:rPr>
              <w:t>.000</w:t>
            </w:r>
          </w:p>
        </w:tc>
        <w:tc>
          <w:tcPr>
            <w:tcW w:w="990" w:type="dxa"/>
            <w:shd w:val="clear" w:color="auto" w:fill="CCFF99"/>
          </w:tcPr>
          <w:p w:rsidR="00CC6249" w:rsidRPr="00E2579D" w:rsidRDefault="00CC6249" w:rsidP="00CC6249">
            <w:pPr>
              <w:spacing w:after="0" w:line="240" w:lineRule="auto"/>
              <w:jc w:val="center"/>
              <w:rPr>
                <w:rFonts w:ascii="Times New Roman" w:hAnsi="Times New Roman"/>
                <w:sz w:val="14"/>
                <w:szCs w:val="16"/>
                <w:lang w:val="sr-Cyrl-RS"/>
              </w:rPr>
            </w:pPr>
          </w:p>
        </w:tc>
        <w:tc>
          <w:tcPr>
            <w:tcW w:w="977" w:type="dxa"/>
            <w:shd w:val="clear" w:color="auto" w:fill="CCFF99"/>
          </w:tcPr>
          <w:p w:rsidR="00CC6249" w:rsidRPr="00E2579D" w:rsidRDefault="00E2579D" w:rsidP="00CC6249">
            <w:pPr>
              <w:spacing w:after="0" w:line="240" w:lineRule="auto"/>
              <w:jc w:val="center"/>
              <w:rPr>
                <w:rFonts w:ascii="Times New Roman" w:hAnsi="Times New Roman"/>
                <w:sz w:val="14"/>
                <w:szCs w:val="16"/>
                <w:lang w:val="sr-Cyrl-RS"/>
              </w:rPr>
            </w:pPr>
            <w:r w:rsidRPr="00E2579D">
              <w:rPr>
                <w:rFonts w:ascii="Times New Roman" w:hAnsi="Times New Roman"/>
                <w:sz w:val="14"/>
                <w:szCs w:val="16"/>
                <w:lang w:val="sr-Cyrl-RS"/>
              </w:rPr>
              <w:t>1.2</w:t>
            </w:r>
            <w:r w:rsidRPr="00E2579D">
              <w:rPr>
                <w:rFonts w:ascii="Times New Roman" w:hAnsi="Times New Roman"/>
                <w:sz w:val="14"/>
                <w:szCs w:val="16"/>
                <w:lang w:val="sr-Latn-RS"/>
              </w:rPr>
              <w:t>09</w:t>
            </w:r>
            <w:r w:rsidR="00CC6249" w:rsidRPr="00E2579D">
              <w:rPr>
                <w:rFonts w:ascii="Times New Roman" w:hAnsi="Times New Roman"/>
                <w:sz w:val="14"/>
                <w:szCs w:val="16"/>
                <w:lang w:val="sr-Cyrl-RS"/>
              </w:rPr>
              <w:t>.000</w:t>
            </w:r>
          </w:p>
        </w:tc>
      </w:tr>
      <w:tr w:rsidR="00CC6249" w:rsidRPr="008B57DA" w:rsidTr="00CE7C32">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980" w:type="dxa"/>
            <w:shd w:val="clear" w:color="auto" w:fill="FFFFFF"/>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5.3.1.3.  Обезбедити  веће укључивање ванинституционалних актера у програме који на  локалном нивоу развијају услуге ресоцијализације и реинтеграције младих који су били на заводским мерама</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Pr>
                <w:rFonts w:ascii="Times New Roman" w:hAnsi="Times New Roman"/>
                <w:bCs/>
                <w:sz w:val="16"/>
                <w:szCs w:val="16"/>
                <w:lang w:val="sr-Cyrl-RS"/>
              </w:rPr>
              <w:t>3 подржана</w:t>
            </w:r>
            <w:r w:rsidRPr="008B57DA">
              <w:rPr>
                <w:rFonts w:ascii="Times New Roman" w:hAnsi="Times New Roman"/>
                <w:bCs/>
                <w:sz w:val="16"/>
                <w:szCs w:val="16"/>
                <w:lang w:val="sr-Cyrl-RS"/>
              </w:rPr>
              <w:t xml:space="preserve"> програма/услуга ванинституци-оналних актера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p>
        </w:tc>
        <w:tc>
          <w:tcPr>
            <w:tcW w:w="135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МРЗБСП</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Cs/>
                <w:sz w:val="16"/>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605,000</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400.000 (МОС)</w:t>
            </w:r>
          </w:p>
        </w:tc>
        <w:tc>
          <w:tcPr>
            <w:tcW w:w="90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205.000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1,815,000</w:t>
            </w: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1.200.000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77"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615.000</w:t>
            </w:r>
          </w:p>
        </w:tc>
      </w:tr>
    </w:tbl>
    <w:p w:rsidR="00CC6249" w:rsidRDefault="00CC6249" w:rsidP="00CC6249">
      <w:pPr>
        <w:tabs>
          <w:tab w:val="left" w:pos="2490"/>
          <w:tab w:val="left" w:pos="5025"/>
        </w:tabs>
        <w:spacing w:after="0" w:line="240" w:lineRule="auto"/>
        <w:rPr>
          <w:rFonts w:ascii="Times New Roman" w:hAnsi="Times New Roman"/>
          <w:lang w:val="sr-Cyrl-RS"/>
        </w:rPr>
      </w:pPr>
    </w:p>
    <w:p w:rsidR="00F22BB8" w:rsidRDefault="00F22BB8" w:rsidP="00CC6249">
      <w:pPr>
        <w:tabs>
          <w:tab w:val="left" w:pos="2490"/>
          <w:tab w:val="left" w:pos="5025"/>
        </w:tabs>
        <w:spacing w:after="0" w:line="240" w:lineRule="auto"/>
        <w:rPr>
          <w:rFonts w:ascii="Times New Roman" w:hAnsi="Times New Roman"/>
          <w:lang w:val="sr-Cyrl-RS"/>
        </w:rPr>
      </w:pPr>
    </w:p>
    <w:tbl>
      <w:tblPr>
        <w:tblW w:w="15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889"/>
      </w:tblGrid>
      <w:tr w:rsidR="00CC6249" w:rsidRPr="008B57DA" w:rsidTr="00F22BB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49"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22BB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89"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22BB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89"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F22BB8">
        <w:trPr>
          <w:jc w:val="center"/>
        </w:trPr>
        <w:tc>
          <w:tcPr>
            <w:tcW w:w="1733" w:type="dxa"/>
          </w:tcPr>
          <w:p w:rsidR="00CC6249" w:rsidRPr="0089715E" w:rsidRDefault="00CC6249" w:rsidP="00CC6249">
            <w:pPr>
              <w:spacing w:after="0" w:line="240" w:lineRule="auto"/>
              <w:rPr>
                <w:rFonts w:ascii="Times New Roman" w:hAnsi="Times New Roman"/>
                <w:sz w:val="20"/>
                <w:lang w:val="sr-Cyrl-RS"/>
              </w:rPr>
            </w:pPr>
            <w:r w:rsidRPr="008B57DA">
              <w:rPr>
                <w:rFonts w:ascii="Times New Roman" w:hAnsi="Times New Roman"/>
                <w:sz w:val="20"/>
                <w:lang w:val="sr-Cyrl-RS"/>
              </w:rPr>
              <w:t>5.3.2  Унапређен рад са младима након извршене заводске мере или одслужене затворске казне</w:t>
            </w:r>
          </w:p>
        </w:tc>
        <w:tc>
          <w:tcPr>
            <w:tcW w:w="198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5.3.2.1. </w:t>
            </w:r>
            <w:r w:rsidRPr="008B57DA">
              <w:rPr>
                <w:rFonts w:ascii="Times New Roman" w:hAnsi="Times New Roman"/>
                <w:color w:val="000000"/>
                <w:sz w:val="16"/>
                <w:szCs w:val="16"/>
                <w:lang w:val="sr-Cyrl-RS"/>
              </w:rPr>
              <w:t>Успоставити механизме реинтеграције и подржати могућности запошљавања младих након извршене заводске мере или одслужене затворске казне</w:t>
            </w:r>
            <w:r w:rsidRPr="008B57DA">
              <w:rPr>
                <w:rFonts w:ascii="Times New Roman" w:hAnsi="Times New Roman"/>
                <w:sz w:val="16"/>
                <w:szCs w:val="16"/>
                <w:lang w:val="sr-Cyrl-RS"/>
              </w:rPr>
              <w:t xml:space="preserve"> </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3 </w:t>
            </w:r>
            <w:r>
              <w:rPr>
                <w:rFonts w:ascii="Times New Roman" w:hAnsi="Times New Roman"/>
                <w:bCs/>
                <w:sz w:val="16"/>
                <w:szCs w:val="16"/>
                <w:lang w:val="sr-Cyrl-RS"/>
              </w:rPr>
              <w:t xml:space="preserve">подржане </w:t>
            </w:r>
            <w:r w:rsidR="00CE7C32">
              <w:rPr>
                <w:rFonts w:ascii="Times New Roman" w:hAnsi="Times New Roman"/>
                <w:bCs/>
                <w:sz w:val="16"/>
                <w:szCs w:val="16"/>
                <w:lang w:val="sr-Cyrl-RS"/>
              </w:rPr>
              <w:t>активности/ пројекта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МРЗБСП</w:t>
            </w:r>
          </w:p>
          <w:p w:rsidR="00CC6249" w:rsidRPr="008B57DA" w:rsidRDefault="00CC6249" w:rsidP="00CC6249">
            <w:pPr>
              <w:spacing w:after="0" w:line="240" w:lineRule="auto"/>
              <w:rPr>
                <w:rFonts w:ascii="Times New Roman" w:hAnsi="Times New Roman"/>
                <w:bCs/>
                <w:strike/>
                <w:sz w:val="16"/>
                <w:szCs w:val="16"/>
                <w:lang w:val="sr-Cyrl-RS"/>
              </w:rPr>
            </w:pPr>
            <w:r w:rsidRPr="008B57DA">
              <w:rPr>
                <w:rFonts w:ascii="Times New Roman" w:hAnsi="Times New Roman"/>
                <w:bCs/>
                <w:sz w:val="16"/>
                <w:szCs w:val="16"/>
                <w:lang w:val="sr-Cyrl-RS"/>
              </w:rPr>
              <w:t>МОС</w:t>
            </w:r>
          </w:p>
        </w:tc>
        <w:tc>
          <w:tcPr>
            <w:tcW w:w="144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
                <w:bCs/>
                <w:sz w:val="16"/>
                <w:szCs w:val="16"/>
                <w:lang w:val="sr-Cyrl-RS"/>
              </w:rPr>
            </w:pPr>
            <w:r w:rsidRPr="008B57DA">
              <w:rPr>
                <w:rFonts w:ascii="Times New Roman" w:hAnsi="Times New Roman"/>
                <w:bCs/>
                <w:sz w:val="16"/>
                <w:szCs w:val="16"/>
                <w:lang w:val="sr-Cyrl-RS"/>
              </w:rPr>
              <w:t>ЈЛС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1.815.000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1.815.000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bCs/>
                <w:sz w:val="14"/>
                <w:szCs w:val="16"/>
                <w:lang w:val="sr-Cyrl-RS"/>
              </w:rPr>
              <w:t>5.445.000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889"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5.445.000</w:t>
            </w:r>
          </w:p>
        </w:tc>
      </w:tr>
    </w:tbl>
    <w:p w:rsidR="00F0752C" w:rsidRDefault="00F0752C" w:rsidP="00CC6249">
      <w:pPr>
        <w:tabs>
          <w:tab w:val="left" w:pos="2490"/>
          <w:tab w:val="left" w:pos="5025"/>
        </w:tabs>
        <w:spacing w:after="0" w:line="240" w:lineRule="auto"/>
        <w:rPr>
          <w:rFonts w:ascii="Times New Roman" w:hAnsi="Times New Roman"/>
          <w:lang w:val="sr-Cyrl-RS"/>
        </w:rPr>
      </w:pPr>
    </w:p>
    <w:p w:rsidR="00F0752C" w:rsidRPr="008B57DA" w:rsidRDefault="00F0752C" w:rsidP="00CC6249">
      <w:pPr>
        <w:tabs>
          <w:tab w:val="left" w:pos="2490"/>
          <w:tab w:val="left" w:pos="5025"/>
        </w:tabs>
        <w:spacing w:after="0" w:line="240" w:lineRule="auto"/>
        <w:rPr>
          <w:rFonts w:ascii="Times New Roman" w:hAnsi="Times New Roman"/>
          <w:lang w:val="sr-Cyrl-RS"/>
        </w:rPr>
      </w:pP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486"/>
      </w:tblGrid>
      <w:tr w:rsidR="00CC6249" w:rsidRPr="008B57DA" w:rsidTr="00097DD3">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4:</w:t>
            </w:r>
          </w:p>
        </w:tc>
        <w:tc>
          <w:tcPr>
            <w:tcW w:w="648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097DD3">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bCs/>
                <w:lang w:val="sr-Cyrl-RS"/>
              </w:rPr>
              <w:t>5.4. Унапређени програми рада са младима који су жртве насиља</w:t>
            </w:r>
          </w:p>
        </w:tc>
        <w:tc>
          <w:tcPr>
            <w:tcW w:w="648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младих који су жртве насиља који је учествовао у програмима</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990"/>
      </w:tblGrid>
      <w:tr w:rsidR="00CC6249" w:rsidRPr="008B57DA" w:rsidTr="00097DD3">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5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097DD3">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9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097DD3">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097DD3">
        <w:trPr>
          <w:trHeight w:val="284"/>
          <w:jc w:val="center"/>
        </w:trPr>
        <w:tc>
          <w:tcPr>
            <w:tcW w:w="1733" w:type="dxa"/>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5.4.1. Смањено насиље на штету младих</w:t>
            </w:r>
          </w:p>
          <w:p w:rsidR="00CC6249" w:rsidRPr="008B57DA" w:rsidRDefault="00CC6249" w:rsidP="00CC6249">
            <w:pPr>
              <w:spacing w:after="0" w:line="240" w:lineRule="auto"/>
              <w:rPr>
                <w:rFonts w:ascii="Times New Roman" w:hAnsi="Times New Roman"/>
                <w:sz w:val="20"/>
                <w:lang w:val="sr-Cyrl-RS"/>
              </w:rPr>
            </w:pPr>
          </w:p>
        </w:tc>
        <w:tc>
          <w:tcPr>
            <w:tcW w:w="1980" w:type="dxa"/>
          </w:tcPr>
          <w:p w:rsidR="00CC6249" w:rsidRPr="008B57DA" w:rsidRDefault="00CC6249" w:rsidP="00CC6249">
            <w:pPr>
              <w:pStyle w:val="Odlomakpopisa"/>
              <w:spacing w:after="0" w:line="240" w:lineRule="auto"/>
              <w:ind w:left="0"/>
              <w:rPr>
                <w:rFonts w:ascii="Times New Roman" w:hAnsi="Times New Roman"/>
                <w:sz w:val="16"/>
                <w:szCs w:val="16"/>
                <w:lang w:val="sr-Cyrl-RS"/>
              </w:rPr>
            </w:pPr>
            <w:r w:rsidRPr="008B57DA">
              <w:rPr>
                <w:rFonts w:ascii="Times New Roman" w:hAnsi="Times New Roman"/>
                <w:sz w:val="16"/>
                <w:szCs w:val="16"/>
                <w:lang w:val="sr-Cyrl-RS"/>
              </w:rPr>
              <w:t>5.4.1.1. Подржати програме и обуке за развој вештина за реаговање на насиље на штету младих</w:t>
            </w:r>
          </w:p>
          <w:p w:rsidR="00CC6249" w:rsidRPr="008B57DA" w:rsidRDefault="00CC6249" w:rsidP="00CC6249">
            <w:pPr>
              <w:spacing w:after="0" w:line="240" w:lineRule="auto"/>
              <w:rPr>
                <w:rFonts w:ascii="Times New Roman" w:hAnsi="Times New Roman"/>
                <w:sz w:val="16"/>
                <w:szCs w:val="16"/>
                <w:lang w:val="sr-Cyrl-RS"/>
              </w:rPr>
            </w:pP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w:t>
            </w:r>
            <w:r>
              <w:rPr>
                <w:rFonts w:ascii="Times New Roman" w:hAnsi="Times New Roman"/>
                <w:sz w:val="16"/>
                <w:szCs w:val="16"/>
                <w:lang w:val="sr-Cyrl-RS"/>
              </w:rPr>
              <w:t xml:space="preserve">подржане </w:t>
            </w:r>
            <w:r w:rsidR="00CE7C32">
              <w:rPr>
                <w:rFonts w:ascii="Times New Roman" w:hAnsi="Times New Roman"/>
                <w:sz w:val="16"/>
                <w:szCs w:val="16"/>
                <w:lang w:val="sr-Cyrl-RS"/>
              </w:rPr>
              <w:t>активности/ пројекта</w:t>
            </w:r>
            <w:r w:rsidRPr="008B57DA">
              <w:rPr>
                <w:rFonts w:ascii="Times New Roman" w:hAnsi="Times New Roman"/>
                <w:sz w:val="16"/>
                <w:szCs w:val="16"/>
                <w:lang w:val="sr-Cyrl-RS"/>
              </w:rPr>
              <w:t>;</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 младих жена и мушкараца укључено у програме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Школске управе и 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ПСОПУНМ</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bCs/>
                <w:sz w:val="14"/>
                <w:szCs w:val="16"/>
                <w:lang w:val="sr-Cyrl-RS"/>
              </w:rPr>
              <w:t>1.815.000</w:t>
            </w:r>
          </w:p>
        </w:tc>
        <w:tc>
          <w:tcPr>
            <w:tcW w:w="990" w:type="dxa"/>
            <w:shd w:val="clear" w:color="auto" w:fill="CCFF99"/>
          </w:tcPr>
          <w:p w:rsidR="00CC6249" w:rsidRPr="00831E3B" w:rsidRDefault="00CC6249" w:rsidP="00F217E8">
            <w:pPr>
              <w:spacing w:after="0" w:line="240" w:lineRule="auto"/>
              <w:rPr>
                <w:rFonts w:ascii="Times New Roman" w:hAnsi="Times New Roman"/>
                <w:sz w:val="14"/>
                <w:szCs w:val="16"/>
                <w:lang w:val="sr-Latn-RS"/>
              </w:rPr>
            </w:pPr>
          </w:p>
          <w:p w:rsidR="00CC6249" w:rsidRPr="00831E3B" w:rsidRDefault="00CC6249" w:rsidP="00F217E8">
            <w:pPr>
              <w:spacing w:after="0" w:line="240" w:lineRule="auto"/>
              <w:rPr>
                <w:rFonts w:ascii="Times New Roman" w:hAnsi="Times New Roman"/>
                <w:sz w:val="14"/>
                <w:szCs w:val="16"/>
                <w:lang w:val="sr-Latn-RS"/>
              </w:rPr>
            </w:pPr>
            <w:r w:rsidRPr="00831E3B">
              <w:rPr>
                <w:rFonts w:ascii="Times New Roman" w:hAnsi="Times New Roman"/>
                <w:sz w:val="14"/>
                <w:szCs w:val="16"/>
                <w:lang w:val="sr-Cyrl-RS"/>
              </w:rPr>
              <w:t>МОС</w:t>
            </w:r>
            <w:r w:rsidRPr="00831E3B">
              <w:rPr>
                <w:rStyle w:val="FootnoteReference"/>
                <w:rFonts w:ascii="Times New Roman" w:hAnsi="Times New Roman"/>
                <w:sz w:val="14"/>
                <w:szCs w:val="16"/>
                <w:lang w:val="sr-Cyrl-RS"/>
              </w:rPr>
              <w:footnoteReference w:id="42"/>
            </w: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1.815.000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bCs/>
                <w:sz w:val="14"/>
                <w:szCs w:val="16"/>
                <w:lang w:val="sr-Cyrl-RS"/>
              </w:rPr>
              <w:t>5.445.000</w:t>
            </w:r>
          </w:p>
        </w:tc>
        <w:tc>
          <w:tcPr>
            <w:tcW w:w="900" w:type="dxa"/>
            <w:shd w:val="clear" w:color="auto" w:fill="CCFF99"/>
          </w:tcPr>
          <w:p w:rsidR="00CC6249" w:rsidRPr="008B57DA" w:rsidRDefault="00CC6249" w:rsidP="00CC6249">
            <w:pPr>
              <w:spacing w:after="0" w:line="240" w:lineRule="auto"/>
              <w:rPr>
                <w:rFonts w:ascii="Times New Roman" w:hAnsi="Times New Roman"/>
                <w:sz w:val="14"/>
                <w:szCs w:val="16"/>
                <w:lang w:val="sr-Cyrl-RS"/>
              </w:rPr>
            </w:pPr>
          </w:p>
          <w:p w:rsidR="00CC6249" w:rsidRPr="00F217E8" w:rsidRDefault="00F217E8" w:rsidP="00F217E8">
            <w:pPr>
              <w:spacing w:after="0" w:line="240" w:lineRule="auto"/>
              <w:rPr>
                <w:rFonts w:ascii="Times New Roman" w:hAnsi="Times New Roman"/>
                <w:sz w:val="14"/>
                <w:szCs w:val="16"/>
                <w:lang w:val="sr-Latn-RS"/>
              </w:rPr>
            </w:pPr>
            <w:r>
              <w:rPr>
                <w:rFonts w:ascii="Times New Roman" w:hAnsi="Times New Roman"/>
                <w:sz w:val="14"/>
                <w:szCs w:val="16"/>
                <w:lang w:val="sr-Latn-RS"/>
              </w:rPr>
              <w:t xml:space="preserve">       </w:t>
            </w:r>
            <w:r w:rsidR="00CC6249" w:rsidRPr="008B57DA">
              <w:rPr>
                <w:rFonts w:ascii="Times New Roman" w:hAnsi="Times New Roman"/>
                <w:sz w:val="14"/>
                <w:szCs w:val="16"/>
                <w:lang w:val="sr-Cyrl-RS"/>
              </w:rPr>
              <w:t>МОС</w:t>
            </w:r>
            <w:r w:rsidR="00CC6249" w:rsidRPr="008B57DA">
              <w:rPr>
                <w:rStyle w:val="FootnoteReference"/>
                <w:rFonts w:ascii="Times New Roman" w:hAnsi="Times New Roman"/>
                <w:b/>
                <w:sz w:val="14"/>
                <w:szCs w:val="16"/>
                <w:lang w:val="sr-Cyrl-RS"/>
              </w:rPr>
              <w:footnoteReference w:id="43"/>
            </w:r>
          </w:p>
          <w:p w:rsidR="00CC6249" w:rsidRPr="008B57DA"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5.445.000</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990"/>
      </w:tblGrid>
      <w:tr w:rsidR="00CC6249" w:rsidRPr="008B57DA" w:rsidTr="00097DD3">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5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097DD3">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9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097DD3">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097DD3">
        <w:trPr>
          <w:trHeight w:val="284"/>
          <w:jc w:val="center"/>
        </w:trPr>
        <w:tc>
          <w:tcPr>
            <w:tcW w:w="1733" w:type="dxa"/>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 xml:space="preserve">5.4.2. Унапређена је сарадња субјеката омладинске политике на креирању заједничких програма и активности за жртве насиља </w:t>
            </w:r>
          </w:p>
          <w:p w:rsidR="00CC6249" w:rsidRPr="008B57DA" w:rsidRDefault="00CC6249" w:rsidP="00CC6249">
            <w:pPr>
              <w:spacing w:after="0" w:line="240" w:lineRule="auto"/>
              <w:rPr>
                <w:rFonts w:ascii="Times New Roman" w:hAnsi="Times New Roman"/>
                <w:sz w:val="20"/>
                <w:szCs w:val="20"/>
                <w:lang w:val="sr-Cyrl-RS"/>
              </w:rPr>
            </w:pP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20"/>
                <w:szCs w:val="20"/>
                <w:lang w:val="sr-Cyrl-RS"/>
              </w:rPr>
              <w:t xml:space="preserve">5.4.2. 1. </w:t>
            </w:r>
            <w:r w:rsidRPr="008B57DA">
              <w:rPr>
                <w:rFonts w:ascii="Times New Roman" w:hAnsi="Times New Roman"/>
                <w:color w:val="000000"/>
                <w:sz w:val="18"/>
                <w:szCs w:val="18"/>
                <w:lang w:val="sr-Cyrl-RS"/>
              </w:rPr>
              <w:t>Подржати програме субјеката омладинске политике усмерене на рад са младима који су жртве насиља</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w:t>
            </w:r>
            <w:r>
              <w:rPr>
                <w:rFonts w:ascii="Times New Roman" w:hAnsi="Times New Roman"/>
                <w:sz w:val="16"/>
                <w:szCs w:val="16"/>
                <w:lang w:val="sr-Cyrl-RS"/>
              </w:rPr>
              <w:t xml:space="preserve">подржане </w:t>
            </w:r>
            <w:r w:rsidR="00CE7C32">
              <w:rPr>
                <w:rFonts w:ascii="Times New Roman" w:hAnsi="Times New Roman"/>
                <w:sz w:val="16"/>
                <w:szCs w:val="16"/>
                <w:lang w:val="sr-Cyrl-RS"/>
              </w:rPr>
              <w:t>активности/ пројекта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МОС</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МРЗБСП</w:t>
            </w:r>
          </w:p>
        </w:tc>
        <w:tc>
          <w:tcPr>
            <w:tcW w:w="1440" w:type="dxa"/>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ПССО</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ОЦД</w:t>
            </w:r>
          </w:p>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ЈЛС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968.000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968.000</w:t>
            </w:r>
          </w:p>
        </w:tc>
        <w:tc>
          <w:tcPr>
            <w:tcW w:w="900" w:type="dxa"/>
            <w:shd w:val="clear" w:color="auto" w:fill="CCFF99"/>
          </w:tcPr>
          <w:p w:rsidR="00CC6249" w:rsidRPr="00831E3B" w:rsidRDefault="00CC6249" w:rsidP="00CC6249">
            <w:pPr>
              <w:spacing w:after="0" w:line="240" w:lineRule="auto"/>
              <w:jc w:val="center"/>
              <w:rPr>
                <w:rFonts w:ascii="Times New Roman" w:hAnsi="Times New Roman"/>
                <w:sz w:val="14"/>
                <w:szCs w:val="14"/>
                <w:lang w:val="sr-Cyrl-RS"/>
              </w:rPr>
            </w:pPr>
            <w:r w:rsidRPr="00831E3B">
              <w:rPr>
                <w:rFonts w:ascii="Times New Roman" w:hAnsi="Times New Roman"/>
                <w:sz w:val="14"/>
                <w:szCs w:val="14"/>
                <w:lang w:val="sr-Cyrl-RS"/>
              </w:rPr>
              <w:t>2.904.000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2.904.000</w:t>
            </w:r>
          </w:p>
        </w:tc>
      </w:tr>
    </w:tbl>
    <w:p w:rsidR="00CC6249" w:rsidRPr="008B57DA" w:rsidRDefault="00CC6249" w:rsidP="00CC6249">
      <w:pPr>
        <w:spacing w:after="0" w:line="240" w:lineRule="auto"/>
        <w:rPr>
          <w:rFonts w:ascii="Times New Roman" w:hAnsi="Times New Roman"/>
          <w:b/>
          <w:sz w:val="28"/>
          <w:szCs w:val="28"/>
          <w:lang w:val="sr-Cyrl-RS"/>
        </w:rPr>
      </w:pPr>
      <w:r w:rsidRPr="008B57DA">
        <w:rPr>
          <w:rFonts w:ascii="Times New Roman" w:hAnsi="Times New Roman"/>
          <w:b/>
          <w:sz w:val="28"/>
          <w:szCs w:val="28"/>
          <w:lang w:val="sr-Cyrl-RS"/>
        </w:rPr>
        <w:br w:type="page"/>
      </w:r>
    </w:p>
    <w:p w:rsidR="00CC6249" w:rsidRPr="008B57DA" w:rsidRDefault="00CC6249" w:rsidP="00CC6249">
      <w:pPr>
        <w:pBdr>
          <w:bottom w:val="single" w:sz="4" w:space="1" w:color="auto"/>
        </w:pBdr>
        <w:spacing w:after="0" w:line="240" w:lineRule="auto"/>
        <w:ind w:left="-709"/>
        <w:outlineLvl w:val="0"/>
        <w:rPr>
          <w:rFonts w:ascii="Times New Roman" w:hAnsi="Times New Roman"/>
          <w:b/>
          <w:sz w:val="28"/>
          <w:szCs w:val="28"/>
          <w:lang w:val="sr-Cyrl-RS"/>
        </w:rPr>
      </w:pPr>
      <w:r>
        <w:rPr>
          <w:rFonts w:ascii="Times New Roman" w:hAnsi="Times New Roman"/>
          <w:b/>
          <w:sz w:val="28"/>
          <w:szCs w:val="28"/>
          <w:lang w:val="sr-Cyrl-RS"/>
        </w:rPr>
        <w:lastRenderedPageBreak/>
        <w:t>6.</w:t>
      </w:r>
      <w:r w:rsidRPr="008B57DA">
        <w:rPr>
          <w:rFonts w:ascii="Times New Roman" w:hAnsi="Times New Roman"/>
          <w:b/>
          <w:sz w:val="28"/>
          <w:szCs w:val="28"/>
          <w:lang w:val="sr-Cyrl-RS"/>
        </w:rPr>
        <w:t xml:space="preserve"> </w:t>
      </w:r>
      <w:r>
        <w:rPr>
          <w:rFonts w:ascii="Times New Roman" w:hAnsi="Times New Roman"/>
          <w:b/>
          <w:sz w:val="28"/>
          <w:szCs w:val="28"/>
          <w:lang w:val="sr-Cyrl-RS"/>
        </w:rPr>
        <w:t>Социјална укљученост младих</w:t>
      </w:r>
    </w:p>
    <w:p w:rsidR="00CC6249" w:rsidRPr="008B57DA" w:rsidRDefault="00CC6249" w:rsidP="00CC6249">
      <w:pPr>
        <w:spacing w:after="0" w:line="240" w:lineRule="auto"/>
        <w:ind w:left="-709"/>
        <w:rPr>
          <w:rFonts w:ascii="Times New Roman" w:hAnsi="Times New Roman"/>
          <w:b/>
          <w:sz w:val="28"/>
          <w:szCs w:val="28"/>
          <w:lang w:val="sr-Cyrl-RS"/>
        </w:rPr>
      </w:pPr>
    </w:p>
    <w:p w:rsidR="00CC6249" w:rsidRPr="008B57DA" w:rsidRDefault="00CC6249" w:rsidP="00CC6249">
      <w:pP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t>СТРАТЕШКИ ЦИЉ: Унапређена подршка друштвеном укључивању младих из категорија у ризику од социјалне искључености</w:t>
      </w:r>
    </w:p>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96"/>
      </w:tblGrid>
      <w:tr w:rsidR="00CC6249" w:rsidRPr="008B57DA" w:rsidTr="00097DD3">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39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097DD3">
        <w:trPr>
          <w:jc w:val="center"/>
        </w:trPr>
        <w:tc>
          <w:tcPr>
            <w:tcW w:w="9197" w:type="dxa"/>
            <w:vAlign w:val="center"/>
          </w:tcPr>
          <w:p w:rsidR="00CC6249" w:rsidRPr="008B57DA" w:rsidRDefault="00CC6249" w:rsidP="00CC6249">
            <w:pPr>
              <w:pStyle w:val="ListParagraph"/>
              <w:numPr>
                <w:ilvl w:val="1"/>
                <w:numId w:val="12"/>
              </w:numPr>
              <w:spacing w:after="0" w:line="240" w:lineRule="auto"/>
              <w:rPr>
                <w:rFonts w:ascii="Times New Roman" w:hAnsi="Times New Roman"/>
                <w:lang w:val="sr-Cyrl-RS"/>
              </w:rPr>
            </w:pPr>
            <w:r w:rsidRPr="008B57DA">
              <w:rPr>
                <w:rFonts w:ascii="Times New Roman" w:hAnsi="Times New Roman"/>
                <w:lang w:val="sr-Cyrl-RS"/>
              </w:rPr>
              <w:t>Стварени су системски предуслови да млади у ризику од социјалне искључености буду адекватно препознати и подржани у укључивању у економске, друштвене и културне токове</w:t>
            </w:r>
          </w:p>
        </w:tc>
        <w:tc>
          <w:tcPr>
            <w:tcW w:w="639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Смањење броја младих у ризику од социјалне искључености</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995"/>
        <w:gridCol w:w="900"/>
        <w:gridCol w:w="900"/>
        <w:gridCol w:w="7"/>
      </w:tblGrid>
      <w:tr w:rsidR="00CC6249" w:rsidRPr="008B57DA" w:rsidTr="00831E3B">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5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15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6.1.1. Успостављен ефикасан, родно осетљив систем препознавања различитих категорија младих у ризику од социјалне искључености у складу са ЕУ стандардима</w:t>
            </w: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6.1.1.1. Развити нови систем категоризације младих у ризику од социјалне искључености у складу са ЕУ стандардима</w:t>
            </w:r>
          </w:p>
        </w:tc>
        <w:tc>
          <w:tcPr>
            <w:tcW w:w="1440" w:type="dxa"/>
          </w:tcPr>
          <w:p w:rsidR="00CC6249" w:rsidRPr="008B57DA" w:rsidRDefault="00CC6249" w:rsidP="00CC6249">
            <w:pPr>
              <w:autoSpaceDE w:val="0"/>
              <w:autoSpaceDN w:val="0"/>
              <w:adjustRightInd w:val="0"/>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Развијен систем </w:t>
            </w:r>
          </w:p>
          <w:p w:rsidR="00CC6249" w:rsidRPr="008B57DA" w:rsidRDefault="00CC6249" w:rsidP="00CC6249">
            <w:pPr>
              <w:autoSpaceDE w:val="0"/>
              <w:autoSpaceDN w:val="0"/>
              <w:adjustRightInd w:val="0"/>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категоризације младих у ризику од социјалне искључености</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2018-2019</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31E3B">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sz w:val="20"/>
                <w:szCs w:val="20"/>
                <w:lang w:val="sr-Cyrl-RS"/>
              </w:rPr>
            </w:pPr>
          </w:p>
        </w:tc>
        <w:tc>
          <w:tcPr>
            <w:tcW w:w="198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6.1.1.2. </w:t>
            </w:r>
            <w:r w:rsidRPr="008B57DA">
              <w:rPr>
                <w:rFonts w:ascii="Times New Roman" w:hAnsi="Times New Roman"/>
                <w:color w:val="000000"/>
                <w:sz w:val="16"/>
                <w:szCs w:val="16"/>
                <w:lang w:val="sr-Cyrl-RS"/>
              </w:rPr>
              <w:t>Подржати реализацију истраживања о младима из различитих категорија у ризику од социјалне искључености</w:t>
            </w:r>
          </w:p>
        </w:tc>
        <w:tc>
          <w:tcPr>
            <w:tcW w:w="144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Перспектива укључена у истраживање о положају младих</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440" w:type="dxa"/>
          </w:tcPr>
          <w:p w:rsidR="003F6217" w:rsidRDefault="003F621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Факултети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Истраживачке институције и организације</w:t>
            </w:r>
          </w:p>
          <w:p w:rsidR="00CC6249" w:rsidRPr="008B57DA" w:rsidRDefault="00CC6249" w:rsidP="00CC6249">
            <w:pPr>
              <w:spacing w:after="0" w:line="240" w:lineRule="auto"/>
              <w:rPr>
                <w:rFonts w:ascii="Times New Roman" w:hAnsi="Times New Roman"/>
                <w:sz w:val="16"/>
                <w:szCs w:val="16"/>
                <w:lang w:val="sr-Cyrl-RS"/>
              </w:rPr>
            </w:pPr>
          </w:p>
        </w:tc>
        <w:tc>
          <w:tcPr>
            <w:tcW w:w="1080" w:type="dxa"/>
            <w:shd w:val="clear" w:color="auto" w:fill="CCFF99"/>
          </w:tcPr>
          <w:p w:rsidR="00CC6249" w:rsidRPr="008B57DA" w:rsidRDefault="00CC6249"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CC6249" w:rsidRPr="008B57DA" w:rsidRDefault="00CC6249" w:rsidP="00CC6249">
            <w:pPr>
              <w:spacing w:after="0" w:line="240" w:lineRule="auto"/>
              <w:rPr>
                <w:rFonts w:ascii="Times New Roman" w:hAnsi="Times New Roman"/>
                <w:sz w:val="14"/>
                <w:szCs w:val="16"/>
                <w:lang w:val="sr-Cyrl-RS"/>
              </w:rPr>
            </w:pPr>
          </w:p>
          <w:p w:rsidR="00CC6249" w:rsidRPr="00B03B93" w:rsidRDefault="00B03B93" w:rsidP="00B03B93">
            <w:pPr>
              <w:spacing w:after="0" w:line="240" w:lineRule="auto"/>
              <w:rPr>
                <w:rFonts w:ascii="Times New Roman" w:hAnsi="Times New Roman"/>
                <w:sz w:val="14"/>
                <w:szCs w:val="16"/>
                <w:lang w:val="sr-Latn-RS"/>
              </w:rPr>
            </w:pPr>
            <w:r w:rsidRPr="008B57DA">
              <w:rPr>
                <w:rFonts w:ascii="Times New Roman" w:hAnsi="Times New Roman"/>
                <w:sz w:val="14"/>
                <w:szCs w:val="14"/>
                <w:lang w:val="sr-Cyrl-RS"/>
              </w:rPr>
              <w:t xml:space="preserve"> </w:t>
            </w:r>
            <w:r w:rsidR="00CC6249" w:rsidRPr="008B57DA">
              <w:rPr>
                <w:rFonts w:ascii="Times New Roman" w:hAnsi="Times New Roman"/>
                <w:sz w:val="14"/>
                <w:szCs w:val="14"/>
                <w:lang w:val="sr-Cyrl-RS"/>
              </w:rPr>
              <w:t>МОС</w:t>
            </w:r>
            <w:r w:rsidR="00CC6249" w:rsidRPr="008B57DA">
              <w:rPr>
                <w:rStyle w:val="FootnoteReference"/>
                <w:rFonts w:ascii="Times New Roman" w:hAnsi="Times New Roman"/>
                <w:b/>
                <w:sz w:val="14"/>
                <w:szCs w:val="16"/>
                <w:lang w:val="sr-Cyrl-RS"/>
              </w:rPr>
              <w:footnoteReference w:id="44"/>
            </w:r>
          </w:p>
          <w:p w:rsidR="00CC6249" w:rsidRPr="008B57DA"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B57DA" w:rsidRDefault="00CC6249" w:rsidP="00CC6249">
            <w:pPr>
              <w:spacing w:after="0" w:line="240" w:lineRule="auto"/>
              <w:jc w:val="center"/>
              <w:rPr>
                <w:rFonts w:ascii="Times New Roman" w:hAnsi="Times New Roman"/>
                <w:b/>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p w:rsidR="00CC6249" w:rsidRPr="00B03B93" w:rsidRDefault="00CC6249" w:rsidP="00B03B93">
            <w:pPr>
              <w:spacing w:after="0" w:line="240" w:lineRule="auto"/>
              <w:rPr>
                <w:rFonts w:ascii="Times New Roman" w:hAnsi="Times New Roman"/>
                <w:sz w:val="14"/>
                <w:szCs w:val="16"/>
                <w:lang w:val="sr-Latn-RS"/>
              </w:rPr>
            </w:pPr>
            <w:r w:rsidRPr="008B57DA">
              <w:rPr>
                <w:rFonts w:ascii="Times New Roman" w:hAnsi="Times New Roman"/>
                <w:sz w:val="14"/>
                <w:szCs w:val="14"/>
                <w:lang w:val="sr-Cyrl-RS"/>
              </w:rPr>
              <w:t>МОС</w:t>
            </w:r>
            <w:r w:rsidRPr="008B57DA">
              <w:rPr>
                <w:rStyle w:val="FootnoteReference"/>
                <w:rFonts w:ascii="Times New Roman" w:hAnsi="Times New Roman"/>
                <w:b/>
                <w:sz w:val="14"/>
                <w:szCs w:val="16"/>
                <w:lang w:val="sr-Cyrl-RS"/>
              </w:rPr>
              <w:footnoteReference w:id="45"/>
            </w: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F0752C" w:rsidRDefault="00F0752C"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Pr="008B57DA" w:rsidRDefault="00831E3B" w:rsidP="00CC6249">
      <w:pPr>
        <w:tabs>
          <w:tab w:val="left" w:pos="2490"/>
          <w:tab w:val="left" w:pos="5025"/>
        </w:tabs>
        <w:spacing w:after="0" w:line="240" w:lineRule="auto"/>
        <w:rPr>
          <w:rFonts w:ascii="Times New Roman" w:hAnsi="Times New Roman"/>
          <w:lang w:val="sr-Cyrl-RS"/>
        </w:rPr>
      </w:pPr>
    </w:p>
    <w:tbl>
      <w:tblPr>
        <w:tblW w:w="15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69"/>
        <w:gridCol w:w="1980"/>
        <w:gridCol w:w="1440"/>
        <w:gridCol w:w="990"/>
        <w:gridCol w:w="1170"/>
        <w:gridCol w:w="1080"/>
        <w:gridCol w:w="1440"/>
        <w:gridCol w:w="1080"/>
        <w:gridCol w:w="990"/>
        <w:gridCol w:w="1080"/>
        <w:gridCol w:w="988"/>
        <w:gridCol w:w="900"/>
        <w:gridCol w:w="746"/>
      </w:tblGrid>
      <w:tr w:rsidR="00CC6249" w:rsidRPr="008B57DA" w:rsidTr="00831E3B">
        <w:trPr>
          <w:jc w:val="center"/>
        </w:trPr>
        <w:tc>
          <w:tcPr>
            <w:tcW w:w="1869"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84"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869"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15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34"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trHeight w:val="339"/>
          <w:jc w:val="center"/>
        </w:trPr>
        <w:tc>
          <w:tcPr>
            <w:tcW w:w="1869"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88"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741"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trHeight w:val="284"/>
          <w:jc w:val="center"/>
        </w:trPr>
        <w:tc>
          <w:tcPr>
            <w:tcW w:w="1869" w:type="dxa"/>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6.1.2.  Успостављен систем праћења и процене прилагођености програма младих жена и мушкараца у ризику од социјалне искључености</w:t>
            </w: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6.1.2.1. Развити родно осетљив механизам праћења и евалуације локалних програма намењених младима у ризику од социјалне искључености</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Развијен родно осетљив механизам праћења</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25 ОЦД укључено у процес</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2018-2019</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440" w:type="dxa"/>
          </w:tcPr>
          <w:p w:rsidR="003F6217" w:rsidRDefault="003F621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ЈЛС </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CC6249" w:rsidRPr="008B57DA" w:rsidRDefault="00CC6249" w:rsidP="00CC6249">
            <w:pPr>
              <w:spacing w:after="0" w:line="240" w:lineRule="auto"/>
              <w:rPr>
                <w:rFonts w:ascii="Times New Roman" w:hAnsi="Times New Roman"/>
                <w:sz w:val="16"/>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988"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741"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810"/>
      </w:tblGrid>
      <w:tr w:rsidR="00CC6249" w:rsidRPr="008B57DA" w:rsidTr="00FB7106">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15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2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FB7106">
        <w:trPr>
          <w:trHeight w:val="1175"/>
          <w:jc w:val="center"/>
        </w:trPr>
        <w:tc>
          <w:tcPr>
            <w:tcW w:w="1733" w:type="dxa"/>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6.1.3. Успостављен систем акредитације програма и лиценцирања пружаоца услуга младима у ризику од социјалне искључености</w:t>
            </w: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6.1.3.1. Извршити стандардизацију услуга и програма намењених младима у ризику од социјалне искључености</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Успостављено мултисекторско тело задужено за стандардизацију</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Креирана стандардизација услуга у складу са принципима инклузивне омладинске политике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МУП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CC6249" w:rsidRPr="008B57DA" w:rsidRDefault="00CC6249" w:rsidP="00CC6249">
            <w:pPr>
              <w:spacing w:after="0" w:line="240" w:lineRule="auto"/>
              <w:rPr>
                <w:rFonts w:ascii="Times New Roman" w:hAnsi="Times New Roman"/>
                <w:sz w:val="16"/>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1.600.000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F7206B">
            <w:pPr>
              <w:spacing w:after="0" w:line="240" w:lineRule="auto"/>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1.600.000</w:t>
            </w:r>
          </w:p>
        </w:tc>
        <w:tc>
          <w:tcPr>
            <w:tcW w:w="810" w:type="dxa"/>
            <w:shd w:val="clear" w:color="auto" w:fill="CCFF99"/>
          </w:tcPr>
          <w:p w:rsidR="00CC6249" w:rsidRPr="00831E3B" w:rsidRDefault="006211E4"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4.8</w:t>
            </w:r>
            <w:r w:rsidRPr="00831E3B">
              <w:rPr>
                <w:rFonts w:ascii="Times New Roman" w:hAnsi="Times New Roman"/>
                <w:sz w:val="14"/>
                <w:szCs w:val="16"/>
                <w:lang w:val="sr-Latn-RS"/>
              </w:rPr>
              <w:t>0</w:t>
            </w:r>
            <w:r w:rsidR="00CC6249" w:rsidRPr="00831E3B">
              <w:rPr>
                <w:rFonts w:ascii="Times New Roman" w:hAnsi="Times New Roman"/>
                <w:sz w:val="14"/>
                <w:szCs w:val="16"/>
                <w:lang w:val="sr-Cyrl-RS"/>
              </w:rPr>
              <w:t>0.000</w:t>
            </w:r>
          </w:p>
        </w:tc>
        <w:tc>
          <w:tcPr>
            <w:tcW w:w="900" w:type="dxa"/>
            <w:shd w:val="clear" w:color="auto" w:fill="CCFF99"/>
          </w:tcPr>
          <w:p w:rsidR="00CC6249" w:rsidRPr="006211E4" w:rsidRDefault="00CC6249" w:rsidP="00CC6249">
            <w:pPr>
              <w:spacing w:after="0" w:line="240" w:lineRule="auto"/>
              <w:jc w:val="center"/>
              <w:rPr>
                <w:rFonts w:ascii="Times New Roman" w:hAnsi="Times New Roman"/>
                <w:sz w:val="14"/>
                <w:szCs w:val="16"/>
                <w:lang w:val="sr-Cyrl-RS"/>
              </w:rPr>
            </w:pPr>
          </w:p>
          <w:p w:rsidR="00CC6249" w:rsidRPr="006211E4" w:rsidRDefault="00CC6249" w:rsidP="00F7206B">
            <w:pPr>
              <w:spacing w:after="0" w:line="240" w:lineRule="auto"/>
              <w:rPr>
                <w:rFonts w:ascii="Times New Roman" w:hAnsi="Times New Roman"/>
                <w:sz w:val="14"/>
                <w:szCs w:val="16"/>
                <w:lang w:val="sr-Cyrl-RS"/>
              </w:rPr>
            </w:pPr>
          </w:p>
        </w:tc>
        <w:tc>
          <w:tcPr>
            <w:tcW w:w="810" w:type="dxa"/>
            <w:shd w:val="clear" w:color="auto" w:fill="CCFF99"/>
          </w:tcPr>
          <w:p w:rsidR="00CC6249" w:rsidRPr="006211E4" w:rsidRDefault="006211E4" w:rsidP="00CC6249">
            <w:pPr>
              <w:spacing w:after="0" w:line="240" w:lineRule="auto"/>
              <w:jc w:val="center"/>
              <w:rPr>
                <w:rFonts w:ascii="Times New Roman" w:hAnsi="Times New Roman"/>
                <w:sz w:val="14"/>
                <w:szCs w:val="16"/>
                <w:lang w:val="sr-Cyrl-RS"/>
              </w:rPr>
            </w:pPr>
            <w:r w:rsidRPr="006211E4">
              <w:rPr>
                <w:rFonts w:ascii="Times New Roman" w:hAnsi="Times New Roman"/>
                <w:sz w:val="14"/>
                <w:szCs w:val="16"/>
                <w:lang w:val="sr-Cyrl-RS"/>
              </w:rPr>
              <w:t>4.8</w:t>
            </w:r>
            <w:r w:rsidRPr="006211E4">
              <w:rPr>
                <w:rFonts w:ascii="Times New Roman" w:hAnsi="Times New Roman"/>
                <w:sz w:val="14"/>
                <w:szCs w:val="16"/>
                <w:lang w:val="sr-Latn-RS"/>
              </w:rPr>
              <w:t>0</w:t>
            </w:r>
            <w:r w:rsidR="00CC6249" w:rsidRPr="006211E4">
              <w:rPr>
                <w:rFonts w:ascii="Times New Roman" w:hAnsi="Times New Roman"/>
                <w:sz w:val="14"/>
                <w:szCs w:val="16"/>
                <w:lang w:val="sr-Cyrl-RS"/>
              </w:rPr>
              <w:t>0.000</w:t>
            </w:r>
          </w:p>
        </w:tc>
      </w:tr>
    </w:tbl>
    <w:p w:rsidR="00A46239" w:rsidRDefault="00A46239" w:rsidP="00CC6249">
      <w:pPr>
        <w:tabs>
          <w:tab w:val="left" w:pos="2490"/>
          <w:tab w:val="left" w:pos="5025"/>
        </w:tabs>
        <w:spacing w:after="0" w:line="240" w:lineRule="auto"/>
        <w:rPr>
          <w:rFonts w:ascii="Times New Roman" w:hAnsi="Times New Roman"/>
          <w:lang w:val="sr-Cyrl-RS"/>
        </w:rPr>
      </w:pPr>
    </w:p>
    <w:p w:rsidR="00A46239" w:rsidRDefault="00A46239" w:rsidP="00CC6249">
      <w:pPr>
        <w:tabs>
          <w:tab w:val="left" w:pos="2490"/>
          <w:tab w:val="left" w:pos="5025"/>
        </w:tabs>
        <w:spacing w:after="0" w:line="240" w:lineRule="auto"/>
        <w:rPr>
          <w:rFonts w:ascii="Times New Roman" w:hAnsi="Times New Roman"/>
          <w:lang w:val="sr-Cyrl-RS"/>
        </w:rPr>
      </w:pPr>
    </w:p>
    <w:p w:rsidR="00A46239" w:rsidRDefault="00A46239"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A46239" w:rsidRPr="008B57DA" w:rsidRDefault="00A46239" w:rsidP="00CC6249">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804"/>
        <w:gridCol w:w="636"/>
        <w:gridCol w:w="1080"/>
        <w:gridCol w:w="990"/>
        <w:gridCol w:w="1080"/>
        <w:gridCol w:w="810"/>
        <w:gridCol w:w="900"/>
        <w:gridCol w:w="810"/>
      </w:tblGrid>
      <w:tr w:rsidR="00CC6249" w:rsidRPr="008B57DA" w:rsidTr="00FB7106">
        <w:trPr>
          <w:jc w:val="center"/>
        </w:trPr>
        <w:tc>
          <w:tcPr>
            <w:tcW w:w="9197" w:type="dxa"/>
            <w:gridSpan w:val="7"/>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lastRenderedPageBreak/>
              <w:t>СПЕЦИФИЧНИ ЦИЉ 2:</w:t>
            </w:r>
          </w:p>
        </w:tc>
        <w:tc>
          <w:tcPr>
            <w:tcW w:w="6306" w:type="dxa"/>
            <w:gridSpan w:val="7"/>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B7106">
        <w:trPr>
          <w:jc w:val="center"/>
        </w:trPr>
        <w:tc>
          <w:tcPr>
            <w:tcW w:w="9197" w:type="dxa"/>
            <w:gridSpan w:val="7"/>
            <w:vAlign w:val="center"/>
          </w:tcPr>
          <w:p w:rsidR="00CC6249" w:rsidRPr="008B57DA" w:rsidRDefault="00CC6249" w:rsidP="00CC6249">
            <w:pPr>
              <w:pStyle w:val="ListParagraph"/>
              <w:numPr>
                <w:ilvl w:val="1"/>
                <w:numId w:val="12"/>
              </w:numPr>
              <w:spacing w:after="0" w:line="240" w:lineRule="auto"/>
              <w:rPr>
                <w:rFonts w:ascii="Times New Roman" w:hAnsi="Times New Roman"/>
                <w:lang w:val="sr-Cyrl-RS"/>
              </w:rPr>
            </w:pPr>
            <w:r w:rsidRPr="008B57DA">
              <w:rPr>
                <w:rFonts w:ascii="Times New Roman" w:hAnsi="Times New Roman"/>
                <w:lang w:val="sr-Cyrl-RS"/>
              </w:rPr>
              <w:t xml:space="preserve"> Повећана је доступност и обим активности превенције социјалне искључености младих у ризику</w:t>
            </w:r>
            <w:r w:rsidRPr="008B57DA">
              <w:rPr>
                <w:rStyle w:val="FootnoteReference"/>
                <w:rFonts w:ascii="Times New Roman" w:hAnsi="Times New Roman"/>
                <w:lang w:val="sr-Cyrl-RS"/>
              </w:rPr>
              <w:footnoteReference w:id="46"/>
            </w:r>
          </w:p>
        </w:tc>
        <w:tc>
          <w:tcPr>
            <w:tcW w:w="6306" w:type="dxa"/>
            <w:gridSpan w:val="7"/>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су користили услуге</w:t>
            </w:r>
          </w:p>
        </w:tc>
      </w:tr>
      <w:tr w:rsidR="00CC6249" w:rsidRPr="008B57DA" w:rsidTr="00FB7106">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12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440" w:type="dxa"/>
            <w:gridSpan w:val="2"/>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15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2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440" w:type="dxa"/>
            <w:gridSpan w:val="2"/>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FB7106">
        <w:trPr>
          <w:trHeight w:val="284"/>
          <w:jc w:val="center"/>
        </w:trPr>
        <w:tc>
          <w:tcPr>
            <w:tcW w:w="1733" w:type="dxa"/>
            <w:vMerge w:val="restart"/>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20"/>
                <w:szCs w:val="20"/>
                <w:lang w:val="sr-Cyrl-RS"/>
              </w:rPr>
              <w:t>6.2.1. Програми за превентивну подршку младима у ризику од социјалне искључености спроводе се на локалном нивоу</w:t>
            </w: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6.2.1.1. Подржати успостављање локалних сервиса и развој програма за ефикасније саветовање и психолошку подршку младих у ризику од социјалне искључености</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12 </w:t>
            </w:r>
            <w:r>
              <w:rPr>
                <w:rFonts w:ascii="Times New Roman" w:hAnsi="Times New Roman"/>
                <w:sz w:val="16"/>
                <w:szCs w:val="16"/>
                <w:lang w:val="sr-Cyrl-RS"/>
              </w:rPr>
              <w:t xml:space="preserve">подржаних </w:t>
            </w:r>
            <w:r w:rsidRPr="008B57DA">
              <w:rPr>
                <w:rFonts w:ascii="Times New Roman" w:hAnsi="Times New Roman"/>
                <w:sz w:val="16"/>
                <w:szCs w:val="16"/>
                <w:lang w:val="sr-Cyrl-RS"/>
              </w:rPr>
              <w:t>активности/ услуга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tc>
        <w:tc>
          <w:tcPr>
            <w:tcW w:w="1440" w:type="dxa"/>
            <w:gridSpan w:val="2"/>
          </w:tcPr>
          <w:p w:rsidR="00E20677" w:rsidRDefault="00E2067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Домови здравља</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Центри за социјални рад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2.420.000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E20677">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2.420.000</w:t>
            </w:r>
          </w:p>
        </w:tc>
        <w:tc>
          <w:tcPr>
            <w:tcW w:w="81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7.260.000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7.260.000</w:t>
            </w:r>
          </w:p>
        </w:tc>
      </w:tr>
      <w:tr w:rsidR="00CC6249" w:rsidRPr="008B57DA" w:rsidTr="00FB7106">
        <w:trPr>
          <w:jc w:val="center"/>
        </w:trPr>
        <w:tc>
          <w:tcPr>
            <w:tcW w:w="1733" w:type="dxa"/>
            <w:vMerge/>
          </w:tcPr>
          <w:p w:rsidR="00CC6249" w:rsidRPr="008B57DA" w:rsidRDefault="00CC6249" w:rsidP="00CC6249">
            <w:pPr>
              <w:spacing w:after="0" w:line="240" w:lineRule="auto"/>
              <w:rPr>
                <w:rFonts w:ascii="Times New Roman" w:hAnsi="Times New Roman"/>
                <w:sz w:val="16"/>
                <w:szCs w:val="16"/>
                <w:lang w:val="sr-Cyrl-RS"/>
              </w:rPr>
            </w:pPr>
          </w:p>
        </w:tc>
        <w:tc>
          <w:tcPr>
            <w:tcW w:w="198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6.2.1.2.  Подржати успостављање локалних сервиса и развој програма за унапређење радног ангажмана младих у ризику од социјалне искључености</w:t>
            </w:r>
          </w:p>
        </w:tc>
        <w:tc>
          <w:tcPr>
            <w:tcW w:w="1440" w:type="dxa"/>
            <w:shd w:val="clear" w:color="auto" w:fill="FFFFFF"/>
          </w:tcPr>
          <w:p w:rsidR="00CC6249" w:rsidRPr="008B57DA" w:rsidRDefault="00CC6249" w:rsidP="00CC6249">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 xml:space="preserve">10 </w:t>
            </w:r>
            <w:r>
              <w:rPr>
                <w:rFonts w:ascii="Times New Roman" w:hAnsi="Times New Roman"/>
                <w:bCs/>
                <w:sz w:val="16"/>
                <w:szCs w:val="16"/>
                <w:lang w:val="sr-Cyrl-RS"/>
              </w:rPr>
              <w:t xml:space="preserve">подржаних </w:t>
            </w:r>
            <w:r w:rsidRPr="008B57DA">
              <w:rPr>
                <w:rFonts w:ascii="Times New Roman" w:hAnsi="Times New Roman"/>
                <w:bCs/>
                <w:sz w:val="16"/>
                <w:szCs w:val="16"/>
                <w:lang w:val="sr-Cyrl-RS"/>
              </w:rPr>
              <w:t>активности</w:t>
            </w:r>
            <w:r w:rsidR="005844CA">
              <w:rPr>
                <w:rFonts w:ascii="Times New Roman" w:hAnsi="Times New Roman"/>
                <w:sz w:val="16"/>
                <w:szCs w:val="16"/>
                <w:lang w:val="sr-Cyrl-RS"/>
              </w:rPr>
              <w:t>/пројеката</w:t>
            </w:r>
            <w:r w:rsidRPr="008B57DA">
              <w:rPr>
                <w:rFonts w:ascii="Times New Roman" w:hAnsi="Times New Roman"/>
                <w:bCs/>
                <w:sz w:val="16"/>
                <w:szCs w:val="16"/>
                <w:lang w:val="sr-Cyrl-RS"/>
              </w:rPr>
              <w:t xml:space="preserve"> за развијање капацитета за запошљавање младих у ризику</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tc>
        <w:tc>
          <w:tcPr>
            <w:tcW w:w="1440" w:type="dxa"/>
            <w:gridSpan w:val="2"/>
          </w:tcPr>
          <w:p w:rsidR="00CC6249"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3F6217" w:rsidRPr="008B57DA" w:rsidRDefault="003F621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Центри за социјални рад</w:t>
            </w:r>
          </w:p>
          <w:p w:rsidR="00CC6249" w:rsidRPr="008B57DA" w:rsidRDefault="00CC6249" w:rsidP="00CC6249">
            <w:pPr>
              <w:spacing w:after="0" w:line="240" w:lineRule="auto"/>
              <w:rPr>
                <w:rFonts w:ascii="Times New Roman" w:hAnsi="Times New Roman"/>
                <w:b/>
                <w:bCs/>
                <w:sz w:val="16"/>
                <w:szCs w:val="16"/>
                <w:lang w:val="sr-Cyrl-RS"/>
              </w:rPr>
            </w:pPr>
            <w:r w:rsidRPr="008B57DA">
              <w:rPr>
                <w:rFonts w:ascii="Times New Roman" w:hAnsi="Times New Roman"/>
                <w:sz w:val="16"/>
                <w:szCs w:val="16"/>
                <w:lang w:val="sr-Cyrl-RS"/>
              </w:rPr>
              <w:t>ОЦД</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2.016.000</w:t>
            </w:r>
          </w:p>
          <w:p w:rsidR="00CC6249" w:rsidRPr="00831E3B"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Latn-RS"/>
              </w:rPr>
            </w:pPr>
          </w:p>
          <w:p w:rsidR="00CC6249" w:rsidRPr="00831E3B" w:rsidRDefault="00CC6249" w:rsidP="00CC6249">
            <w:pPr>
              <w:spacing w:after="0" w:line="240" w:lineRule="auto"/>
              <w:jc w:val="center"/>
              <w:rPr>
                <w:rFonts w:ascii="Times New Roman" w:hAnsi="Times New Roman"/>
                <w:sz w:val="14"/>
                <w:szCs w:val="16"/>
                <w:lang w:val="sr-Latn-RS"/>
              </w:rPr>
            </w:pPr>
            <w:r w:rsidRPr="00831E3B">
              <w:rPr>
                <w:rFonts w:ascii="Times New Roman" w:hAnsi="Times New Roman"/>
                <w:sz w:val="14"/>
                <w:szCs w:val="16"/>
                <w:lang w:val="sr-Cyrl-RS"/>
              </w:rPr>
              <w:t>МОС</w:t>
            </w:r>
            <w:r w:rsidRPr="00831E3B">
              <w:rPr>
                <w:rStyle w:val="FootnoteReference"/>
                <w:rFonts w:ascii="Times New Roman" w:hAnsi="Times New Roman"/>
                <w:sz w:val="14"/>
                <w:szCs w:val="16"/>
                <w:lang w:val="sr-Cyrl-RS"/>
              </w:rPr>
              <w:footnoteReference w:id="47"/>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2.016.000</w:t>
            </w:r>
          </w:p>
        </w:tc>
        <w:tc>
          <w:tcPr>
            <w:tcW w:w="810" w:type="dxa"/>
            <w:shd w:val="clear" w:color="auto" w:fill="CCFF99"/>
          </w:tcPr>
          <w:p w:rsidR="00CC6249" w:rsidRPr="00831E3B" w:rsidRDefault="00AA322C"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6.0</w:t>
            </w:r>
            <w:r w:rsidRPr="00831E3B">
              <w:rPr>
                <w:rFonts w:ascii="Times New Roman" w:hAnsi="Times New Roman"/>
                <w:sz w:val="14"/>
                <w:szCs w:val="16"/>
                <w:lang w:val="sr-Latn-RS"/>
              </w:rPr>
              <w:t>48</w:t>
            </w:r>
            <w:r w:rsidR="00CC6249" w:rsidRPr="00831E3B">
              <w:rPr>
                <w:rFonts w:ascii="Times New Roman" w:hAnsi="Times New Roman"/>
                <w:sz w:val="14"/>
                <w:szCs w:val="16"/>
                <w:lang w:val="sr-Cyrl-RS"/>
              </w:rPr>
              <w:t>.000</w:t>
            </w:r>
          </w:p>
        </w:tc>
        <w:tc>
          <w:tcPr>
            <w:tcW w:w="900" w:type="dxa"/>
            <w:shd w:val="clear" w:color="auto" w:fill="CCFF99"/>
          </w:tcPr>
          <w:p w:rsidR="00CC6249" w:rsidRPr="00936D04" w:rsidRDefault="00CC6249" w:rsidP="00CC6249">
            <w:pPr>
              <w:spacing w:after="0" w:line="240" w:lineRule="auto"/>
              <w:jc w:val="center"/>
              <w:rPr>
                <w:rFonts w:ascii="Times New Roman" w:hAnsi="Times New Roman"/>
                <w:sz w:val="14"/>
                <w:szCs w:val="16"/>
                <w:lang w:val="sr-Latn-RS"/>
              </w:rPr>
            </w:pPr>
          </w:p>
          <w:p w:rsidR="00CC6249" w:rsidRPr="00936D04" w:rsidRDefault="00CC6249" w:rsidP="00CC6249">
            <w:pPr>
              <w:spacing w:after="0" w:line="240" w:lineRule="auto"/>
              <w:jc w:val="center"/>
              <w:rPr>
                <w:rFonts w:ascii="Times New Roman" w:hAnsi="Times New Roman"/>
                <w:sz w:val="14"/>
                <w:szCs w:val="16"/>
                <w:lang w:val="sr-Latn-RS"/>
              </w:rPr>
            </w:pPr>
            <w:r w:rsidRPr="00AA322C">
              <w:rPr>
                <w:rFonts w:ascii="Times New Roman" w:hAnsi="Times New Roman"/>
                <w:sz w:val="14"/>
                <w:szCs w:val="16"/>
                <w:lang w:val="sr-Cyrl-RS"/>
              </w:rPr>
              <w:t>МОС</w:t>
            </w:r>
            <w:r w:rsidRPr="00AA322C">
              <w:rPr>
                <w:rStyle w:val="FootnoteReference"/>
                <w:rFonts w:ascii="Times New Roman" w:hAnsi="Times New Roman"/>
                <w:sz w:val="14"/>
                <w:szCs w:val="16"/>
                <w:lang w:val="sr-Cyrl-RS"/>
              </w:rPr>
              <w:footnoteReference w:id="48"/>
            </w:r>
          </w:p>
        </w:tc>
        <w:tc>
          <w:tcPr>
            <w:tcW w:w="810" w:type="dxa"/>
            <w:shd w:val="clear" w:color="auto" w:fill="CCFF99"/>
          </w:tcPr>
          <w:p w:rsidR="00CC6249" w:rsidRPr="00AA322C" w:rsidRDefault="00AA322C" w:rsidP="00CC6249">
            <w:pPr>
              <w:spacing w:after="0" w:line="240" w:lineRule="auto"/>
              <w:ind w:left="-108"/>
              <w:jc w:val="center"/>
              <w:rPr>
                <w:rFonts w:ascii="Times New Roman" w:hAnsi="Times New Roman"/>
                <w:sz w:val="14"/>
                <w:szCs w:val="16"/>
                <w:lang w:val="sr-Cyrl-RS"/>
              </w:rPr>
            </w:pPr>
            <w:r w:rsidRPr="00AA322C">
              <w:rPr>
                <w:rFonts w:ascii="Times New Roman" w:hAnsi="Times New Roman"/>
                <w:sz w:val="14"/>
                <w:szCs w:val="16"/>
                <w:lang w:val="sr-Cyrl-RS"/>
              </w:rPr>
              <w:t>6.0</w:t>
            </w:r>
            <w:r w:rsidRPr="00AA322C">
              <w:rPr>
                <w:rFonts w:ascii="Times New Roman" w:hAnsi="Times New Roman"/>
                <w:sz w:val="14"/>
                <w:szCs w:val="16"/>
                <w:lang w:val="sr-Latn-RS"/>
              </w:rPr>
              <w:t>48</w:t>
            </w:r>
            <w:r w:rsidR="00CC6249" w:rsidRPr="00AA322C">
              <w:rPr>
                <w:rFonts w:ascii="Times New Roman" w:hAnsi="Times New Roman"/>
                <w:sz w:val="14"/>
                <w:szCs w:val="16"/>
                <w:lang w:val="sr-Cyrl-RS"/>
              </w:rPr>
              <w:t>.000</w:t>
            </w:r>
          </w:p>
        </w:tc>
      </w:tr>
    </w:tbl>
    <w:p w:rsidR="00FB7106" w:rsidRDefault="00FB7106"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Default="00831E3B" w:rsidP="00CC6249">
      <w:pPr>
        <w:tabs>
          <w:tab w:val="left" w:pos="2490"/>
          <w:tab w:val="left" w:pos="5025"/>
        </w:tabs>
        <w:spacing w:after="0" w:line="240" w:lineRule="auto"/>
        <w:rPr>
          <w:rFonts w:ascii="Times New Roman" w:hAnsi="Times New Roman"/>
          <w:lang w:val="sr-Cyrl-RS"/>
        </w:rPr>
      </w:pPr>
    </w:p>
    <w:p w:rsidR="00831E3B" w:rsidRPr="008B57DA" w:rsidRDefault="00831E3B" w:rsidP="00CC6249">
      <w:pPr>
        <w:tabs>
          <w:tab w:val="left" w:pos="2490"/>
          <w:tab w:val="left" w:pos="5025"/>
        </w:tabs>
        <w:spacing w:after="0" w:line="240" w:lineRule="auto"/>
        <w:rPr>
          <w:rFonts w:ascii="Times New Roman" w:hAnsi="Times New Roman"/>
          <w:lang w:val="sr-Cyrl-RS"/>
        </w:rPr>
      </w:pPr>
    </w:p>
    <w:tbl>
      <w:tblPr>
        <w:tblW w:w="15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53"/>
        <w:gridCol w:w="900"/>
        <w:gridCol w:w="900"/>
        <w:gridCol w:w="7"/>
      </w:tblGrid>
      <w:tr w:rsidR="00CC6249" w:rsidRPr="008B57DA" w:rsidTr="00831E3B">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0"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0"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53"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gridAfter w:val="1"/>
          <w:wAfter w:w="7" w:type="dxa"/>
          <w:trHeight w:val="1397"/>
          <w:jc w:val="center"/>
        </w:trPr>
        <w:tc>
          <w:tcPr>
            <w:tcW w:w="1733" w:type="dxa"/>
            <w:vMerge w:val="restart"/>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6.2.3.  Субјекти омладинске политике на локалном нивоу имају компетенције за рад на превенцији социјалне искључености младих</w:t>
            </w: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6.2.3.1. Подржати програме обуке представника институција и ОЦД које се баве превенцијом социјалне искључености младих</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12 </w:t>
            </w:r>
            <w:r>
              <w:rPr>
                <w:rFonts w:ascii="Times New Roman" w:hAnsi="Times New Roman"/>
                <w:sz w:val="16"/>
                <w:szCs w:val="16"/>
                <w:lang w:val="sr-Cyrl-RS"/>
              </w:rPr>
              <w:t xml:space="preserve">подржаних активности </w:t>
            </w:r>
            <w:r w:rsidR="005844CA">
              <w:rPr>
                <w:rFonts w:ascii="Times New Roman" w:hAnsi="Times New Roman"/>
                <w:sz w:val="16"/>
                <w:szCs w:val="16"/>
                <w:lang w:val="sr-Cyrl-RS"/>
              </w:rPr>
              <w:t xml:space="preserve">/пројеката </w:t>
            </w:r>
            <w:r>
              <w:rPr>
                <w:rFonts w:ascii="Times New Roman" w:hAnsi="Times New Roman"/>
                <w:sz w:val="16"/>
                <w:szCs w:val="16"/>
                <w:lang w:val="sr-Cyrl-RS"/>
              </w:rPr>
              <w:t>обука</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360 особа едуковано</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3F6217" w:rsidRDefault="003F621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tc>
        <w:tc>
          <w:tcPr>
            <w:tcW w:w="990" w:type="dxa"/>
            <w:shd w:val="clear" w:color="auto" w:fill="CCFF99"/>
          </w:tcPr>
          <w:p w:rsidR="00CC6249" w:rsidRPr="00831E3B" w:rsidRDefault="00EE1B38" w:rsidP="00CC6249">
            <w:pPr>
              <w:spacing w:after="0" w:line="240" w:lineRule="auto"/>
              <w:jc w:val="center"/>
              <w:rPr>
                <w:rFonts w:ascii="Times New Roman" w:hAnsi="Times New Roman"/>
                <w:sz w:val="14"/>
                <w:szCs w:val="16"/>
                <w:lang w:val="sr-Latn-RS"/>
              </w:rPr>
            </w:pPr>
            <w:r w:rsidRPr="00831E3B">
              <w:rPr>
                <w:rFonts w:ascii="Times New Roman" w:hAnsi="Times New Roman"/>
                <w:sz w:val="14"/>
                <w:szCs w:val="16"/>
                <w:lang w:val="sr-Latn-RS"/>
              </w:rPr>
              <w:t>2.291.000</w:t>
            </w:r>
          </w:p>
        </w:tc>
        <w:tc>
          <w:tcPr>
            <w:tcW w:w="990" w:type="dxa"/>
            <w:shd w:val="clear" w:color="auto" w:fill="CCFF99"/>
          </w:tcPr>
          <w:p w:rsidR="00CC6249" w:rsidRPr="00831E3B" w:rsidRDefault="00EE1B38"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Latn-RS"/>
              </w:rPr>
              <w:t>2.055.000</w:t>
            </w:r>
            <w:r w:rsidR="00CC6249" w:rsidRPr="00831E3B">
              <w:rPr>
                <w:rFonts w:ascii="Times New Roman" w:hAnsi="Times New Roman"/>
                <w:sz w:val="14"/>
                <w:szCs w:val="16"/>
                <w:lang w:val="sr-Cyrl-RS"/>
              </w:rPr>
              <w:t xml:space="preserve"> (МОС)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236.000</w:t>
            </w:r>
          </w:p>
        </w:tc>
        <w:tc>
          <w:tcPr>
            <w:tcW w:w="853" w:type="dxa"/>
            <w:shd w:val="clear" w:color="auto" w:fill="CCFF99"/>
          </w:tcPr>
          <w:p w:rsidR="00CC6249" w:rsidRPr="00831E3B" w:rsidRDefault="00EE1B38" w:rsidP="00CC6249">
            <w:pPr>
              <w:spacing w:after="0" w:line="240" w:lineRule="auto"/>
              <w:jc w:val="center"/>
              <w:rPr>
                <w:rFonts w:ascii="Times New Roman" w:hAnsi="Times New Roman"/>
                <w:sz w:val="14"/>
                <w:szCs w:val="16"/>
                <w:lang w:val="sr-Latn-RS"/>
              </w:rPr>
            </w:pPr>
            <w:r w:rsidRPr="00831E3B">
              <w:rPr>
                <w:rFonts w:ascii="Times New Roman" w:hAnsi="Times New Roman"/>
                <w:sz w:val="14"/>
                <w:szCs w:val="16"/>
                <w:lang w:val="sr-Latn-RS"/>
              </w:rPr>
              <w:t>6.836.000</w:t>
            </w:r>
          </w:p>
          <w:p w:rsidR="00CC6249" w:rsidRPr="00831E3B" w:rsidRDefault="00CC6249" w:rsidP="00CC6249">
            <w:pPr>
              <w:spacing w:after="0" w:line="240" w:lineRule="auto"/>
              <w:rPr>
                <w:rFonts w:ascii="Times New Roman" w:hAnsi="Times New Roman"/>
                <w:sz w:val="14"/>
                <w:szCs w:val="16"/>
                <w:lang w:val="sr-Cyrl-RS"/>
              </w:rPr>
            </w:pPr>
          </w:p>
        </w:tc>
        <w:tc>
          <w:tcPr>
            <w:tcW w:w="900" w:type="dxa"/>
            <w:shd w:val="clear" w:color="auto" w:fill="CCFF99"/>
          </w:tcPr>
          <w:p w:rsidR="00CC6249" w:rsidRPr="0044124E" w:rsidRDefault="0044124E" w:rsidP="00CC6249">
            <w:pPr>
              <w:spacing w:after="0" w:line="240" w:lineRule="auto"/>
              <w:jc w:val="center"/>
              <w:rPr>
                <w:rFonts w:ascii="Times New Roman" w:hAnsi="Times New Roman"/>
                <w:sz w:val="14"/>
                <w:szCs w:val="16"/>
                <w:lang w:val="sr-Latn-RS"/>
              </w:rPr>
            </w:pPr>
            <w:r>
              <w:rPr>
                <w:rFonts w:ascii="Times New Roman" w:hAnsi="Times New Roman"/>
                <w:sz w:val="14"/>
                <w:szCs w:val="16"/>
                <w:lang w:val="sr-Latn-RS"/>
              </w:rPr>
              <w:t>6.155.000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708.000</w:t>
            </w:r>
          </w:p>
        </w:tc>
      </w:tr>
      <w:tr w:rsidR="00CC6249" w:rsidRPr="008B57DA" w:rsidTr="00831E3B">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sz w:val="20"/>
                <w:szCs w:val="20"/>
                <w:lang w:val="sr-Cyrl-RS"/>
              </w:rPr>
            </w:pPr>
          </w:p>
        </w:tc>
        <w:tc>
          <w:tcPr>
            <w:tcW w:w="198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6.2.3.2.Подржати програме информисања доносиоца одлука у јединицама локалне самоуправе на тему права и потреба младих у ризику од социјалне искључености</w:t>
            </w:r>
          </w:p>
        </w:tc>
        <w:tc>
          <w:tcPr>
            <w:tcW w:w="144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w:t>
            </w:r>
            <w:r>
              <w:rPr>
                <w:rFonts w:ascii="Times New Roman" w:hAnsi="Times New Roman"/>
                <w:sz w:val="16"/>
                <w:szCs w:val="16"/>
                <w:lang w:val="sr-Cyrl-RS"/>
              </w:rPr>
              <w:t xml:space="preserve">подржане </w:t>
            </w:r>
            <w:r w:rsidR="00CE7C32">
              <w:rPr>
                <w:rFonts w:ascii="Times New Roman" w:hAnsi="Times New Roman"/>
                <w:sz w:val="16"/>
                <w:szCs w:val="16"/>
                <w:lang w:val="sr-Cyrl-RS"/>
              </w:rPr>
              <w:t>активности/ пројекта</w:t>
            </w:r>
            <w:r w:rsidRPr="008B57DA">
              <w:rPr>
                <w:rFonts w:ascii="Times New Roman" w:hAnsi="Times New Roman"/>
                <w:sz w:val="16"/>
                <w:szCs w:val="16"/>
                <w:lang w:val="sr-Cyrl-RS"/>
              </w:rPr>
              <w:t xml:space="preserve"> информисањ</w:t>
            </w:r>
            <w:r>
              <w:rPr>
                <w:rFonts w:ascii="Times New Roman" w:hAnsi="Times New Roman"/>
                <w:sz w:val="16"/>
                <w:szCs w:val="16"/>
                <w:lang w:val="sr-Cyrl-RS"/>
              </w:rPr>
              <w:t>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3F6217" w:rsidRDefault="003F621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СКГО</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 xml:space="preserve">363.000 </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363.000</w:t>
            </w:r>
          </w:p>
        </w:tc>
        <w:tc>
          <w:tcPr>
            <w:tcW w:w="853" w:type="dxa"/>
            <w:shd w:val="clear" w:color="auto" w:fill="CCFF99"/>
          </w:tcPr>
          <w:p w:rsidR="00CC6249" w:rsidRPr="00831E3B" w:rsidRDefault="00CC6249" w:rsidP="00CC6249">
            <w:pPr>
              <w:spacing w:after="0" w:line="240" w:lineRule="auto"/>
              <w:jc w:val="center"/>
              <w:rPr>
                <w:rFonts w:ascii="Times New Roman" w:hAnsi="Times New Roman"/>
                <w:bCs/>
                <w:sz w:val="14"/>
                <w:szCs w:val="16"/>
                <w:lang w:val="sr-Cyrl-RS"/>
              </w:rPr>
            </w:pPr>
            <w:r w:rsidRPr="00831E3B">
              <w:rPr>
                <w:rFonts w:ascii="Times New Roman" w:hAnsi="Times New Roman"/>
                <w:sz w:val="14"/>
                <w:szCs w:val="16"/>
                <w:lang w:val="sr-Cyrl-RS"/>
              </w:rPr>
              <w:t>1.089.000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1.089.000</w:t>
            </w:r>
          </w:p>
        </w:tc>
      </w:tr>
      <w:tr w:rsidR="00CC6249" w:rsidRPr="008B57DA" w:rsidTr="00831E3B">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sz w:val="20"/>
                <w:szCs w:val="20"/>
                <w:lang w:val="sr-Cyrl-RS"/>
              </w:rPr>
            </w:pPr>
          </w:p>
        </w:tc>
        <w:tc>
          <w:tcPr>
            <w:tcW w:w="198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6.2.3.3 Подржати програме обуке о родној равноправности и родној перспективи за представнике институција које се баве превенцијом социјалне искључености </w:t>
            </w:r>
          </w:p>
          <w:p w:rsidR="00CC6249" w:rsidRPr="008B57DA" w:rsidRDefault="00CC6249" w:rsidP="00CC6249">
            <w:pPr>
              <w:spacing w:after="0" w:line="240" w:lineRule="auto"/>
              <w:rPr>
                <w:rFonts w:ascii="Times New Roman" w:hAnsi="Times New Roman"/>
                <w:sz w:val="16"/>
                <w:szCs w:val="16"/>
                <w:lang w:val="sr-Cyrl-RS"/>
              </w:rPr>
            </w:pPr>
          </w:p>
        </w:tc>
        <w:tc>
          <w:tcPr>
            <w:tcW w:w="144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12 </w:t>
            </w:r>
            <w:r>
              <w:rPr>
                <w:rFonts w:ascii="Times New Roman" w:hAnsi="Times New Roman"/>
                <w:sz w:val="16"/>
                <w:szCs w:val="16"/>
                <w:lang w:val="sr-Cyrl-RS"/>
              </w:rPr>
              <w:t>подржаних активности</w:t>
            </w:r>
            <w:r w:rsidR="005844CA">
              <w:rPr>
                <w:rFonts w:ascii="Times New Roman" w:hAnsi="Times New Roman"/>
                <w:sz w:val="16"/>
                <w:szCs w:val="16"/>
                <w:lang w:val="sr-Cyrl-RS"/>
              </w:rPr>
              <w:t>/пројеката</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360 особа едуковано</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3F6217" w:rsidRDefault="003F621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КЉМП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Домови здравља</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Центри за социјални рад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r w:rsidRPr="008B57DA" w:rsidDel="00020D5D">
              <w:rPr>
                <w:rFonts w:ascii="Times New Roman" w:hAnsi="Times New Roman"/>
                <w:sz w:val="16"/>
                <w:szCs w:val="16"/>
                <w:lang w:val="sr-Cyrl-RS"/>
              </w:rPr>
              <w:t xml:space="preserve"> </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6.050.000</w:t>
            </w:r>
          </w:p>
        </w:tc>
        <w:tc>
          <w:tcPr>
            <w:tcW w:w="990" w:type="dxa"/>
            <w:shd w:val="clear" w:color="auto" w:fill="CCFF99"/>
          </w:tcPr>
          <w:p w:rsidR="00CC6249" w:rsidRPr="00831E3B" w:rsidRDefault="00A46239" w:rsidP="00936D04">
            <w:pPr>
              <w:spacing w:after="0" w:line="240" w:lineRule="auto"/>
              <w:rPr>
                <w:rFonts w:ascii="Times New Roman" w:hAnsi="Times New Roman"/>
                <w:sz w:val="14"/>
                <w:szCs w:val="16"/>
                <w:lang w:val="sr-Cyrl-RS"/>
              </w:rPr>
            </w:pPr>
            <w:r w:rsidRPr="00831E3B">
              <w:rPr>
                <w:rFonts w:ascii="Times New Roman" w:hAnsi="Times New Roman"/>
                <w:sz w:val="14"/>
                <w:szCs w:val="16"/>
                <w:lang w:val="sr-Cyrl-RS"/>
              </w:rPr>
              <w:t>КЉМП</w:t>
            </w:r>
            <w:r w:rsidRPr="00831E3B">
              <w:rPr>
                <w:rStyle w:val="FootnoteReference"/>
                <w:rFonts w:ascii="Times New Roman" w:hAnsi="Times New Roman"/>
                <w:sz w:val="14"/>
                <w:szCs w:val="16"/>
                <w:lang w:val="sr-Cyrl-RS"/>
              </w:rPr>
              <w:footnoteReference w:id="49"/>
            </w:r>
            <w:r w:rsidRPr="00831E3B">
              <w:rPr>
                <w:rFonts w:ascii="Times New Roman" w:hAnsi="Times New Roman"/>
                <w:sz w:val="14"/>
                <w:szCs w:val="16"/>
                <w:highlight w:val="cyan"/>
                <w:lang w:val="sr-Cyrl-RS"/>
              </w:rPr>
              <w:t xml:space="preserve"> </w:t>
            </w:r>
          </w:p>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6.050.000</w:t>
            </w:r>
          </w:p>
        </w:tc>
        <w:tc>
          <w:tcPr>
            <w:tcW w:w="853" w:type="dxa"/>
            <w:shd w:val="clear" w:color="auto" w:fill="CCFF99"/>
          </w:tcPr>
          <w:p w:rsidR="00CC6249" w:rsidRPr="00831E3B" w:rsidRDefault="00E76FED"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w:t>
            </w:r>
            <w:r w:rsidR="00CC6249" w:rsidRPr="00831E3B">
              <w:rPr>
                <w:rFonts w:ascii="Times New Roman" w:hAnsi="Times New Roman"/>
                <w:sz w:val="14"/>
                <w:szCs w:val="16"/>
                <w:lang w:val="sr-Cyrl-RS"/>
              </w:rPr>
              <w:t>8</w:t>
            </w:r>
            <w:r w:rsidRPr="00831E3B">
              <w:rPr>
                <w:rFonts w:ascii="Times New Roman" w:hAnsi="Times New Roman"/>
                <w:sz w:val="14"/>
                <w:szCs w:val="16"/>
                <w:lang w:val="sr-Latn-RS"/>
              </w:rPr>
              <w:t>.</w:t>
            </w:r>
            <w:r w:rsidR="00CC6249" w:rsidRPr="00831E3B">
              <w:rPr>
                <w:rFonts w:ascii="Times New Roman" w:hAnsi="Times New Roman"/>
                <w:sz w:val="14"/>
                <w:szCs w:val="16"/>
                <w:lang w:val="sr-Cyrl-RS"/>
              </w:rPr>
              <w:t>15</w:t>
            </w:r>
            <w:r w:rsidRPr="00831E3B">
              <w:rPr>
                <w:rFonts w:ascii="Times New Roman" w:hAnsi="Times New Roman"/>
                <w:sz w:val="14"/>
                <w:szCs w:val="16"/>
                <w:lang w:val="sr-Latn-RS"/>
              </w:rPr>
              <w:t>0</w:t>
            </w:r>
            <w:r w:rsidR="00CC6249" w:rsidRPr="00831E3B">
              <w:rPr>
                <w:rFonts w:ascii="Times New Roman" w:hAnsi="Times New Roman"/>
                <w:sz w:val="14"/>
                <w:szCs w:val="16"/>
                <w:lang w:val="sr-Cyrl-RS"/>
              </w:rPr>
              <w:t>.000</w:t>
            </w:r>
          </w:p>
          <w:p w:rsidR="00CC6249" w:rsidRPr="00831E3B" w:rsidRDefault="00CC6249" w:rsidP="00CC6249">
            <w:pPr>
              <w:spacing w:after="0" w:line="240" w:lineRule="auto"/>
              <w:rPr>
                <w:rFonts w:ascii="Times New Roman" w:hAnsi="Times New Roman"/>
                <w:sz w:val="14"/>
                <w:szCs w:val="16"/>
                <w:lang w:val="sr-Cyrl-RS"/>
              </w:rPr>
            </w:pPr>
          </w:p>
          <w:p w:rsidR="00CC6249" w:rsidRPr="00831E3B" w:rsidRDefault="00CC6249" w:rsidP="00CC6249">
            <w:pPr>
              <w:spacing w:after="0" w:line="240" w:lineRule="auto"/>
              <w:rPr>
                <w:rFonts w:ascii="Times New Roman" w:hAnsi="Times New Roman"/>
                <w:sz w:val="14"/>
                <w:szCs w:val="16"/>
                <w:lang w:val="sr-Cyrl-RS"/>
              </w:rPr>
            </w:pPr>
          </w:p>
        </w:tc>
        <w:tc>
          <w:tcPr>
            <w:tcW w:w="900" w:type="dxa"/>
            <w:shd w:val="clear" w:color="auto" w:fill="CCFF99"/>
          </w:tcPr>
          <w:p w:rsidR="00CC6249" w:rsidRPr="00936D04" w:rsidRDefault="00936D04" w:rsidP="00D6085A">
            <w:pPr>
              <w:spacing w:after="0" w:line="240" w:lineRule="auto"/>
              <w:rPr>
                <w:rFonts w:ascii="Times New Roman" w:hAnsi="Times New Roman"/>
                <w:sz w:val="14"/>
                <w:szCs w:val="16"/>
                <w:lang w:val="sr-Cyrl-RS"/>
              </w:rPr>
            </w:pPr>
            <w:r>
              <w:rPr>
                <w:rFonts w:ascii="Times New Roman" w:hAnsi="Times New Roman"/>
                <w:sz w:val="14"/>
                <w:szCs w:val="16"/>
                <w:lang w:val="sr-Cyrl-RS"/>
              </w:rPr>
              <w:t>КЉМП</w:t>
            </w:r>
            <w:r>
              <w:rPr>
                <w:rStyle w:val="FootnoteReference"/>
                <w:rFonts w:ascii="Times New Roman" w:hAnsi="Times New Roman"/>
                <w:sz w:val="14"/>
                <w:szCs w:val="16"/>
                <w:lang w:val="sr-Cyrl-RS"/>
              </w:rPr>
              <w:footnoteReference w:id="50"/>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E76FED" w:rsidRPr="00E76FED" w:rsidRDefault="00E76FED" w:rsidP="00E76FED">
            <w:pPr>
              <w:spacing w:after="0" w:line="240" w:lineRule="auto"/>
              <w:jc w:val="center"/>
              <w:rPr>
                <w:rFonts w:ascii="Times New Roman" w:hAnsi="Times New Roman"/>
                <w:sz w:val="14"/>
                <w:szCs w:val="16"/>
                <w:lang w:val="sr-Cyrl-RS"/>
              </w:rPr>
            </w:pPr>
            <w:r w:rsidRPr="00E76FED">
              <w:rPr>
                <w:rFonts w:ascii="Times New Roman" w:hAnsi="Times New Roman"/>
                <w:sz w:val="14"/>
                <w:szCs w:val="16"/>
                <w:lang w:val="sr-Cyrl-RS"/>
              </w:rPr>
              <w:t>18</w:t>
            </w:r>
            <w:r w:rsidRPr="00E76FED">
              <w:rPr>
                <w:rFonts w:ascii="Times New Roman" w:hAnsi="Times New Roman"/>
                <w:sz w:val="14"/>
                <w:szCs w:val="16"/>
                <w:lang w:val="sr-Latn-RS"/>
              </w:rPr>
              <w:t>.</w:t>
            </w:r>
            <w:r w:rsidRPr="00E76FED">
              <w:rPr>
                <w:rFonts w:ascii="Times New Roman" w:hAnsi="Times New Roman"/>
                <w:sz w:val="14"/>
                <w:szCs w:val="16"/>
                <w:lang w:val="sr-Cyrl-RS"/>
              </w:rPr>
              <w:t>15</w:t>
            </w:r>
            <w:r w:rsidRPr="00E76FED">
              <w:rPr>
                <w:rFonts w:ascii="Times New Roman" w:hAnsi="Times New Roman"/>
                <w:sz w:val="14"/>
                <w:szCs w:val="16"/>
                <w:lang w:val="sr-Latn-RS"/>
              </w:rPr>
              <w:t>0</w:t>
            </w:r>
            <w:r w:rsidRPr="00E76FED">
              <w:rPr>
                <w:rFonts w:ascii="Times New Roman" w:hAnsi="Times New Roman"/>
                <w:sz w:val="14"/>
                <w:szCs w:val="16"/>
                <w:lang w:val="sr-Cyrl-RS"/>
              </w:rPr>
              <w:t>.000</w:t>
            </w:r>
          </w:p>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53"/>
        <w:gridCol w:w="900"/>
        <w:gridCol w:w="900"/>
        <w:gridCol w:w="7"/>
      </w:tblGrid>
      <w:tr w:rsidR="00CC6249" w:rsidRPr="008B57DA" w:rsidTr="00831E3B">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0"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0"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53"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 xml:space="preserve">6.2.4. Удружења која спроводе омладинске активности континуирано развијају и </w:t>
            </w:r>
            <w:r w:rsidRPr="008B57DA">
              <w:rPr>
                <w:rFonts w:ascii="Times New Roman" w:hAnsi="Times New Roman"/>
                <w:sz w:val="20"/>
                <w:szCs w:val="20"/>
                <w:lang w:val="sr-Cyrl-RS"/>
              </w:rPr>
              <w:lastRenderedPageBreak/>
              <w:t>реализују превентивне услуге и програме за младе у ризику од социјалне искључености</w:t>
            </w: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lastRenderedPageBreak/>
              <w:t>6.2.4.1. Обезбедити подршку програмима удружења која спроводе омладинске активности на идентификовању потреба младих у ризику и развоју и реализацији адекватних програма</w:t>
            </w:r>
          </w:p>
        </w:tc>
        <w:tc>
          <w:tcPr>
            <w:tcW w:w="1440" w:type="dxa"/>
          </w:tcPr>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30 </w:t>
            </w:r>
            <w:r>
              <w:rPr>
                <w:rFonts w:ascii="Times New Roman" w:hAnsi="Times New Roman"/>
                <w:sz w:val="16"/>
                <w:szCs w:val="16"/>
                <w:lang w:val="sr-Cyrl-RS"/>
              </w:rPr>
              <w:t xml:space="preserve">подржаних </w:t>
            </w:r>
            <w:r w:rsidRPr="008B57DA">
              <w:rPr>
                <w:rFonts w:ascii="Times New Roman" w:hAnsi="Times New Roman"/>
                <w:sz w:val="16"/>
                <w:szCs w:val="16"/>
                <w:lang w:val="sr-Cyrl-RS"/>
              </w:rPr>
              <w:t>активности</w:t>
            </w:r>
            <w:r w:rsidR="005844CA">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24.200.000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highlight w:val="cyan"/>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24.200.000</w:t>
            </w:r>
          </w:p>
        </w:tc>
        <w:tc>
          <w:tcPr>
            <w:tcW w:w="853"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72.600.000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72.600.000</w:t>
            </w:r>
          </w:p>
        </w:tc>
      </w:tr>
      <w:tr w:rsidR="00CC6249" w:rsidRPr="008B57DA" w:rsidTr="00831E3B">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sz w:val="16"/>
                <w:szCs w:val="16"/>
                <w:lang w:val="sr-Cyrl-RS"/>
              </w:rPr>
            </w:pPr>
          </w:p>
        </w:tc>
        <w:tc>
          <w:tcPr>
            <w:tcW w:w="1980" w:type="dxa"/>
            <w:shd w:val="clear" w:color="auto" w:fill="FFFFFF"/>
          </w:tcPr>
          <w:p w:rsidR="00CC6249" w:rsidRPr="00CC6249" w:rsidRDefault="00CC6249" w:rsidP="00CC6249">
            <w:pPr>
              <w:spacing w:after="0" w:line="240" w:lineRule="auto"/>
              <w:rPr>
                <w:rFonts w:ascii="Times New Roman" w:hAnsi="Times New Roman"/>
                <w:color w:val="000000"/>
                <w:sz w:val="16"/>
                <w:szCs w:val="16"/>
                <w:lang w:val="sr-Cyrl-RS"/>
              </w:rPr>
            </w:pPr>
            <w:r w:rsidRPr="008B57DA">
              <w:rPr>
                <w:rFonts w:ascii="Times New Roman" w:hAnsi="Times New Roman"/>
                <w:sz w:val="16"/>
                <w:szCs w:val="16"/>
                <w:lang w:val="sr-Cyrl-RS"/>
              </w:rPr>
              <w:t xml:space="preserve">6.2.4.2. </w:t>
            </w:r>
            <w:r w:rsidRPr="008B57DA">
              <w:rPr>
                <w:rFonts w:ascii="Times New Roman" w:hAnsi="Times New Roman"/>
                <w:color w:val="000000"/>
                <w:sz w:val="16"/>
                <w:szCs w:val="16"/>
                <w:lang w:val="sr-Cyrl-RS"/>
              </w:rPr>
              <w:t>Успоставити партнерство и подржати удружења која раде са младима који су у ризику од социјалне искључености</w:t>
            </w:r>
          </w:p>
        </w:tc>
        <w:tc>
          <w:tcPr>
            <w:tcW w:w="144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Сви подржани програми спроводе се у партнерству</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1.900.000</w:t>
            </w:r>
          </w:p>
        </w:tc>
        <w:tc>
          <w:tcPr>
            <w:tcW w:w="990" w:type="dxa"/>
            <w:shd w:val="clear" w:color="auto" w:fill="CCFF99"/>
          </w:tcPr>
          <w:p w:rsidR="008B0BA9" w:rsidRPr="00831E3B" w:rsidRDefault="008B0BA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1.900.000</w:t>
            </w:r>
          </w:p>
          <w:p w:rsidR="008B0BA9" w:rsidRPr="00831E3B" w:rsidRDefault="008B0BA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w:t>
            </w: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(ПССО)</w:t>
            </w: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900.000</w:t>
            </w: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(МОС)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853" w:type="dxa"/>
            <w:shd w:val="clear" w:color="auto" w:fill="CCFF99"/>
          </w:tcPr>
          <w:p w:rsidR="00CC6249" w:rsidRPr="00831E3B" w:rsidRDefault="00923B74"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5</w:t>
            </w:r>
            <w:r w:rsidR="00CC6249" w:rsidRPr="00831E3B">
              <w:rPr>
                <w:rFonts w:ascii="Times New Roman" w:hAnsi="Times New Roman"/>
                <w:sz w:val="14"/>
                <w:szCs w:val="16"/>
                <w:lang w:val="sr-Cyrl-RS"/>
              </w:rPr>
              <w:t>.700.000</w:t>
            </w:r>
          </w:p>
        </w:tc>
        <w:tc>
          <w:tcPr>
            <w:tcW w:w="900" w:type="dxa"/>
            <w:shd w:val="clear" w:color="auto" w:fill="CCFF99"/>
          </w:tcPr>
          <w:p w:rsidR="008B0BA9" w:rsidRDefault="008B0BA9" w:rsidP="008B0BA9">
            <w:pPr>
              <w:spacing w:after="0" w:line="240" w:lineRule="auto"/>
              <w:rPr>
                <w:rFonts w:ascii="Times New Roman" w:hAnsi="Times New Roman"/>
                <w:sz w:val="14"/>
                <w:szCs w:val="16"/>
                <w:lang w:val="sr-Cyrl-RS"/>
              </w:rPr>
            </w:pPr>
            <w:r>
              <w:rPr>
                <w:rFonts w:ascii="Times New Roman" w:hAnsi="Times New Roman"/>
                <w:sz w:val="14"/>
                <w:szCs w:val="16"/>
                <w:lang w:val="sr-Cyrl-RS"/>
              </w:rPr>
              <w:t>5.700.000</w:t>
            </w:r>
          </w:p>
          <w:p w:rsidR="008B0BA9" w:rsidRDefault="008B0BA9" w:rsidP="008B0BA9">
            <w:pPr>
              <w:spacing w:after="0" w:line="240" w:lineRule="auto"/>
              <w:rPr>
                <w:rFonts w:ascii="Times New Roman" w:hAnsi="Times New Roman"/>
                <w:sz w:val="14"/>
                <w:szCs w:val="16"/>
                <w:lang w:val="sr-Cyrl-RS"/>
              </w:rPr>
            </w:pPr>
          </w:p>
          <w:p w:rsidR="00CC6249" w:rsidRPr="008B57DA" w:rsidRDefault="00923B74"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3</w:t>
            </w:r>
            <w:r w:rsidR="00CC6249" w:rsidRPr="008B57DA">
              <w:rPr>
                <w:rFonts w:ascii="Times New Roman" w:hAnsi="Times New Roman"/>
                <w:sz w:val="14"/>
                <w:szCs w:val="16"/>
                <w:lang w:val="sr-Cyrl-RS"/>
              </w:rPr>
              <w:t>.000.000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2.700.000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96"/>
      </w:tblGrid>
      <w:tr w:rsidR="00CC6249" w:rsidRPr="008B57DA" w:rsidTr="00FB7106">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3:</w:t>
            </w:r>
          </w:p>
        </w:tc>
        <w:tc>
          <w:tcPr>
            <w:tcW w:w="639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B7106">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lang w:val="sr-Cyrl-RS"/>
              </w:rPr>
              <w:t>6.3. Повећан је обухват младих у ризику од социјалне искључености који су корисници локалних сервиса и програма подршке</w:t>
            </w:r>
          </w:p>
        </w:tc>
        <w:tc>
          <w:tcPr>
            <w:tcW w:w="639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младих у ризику који користи локалне програме и услуге</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995"/>
        <w:gridCol w:w="900"/>
        <w:gridCol w:w="900"/>
        <w:gridCol w:w="7"/>
      </w:tblGrid>
      <w:tr w:rsidR="00CC6249" w:rsidRPr="008B57DA" w:rsidTr="00831E3B">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6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6.3.1. Млади у ризику од социјалне искључености активно користе постојеће сервисе и програме</w:t>
            </w: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6.3.1.1 Подржати развој локалних сервиса за ефикасно, оптимално и благовремено информисање социјално искључених младих</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Подржан развој  30 локалних сервиса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Домови здравља</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Центри за социјални рад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9.680.000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highlight w:val="cyan"/>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9.680.000</w:t>
            </w:r>
          </w:p>
        </w:tc>
        <w:tc>
          <w:tcPr>
            <w:tcW w:w="995"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29.040.000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29.040.000</w:t>
            </w:r>
          </w:p>
        </w:tc>
      </w:tr>
      <w:tr w:rsidR="00CC6249" w:rsidRPr="008B57DA" w:rsidTr="00831E3B">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sz w:val="20"/>
                <w:szCs w:val="20"/>
                <w:lang w:val="sr-Cyrl-RS"/>
              </w:rPr>
            </w:pPr>
          </w:p>
        </w:tc>
        <w:tc>
          <w:tcPr>
            <w:tcW w:w="198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6.3.1.2. Подржати активности континуираног истраживања степена коришћења постојећих услуга намењених младим женама и мушкарцима у ризику од социјалне искључености </w:t>
            </w:r>
          </w:p>
        </w:tc>
        <w:tc>
          <w:tcPr>
            <w:tcW w:w="1440"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Интегрисани подаци у главним истраживањима о видовима подршке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3F6217" w:rsidRDefault="003F621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CC6249"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E87518" w:rsidRPr="008B57DA" w:rsidRDefault="00E87518" w:rsidP="00E87518">
            <w:pPr>
              <w:spacing w:after="0" w:line="240" w:lineRule="auto"/>
              <w:rPr>
                <w:rFonts w:ascii="Times New Roman" w:hAnsi="Times New Roman"/>
                <w:bCs/>
                <w:sz w:val="16"/>
                <w:szCs w:val="16"/>
                <w:lang w:val="sr-Cyrl-RS"/>
              </w:rPr>
            </w:pPr>
            <w:r w:rsidRPr="008B57DA">
              <w:rPr>
                <w:rFonts w:ascii="Times New Roman" w:hAnsi="Times New Roman"/>
                <w:bCs/>
                <w:sz w:val="16"/>
                <w:szCs w:val="16"/>
                <w:lang w:val="sr-Cyrl-RS"/>
              </w:rPr>
              <w:t>МРЗБСП</w:t>
            </w:r>
          </w:p>
          <w:p w:rsidR="00E87518" w:rsidRPr="008B57DA" w:rsidRDefault="00E87518"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МЗДРА</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F0752C" w:rsidRDefault="00F0752C" w:rsidP="00CC6249">
      <w:pPr>
        <w:tabs>
          <w:tab w:val="left" w:pos="2490"/>
          <w:tab w:val="left" w:pos="5025"/>
        </w:tabs>
        <w:spacing w:after="0" w:line="240" w:lineRule="auto"/>
        <w:rPr>
          <w:rFonts w:ascii="Times New Roman" w:hAnsi="Times New Roman"/>
          <w:lang w:val="sr-Latn-RS"/>
        </w:rPr>
      </w:pPr>
    </w:p>
    <w:p w:rsidR="00831E3B" w:rsidRDefault="00831E3B" w:rsidP="00CC6249">
      <w:pPr>
        <w:tabs>
          <w:tab w:val="left" w:pos="2490"/>
          <w:tab w:val="left" w:pos="5025"/>
        </w:tabs>
        <w:spacing w:after="0" w:line="240" w:lineRule="auto"/>
        <w:rPr>
          <w:rFonts w:ascii="Times New Roman" w:hAnsi="Times New Roman"/>
          <w:lang w:val="sr-Latn-RS"/>
        </w:rPr>
      </w:pPr>
    </w:p>
    <w:p w:rsidR="00831E3B" w:rsidRDefault="00831E3B" w:rsidP="00CC6249">
      <w:pPr>
        <w:tabs>
          <w:tab w:val="left" w:pos="2490"/>
          <w:tab w:val="left" w:pos="5025"/>
        </w:tabs>
        <w:spacing w:after="0" w:line="240" w:lineRule="auto"/>
        <w:rPr>
          <w:rFonts w:ascii="Times New Roman" w:hAnsi="Times New Roman"/>
          <w:lang w:val="sr-Latn-RS"/>
        </w:rPr>
      </w:pPr>
    </w:p>
    <w:p w:rsidR="00831E3B" w:rsidRDefault="00831E3B" w:rsidP="00CC6249">
      <w:pPr>
        <w:tabs>
          <w:tab w:val="left" w:pos="2490"/>
          <w:tab w:val="left" w:pos="5025"/>
        </w:tabs>
        <w:spacing w:after="0" w:line="240" w:lineRule="auto"/>
        <w:rPr>
          <w:rFonts w:ascii="Times New Roman" w:hAnsi="Times New Roman"/>
          <w:lang w:val="sr-Latn-RS"/>
        </w:rPr>
      </w:pPr>
    </w:p>
    <w:p w:rsidR="00831E3B" w:rsidRDefault="00831E3B" w:rsidP="00CC6249">
      <w:pPr>
        <w:tabs>
          <w:tab w:val="left" w:pos="2490"/>
          <w:tab w:val="left" w:pos="5025"/>
        </w:tabs>
        <w:spacing w:after="0" w:line="240" w:lineRule="auto"/>
        <w:rPr>
          <w:rFonts w:ascii="Times New Roman" w:hAnsi="Times New Roman"/>
          <w:lang w:val="sr-Latn-RS"/>
        </w:rPr>
      </w:pPr>
    </w:p>
    <w:p w:rsidR="00831E3B" w:rsidRDefault="00831E3B" w:rsidP="00CC6249">
      <w:pPr>
        <w:tabs>
          <w:tab w:val="left" w:pos="2490"/>
          <w:tab w:val="left" w:pos="5025"/>
        </w:tabs>
        <w:spacing w:after="0" w:line="240" w:lineRule="auto"/>
        <w:rPr>
          <w:rFonts w:ascii="Times New Roman" w:hAnsi="Times New Roman"/>
          <w:lang w:val="sr-Latn-RS"/>
        </w:rPr>
      </w:pPr>
    </w:p>
    <w:p w:rsidR="00831E3B" w:rsidRDefault="00831E3B" w:rsidP="00CC6249">
      <w:pPr>
        <w:tabs>
          <w:tab w:val="left" w:pos="2490"/>
          <w:tab w:val="left" w:pos="5025"/>
        </w:tabs>
        <w:spacing w:after="0" w:line="240" w:lineRule="auto"/>
        <w:rPr>
          <w:rFonts w:ascii="Times New Roman" w:hAnsi="Times New Roman"/>
          <w:lang w:val="sr-Latn-RS"/>
        </w:rPr>
      </w:pPr>
    </w:p>
    <w:p w:rsidR="00831E3B" w:rsidRDefault="00831E3B" w:rsidP="00CC6249">
      <w:pPr>
        <w:tabs>
          <w:tab w:val="left" w:pos="2490"/>
          <w:tab w:val="left" w:pos="5025"/>
        </w:tabs>
        <w:spacing w:after="0" w:line="240" w:lineRule="auto"/>
        <w:rPr>
          <w:rFonts w:ascii="Times New Roman" w:hAnsi="Times New Roman"/>
          <w:lang w:val="sr-Latn-RS"/>
        </w:rPr>
      </w:pPr>
    </w:p>
    <w:p w:rsidR="00831E3B" w:rsidRDefault="00831E3B" w:rsidP="00CC6249">
      <w:pPr>
        <w:tabs>
          <w:tab w:val="left" w:pos="2490"/>
          <w:tab w:val="left" w:pos="5025"/>
        </w:tabs>
        <w:spacing w:after="0" w:line="240" w:lineRule="auto"/>
        <w:rPr>
          <w:rFonts w:ascii="Times New Roman" w:hAnsi="Times New Roman"/>
          <w:lang w:val="sr-Latn-RS"/>
        </w:rPr>
      </w:pPr>
    </w:p>
    <w:p w:rsidR="00831E3B" w:rsidRPr="00AA322C" w:rsidRDefault="00831E3B" w:rsidP="00CC6249">
      <w:pPr>
        <w:tabs>
          <w:tab w:val="left" w:pos="2490"/>
          <w:tab w:val="left" w:pos="5025"/>
        </w:tabs>
        <w:spacing w:after="0" w:line="240" w:lineRule="auto"/>
        <w:rPr>
          <w:rFonts w:ascii="Times New Roman" w:hAnsi="Times New Roman"/>
          <w:lang w:val="sr-Latn-RS"/>
        </w:rPr>
      </w:pPr>
    </w:p>
    <w:tbl>
      <w:tblPr>
        <w:tblW w:w="15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53"/>
        <w:gridCol w:w="900"/>
        <w:gridCol w:w="900"/>
        <w:gridCol w:w="7"/>
      </w:tblGrid>
      <w:tr w:rsidR="00CC6249" w:rsidRPr="008B57DA" w:rsidTr="00831E3B">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98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21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0"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31E3B">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0"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31E3B">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98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44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53"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31E3B">
        <w:trPr>
          <w:gridAfter w:val="1"/>
          <w:wAfter w:w="7" w:type="dxa"/>
          <w:trHeight w:val="284"/>
          <w:jc w:val="center"/>
        </w:trPr>
        <w:tc>
          <w:tcPr>
            <w:tcW w:w="1733" w:type="dxa"/>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6.3.2. Запослени у институцијама система поседују компетенције за пружање адекватне подршке младима у ризику од социјалне искључености</w:t>
            </w:r>
          </w:p>
        </w:tc>
        <w:tc>
          <w:tcPr>
            <w:tcW w:w="19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6.3.2.1. </w:t>
            </w:r>
            <w:r w:rsidRPr="008B57DA">
              <w:rPr>
                <w:rFonts w:ascii="Times New Roman" w:hAnsi="Times New Roman"/>
                <w:color w:val="000000"/>
                <w:sz w:val="16"/>
                <w:szCs w:val="16"/>
                <w:lang w:val="sr-Cyrl-RS"/>
              </w:rPr>
              <w:t>Развити програме сензибилизације запослених у институцијама система у циљу ефикасније подршке младима у ризику од социјалне искључености</w:t>
            </w:r>
          </w:p>
        </w:tc>
        <w:tc>
          <w:tcPr>
            <w:tcW w:w="144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9 </w:t>
            </w:r>
            <w:r w:rsidR="005844CA">
              <w:rPr>
                <w:rFonts w:ascii="Times New Roman" w:hAnsi="Times New Roman"/>
                <w:sz w:val="16"/>
                <w:szCs w:val="16"/>
                <w:lang w:val="sr-Cyrl-RS"/>
              </w:rPr>
              <w:t xml:space="preserve">подржаних активности/пројеката </w:t>
            </w:r>
            <w:r>
              <w:rPr>
                <w:rFonts w:ascii="Times New Roman" w:hAnsi="Times New Roman"/>
                <w:sz w:val="16"/>
                <w:szCs w:val="16"/>
                <w:lang w:val="sr-Cyrl-RS"/>
              </w:rPr>
              <w:t>обука</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180 особа запослених у институцијама је едуковано</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530" w:type="dxa"/>
          </w:tcPr>
          <w:p w:rsidR="003F6217" w:rsidRDefault="003F621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СИПРУ</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НАПОР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Домови здравља</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Центри за социјални рад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7.623.000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highlight w:val="cyan"/>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7.623.000</w:t>
            </w:r>
          </w:p>
        </w:tc>
        <w:tc>
          <w:tcPr>
            <w:tcW w:w="853"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22.869.000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22.869.000</w:t>
            </w:r>
          </w:p>
        </w:tc>
      </w:tr>
    </w:tbl>
    <w:p w:rsidR="00CC6249" w:rsidRDefault="00CC6249" w:rsidP="00CC6249">
      <w:pPr>
        <w:spacing w:after="0" w:line="240" w:lineRule="auto"/>
        <w:rPr>
          <w:rFonts w:ascii="Times New Roman" w:hAnsi="Times New Roman"/>
          <w:b/>
          <w:sz w:val="28"/>
          <w:szCs w:val="28"/>
          <w:lang w:val="sr-Cyrl-RS"/>
        </w:rPr>
      </w:pPr>
    </w:p>
    <w:p w:rsidR="00CC6249" w:rsidRPr="00274888" w:rsidRDefault="00CC6249" w:rsidP="00CC6249">
      <w:pPr>
        <w:spacing w:after="0" w:line="240" w:lineRule="auto"/>
        <w:rPr>
          <w:rFonts w:ascii="Times New Roman" w:hAnsi="Times New Roman"/>
          <w:b/>
          <w:sz w:val="4"/>
          <w:szCs w:val="4"/>
          <w:lang w:val="sr-Cyrl-RS"/>
        </w:rPr>
      </w:pPr>
      <w:r>
        <w:rPr>
          <w:rFonts w:ascii="Times New Roman" w:hAnsi="Times New Roman"/>
          <w:b/>
          <w:sz w:val="28"/>
          <w:szCs w:val="28"/>
          <w:lang w:val="sr-Cyrl-RS"/>
        </w:rPr>
        <w:br w:type="page"/>
      </w:r>
    </w:p>
    <w:p w:rsidR="00CC6249" w:rsidRPr="008B57DA" w:rsidRDefault="00CC6249" w:rsidP="00CC6249">
      <w:pPr>
        <w:pBdr>
          <w:bottom w:val="single" w:sz="4" w:space="1" w:color="auto"/>
        </w:pBdr>
        <w:spacing w:after="0" w:line="240" w:lineRule="auto"/>
        <w:ind w:left="-709"/>
        <w:outlineLvl w:val="0"/>
        <w:rPr>
          <w:rFonts w:ascii="Times New Roman" w:hAnsi="Times New Roman"/>
          <w:b/>
          <w:sz w:val="28"/>
          <w:szCs w:val="28"/>
          <w:lang w:val="sr-Cyrl-RS"/>
        </w:rPr>
      </w:pPr>
      <w:r>
        <w:rPr>
          <w:rFonts w:ascii="Times New Roman" w:hAnsi="Times New Roman"/>
          <w:b/>
          <w:sz w:val="28"/>
          <w:szCs w:val="28"/>
          <w:lang w:val="sr-Cyrl-RS"/>
        </w:rPr>
        <w:lastRenderedPageBreak/>
        <w:t>7</w:t>
      </w:r>
      <w:r w:rsidRPr="008B57DA">
        <w:rPr>
          <w:rFonts w:ascii="Times New Roman" w:hAnsi="Times New Roman"/>
          <w:b/>
          <w:sz w:val="28"/>
          <w:szCs w:val="28"/>
          <w:lang w:val="sr-Cyrl-RS"/>
        </w:rPr>
        <w:t xml:space="preserve">. </w:t>
      </w:r>
      <w:r>
        <w:rPr>
          <w:rFonts w:ascii="Times New Roman" w:hAnsi="Times New Roman"/>
          <w:b/>
          <w:sz w:val="28"/>
          <w:szCs w:val="28"/>
          <w:lang w:val="sr-Cyrl-RS"/>
        </w:rPr>
        <w:t>Мобилност</w:t>
      </w:r>
      <w:r w:rsidRPr="008B57DA">
        <w:rPr>
          <w:rFonts w:ascii="Times New Roman" w:hAnsi="Times New Roman"/>
          <w:b/>
          <w:sz w:val="28"/>
          <w:szCs w:val="28"/>
          <w:lang w:val="sr-Cyrl-RS"/>
        </w:rPr>
        <w:t xml:space="preserve"> младих</w:t>
      </w:r>
    </w:p>
    <w:p w:rsidR="00CC6249" w:rsidRPr="008B57DA" w:rsidRDefault="00CC6249" w:rsidP="00CC6249">
      <w:pPr>
        <w:spacing w:after="0" w:line="240" w:lineRule="auto"/>
        <w:ind w:left="-709"/>
        <w:rPr>
          <w:rFonts w:ascii="Times New Roman" w:hAnsi="Times New Roman"/>
          <w:b/>
          <w:sz w:val="28"/>
          <w:szCs w:val="28"/>
          <w:lang w:val="sr-Cyrl-RS"/>
        </w:rPr>
      </w:pPr>
    </w:p>
    <w:p w:rsidR="00CC6249" w:rsidRPr="008B57DA" w:rsidRDefault="00CC6249" w:rsidP="00CC6249">
      <w:pP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t xml:space="preserve">СТРАТЕШКИ ЦИЉ: Унапређена мобилност, обим међународне сарадње младих и подршка младим мигрантима  </w:t>
      </w:r>
    </w:p>
    <w:p w:rsidR="00CC6249" w:rsidRPr="008B57DA" w:rsidRDefault="00CC6249" w:rsidP="00CC6249">
      <w:pPr>
        <w:tabs>
          <w:tab w:val="left" w:pos="2490"/>
          <w:tab w:val="left" w:pos="5025"/>
        </w:tabs>
        <w:spacing w:after="0" w:line="240" w:lineRule="auto"/>
        <w:rPr>
          <w:rFonts w:ascii="Times New Roman" w:hAnsi="Times New Roman"/>
          <w:sz w:val="28"/>
          <w:szCs w:val="28"/>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96"/>
      </w:tblGrid>
      <w:tr w:rsidR="00CC6249" w:rsidRPr="008B57DA" w:rsidTr="00FB7106">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39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B7106">
        <w:trPr>
          <w:jc w:val="center"/>
        </w:trPr>
        <w:tc>
          <w:tcPr>
            <w:tcW w:w="9197" w:type="dxa"/>
            <w:vAlign w:val="center"/>
          </w:tcPr>
          <w:p w:rsidR="00CC6249" w:rsidRPr="008B57DA" w:rsidRDefault="004E784C" w:rsidP="00CC6249">
            <w:pPr>
              <w:pStyle w:val="ListParagraph"/>
              <w:numPr>
                <w:ilvl w:val="1"/>
                <w:numId w:val="13"/>
              </w:numPr>
              <w:spacing w:after="0" w:line="240" w:lineRule="auto"/>
              <w:rPr>
                <w:rFonts w:ascii="Times New Roman" w:hAnsi="Times New Roman"/>
                <w:lang w:val="sr-Cyrl-RS"/>
              </w:rPr>
            </w:pPr>
            <w:r>
              <w:rPr>
                <w:rFonts w:ascii="Times New Roman" w:hAnsi="Times New Roman"/>
                <w:lang w:val="sr-Cyrl-RS"/>
              </w:rPr>
              <w:t xml:space="preserve"> </w:t>
            </w:r>
            <w:r w:rsidR="00CC6249" w:rsidRPr="008B57DA">
              <w:rPr>
                <w:rFonts w:ascii="Times New Roman" w:hAnsi="Times New Roman"/>
                <w:lang w:val="sr-Cyrl-RS"/>
              </w:rPr>
              <w:t>Побољшани су економски, културни и административни предуслови за мобилност младих жена и мушкараца</w:t>
            </w:r>
          </w:p>
        </w:tc>
        <w:tc>
          <w:tcPr>
            <w:tcW w:w="639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броја младих који је користио мере подршке</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900"/>
      </w:tblGrid>
      <w:tr w:rsidR="00CC6249" w:rsidRPr="008B57DA" w:rsidTr="00FB7106">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FB7106">
        <w:trPr>
          <w:trHeight w:val="284"/>
          <w:jc w:val="center"/>
        </w:trPr>
        <w:tc>
          <w:tcPr>
            <w:tcW w:w="1733" w:type="dxa"/>
          </w:tcPr>
          <w:p w:rsidR="00CC6249" w:rsidRPr="008B57DA" w:rsidRDefault="00CC6249" w:rsidP="00CC6249">
            <w:pPr>
              <w:spacing w:after="0" w:line="240" w:lineRule="auto"/>
              <w:rPr>
                <w:rFonts w:ascii="Times New Roman" w:hAnsi="Times New Roman"/>
                <w:sz w:val="20"/>
                <w:szCs w:val="16"/>
                <w:lang w:val="sr-Cyrl-RS"/>
              </w:rPr>
            </w:pPr>
            <w:r w:rsidRPr="008B57DA">
              <w:rPr>
                <w:rFonts w:ascii="Times New Roman" w:hAnsi="Times New Roman"/>
                <w:sz w:val="20"/>
                <w:lang w:val="sr-Cyrl-RS"/>
              </w:rPr>
              <w:t>7.1.1.</w:t>
            </w:r>
            <w:r w:rsidR="004E784C">
              <w:rPr>
                <w:rFonts w:ascii="Times New Roman" w:hAnsi="Times New Roman"/>
                <w:sz w:val="20"/>
                <w:lang w:val="sr-Cyrl-RS"/>
              </w:rPr>
              <w:t xml:space="preserve"> </w:t>
            </w:r>
            <w:r w:rsidRPr="008B57DA">
              <w:rPr>
                <w:rFonts w:ascii="Times New Roman" w:hAnsi="Times New Roman"/>
                <w:sz w:val="20"/>
                <w:lang w:val="sr-Cyrl-RS"/>
              </w:rPr>
              <w:t>Унапређени програми и сервиси материјалне подршке мобилности</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7.1.1.1. Унапредити националне програме финансирања мобилности младих и међународне сарадње младих</w:t>
            </w:r>
          </w:p>
          <w:p w:rsidR="00CC6249" w:rsidRPr="008B57DA" w:rsidRDefault="00CC6249" w:rsidP="00CC6249">
            <w:pPr>
              <w:spacing w:after="0" w:line="240" w:lineRule="auto"/>
              <w:rPr>
                <w:rFonts w:ascii="Times New Roman" w:hAnsi="Times New Roman"/>
                <w:sz w:val="16"/>
                <w:szCs w:val="16"/>
                <w:lang w:val="sr-Cyrl-RS"/>
              </w:rPr>
            </w:pP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подржаних активности</w:t>
            </w:r>
            <w:r w:rsidR="005844CA">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ПСОПУНМ</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Привредни сектор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4.033.000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2.000.000 (МОС)</w:t>
            </w: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2.033.000</w:t>
            </w:r>
          </w:p>
        </w:tc>
        <w:tc>
          <w:tcPr>
            <w:tcW w:w="810" w:type="dxa"/>
            <w:shd w:val="clear" w:color="auto" w:fill="CCFF99"/>
          </w:tcPr>
          <w:p w:rsidR="00CC6249" w:rsidRPr="00831E3B" w:rsidRDefault="00AA322C" w:rsidP="00CC6249">
            <w:pPr>
              <w:spacing w:after="0" w:line="240" w:lineRule="auto"/>
              <w:ind w:left="-108"/>
              <w:jc w:val="center"/>
              <w:rPr>
                <w:rFonts w:ascii="Times New Roman" w:hAnsi="Times New Roman"/>
                <w:sz w:val="14"/>
                <w:szCs w:val="16"/>
                <w:lang w:val="sr-Cyrl-RS"/>
              </w:rPr>
            </w:pPr>
            <w:r w:rsidRPr="00831E3B">
              <w:rPr>
                <w:rFonts w:ascii="Times New Roman" w:hAnsi="Times New Roman"/>
                <w:sz w:val="14"/>
                <w:szCs w:val="16"/>
                <w:lang w:val="sr-Cyrl-RS"/>
              </w:rPr>
              <w:t>12.</w:t>
            </w:r>
            <w:r w:rsidRPr="00831E3B">
              <w:rPr>
                <w:rFonts w:ascii="Times New Roman" w:hAnsi="Times New Roman"/>
                <w:sz w:val="14"/>
                <w:szCs w:val="16"/>
                <w:lang w:val="sr-Latn-RS"/>
              </w:rPr>
              <w:t>099</w:t>
            </w:r>
            <w:r w:rsidR="00CC6249" w:rsidRPr="00831E3B">
              <w:rPr>
                <w:rFonts w:ascii="Times New Roman" w:hAnsi="Times New Roman"/>
                <w:sz w:val="14"/>
                <w:szCs w:val="16"/>
                <w:lang w:val="sr-Cyrl-RS"/>
              </w:rPr>
              <w:t>.000</w:t>
            </w:r>
          </w:p>
        </w:tc>
        <w:tc>
          <w:tcPr>
            <w:tcW w:w="900" w:type="dxa"/>
            <w:shd w:val="clear" w:color="auto" w:fill="CCFF99"/>
          </w:tcPr>
          <w:p w:rsidR="00CC6249" w:rsidRPr="00AA322C" w:rsidRDefault="00CC6249" w:rsidP="00CC6249">
            <w:pPr>
              <w:spacing w:after="0" w:line="240" w:lineRule="auto"/>
              <w:jc w:val="center"/>
              <w:rPr>
                <w:rFonts w:ascii="Times New Roman" w:hAnsi="Times New Roman"/>
                <w:sz w:val="14"/>
                <w:szCs w:val="16"/>
                <w:lang w:val="sr-Cyrl-RS"/>
              </w:rPr>
            </w:pPr>
            <w:r w:rsidRPr="00AA322C">
              <w:rPr>
                <w:rFonts w:ascii="Times New Roman" w:hAnsi="Times New Roman"/>
                <w:sz w:val="14"/>
                <w:szCs w:val="16"/>
                <w:lang w:val="sr-Cyrl-RS"/>
              </w:rPr>
              <w:t>6.000.000</w:t>
            </w:r>
          </w:p>
          <w:p w:rsidR="00CC6249" w:rsidRPr="00AA322C" w:rsidRDefault="00CC6249" w:rsidP="00CC6249">
            <w:pPr>
              <w:spacing w:after="0" w:line="240" w:lineRule="auto"/>
              <w:jc w:val="center"/>
              <w:rPr>
                <w:rFonts w:ascii="Times New Roman" w:hAnsi="Times New Roman"/>
                <w:sz w:val="14"/>
                <w:szCs w:val="16"/>
                <w:lang w:val="sr-Cyrl-RS"/>
              </w:rPr>
            </w:pPr>
            <w:r w:rsidRPr="00AA322C">
              <w:rPr>
                <w:rFonts w:ascii="Times New Roman" w:hAnsi="Times New Roman"/>
                <w:sz w:val="14"/>
                <w:szCs w:val="16"/>
                <w:lang w:val="sr-Cyrl-RS"/>
              </w:rPr>
              <w:t>(МОС)</w:t>
            </w:r>
          </w:p>
          <w:p w:rsidR="00CC6249" w:rsidRPr="00AA322C"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AA322C" w:rsidRDefault="00AA322C" w:rsidP="00CC6249">
            <w:pPr>
              <w:spacing w:after="0" w:line="240" w:lineRule="auto"/>
              <w:jc w:val="center"/>
              <w:rPr>
                <w:rFonts w:ascii="Times New Roman" w:hAnsi="Times New Roman"/>
                <w:sz w:val="14"/>
                <w:szCs w:val="16"/>
                <w:lang w:val="sr-Cyrl-RS"/>
              </w:rPr>
            </w:pPr>
            <w:r w:rsidRPr="00AA322C">
              <w:rPr>
                <w:rFonts w:ascii="Times New Roman" w:hAnsi="Times New Roman"/>
                <w:sz w:val="14"/>
                <w:szCs w:val="16"/>
                <w:lang w:val="sr-Cyrl-RS"/>
              </w:rPr>
              <w:t>6.</w:t>
            </w:r>
            <w:r w:rsidRPr="00AA322C">
              <w:rPr>
                <w:rFonts w:ascii="Times New Roman" w:hAnsi="Times New Roman"/>
                <w:sz w:val="14"/>
                <w:szCs w:val="16"/>
                <w:lang w:val="sr-Latn-RS"/>
              </w:rPr>
              <w:t>099</w:t>
            </w:r>
            <w:r w:rsidR="00CC6249" w:rsidRPr="00AA322C">
              <w:rPr>
                <w:rFonts w:ascii="Times New Roman" w:hAnsi="Times New Roman"/>
                <w:sz w:val="14"/>
                <w:szCs w:val="16"/>
                <w:lang w:val="sr-Cyrl-RS"/>
              </w:rPr>
              <w:t>.000</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900"/>
      </w:tblGrid>
      <w:tr w:rsidR="00CC6249" w:rsidRPr="008B57DA" w:rsidTr="00FB7106">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AA322C" w:rsidTr="00FB7106">
        <w:trPr>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lang w:val="sr-Cyrl-RS"/>
              </w:rPr>
            </w:pPr>
            <w:r w:rsidRPr="008B57DA">
              <w:rPr>
                <w:rFonts w:ascii="Times New Roman" w:hAnsi="Times New Roman"/>
                <w:sz w:val="20"/>
                <w:lang w:val="sr-Cyrl-RS"/>
              </w:rPr>
              <w:t>7.1.2. Унапређена је доступност програма подршке мобилности младих и обим коришћења програма међу младима</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7.1.2.1. </w:t>
            </w:r>
            <w:r w:rsidRPr="008B57DA">
              <w:rPr>
                <w:rFonts w:ascii="Times New Roman" w:hAnsi="Times New Roman"/>
                <w:color w:val="000000"/>
                <w:sz w:val="16"/>
                <w:szCs w:val="16"/>
                <w:lang w:val="sr-Cyrl-RS"/>
              </w:rPr>
              <w:t>Подржати активности информисања младих о програмима подршке мобилности младих у активностима удружења која спроводе омладинске активности и КЗМ</w:t>
            </w: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9000 младих жена и мушкараца je информисано о могућностима за мобилност</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Инфо сервиси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2.016.000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1.000.000</w:t>
            </w:r>
          </w:p>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(ПССО)</w:t>
            </w:r>
          </w:p>
          <w:p w:rsidR="00CC6249" w:rsidRPr="00831E3B" w:rsidRDefault="00CC6249" w:rsidP="00CC6249">
            <w:pPr>
              <w:spacing w:after="0" w:line="240" w:lineRule="auto"/>
              <w:jc w:val="center"/>
              <w:rPr>
                <w:rFonts w:ascii="Times New Roman" w:hAnsi="Times New Roman"/>
                <w:sz w:val="14"/>
                <w:szCs w:val="16"/>
                <w:lang w:val="sr-Cyrl-RS"/>
              </w:rPr>
            </w:pPr>
          </w:p>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1.016.000</w:t>
            </w:r>
          </w:p>
        </w:tc>
        <w:tc>
          <w:tcPr>
            <w:tcW w:w="810" w:type="dxa"/>
            <w:shd w:val="clear" w:color="auto" w:fill="CCFF99"/>
          </w:tcPr>
          <w:p w:rsidR="00CC6249" w:rsidRPr="00831E3B" w:rsidRDefault="00AA322C"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6.0</w:t>
            </w:r>
            <w:r w:rsidRPr="00831E3B">
              <w:rPr>
                <w:rFonts w:ascii="Times New Roman" w:hAnsi="Times New Roman"/>
                <w:sz w:val="14"/>
                <w:szCs w:val="16"/>
                <w:lang w:val="sr-Latn-RS"/>
              </w:rPr>
              <w:t>48</w:t>
            </w:r>
            <w:r w:rsidR="00CC6249" w:rsidRPr="00831E3B">
              <w:rPr>
                <w:rFonts w:ascii="Times New Roman" w:hAnsi="Times New Roman"/>
                <w:sz w:val="14"/>
                <w:szCs w:val="16"/>
                <w:lang w:val="sr-Cyrl-RS"/>
              </w:rPr>
              <w:t>.000</w:t>
            </w:r>
          </w:p>
        </w:tc>
        <w:tc>
          <w:tcPr>
            <w:tcW w:w="900" w:type="dxa"/>
            <w:shd w:val="clear" w:color="auto" w:fill="CCFF99"/>
          </w:tcPr>
          <w:p w:rsidR="00CC6249" w:rsidRPr="00AA322C" w:rsidRDefault="00B26402"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Latn-RS"/>
              </w:rPr>
              <w:t>3</w:t>
            </w:r>
            <w:r w:rsidR="00CC6249" w:rsidRPr="00AA322C">
              <w:rPr>
                <w:rFonts w:ascii="Times New Roman" w:hAnsi="Times New Roman"/>
                <w:sz w:val="14"/>
                <w:szCs w:val="16"/>
                <w:lang w:val="sr-Cyrl-RS"/>
              </w:rPr>
              <w:t>.000.000</w:t>
            </w:r>
          </w:p>
          <w:p w:rsidR="00CC6249" w:rsidRPr="00AA322C" w:rsidRDefault="00CC6249" w:rsidP="00CC6249">
            <w:pPr>
              <w:spacing w:after="0" w:line="240" w:lineRule="auto"/>
              <w:jc w:val="center"/>
              <w:rPr>
                <w:rFonts w:ascii="Times New Roman" w:hAnsi="Times New Roman"/>
                <w:sz w:val="14"/>
                <w:szCs w:val="16"/>
                <w:lang w:val="sr-Cyrl-RS"/>
              </w:rPr>
            </w:pPr>
            <w:r w:rsidRPr="00AA322C">
              <w:rPr>
                <w:rFonts w:ascii="Times New Roman" w:hAnsi="Times New Roman"/>
                <w:sz w:val="14"/>
                <w:szCs w:val="16"/>
                <w:lang w:val="sr-Cyrl-RS"/>
              </w:rPr>
              <w:t>(ПССО)</w:t>
            </w:r>
          </w:p>
        </w:tc>
        <w:tc>
          <w:tcPr>
            <w:tcW w:w="900" w:type="dxa"/>
            <w:shd w:val="clear" w:color="auto" w:fill="CCFF99"/>
          </w:tcPr>
          <w:p w:rsidR="00CC6249" w:rsidRPr="00AA322C" w:rsidRDefault="00B26402" w:rsidP="00CC6249">
            <w:pPr>
              <w:spacing w:after="0" w:line="240" w:lineRule="auto"/>
              <w:ind w:left="-76"/>
              <w:jc w:val="center"/>
              <w:rPr>
                <w:rFonts w:ascii="Times New Roman" w:hAnsi="Times New Roman"/>
                <w:sz w:val="14"/>
                <w:szCs w:val="16"/>
                <w:lang w:val="sr-Cyrl-RS"/>
              </w:rPr>
            </w:pPr>
            <w:r>
              <w:rPr>
                <w:rFonts w:ascii="Times New Roman" w:hAnsi="Times New Roman"/>
                <w:sz w:val="14"/>
                <w:szCs w:val="16"/>
                <w:lang w:val="sr-Cyrl-RS"/>
              </w:rPr>
              <w:t>3</w:t>
            </w:r>
            <w:r w:rsidR="00AA322C" w:rsidRPr="00AA322C">
              <w:rPr>
                <w:rFonts w:ascii="Times New Roman" w:hAnsi="Times New Roman"/>
                <w:sz w:val="14"/>
                <w:szCs w:val="16"/>
                <w:lang w:val="sr-Cyrl-RS"/>
              </w:rPr>
              <w:t>.0</w:t>
            </w:r>
            <w:r w:rsidR="00AA322C" w:rsidRPr="00AA322C">
              <w:rPr>
                <w:rFonts w:ascii="Times New Roman" w:hAnsi="Times New Roman"/>
                <w:sz w:val="14"/>
                <w:szCs w:val="16"/>
                <w:lang w:val="sr-Latn-RS"/>
              </w:rPr>
              <w:t>48</w:t>
            </w:r>
            <w:r w:rsidR="00CC6249" w:rsidRPr="00AA322C">
              <w:rPr>
                <w:rFonts w:ascii="Times New Roman" w:hAnsi="Times New Roman"/>
                <w:sz w:val="14"/>
                <w:szCs w:val="16"/>
                <w:lang w:val="sr-Cyrl-RS"/>
              </w:rPr>
              <w:t>.000</w:t>
            </w:r>
          </w:p>
        </w:tc>
      </w:tr>
      <w:tr w:rsidR="00CC6249" w:rsidRPr="00AA322C" w:rsidTr="00FB7106">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7.1.2.2. </w:t>
            </w:r>
            <w:r w:rsidRPr="008B57DA">
              <w:rPr>
                <w:rFonts w:ascii="Times New Roman" w:hAnsi="Times New Roman"/>
                <w:color w:val="000000"/>
                <w:sz w:val="16"/>
                <w:szCs w:val="16"/>
                <w:lang w:val="sr-Cyrl-RS"/>
              </w:rPr>
              <w:t>Унапредити информисање младих о програмима подршке мобилности младих у образовном систему</w:t>
            </w:r>
          </w:p>
        </w:tc>
        <w:tc>
          <w:tcPr>
            <w:tcW w:w="1626" w:type="dxa"/>
            <w:shd w:val="clear" w:color="auto" w:fill="FFFFFF"/>
          </w:tcPr>
          <w:p w:rsidR="00CC6249" w:rsidRPr="008B57DA" w:rsidRDefault="00CC6249" w:rsidP="00CC6249">
            <w:pPr>
              <w:spacing w:after="0" w:line="240" w:lineRule="auto"/>
              <w:contextualSpacing/>
              <w:rPr>
                <w:rFonts w:ascii="Times New Roman" w:hAnsi="Times New Roman"/>
                <w:sz w:val="16"/>
                <w:szCs w:val="16"/>
                <w:lang w:val="sr-Cyrl-RS"/>
              </w:rPr>
            </w:pPr>
            <w:r>
              <w:rPr>
                <w:rFonts w:ascii="Times New Roman" w:hAnsi="Times New Roman"/>
                <w:sz w:val="16"/>
                <w:szCs w:val="16"/>
                <w:lang w:val="sr-Cyrl-RS"/>
              </w:rPr>
              <w:t xml:space="preserve">70 ЈЛС </w:t>
            </w:r>
            <w:r w:rsidRPr="008B57DA">
              <w:rPr>
                <w:rFonts w:ascii="Times New Roman" w:hAnsi="Times New Roman"/>
                <w:sz w:val="16"/>
                <w:szCs w:val="16"/>
                <w:lang w:val="sr-Cyrl-RS"/>
              </w:rPr>
              <w:t xml:space="preserve">у којима су дистрибуиране информације о стипендијама и другим моделима финансирања у оквиру школа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Инфо сервиси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r w:rsidRPr="008B57DA">
              <w:rPr>
                <w:rFonts w:ascii="Times New Roman" w:hAnsi="Times New Roman"/>
                <w:sz w:val="16"/>
                <w:szCs w:val="16"/>
                <w:lang w:val="sr-Cyrl-RS"/>
              </w:rPr>
              <w:br/>
              <w:t>ЈЛС</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2.800.000</w:t>
            </w:r>
          </w:p>
        </w:tc>
        <w:tc>
          <w:tcPr>
            <w:tcW w:w="99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31E3B" w:rsidRDefault="00CC6249"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2.800.000</w:t>
            </w:r>
          </w:p>
        </w:tc>
        <w:tc>
          <w:tcPr>
            <w:tcW w:w="810" w:type="dxa"/>
            <w:shd w:val="clear" w:color="auto" w:fill="CCFF99"/>
          </w:tcPr>
          <w:p w:rsidR="00CC6249" w:rsidRPr="00831E3B" w:rsidRDefault="00AA322C" w:rsidP="00CC6249">
            <w:pPr>
              <w:spacing w:after="0" w:line="240" w:lineRule="auto"/>
              <w:jc w:val="center"/>
              <w:rPr>
                <w:rFonts w:ascii="Times New Roman" w:hAnsi="Times New Roman"/>
                <w:sz w:val="14"/>
                <w:szCs w:val="16"/>
                <w:lang w:val="sr-Cyrl-RS"/>
              </w:rPr>
            </w:pPr>
            <w:r w:rsidRPr="00831E3B">
              <w:rPr>
                <w:rFonts w:ascii="Times New Roman" w:hAnsi="Times New Roman"/>
                <w:sz w:val="14"/>
                <w:szCs w:val="16"/>
                <w:lang w:val="sr-Cyrl-RS"/>
              </w:rPr>
              <w:t>8.4</w:t>
            </w:r>
            <w:r w:rsidRPr="00831E3B">
              <w:rPr>
                <w:rFonts w:ascii="Times New Roman" w:hAnsi="Times New Roman"/>
                <w:sz w:val="14"/>
                <w:szCs w:val="16"/>
                <w:lang w:val="sr-Latn-RS"/>
              </w:rPr>
              <w:t>0</w:t>
            </w:r>
            <w:r w:rsidR="00CC6249" w:rsidRPr="00831E3B">
              <w:rPr>
                <w:rFonts w:ascii="Times New Roman" w:hAnsi="Times New Roman"/>
                <w:sz w:val="14"/>
                <w:szCs w:val="16"/>
                <w:lang w:val="sr-Cyrl-RS"/>
              </w:rPr>
              <w:t>0.000</w:t>
            </w:r>
          </w:p>
        </w:tc>
        <w:tc>
          <w:tcPr>
            <w:tcW w:w="900" w:type="dxa"/>
            <w:shd w:val="clear" w:color="auto" w:fill="CCFF99"/>
          </w:tcPr>
          <w:p w:rsidR="00CC6249" w:rsidRPr="00AA322C"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AA322C" w:rsidRDefault="00AA322C" w:rsidP="00CC6249">
            <w:pPr>
              <w:spacing w:after="0" w:line="240" w:lineRule="auto"/>
              <w:ind w:left="-108"/>
              <w:jc w:val="center"/>
              <w:rPr>
                <w:rFonts w:ascii="Times New Roman" w:hAnsi="Times New Roman"/>
                <w:sz w:val="14"/>
                <w:szCs w:val="16"/>
                <w:lang w:val="sr-Cyrl-RS"/>
              </w:rPr>
            </w:pPr>
            <w:r w:rsidRPr="00AA322C">
              <w:rPr>
                <w:rFonts w:ascii="Times New Roman" w:hAnsi="Times New Roman"/>
                <w:sz w:val="14"/>
                <w:szCs w:val="16"/>
                <w:lang w:val="sr-Cyrl-RS"/>
              </w:rPr>
              <w:t>8.4</w:t>
            </w:r>
            <w:r w:rsidRPr="00AA322C">
              <w:rPr>
                <w:rFonts w:ascii="Times New Roman" w:hAnsi="Times New Roman"/>
                <w:sz w:val="14"/>
                <w:szCs w:val="16"/>
                <w:lang w:val="sr-Latn-RS"/>
              </w:rPr>
              <w:t>0</w:t>
            </w:r>
            <w:r w:rsidR="00CC6249" w:rsidRPr="00AA322C">
              <w:rPr>
                <w:rFonts w:ascii="Times New Roman" w:hAnsi="Times New Roman"/>
                <w:sz w:val="14"/>
                <w:szCs w:val="16"/>
                <w:lang w:val="sr-Cyrl-RS"/>
              </w:rPr>
              <w:t>0.000</w:t>
            </w:r>
          </w:p>
        </w:tc>
      </w:tr>
      <w:tr w:rsidR="00CC6249" w:rsidRPr="008B57DA" w:rsidTr="00FB7106">
        <w:trPr>
          <w:trHeight w:val="1079"/>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7.1.2.3. </w:t>
            </w:r>
            <w:r w:rsidRPr="008B57DA">
              <w:rPr>
                <w:rFonts w:ascii="Times New Roman" w:hAnsi="Times New Roman"/>
                <w:color w:val="000000"/>
                <w:sz w:val="16"/>
                <w:szCs w:val="16"/>
                <w:lang w:val="sr-Cyrl-RS"/>
              </w:rPr>
              <w:t>Унапредити доступност Европске омладинске картице као средства побољшања мобилности младих</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65.000 младих жена и мушкараца користи Европску омладинску картице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Носилац лиценце Европске омладинске картице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1.815.000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230.000 (МОС)</w:t>
            </w: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1.585.000</w:t>
            </w:r>
          </w:p>
        </w:tc>
        <w:tc>
          <w:tcPr>
            <w:tcW w:w="81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5.445.000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690.000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4.755.000</w:t>
            </w:r>
          </w:p>
        </w:tc>
      </w:tr>
    </w:tbl>
    <w:p w:rsidR="00CC6249" w:rsidRDefault="00CC6249"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Pr="008B57DA" w:rsidRDefault="008E0D78" w:rsidP="00CC6249">
      <w:pPr>
        <w:tabs>
          <w:tab w:val="left" w:pos="2490"/>
          <w:tab w:val="left" w:pos="5025"/>
        </w:tabs>
        <w:spacing w:after="0" w:line="240" w:lineRule="auto"/>
        <w:rPr>
          <w:rFonts w:ascii="Times New Roman" w:hAnsi="Times New Roman"/>
          <w:lang w:val="sr-Cyrl-RS"/>
        </w:rPr>
      </w:pPr>
    </w:p>
    <w:tbl>
      <w:tblPr>
        <w:tblW w:w="15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95"/>
        <w:gridCol w:w="900"/>
        <w:gridCol w:w="900"/>
        <w:gridCol w:w="7"/>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6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lang w:val="sr-Cyrl-RS"/>
              </w:rPr>
            </w:pPr>
            <w:r w:rsidRPr="008B57DA">
              <w:rPr>
                <w:rFonts w:ascii="Times New Roman" w:hAnsi="Times New Roman"/>
                <w:sz w:val="20"/>
                <w:lang w:val="sr-Cyrl-RS"/>
              </w:rPr>
              <w:t>7.1.3. Унапређено је препознавање и промовисање мобилности младих код наставног особља, омладинских радника, родитеља и старатеља</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7.1.3.1. </w:t>
            </w:r>
            <w:r w:rsidRPr="008B57DA">
              <w:rPr>
                <w:rFonts w:ascii="Times New Roman" w:hAnsi="Times New Roman"/>
                <w:color w:val="000000"/>
                <w:sz w:val="16"/>
                <w:szCs w:val="16"/>
                <w:lang w:val="sr-Cyrl-RS"/>
              </w:rPr>
              <w:t>Организовати обуке за наставнике и стручне сараднике о сврси мобилности и доступним програмима мобилности</w:t>
            </w: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18 подржаних активности</w:t>
            </w:r>
            <w:r w:rsidR="005844CA">
              <w:rPr>
                <w:rFonts w:ascii="Times New Roman" w:hAnsi="Times New Roman"/>
                <w:sz w:val="16"/>
                <w:szCs w:val="16"/>
                <w:lang w:val="sr-Cyrl-RS"/>
              </w:rPr>
              <w:t>/пројеката</w:t>
            </w:r>
            <w:r w:rsidRPr="008B57DA">
              <w:rPr>
                <w:rFonts w:ascii="Times New Roman" w:hAnsi="Times New Roman"/>
                <w:sz w:val="16"/>
                <w:szCs w:val="16"/>
                <w:lang w:val="sr-Cyrl-RS"/>
              </w:rPr>
              <w:t xml:space="preserve"> информисања</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5844CA"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27 активности/пројеката</w:t>
            </w:r>
            <w:r w:rsidRPr="008B57DA">
              <w:rPr>
                <w:rFonts w:ascii="Times New Roman" w:hAnsi="Times New Roman"/>
                <w:sz w:val="16"/>
                <w:szCs w:val="16"/>
                <w:lang w:val="sr-Cyrl-RS"/>
              </w:rPr>
              <w:t xml:space="preserve"> </w:t>
            </w:r>
            <w:r w:rsidR="00CC6249" w:rsidRPr="008B57DA">
              <w:rPr>
                <w:rFonts w:ascii="Times New Roman" w:hAnsi="Times New Roman"/>
                <w:sz w:val="16"/>
                <w:szCs w:val="16"/>
                <w:lang w:val="sr-Cyrl-RS"/>
              </w:rPr>
              <w:t xml:space="preserve">обука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990" w:type="dxa"/>
            <w:shd w:val="clear" w:color="auto" w:fill="CCFF99"/>
          </w:tcPr>
          <w:p w:rsidR="00CC6249" w:rsidRPr="008E0D78" w:rsidRDefault="00CC6249" w:rsidP="00CC6249">
            <w:pPr>
              <w:spacing w:after="0" w:line="240" w:lineRule="auto"/>
              <w:jc w:val="center"/>
              <w:rPr>
                <w:rFonts w:ascii="Times New Roman" w:hAnsi="Times New Roman"/>
                <w:bCs/>
                <w:sz w:val="14"/>
                <w:szCs w:val="16"/>
                <w:lang w:val="sr-Cyrl-RS"/>
              </w:rPr>
            </w:pPr>
            <w:r w:rsidRPr="008E0D78">
              <w:rPr>
                <w:rFonts w:ascii="Times New Roman" w:hAnsi="Times New Roman"/>
                <w:bCs/>
                <w:sz w:val="14"/>
                <w:szCs w:val="16"/>
                <w:lang w:val="sr-Cyrl-RS"/>
              </w:rPr>
              <w:t>4.356.000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highlight w:val="cyan"/>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4.356.000</w:t>
            </w:r>
          </w:p>
        </w:tc>
        <w:tc>
          <w:tcPr>
            <w:tcW w:w="995" w:type="dxa"/>
            <w:shd w:val="clear" w:color="auto" w:fill="CCFF99"/>
          </w:tcPr>
          <w:p w:rsidR="00CC6249" w:rsidRPr="008E0D78" w:rsidRDefault="00CC6249" w:rsidP="00CC6249">
            <w:pPr>
              <w:spacing w:after="0" w:line="240" w:lineRule="auto"/>
              <w:ind w:left="-108"/>
              <w:jc w:val="center"/>
              <w:rPr>
                <w:rFonts w:ascii="Times New Roman" w:hAnsi="Times New Roman"/>
                <w:bCs/>
                <w:sz w:val="14"/>
                <w:szCs w:val="16"/>
                <w:lang w:val="sr-Cyrl-RS"/>
              </w:rPr>
            </w:pPr>
            <w:r w:rsidRPr="008E0D78">
              <w:rPr>
                <w:rFonts w:ascii="Times New Roman" w:hAnsi="Times New Roman"/>
                <w:bCs/>
                <w:sz w:val="14"/>
                <w:szCs w:val="16"/>
                <w:lang w:val="sr-Cyrl-RS"/>
              </w:rPr>
              <w:t>13.068.000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13.068.000</w:t>
            </w: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color w:val="000000" w:themeColor="text1"/>
                <w:sz w:val="16"/>
                <w:szCs w:val="16"/>
                <w:lang w:val="sr-Cyrl-RS"/>
              </w:rPr>
              <w:t>7.1.3.2. Поспешити информисање родитеља и старатеља о сврси мобилности и доступним програмима мобилности</w:t>
            </w:r>
          </w:p>
        </w:tc>
        <w:tc>
          <w:tcPr>
            <w:tcW w:w="1626" w:type="dxa"/>
            <w:shd w:val="clear" w:color="auto" w:fill="FFFFFF"/>
          </w:tcPr>
          <w:p w:rsidR="00CC6249" w:rsidRPr="008B57DA" w:rsidRDefault="005844CA"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15 подржаних активности/пројеката</w:t>
            </w:r>
            <w:r w:rsidRPr="008B57DA">
              <w:rPr>
                <w:rFonts w:ascii="Times New Roman" w:hAnsi="Times New Roman"/>
                <w:sz w:val="16"/>
                <w:szCs w:val="16"/>
                <w:lang w:val="sr-Cyrl-RS"/>
              </w:rPr>
              <w:t xml:space="preserve"> </w:t>
            </w:r>
            <w:r w:rsidR="00CC6249" w:rsidRPr="008B57DA">
              <w:rPr>
                <w:rFonts w:ascii="Times New Roman" w:hAnsi="Times New Roman"/>
                <w:sz w:val="16"/>
                <w:szCs w:val="16"/>
                <w:lang w:val="sr-Cyrl-RS"/>
              </w:rPr>
              <w:t>информисања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Default="00CC6249" w:rsidP="00CC6249">
      <w:pPr>
        <w:tabs>
          <w:tab w:val="left" w:pos="2490"/>
          <w:tab w:val="left" w:pos="5025"/>
        </w:tabs>
        <w:spacing w:after="0" w:line="240" w:lineRule="auto"/>
        <w:rPr>
          <w:rFonts w:ascii="Times New Roman" w:hAnsi="Times New Roman"/>
          <w:lang w:val="sr-Cyrl-RS"/>
        </w:rPr>
      </w:pPr>
    </w:p>
    <w:p w:rsidR="008E0D78" w:rsidRPr="008B57DA" w:rsidRDefault="008E0D78" w:rsidP="00CC6249">
      <w:pPr>
        <w:tabs>
          <w:tab w:val="left" w:pos="2490"/>
          <w:tab w:val="left" w:pos="5025"/>
        </w:tabs>
        <w:spacing w:after="0" w:line="240" w:lineRule="auto"/>
        <w:rPr>
          <w:rFonts w:ascii="Times New Roman" w:hAnsi="Times New Roman"/>
          <w:lang w:val="sr-Cyrl-RS"/>
        </w:rPr>
      </w:pPr>
    </w:p>
    <w:tbl>
      <w:tblPr>
        <w:tblW w:w="15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1020"/>
        <w:gridCol w:w="900"/>
        <w:gridCol w:w="900"/>
        <w:gridCol w:w="12"/>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9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3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12"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2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12"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lang w:val="sr-Cyrl-RS"/>
              </w:rPr>
            </w:pPr>
            <w:r w:rsidRPr="008B57DA">
              <w:rPr>
                <w:rFonts w:ascii="Times New Roman" w:hAnsi="Times New Roman"/>
                <w:sz w:val="20"/>
                <w:lang w:val="sr-Cyrl-RS"/>
              </w:rPr>
              <w:t>7.1.4. Омогућена је техничка подршка мобилности младих и системско препознавање наученог током периода мобилности</w:t>
            </w:r>
          </w:p>
        </w:tc>
        <w:tc>
          <w:tcPr>
            <w:tcW w:w="1794" w:type="dxa"/>
          </w:tcPr>
          <w:p w:rsidR="00CC6249"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7.1.4.1. Oмогућити асистенцију младима у административним процедурама у оквиру рада контакт тачака за националне и међународне програме мобилности</w:t>
            </w:r>
          </w:p>
          <w:p w:rsidR="008E0D78" w:rsidRDefault="008E0D78" w:rsidP="00CC6249">
            <w:pPr>
              <w:spacing w:after="0" w:line="240" w:lineRule="auto"/>
              <w:rPr>
                <w:rFonts w:ascii="Times New Roman" w:hAnsi="Times New Roman"/>
                <w:sz w:val="16"/>
                <w:szCs w:val="16"/>
                <w:lang w:val="sr-Cyrl-RS"/>
              </w:rPr>
            </w:pPr>
          </w:p>
          <w:p w:rsidR="008E0D78" w:rsidRDefault="008E0D78" w:rsidP="00CC6249">
            <w:pPr>
              <w:spacing w:after="0" w:line="240" w:lineRule="auto"/>
              <w:rPr>
                <w:rFonts w:ascii="Times New Roman" w:hAnsi="Times New Roman"/>
                <w:sz w:val="16"/>
                <w:szCs w:val="16"/>
                <w:lang w:val="sr-Cyrl-RS"/>
              </w:rPr>
            </w:pPr>
          </w:p>
          <w:p w:rsidR="008E0D78" w:rsidRDefault="008E0D78" w:rsidP="00CC6249">
            <w:pPr>
              <w:spacing w:after="0" w:line="240" w:lineRule="auto"/>
              <w:rPr>
                <w:rFonts w:ascii="Times New Roman" w:hAnsi="Times New Roman"/>
                <w:sz w:val="16"/>
                <w:szCs w:val="16"/>
                <w:lang w:val="sr-Cyrl-RS"/>
              </w:rPr>
            </w:pPr>
          </w:p>
          <w:p w:rsidR="008E0D78" w:rsidRDefault="008E0D78" w:rsidP="00CC6249">
            <w:pPr>
              <w:spacing w:after="0" w:line="240" w:lineRule="auto"/>
              <w:rPr>
                <w:rFonts w:ascii="Times New Roman" w:hAnsi="Times New Roman"/>
                <w:sz w:val="16"/>
                <w:szCs w:val="16"/>
                <w:lang w:val="sr-Cyrl-RS"/>
              </w:rPr>
            </w:pPr>
          </w:p>
          <w:p w:rsidR="008E0D78" w:rsidRPr="008B57DA" w:rsidRDefault="008E0D78" w:rsidP="00CC6249">
            <w:pPr>
              <w:spacing w:after="0" w:line="240" w:lineRule="auto"/>
              <w:rPr>
                <w:rFonts w:ascii="Times New Roman" w:hAnsi="Times New Roman"/>
                <w:sz w:val="16"/>
                <w:szCs w:val="16"/>
                <w:lang w:val="sr-Cyrl-RS"/>
              </w:rPr>
            </w:pP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Повећан броја младих жена и мушкараца који се обраћају контакт тачкама ради асистенције око административних услова, за 25%</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Контакт тачке за различите програме</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20" w:type="dxa"/>
            <w:shd w:val="clear" w:color="auto" w:fill="CCFF99"/>
          </w:tcPr>
          <w:p w:rsidR="00CC6249" w:rsidRPr="008E0D78" w:rsidRDefault="00CC6249" w:rsidP="00CC6249">
            <w:pPr>
              <w:spacing w:after="0" w:line="240" w:lineRule="auto"/>
              <w:jc w:val="center"/>
              <w:rPr>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gridAfter w:val="1"/>
          <w:wAfter w:w="12" w:type="dxa"/>
          <w:jc w:val="center"/>
        </w:trPr>
        <w:tc>
          <w:tcPr>
            <w:tcW w:w="1733" w:type="dxa"/>
            <w:vMerge/>
          </w:tcPr>
          <w:p w:rsidR="00CC6249" w:rsidRPr="008B57DA" w:rsidRDefault="00CC6249" w:rsidP="00CC6249">
            <w:pPr>
              <w:spacing w:after="0" w:line="240" w:lineRule="auto"/>
              <w:rPr>
                <w:rFonts w:ascii="Times New Roman" w:hAnsi="Times New Roman"/>
                <w:sz w:val="16"/>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7.1.4.2. Обезбедити препознавање и примену Еуропаса (EUROPASS)</w:t>
            </w:r>
            <w:r w:rsidRPr="008B57DA">
              <w:rPr>
                <w:rFonts w:ascii="Times New Roman" w:hAnsi="Times New Roman"/>
                <w:sz w:val="16"/>
                <w:szCs w:val="16"/>
                <w:vertAlign w:val="superscript"/>
                <w:lang w:val="sr-Cyrl-RS"/>
              </w:rPr>
              <w:footnoteReference w:id="51"/>
            </w:r>
            <w:r w:rsidRPr="008B57DA">
              <w:rPr>
                <w:rFonts w:ascii="Times New Roman" w:hAnsi="Times New Roman"/>
                <w:sz w:val="16"/>
                <w:szCs w:val="16"/>
                <w:lang w:val="sr-Cyrl-RS"/>
              </w:rPr>
              <w:t xml:space="preserve"> као посебног средства признавања квалификација стечених у неформалном или формалном образовању кроз мобилност</w:t>
            </w:r>
          </w:p>
        </w:tc>
        <w:tc>
          <w:tcPr>
            <w:tcW w:w="1626" w:type="dxa"/>
            <w:shd w:val="clear" w:color="auto" w:fill="FFFFFF"/>
          </w:tcPr>
          <w:p w:rsidR="00CC6249" w:rsidRPr="008B57DA" w:rsidRDefault="005844CA"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5 подржаних активности/пројеката</w:t>
            </w:r>
            <w:r w:rsidRPr="008B57DA">
              <w:rPr>
                <w:rFonts w:ascii="Times New Roman" w:hAnsi="Times New Roman"/>
                <w:sz w:val="16"/>
                <w:szCs w:val="16"/>
                <w:lang w:val="sr-Cyrl-RS"/>
              </w:rPr>
              <w:t xml:space="preserve"> </w:t>
            </w:r>
            <w:r w:rsidR="00CC6249" w:rsidRPr="008B57DA">
              <w:rPr>
                <w:rFonts w:ascii="Times New Roman" w:hAnsi="Times New Roman"/>
                <w:sz w:val="16"/>
                <w:szCs w:val="16"/>
                <w:lang w:val="sr-Cyrl-RS"/>
              </w:rPr>
              <w:t>обука</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1000 младих жена и мушкараца едуковано да прикаже своје вештине и квалификације</w:t>
            </w:r>
          </w:p>
          <w:p w:rsidR="00CC6249" w:rsidRPr="008B57DA" w:rsidRDefault="00CC6249" w:rsidP="00CC6249">
            <w:pPr>
              <w:spacing w:after="0" w:line="240" w:lineRule="auto"/>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ЗУОВ</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806.000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highlight w:val="cyan"/>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806.000</w:t>
            </w:r>
          </w:p>
        </w:tc>
        <w:tc>
          <w:tcPr>
            <w:tcW w:w="1020" w:type="dxa"/>
            <w:shd w:val="clear" w:color="auto" w:fill="CCFF99"/>
          </w:tcPr>
          <w:p w:rsidR="00CC6249" w:rsidRPr="008E0D78" w:rsidRDefault="00AA322C" w:rsidP="00CC6249">
            <w:pPr>
              <w:spacing w:after="0" w:line="240" w:lineRule="auto"/>
              <w:jc w:val="center"/>
              <w:rPr>
                <w:rFonts w:ascii="Times New Roman" w:hAnsi="Times New Roman"/>
                <w:sz w:val="14"/>
                <w:szCs w:val="14"/>
                <w:lang w:val="sr-Cyrl-RS"/>
              </w:rPr>
            </w:pPr>
            <w:r w:rsidRPr="008E0D78">
              <w:rPr>
                <w:rFonts w:ascii="Times New Roman" w:hAnsi="Times New Roman"/>
                <w:sz w:val="14"/>
                <w:szCs w:val="14"/>
                <w:lang w:val="sr-Cyrl-RS"/>
              </w:rPr>
              <w:t>2.4</w:t>
            </w:r>
            <w:r w:rsidRPr="008E0D78">
              <w:rPr>
                <w:rFonts w:ascii="Times New Roman" w:hAnsi="Times New Roman"/>
                <w:sz w:val="14"/>
                <w:szCs w:val="14"/>
                <w:lang w:val="sr-Latn-RS"/>
              </w:rPr>
              <w:t>18</w:t>
            </w:r>
            <w:r w:rsidR="00CC6249" w:rsidRPr="008E0D78">
              <w:rPr>
                <w:rFonts w:ascii="Times New Roman" w:hAnsi="Times New Roman"/>
                <w:sz w:val="14"/>
                <w:szCs w:val="14"/>
                <w:lang w:val="sr-Cyrl-RS"/>
              </w:rPr>
              <w:t>.000</w:t>
            </w:r>
          </w:p>
        </w:tc>
        <w:tc>
          <w:tcPr>
            <w:tcW w:w="900" w:type="dxa"/>
            <w:shd w:val="clear" w:color="auto" w:fill="CCFF99"/>
          </w:tcPr>
          <w:p w:rsidR="00CC6249" w:rsidRPr="00AA322C"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AA322C" w:rsidRDefault="00AA322C" w:rsidP="00CC6249">
            <w:pPr>
              <w:spacing w:after="0" w:line="240" w:lineRule="auto"/>
              <w:jc w:val="center"/>
              <w:rPr>
                <w:rFonts w:ascii="Times New Roman" w:hAnsi="Times New Roman"/>
                <w:sz w:val="14"/>
                <w:szCs w:val="16"/>
                <w:lang w:val="sr-Cyrl-RS"/>
              </w:rPr>
            </w:pPr>
            <w:r w:rsidRPr="00AA322C">
              <w:rPr>
                <w:rFonts w:ascii="Times New Roman" w:hAnsi="Times New Roman"/>
                <w:sz w:val="14"/>
                <w:szCs w:val="16"/>
                <w:lang w:val="sr-Cyrl-RS"/>
              </w:rPr>
              <w:t>2.4</w:t>
            </w:r>
            <w:r w:rsidRPr="00AA322C">
              <w:rPr>
                <w:rFonts w:ascii="Times New Roman" w:hAnsi="Times New Roman"/>
                <w:sz w:val="14"/>
                <w:szCs w:val="16"/>
                <w:lang w:val="sr-Latn-RS"/>
              </w:rPr>
              <w:t>18</w:t>
            </w:r>
            <w:r w:rsidR="00CC6249" w:rsidRPr="00AA322C">
              <w:rPr>
                <w:rFonts w:ascii="Times New Roman" w:hAnsi="Times New Roman"/>
                <w:sz w:val="14"/>
                <w:szCs w:val="16"/>
                <w:lang w:val="sr-Cyrl-RS"/>
              </w:rPr>
              <w:t>.000</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96"/>
      </w:tblGrid>
      <w:tr w:rsidR="00CC6249" w:rsidRPr="008B57DA" w:rsidTr="00FB7106">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2:</w:t>
            </w:r>
          </w:p>
        </w:tc>
        <w:tc>
          <w:tcPr>
            <w:tcW w:w="639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B7106">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lang w:val="sr-Cyrl-RS"/>
              </w:rPr>
              <w:t>7.2. Обезбеђени су услови за повећање мобилности младих и унапређење међународне сарадње младих</w:t>
            </w:r>
          </w:p>
        </w:tc>
        <w:tc>
          <w:tcPr>
            <w:tcW w:w="639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младих који је учествовао у програмима мобилности и међународне сарадње</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979"/>
        <w:gridCol w:w="851"/>
        <w:gridCol w:w="850"/>
        <w:gridCol w:w="1010"/>
      </w:tblGrid>
      <w:tr w:rsidR="00CC6249" w:rsidRPr="008B57DA" w:rsidTr="00FB7106">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2959"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11"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79"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51"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85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FB7106">
        <w:trPr>
          <w:trHeight w:val="284"/>
          <w:jc w:val="center"/>
        </w:trPr>
        <w:tc>
          <w:tcPr>
            <w:tcW w:w="1733" w:type="dxa"/>
          </w:tcPr>
          <w:p w:rsidR="00CC6249" w:rsidRPr="008B57DA" w:rsidRDefault="00CC6249" w:rsidP="00CC6249">
            <w:pPr>
              <w:spacing w:after="0" w:line="240" w:lineRule="auto"/>
              <w:rPr>
                <w:rFonts w:ascii="Times New Roman" w:hAnsi="Times New Roman"/>
                <w:sz w:val="20"/>
                <w:szCs w:val="16"/>
                <w:lang w:val="sr-Cyrl-RS"/>
              </w:rPr>
            </w:pPr>
            <w:r w:rsidRPr="008B57DA">
              <w:rPr>
                <w:rFonts w:ascii="Times New Roman" w:hAnsi="Times New Roman"/>
                <w:sz w:val="20"/>
                <w:lang w:val="sr-Cyrl-RS"/>
              </w:rPr>
              <w:t>7.2.1. Унапређена је регионална и међународна сарадња у области омладинске политике</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7.2.1.</w:t>
            </w:r>
            <w:r w:rsidRPr="008B57DA">
              <w:rPr>
                <w:rFonts w:ascii="Times New Roman" w:hAnsi="Times New Roman"/>
                <w:color w:val="000000"/>
                <w:sz w:val="16"/>
                <w:szCs w:val="16"/>
                <w:lang w:val="sr-Cyrl-RS"/>
              </w:rPr>
              <w:t>1 Промовисати учешће младих у различитим програмима и пројектима регионалне и међународне сарадње у области омладинске политике</w:t>
            </w:r>
            <w:r w:rsidRPr="008B57DA">
              <w:rPr>
                <w:rFonts w:ascii="Times New Roman" w:hAnsi="Times New Roman"/>
                <w:sz w:val="16"/>
                <w:szCs w:val="16"/>
                <w:lang w:val="sr-Cyrl-RS"/>
              </w:rPr>
              <w:t xml:space="preserve"> </w:t>
            </w: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6.000 младих жена и мушкараца из Србије је пријављено за међународне догађаје, програме и сервисе, по полу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ТФ</w:t>
            </w:r>
          </w:p>
          <w:p w:rsidR="00CC6249" w:rsidRPr="008B57DA" w:rsidRDefault="000B31F5"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w:t>
            </w:r>
            <w:r w:rsidR="00CC6249" w:rsidRPr="008B57DA">
              <w:rPr>
                <w:rFonts w:ascii="Times New Roman" w:hAnsi="Times New Roman"/>
                <w:sz w:val="16"/>
                <w:szCs w:val="16"/>
                <w:lang w:val="sr-Cyrl-RS"/>
              </w:rPr>
              <w:t>ЕИ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КОМС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1.200.000</w:t>
            </w:r>
          </w:p>
          <w:p w:rsidR="00CC6249" w:rsidRPr="008E0D78" w:rsidRDefault="00CC6249" w:rsidP="00CC6249">
            <w:pPr>
              <w:spacing w:after="0" w:line="240" w:lineRule="auto"/>
              <w:jc w:val="center"/>
              <w:rPr>
                <w:rFonts w:ascii="Times New Roman" w:hAnsi="Times New Roman"/>
                <w:sz w:val="14"/>
                <w:szCs w:val="16"/>
                <w:lang w:val="sr-Cyrl-RS"/>
              </w:rPr>
            </w:pP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1.200.000 (МОС)</w:t>
            </w:r>
          </w:p>
        </w:tc>
        <w:tc>
          <w:tcPr>
            <w:tcW w:w="979"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851"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3.600.000</w:t>
            </w:r>
          </w:p>
        </w:tc>
        <w:tc>
          <w:tcPr>
            <w:tcW w:w="85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3.600.000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1010" w:type="dxa"/>
            <w:shd w:val="clear" w:color="auto" w:fill="CCFF99"/>
          </w:tcPr>
          <w:p w:rsidR="00CC6249" w:rsidRPr="008B57DA" w:rsidRDefault="00CC6249" w:rsidP="00CC6249">
            <w:pPr>
              <w:spacing w:after="0" w:line="240" w:lineRule="auto"/>
              <w:ind w:left="-76"/>
              <w:jc w:val="center"/>
              <w:rPr>
                <w:rFonts w:ascii="Times New Roman" w:hAnsi="Times New Roman"/>
                <w:sz w:val="14"/>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979"/>
        <w:gridCol w:w="851"/>
        <w:gridCol w:w="850"/>
        <w:gridCol w:w="1010"/>
      </w:tblGrid>
      <w:tr w:rsidR="00CC6249" w:rsidRPr="008B57DA" w:rsidTr="00FB7106">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2959"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711"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79"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51"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85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FB7106">
        <w:trPr>
          <w:trHeight w:val="284"/>
          <w:jc w:val="center"/>
        </w:trPr>
        <w:tc>
          <w:tcPr>
            <w:tcW w:w="1733" w:type="dxa"/>
          </w:tcPr>
          <w:p w:rsidR="00CC6249" w:rsidRPr="008B57DA" w:rsidRDefault="00CC6249" w:rsidP="00CC6249">
            <w:pPr>
              <w:spacing w:after="0" w:line="240" w:lineRule="auto"/>
              <w:rPr>
                <w:rFonts w:ascii="Times New Roman" w:hAnsi="Times New Roman"/>
                <w:sz w:val="20"/>
                <w:szCs w:val="16"/>
                <w:lang w:val="sr-Cyrl-RS"/>
              </w:rPr>
            </w:pPr>
            <w:r w:rsidRPr="008B57DA">
              <w:rPr>
                <w:rFonts w:ascii="Times New Roman" w:hAnsi="Times New Roman"/>
                <w:sz w:val="20"/>
                <w:szCs w:val="20"/>
                <w:lang w:val="sr-Cyrl-RS"/>
              </w:rPr>
              <w:t>7.2.2.</w:t>
            </w:r>
            <w:r w:rsidR="004E784C">
              <w:rPr>
                <w:rFonts w:ascii="Times New Roman" w:hAnsi="Times New Roman"/>
                <w:sz w:val="20"/>
                <w:szCs w:val="20"/>
                <w:lang w:val="sr-Cyrl-RS"/>
              </w:rPr>
              <w:t xml:space="preserve"> </w:t>
            </w:r>
            <w:r w:rsidRPr="008B57DA">
              <w:rPr>
                <w:rFonts w:ascii="Times New Roman" w:hAnsi="Times New Roman"/>
                <w:sz w:val="20"/>
                <w:szCs w:val="20"/>
                <w:lang w:val="sr-Cyrl-RS"/>
              </w:rPr>
              <w:t>Обезбеђена је разноврсност и одрживост програма мобилности и међународне сарадње младих</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7.2.2.1. Обезбедити реализацију међународних догађаја у Републици Србији од значаја за младе </w:t>
            </w: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подржаних догађаја;</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1.500 учесника догађаја по полу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014DE7"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М</w:t>
            </w:r>
            <w:r w:rsidR="00CC6249" w:rsidRPr="008B57DA">
              <w:rPr>
                <w:rFonts w:ascii="Times New Roman" w:hAnsi="Times New Roman"/>
                <w:sz w:val="16"/>
                <w:szCs w:val="16"/>
                <w:lang w:val="sr-Cyrl-RS"/>
              </w:rPr>
              <w:t>ЕИ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BF417E"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39.075.000</w:t>
            </w:r>
          </w:p>
        </w:tc>
        <w:tc>
          <w:tcPr>
            <w:tcW w:w="990" w:type="dxa"/>
            <w:shd w:val="clear" w:color="auto" w:fill="CCFF99"/>
          </w:tcPr>
          <w:p w:rsidR="00CC6249" w:rsidRPr="008E0D78" w:rsidRDefault="00E91FF1" w:rsidP="00CC6249">
            <w:pPr>
              <w:spacing w:after="0" w:line="240" w:lineRule="auto"/>
              <w:jc w:val="center"/>
              <w:rPr>
                <w:rFonts w:ascii="Times New Roman" w:hAnsi="Times New Roman"/>
                <w:sz w:val="14"/>
                <w:szCs w:val="16"/>
                <w:lang w:val="sr-Latn-RS"/>
              </w:rPr>
            </w:pPr>
            <w:r w:rsidRPr="008E0D78">
              <w:rPr>
                <w:rFonts w:ascii="Times New Roman" w:hAnsi="Times New Roman"/>
                <w:sz w:val="14"/>
                <w:szCs w:val="16"/>
                <w:lang w:val="sr-Latn-RS"/>
              </w:rPr>
              <w:t>30.000.000</w:t>
            </w:r>
          </w:p>
          <w:p w:rsidR="00E91FF1" w:rsidRPr="008E0D78" w:rsidRDefault="00E91FF1"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(МОС)</w:t>
            </w:r>
          </w:p>
        </w:tc>
        <w:tc>
          <w:tcPr>
            <w:tcW w:w="979"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9.075.000</w:t>
            </w:r>
          </w:p>
        </w:tc>
        <w:tc>
          <w:tcPr>
            <w:tcW w:w="851" w:type="dxa"/>
            <w:shd w:val="clear" w:color="auto" w:fill="CCFF99"/>
          </w:tcPr>
          <w:p w:rsidR="00CC6249" w:rsidRPr="008E0D78" w:rsidRDefault="00BF417E" w:rsidP="00CC6249">
            <w:pPr>
              <w:spacing w:after="0" w:line="240" w:lineRule="auto"/>
              <w:ind w:left="-108"/>
              <w:jc w:val="center"/>
              <w:rPr>
                <w:rFonts w:ascii="Times New Roman" w:hAnsi="Times New Roman"/>
                <w:sz w:val="14"/>
                <w:szCs w:val="16"/>
                <w:lang w:val="sr-Cyrl-RS"/>
              </w:rPr>
            </w:pPr>
            <w:r w:rsidRPr="008E0D78">
              <w:rPr>
                <w:rFonts w:ascii="Times New Roman" w:hAnsi="Times New Roman"/>
                <w:sz w:val="14"/>
                <w:szCs w:val="16"/>
                <w:lang w:val="sr-Cyrl-RS"/>
              </w:rPr>
              <w:t>117.225.000</w:t>
            </w:r>
          </w:p>
        </w:tc>
        <w:tc>
          <w:tcPr>
            <w:tcW w:w="850" w:type="dxa"/>
            <w:shd w:val="clear" w:color="auto" w:fill="CCFF99"/>
          </w:tcPr>
          <w:p w:rsidR="00CC6249" w:rsidRDefault="00BF417E"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90.000.000</w:t>
            </w:r>
          </w:p>
          <w:p w:rsidR="00BF417E" w:rsidRPr="00115308" w:rsidRDefault="00BF417E" w:rsidP="00CC6249">
            <w:pPr>
              <w:spacing w:after="0" w:line="240" w:lineRule="auto"/>
              <w:jc w:val="center"/>
              <w:rPr>
                <w:rFonts w:ascii="Times New Roman" w:hAnsi="Times New Roman"/>
                <w:sz w:val="14"/>
                <w:szCs w:val="16"/>
                <w:lang w:val="sr-Latn-RS"/>
              </w:rPr>
            </w:pPr>
            <w:r>
              <w:rPr>
                <w:rFonts w:ascii="Times New Roman" w:hAnsi="Times New Roman"/>
                <w:sz w:val="14"/>
                <w:szCs w:val="16"/>
                <w:lang w:val="sr-Cyrl-RS"/>
              </w:rPr>
              <w:t>(МОС)</w:t>
            </w:r>
          </w:p>
        </w:tc>
        <w:tc>
          <w:tcPr>
            <w:tcW w:w="1010" w:type="dxa"/>
            <w:shd w:val="clear" w:color="auto" w:fill="CCFF99"/>
          </w:tcPr>
          <w:p w:rsidR="00CC6249" w:rsidRPr="008B57DA" w:rsidRDefault="00CC6249" w:rsidP="00CC6249">
            <w:pPr>
              <w:spacing w:after="0" w:line="240" w:lineRule="auto"/>
              <w:ind w:left="-76"/>
              <w:jc w:val="center"/>
              <w:rPr>
                <w:rFonts w:ascii="Times New Roman" w:hAnsi="Times New Roman"/>
                <w:sz w:val="14"/>
                <w:szCs w:val="16"/>
                <w:lang w:val="sr-Cyrl-RS"/>
              </w:rPr>
            </w:pPr>
            <w:r w:rsidRPr="008B57DA">
              <w:rPr>
                <w:rFonts w:ascii="Times New Roman" w:hAnsi="Times New Roman"/>
                <w:sz w:val="14"/>
                <w:szCs w:val="16"/>
                <w:lang w:val="sr-Cyrl-RS"/>
              </w:rPr>
              <w:t>27.225.000</w:t>
            </w:r>
          </w:p>
        </w:tc>
      </w:tr>
    </w:tbl>
    <w:p w:rsidR="00BF1D52" w:rsidRPr="00BF1D52" w:rsidRDefault="00BF1D52" w:rsidP="00CC6249">
      <w:pPr>
        <w:tabs>
          <w:tab w:val="left" w:pos="2490"/>
          <w:tab w:val="left" w:pos="5025"/>
        </w:tabs>
        <w:spacing w:after="0" w:line="240" w:lineRule="auto"/>
        <w:rPr>
          <w:rFonts w:ascii="Times New Roman" w:hAnsi="Times New Roman"/>
          <w:lang w:val="en-US"/>
        </w:rPr>
      </w:pPr>
    </w:p>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96"/>
      </w:tblGrid>
      <w:tr w:rsidR="00CC6249" w:rsidRPr="008B57DA" w:rsidTr="00FB7106">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3:</w:t>
            </w:r>
          </w:p>
        </w:tc>
        <w:tc>
          <w:tcPr>
            <w:tcW w:w="639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B7106">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lang w:val="sr-Cyrl-RS"/>
              </w:rPr>
              <w:t>7.3. Унапређена је унутрашња мобилност младих ради запошљавања</w:t>
            </w:r>
          </w:p>
        </w:tc>
        <w:tc>
          <w:tcPr>
            <w:tcW w:w="639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Повећан број младих који су подржани за унутрашњу мобилност</w:t>
            </w:r>
            <w:r w:rsidRPr="008B57DA">
              <w:rPr>
                <w:rStyle w:val="FootnoteReference"/>
                <w:rFonts w:ascii="Times New Roman" w:hAnsi="Times New Roman"/>
                <w:sz w:val="18"/>
                <w:lang w:val="sr-Cyrl-RS"/>
              </w:rPr>
              <w:footnoteReference w:id="52"/>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95"/>
        <w:gridCol w:w="900"/>
        <w:gridCol w:w="900"/>
        <w:gridCol w:w="7"/>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6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7" w:type="dxa"/>
          <w:trHeight w:val="284"/>
          <w:jc w:val="center"/>
        </w:trPr>
        <w:tc>
          <w:tcPr>
            <w:tcW w:w="1733" w:type="dxa"/>
          </w:tcPr>
          <w:p w:rsidR="00CC6249" w:rsidRPr="008B57DA" w:rsidRDefault="00CC6249" w:rsidP="00CC6249">
            <w:pPr>
              <w:spacing w:after="0" w:line="240" w:lineRule="auto"/>
              <w:rPr>
                <w:rFonts w:ascii="Times New Roman" w:hAnsi="Times New Roman"/>
                <w:sz w:val="20"/>
                <w:szCs w:val="16"/>
                <w:lang w:val="sr-Cyrl-RS"/>
              </w:rPr>
            </w:pPr>
            <w:r w:rsidRPr="008B57DA">
              <w:rPr>
                <w:rFonts w:ascii="Times New Roman" w:hAnsi="Times New Roman"/>
                <w:sz w:val="20"/>
                <w:lang w:val="sr-Cyrl-RS"/>
              </w:rPr>
              <w:t>7.3.1  Радна мобилност младих је препозната и подржана у оквиру програма подршке запошљавања</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7.3.1 1</w:t>
            </w:r>
            <w:r w:rsidRPr="00BF6EB9">
              <w:rPr>
                <w:rFonts w:ascii="Times New Roman" w:hAnsi="Times New Roman"/>
                <w:sz w:val="16"/>
                <w:szCs w:val="16"/>
                <w:lang w:val="sr-Cyrl-RS"/>
              </w:rPr>
              <w:t>. подржати сарадњу локалних информативних сервиса за младе са центрима за запошљавање у развоју боље комуникације могућности радне мобилности младих</w:t>
            </w:r>
          </w:p>
        </w:tc>
        <w:tc>
          <w:tcPr>
            <w:tcW w:w="1626" w:type="dxa"/>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40 ЈЛС у којима инфо сервиси пружају информације о расположивим радним местима и могућностима праксе ван своје општине у сарадњи са НСЗ</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НАКЗМ</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 xml:space="preserve">Нису потребна средства за реализацију </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E0D78" w:rsidRDefault="00CC6249" w:rsidP="00CC6249">
            <w:pPr>
              <w:spacing w:after="0" w:line="240" w:lineRule="auto"/>
              <w:jc w:val="center"/>
              <w:rPr>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1035"/>
        <w:gridCol w:w="900"/>
        <w:gridCol w:w="900"/>
        <w:gridCol w:w="17"/>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91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5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1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103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17" w:type="dxa"/>
          <w:trHeight w:val="1283"/>
          <w:jc w:val="center"/>
        </w:trPr>
        <w:tc>
          <w:tcPr>
            <w:tcW w:w="1733" w:type="dxa"/>
            <w:vMerge w:val="restart"/>
          </w:tcPr>
          <w:p w:rsidR="00CC6249" w:rsidRPr="008B57DA" w:rsidRDefault="00CC6249" w:rsidP="00CC6249">
            <w:pPr>
              <w:spacing w:after="0" w:line="240" w:lineRule="auto"/>
              <w:rPr>
                <w:rFonts w:ascii="Times New Roman" w:hAnsi="Times New Roman"/>
                <w:sz w:val="20"/>
                <w:lang w:val="sr-Cyrl-RS"/>
              </w:rPr>
            </w:pPr>
            <w:r w:rsidRPr="008B57DA">
              <w:rPr>
                <w:rFonts w:ascii="Times New Roman" w:hAnsi="Times New Roman"/>
                <w:sz w:val="20"/>
                <w:lang w:val="sr-Cyrl-RS"/>
              </w:rPr>
              <w:t>7.3.2.</w:t>
            </w:r>
            <w:r w:rsidR="004E784C">
              <w:rPr>
                <w:rFonts w:ascii="Times New Roman" w:hAnsi="Times New Roman"/>
                <w:sz w:val="20"/>
                <w:lang w:val="sr-Cyrl-RS"/>
              </w:rPr>
              <w:t xml:space="preserve"> </w:t>
            </w:r>
            <w:r w:rsidRPr="008B57DA">
              <w:rPr>
                <w:rFonts w:ascii="Times New Roman" w:hAnsi="Times New Roman"/>
                <w:sz w:val="20"/>
                <w:lang w:val="sr-Cyrl-RS"/>
              </w:rPr>
              <w:t>Развијен и примењен систем подршке приликом промене места боравка ради запошљавања</w:t>
            </w:r>
          </w:p>
        </w:tc>
        <w:tc>
          <w:tcPr>
            <w:tcW w:w="1794" w:type="dxa"/>
          </w:tcPr>
          <w:p w:rsidR="00CC6249"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7.3.2.1. Стимулисати програме мотивисања младих на радну мобилност ка мање развијеним срединама и руралним подручјима</w:t>
            </w:r>
          </w:p>
          <w:p w:rsidR="00DB0BA5" w:rsidRPr="008B57DA" w:rsidRDefault="00DB0BA5" w:rsidP="00CC6249">
            <w:pPr>
              <w:spacing w:after="0" w:line="240" w:lineRule="auto"/>
              <w:rPr>
                <w:rFonts w:ascii="Times New Roman" w:hAnsi="Times New Roman"/>
                <w:sz w:val="16"/>
                <w:szCs w:val="16"/>
                <w:lang w:val="sr-Cyrl-RS"/>
              </w:rPr>
            </w:pP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подржаних активности</w:t>
            </w:r>
            <w:r w:rsidR="005844CA">
              <w:rPr>
                <w:rFonts w:ascii="Times New Roman" w:hAnsi="Times New Roman"/>
                <w:sz w:val="16"/>
                <w:szCs w:val="16"/>
                <w:lang w:val="sr-Cyrl-RS"/>
              </w:rPr>
              <w:t>/пројеката</w:t>
            </w:r>
            <w:r w:rsidRPr="008B57DA">
              <w:rPr>
                <w:rFonts w:ascii="Times New Roman" w:hAnsi="Times New Roman"/>
                <w:sz w:val="16"/>
                <w:szCs w:val="16"/>
                <w:lang w:val="sr-Cyrl-RS"/>
              </w:rPr>
              <w:t>;</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 младих жена и мушкараца су искористили програме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r w:rsidRPr="008B57DA">
              <w:rPr>
                <w:rFonts w:ascii="Times New Roman" w:hAnsi="Times New Roman"/>
                <w:sz w:val="16"/>
                <w:szCs w:val="16"/>
                <w:lang w:val="sr-Cyrl-RS"/>
              </w:rPr>
              <w:b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НСЗ</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МПШВ</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4"/>
                <w:lang w:val="sr-Cyrl-RS"/>
              </w:rPr>
            </w:pPr>
            <w:r w:rsidRPr="008E0D78">
              <w:rPr>
                <w:rFonts w:ascii="Times New Roman" w:hAnsi="Times New Roman"/>
                <w:sz w:val="14"/>
                <w:szCs w:val="14"/>
                <w:lang w:val="sr-Cyrl-RS"/>
              </w:rPr>
              <w:t>6.050.000</w:t>
            </w:r>
          </w:p>
        </w:tc>
        <w:tc>
          <w:tcPr>
            <w:tcW w:w="99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tc>
        <w:tc>
          <w:tcPr>
            <w:tcW w:w="108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6.050.000</w:t>
            </w:r>
          </w:p>
        </w:tc>
        <w:tc>
          <w:tcPr>
            <w:tcW w:w="1035" w:type="dxa"/>
            <w:shd w:val="clear" w:color="auto" w:fill="CCFF99"/>
          </w:tcPr>
          <w:p w:rsidR="00CC6249" w:rsidRPr="008E0D78" w:rsidRDefault="00CC6249" w:rsidP="00CC6249">
            <w:pPr>
              <w:spacing w:after="0" w:line="240" w:lineRule="auto"/>
              <w:rPr>
                <w:rFonts w:ascii="Times New Roman" w:hAnsi="Times New Roman"/>
                <w:sz w:val="14"/>
                <w:szCs w:val="14"/>
                <w:lang w:val="sr-Cyrl-RS"/>
              </w:rPr>
            </w:pPr>
            <w:r w:rsidRPr="008E0D78">
              <w:rPr>
                <w:rFonts w:ascii="Times New Roman" w:hAnsi="Times New Roman"/>
                <w:sz w:val="14"/>
                <w:szCs w:val="14"/>
                <w:lang w:val="sr-Cyrl-RS"/>
              </w:rPr>
              <w:t>18.150.000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4"/>
                <w:lang w:val="sr-Cyrl-RS"/>
              </w:rPr>
            </w:pPr>
          </w:p>
        </w:tc>
        <w:tc>
          <w:tcPr>
            <w:tcW w:w="90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4"/>
                <w:lang w:val="sr-Cyrl-RS"/>
              </w:rPr>
            </w:pPr>
            <w:r w:rsidRPr="008B57DA">
              <w:rPr>
                <w:rFonts w:ascii="Times New Roman" w:hAnsi="Times New Roman"/>
                <w:sz w:val="14"/>
                <w:szCs w:val="14"/>
                <w:lang w:val="sr-Cyrl-RS"/>
              </w:rPr>
              <w:t>18.150.000</w:t>
            </w:r>
          </w:p>
        </w:tc>
      </w:tr>
      <w:tr w:rsidR="00CC6249" w:rsidRPr="008B57DA" w:rsidTr="008E0D78">
        <w:trPr>
          <w:gridAfter w:val="1"/>
          <w:wAfter w:w="17" w:type="dxa"/>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7.3.2.2.. Подстаћи развој додатних мера подршке за радну мобилност младих ка мање развијеним срединама и руралним подручјима</w:t>
            </w:r>
            <w:r w:rsidRPr="008B57DA">
              <w:rPr>
                <w:rStyle w:val="FootnoteReference"/>
                <w:rFonts w:ascii="Times New Roman" w:hAnsi="Times New Roman"/>
                <w:sz w:val="16"/>
                <w:szCs w:val="16"/>
                <w:lang w:val="sr-Cyrl-RS"/>
              </w:rPr>
              <w:footnoteReference w:id="53"/>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Предложене мере подршке за новозапослене у фирмама и предузетнике у мање развијеним срединама и руралним подручјима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МПШВ</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6"/>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4"/>
                <w:lang w:val="sr-Cyrl-RS"/>
              </w:rPr>
            </w:pPr>
          </w:p>
          <w:p w:rsidR="00CC6249" w:rsidRPr="008B57DA" w:rsidRDefault="00CC6249" w:rsidP="00CC6249">
            <w:pPr>
              <w:spacing w:after="0" w:line="240" w:lineRule="auto"/>
              <w:rPr>
                <w:rFonts w:ascii="Times New Roman" w:hAnsi="Times New Roman"/>
                <w:sz w:val="16"/>
                <w:szCs w:val="16"/>
                <w:highlight w:val="lightGray"/>
                <w:lang w:val="sr-Cyrl-RS"/>
              </w:rPr>
            </w:pPr>
          </w:p>
        </w:tc>
        <w:tc>
          <w:tcPr>
            <w:tcW w:w="1080" w:type="dxa"/>
            <w:shd w:val="clear" w:color="auto" w:fill="CCFF99"/>
            <w:vAlign w:val="center"/>
          </w:tcPr>
          <w:p w:rsidR="00CC6249" w:rsidRPr="008B57DA" w:rsidRDefault="00CC6249" w:rsidP="00CC6249">
            <w:pPr>
              <w:spacing w:after="0" w:line="240" w:lineRule="auto"/>
              <w:rPr>
                <w:rFonts w:ascii="Times New Roman" w:hAnsi="Times New Roman"/>
                <w:sz w:val="16"/>
                <w:szCs w:val="16"/>
                <w:lang w:val="sr-Cyrl-RS"/>
              </w:rPr>
            </w:pPr>
          </w:p>
        </w:tc>
        <w:tc>
          <w:tcPr>
            <w:tcW w:w="1035" w:type="dxa"/>
            <w:shd w:val="clear" w:color="auto" w:fill="CCFF99"/>
          </w:tcPr>
          <w:p w:rsidR="00CC6249" w:rsidRPr="008E0D78" w:rsidRDefault="00CC6249" w:rsidP="00CC6249">
            <w:pPr>
              <w:spacing w:after="0" w:line="240" w:lineRule="auto"/>
              <w:jc w:val="center"/>
              <w:rPr>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vAlign w:val="center"/>
          </w:tcPr>
          <w:p w:rsidR="00CC6249" w:rsidRPr="008B57DA" w:rsidRDefault="00CC6249" w:rsidP="00CC6249">
            <w:pPr>
              <w:spacing w:after="0" w:line="240" w:lineRule="auto"/>
              <w:jc w:val="center"/>
              <w:rPr>
                <w:rFonts w:ascii="Times New Roman" w:hAnsi="Times New Roman"/>
                <w:sz w:val="16"/>
                <w:szCs w:val="16"/>
                <w:lang w:val="sr-Cyrl-RS"/>
              </w:rPr>
            </w:pPr>
          </w:p>
        </w:tc>
        <w:tc>
          <w:tcPr>
            <w:tcW w:w="900" w:type="dxa"/>
            <w:shd w:val="clear" w:color="auto" w:fill="CCFF99"/>
            <w:vAlign w:val="center"/>
          </w:tcPr>
          <w:p w:rsidR="00CC6249" w:rsidRPr="008B57DA" w:rsidRDefault="00CC6249" w:rsidP="00CC6249">
            <w:pPr>
              <w:spacing w:after="0" w:line="240" w:lineRule="auto"/>
              <w:rPr>
                <w:rFonts w:ascii="Times New Roman" w:hAnsi="Times New Roman"/>
                <w:sz w:val="16"/>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96"/>
      </w:tblGrid>
      <w:tr w:rsidR="00CC6249" w:rsidRPr="008B57DA" w:rsidTr="00FB7106">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4:</w:t>
            </w:r>
          </w:p>
        </w:tc>
        <w:tc>
          <w:tcPr>
            <w:tcW w:w="639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B7106">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lang w:val="sr-Cyrl-RS"/>
              </w:rPr>
              <w:t>7.4. Унапређена је превенција и борба против ирегуларних миграција младих жена и мушкараца и подршка младим мигрантима</w:t>
            </w:r>
          </w:p>
        </w:tc>
        <w:tc>
          <w:tcPr>
            <w:tcW w:w="639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Повећан број развијених програма</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00"/>
        <w:gridCol w:w="1620"/>
        <w:gridCol w:w="990"/>
        <w:gridCol w:w="1170"/>
        <w:gridCol w:w="1080"/>
        <w:gridCol w:w="1530"/>
        <w:gridCol w:w="990"/>
        <w:gridCol w:w="990"/>
        <w:gridCol w:w="1080"/>
        <w:gridCol w:w="995"/>
        <w:gridCol w:w="900"/>
        <w:gridCol w:w="900"/>
        <w:gridCol w:w="7"/>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800"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0"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6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80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800"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szCs w:val="16"/>
                <w:lang w:val="sr-Cyrl-RS"/>
              </w:rPr>
            </w:pPr>
            <w:r w:rsidRPr="008B57DA">
              <w:rPr>
                <w:rFonts w:ascii="Times New Roman" w:hAnsi="Times New Roman"/>
                <w:sz w:val="20"/>
                <w:lang w:val="sr-Cyrl-RS"/>
              </w:rPr>
              <w:t>7.4.1. Успостављено је праћење и анализа ирегуларних миграција и унапређење прилагођених мера и програма</w:t>
            </w:r>
          </w:p>
        </w:tc>
        <w:tc>
          <w:tcPr>
            <w:tcW w:w="180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7.4.1.1. </w:t>
            </w:r>
            <w:r w:rsidRPr="008B57DA">
              <w:rPr>
                <w:rFonts w:ascii="Times New Roman" w:hAnsi="Times New Roman"/>
                <w:color w:val="000000"/>
                <w:sz w:val="16"/>
                <w:szCs w:val="16"/>
                <w:lang w:val="sr-Cyrl-RS"/>
              </w:rPr>
              <w:t>подржати дефинисање политика заснованих на добијеним подацима у сврху прилагођавања мера усмерених на превенцију и борбу са ирегуларним миграцијама.</w:t>
            </w:r>
          </w:p>
        </w:tc>
        <w:tc>
          <w:tcPr>
            <w:tcW w:w="162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3 </w:t>
            </w:r>
            <w:r>
              <w:rPr>
                <w:rFonts w:ascii="Times New Roman" w:hAnsi="Times New Roman"/>
                <w:sz w:val="16"/>
                <w:szCs w:val="16"/>
                <w:lang w:val="sr-Cyrl-RS"/>
              </w:rPr>
              <w:t>п</w:t>
            </w:r>
            <w:r w:rsidRPr="008B57DA">
              <w:rPr>
                <w:rFonts w:ascii="Times New Roman" w:hAnsi="Times New Roman"/>
                <w:sz w:val="16"/>
                <w:szCs w:val="16"/>
                <w:lang w:val="sr-Cyrl-RS"/>
              </w:rPr>
              <w:t>одржане политике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trike/>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КИРС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yellow"/>
                <w:lang w:val="sr-Cyrl-RS"/>
              </w:rPr>
            </w:pPr>
          </w:p>
          <w:p w:rsidR="00CC6249" w:rsidRPr="008E0D78" w:rsidRDefault="00CC6249" w:rsidP="00CC6249">
            <w:pPr>
              <w:spacing w:after="0" w:line="240" w:lineRule="auto"/>
              <w:jc w:val="center"/>
              <w:rPr>
                <w:rFonts w:ascii="Times New Roman" w:hAnsi="Times New Roman"/>
                <w:sz w:val="14"/>
                <w:szCs w:val="16"/>
                <w:highlight w:val="yellow"/>
                <w:lang w:val="sr-Cyrl-RS"/>
              </w:rPr>
            </w:pPr>
          </w:p>
          <w:p w:rsidR="00CC6249" w:rsidRPr="008E0D78" w:rsidRDefault="00CC6249" w:rsidP="00CC6249">
            <w:pPr>
              <w:spacing w:after="0" w:line="240" w:lineRule="auto"/>
              <w:jc w:val="center"/>
              <w:rPr>
                <w:rFonts w:ascii="Times New Roman" w:hAnsi="Times New Roman"/>
                <w:sz w:val="14"/>
                <w:szCs w:val="16"/>
                <w:highlight w:val="lightGray"/>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ind w:left="-76"/>
              <w:jc w:val="center"/>
              <w:rPr>
                <w:rFonts w:ascii="Times New Roman" w:hAnsi="Times New Roman"/>
                <w:sz w:val="14"/>
                <w:szCs w:val="16"/>
                <w:lang w:val="sr-Cyrl-RS"/>
              </w:rPr>
            </w:pP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800"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7.4.1.2. </w:t>
            </w:r>
            <w:r w:rsidRPr="008B57DA">
              <w:rPr>
                <w:rFonts w:ascii="Times New Roman" w:hAnsi="Times New Roman"/>
                <w:color w:val="000000"/>
                <w:sz w:val="16"/>
                <w:szCs w:val="16"/>
                <w:lang w:val="sr-Cyrl-RS"/>
              </w:rPr>
              <w:t xml:space="preserve">Подржати утврђивање потреба и приоритета младих миграната ради унапређења прилагођености програма </w:t>
            </w:r>
          </w:p>
        </w:tc>
        <w:tc>
          <w:tcPr>
            <w:tcW w:w="1620" w:type="dxa"/>
            <w:shd w:val="clear" w:color="auto" w:fill="FFFFFF"/>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Успостављена пракса укључиваља миграната ради планирања и реализације програма који су им намењени</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w:t>
            </w:r>
            <w:r w:rsidR="0016279F">
              <w:rPr>
                <w:rFonts w:ascii="Times New Roman" w:hAnsi="Times New Roman"/>
                <w:sz w:val="16"/>
                <w:szCs w:val="16"/>
                <w:lang w:val="sr-Cyrl-RS"/>
              </w:rPr>
              <w:t>Б</w:t>
            </w:r>
            <w:r w:rsidRPr="008B57DA">
              <w:rPr>
                <w:rFonts w:ascii="Times New Roman" w:hAnsi="Times New Roman"/>
                <w:sz w:val="16"/>
                <w:szCs w:val="16"/>
                <w:lang w:val="sr-Cyrl-RS"/>
              </w:rPr>
              <w:t>СП</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КИРС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E0D78" w:rsidRDefault="00CC6249" w:rsidP="00CC6249">
            <w:pPr>
              <w:spacing w:after="0" w:line="240" w:lineRule="auto"/>
              <w:jc w:val="center"/>
              <w:rPr>
                <w:rFonts w:ascii="Times New Roman" w:hAnsi="Times New Roman"/>
                <w:i/>
                <w:iCs/>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900"/>
      </w:tblGrid>
      <w:tr w:rsidR="00CC6249" w:rsidRPr="008B57DA" w:rsidTr="00FB7106">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FB7106">
        <w:trPr>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lang w:val="sr-Cyrl-RS"/>
              </w:rPr>
            </w:pPr>
            <w:r w:rsidRPr="008B57DA">
              <w:rPr>
                <w:rFonts w:ascii="Times New Roman" w:hAnsi="Times New Roman"/>
                <w:sz w:val="20"/>
                <w:lang w:val="sr-Cyrl-RS"/>
              </w:rPr>
              <w:t>7.4.2.  Развијена је програмска подршка програмима борбе и превенције  ирегуларних миграција</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7.4.2.1.</w:t>
            </w:r>
            <w:r w:rsidRPr="008B57DA">
              <w:rPr>
                <w:rFonts w:ascii="Times New Roman" w:hAnsi="Times New Roman"/>
                <w:color w:val="000000"/>
                <w:sz w:val="16"/>
                <w:szCs w:val="16"/>
                <w:lang w:val="sr-Cyrl-RS"/>
              </w:rPr>
              <w:t>Мапирати програме подршке младим мигрантима и програме превенција ирегуларних миграција</w:t>
            </w: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Израђена база подржаних програма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E20677" w:rsidRPr="008B57DA" w:rsidRDefault="00E20677" w:rsidP="00E20677">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КИРС</w:t>
            </w:r>
          </w:p>
          <w:p w:rsidR="00E20677" w:rsidRPr="008B57DA" w:rsidRDefault="00E20677" w:rsidP="00E20677">
            <w:pPr>
              <w:spacing w:after="0" w:line="240" w:lineRule="auto"/>
              <w:rPr>
                <w:rFonts w:ascii="Times New Roman" w:hAnsi="Times New Roman"/>
                <w:sz w:val="16"/>
                <w:szCs w:val="16"/>
                <w:lang w:val="sr-Cyrl-RS"/>
              </w:rPr>
            </w:pPr>
            <w:r>
              <w:rPr>
                <w:rFonts w:ascii="Times New Roman" w:hAnsi="Times New Roman"/>
                <w:sz w:val="16"/>
                <w:szCs w:val="16"/>
                <w:lang w:val="sr-Cyrl-RS"/>
              </w:rPr>
              <w:t>МУП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201.000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4"/>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201.000</w:t>
            </w:r>
          </w:p>
        </w:tc>
        <w:tc>
          <w:tcPr>
            <w:tcW w:w="810" w:type="dxa"/>
            <w:shd w:val="clear" w:color="auto" w:fill="CCFF99"/>
          </w:tcPr>
          <w:p w:rsidR="00CC6249" w:rsidRPr="008E0D78" w:rsidRDefault="00CC6249" w:rsidP="00AA322C">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60</w:t>
            </w:r>
            <w:r w:rsidR="00AA322C" w:rsidRPr="008E0D78">
              <w:rPr>
                <w:rFonts w:ascii="Times New Roman" w:hAnsi="Times New Roman"/>
                <w:sz w:val="14"/>
                <w:szCs w:val="16"/>
                <w:lang w:val="sr-Latn-RS"/>
              </w:rPr>
              <w:t>3</w:t>
            </w:r>
            <w:r w:rsidRPr="008E0D78">
              <w:rPr>
                <w:rFonts w:ascii="Times New Roman" w:hAnsi="Times New Roman"/>
                <w:sz w:val="14"/>
                <w:szCs w:val="16"/>
                <w:lang w:val="sr-Cyrl-RS"/>
              </w:rPr>
              <w:t>.000</w:t>
            </w:r>
          </w:p>
        </w:tc>
        <w:tc>
          <w:tcPr>
            <w:tcW w:w="900" w:type="dxa"/>
            <w:shd w:val="clear" w:color="auto" w:fill="CCFF99"/>
          </w:tcPr>
          <w:p w:rsidR="00CC6249" w:rsidRPr="00AA322C" w:rsidRDefault="00CC6249" w:rsidP="00CC6249">
            <w:pPr>
              <w:spacing w:after="0" w:line="240" w:lineRule="auto"/>
              <w:rPr>
                <w:rFonts w:ascii="Times New Roman" w:hAnsi="Times New Roman"/>
                <w:sz w:val="14"/>
                <w:szCs w:val="16"/>
                <w:lang w:val="sr-Cyrl-RS"/>
              </w:rPr>
            </w:pPr>
          </w:p>
          <w:p w:rsidR="00CC6249" w:rsidRPr="00AA322C" w:rsidRDefault="00CC6249" w:rsidP="00CC6249">
            <w:pPr>
              <w:spacing w:after="0" w:line="240" w:lineRule="auto"/>
              <w:jc w:val="center"/>
              <w:rPr>
                <w:rFonts w:ascii="Times New Roman" w:hAnsi="Times New Roman"/>
                <w:sz w:val="14"/>
                <w:szCs w:val="16"/>
                <w:lang w:val="sr-Cyrl-RS"/>
              </w:rPr>
            </w:pPr>
          </w:p>
          <w:p w:rsidR="00CC6249" w:rsidRPr="00AA322C" w:rsidRDefault="00CC6249" w:rsidP="00CC6249">
            <w:pPr>
              <w:spacing w:after="0" w:line="240" w:lineRule="auto"/>
              <w:jc w:val="center"/>
              <w:rPr>
                <w:rFonts w:ascii="Times New Roman" w:hAnsi="Times New Roman"/>
                <w:sz w:val="14"/>
                <w:szCs w:val="16"/>
                <w:lang w:val="sr-Cyrl-RS"/>
              </w:rPr>
            </w:pPr>
          </w:p>
          <w:p w:rsidR="00CC6249" w:rsidRPr="00AA322C" w:rsidRDefault="00CC6249" w:rsidP="00CC6249">
            <w:pPr>
              <w:spacing w:after="0" w:line="240" w:lineRule="auto"/>
              <w:jc w:val="center"/>
              <w:rPr>
                <w:rFonts w:ascii="Times New Roman" w:hAnsi="Times New Roman"/>
                <w:sz w:val="14"/>
                <w:szCs w:val="16"/>
                <w:lang w:val="sr-Cyrl-RS"/>
              </w:rPr>
            </w:pPr>
          </w:p>
          <w:p w:rsidR="00CC6249" w:rsidRPr="00AA322C" w:rsidRDefault="00CC6249" w:rsidP="00CC6249">
            <w:pPr>
              <w:spacing w:after="0" w:line="240" w:lineRule="auto"/>
              <w:jc w:val="center"/>
              <w:rPr>
                <w:rFonts w:ascii="Times New Roman" w:hAnsi="Times New Roman"/>
                <w:sz w:val="14"/>
                <w:szCs w:val="16"/>
                <w:lang w:val="sr-Cyrl-RS"/>
              </w:rPr>
            </w:pPr>
          </w:p>
          <w:p w:rsidR="00CC6249" w:rsidRPr="00AA322C" w:rsidRDefault="00CC6249" w:rsidP="00CC6249">
            <w:pPr>
              <w:spacing w:after="0" w:line="240" w:lineRule="auto"/>
              <w:jc w:val="center"/>
              <w:rPr>
                <w:rFonts w:ascii="Times New Roman" w:hAnsi="Times New Roman"/>
                <w:sz w:val="14"/>
                <w:szCs w:val="16"/>
                <w:lang w:val="sr-Cyrl-RS"/>
              </w:rPr>
            </w:pPr>
          </w:p>
          <w:p w:rsidR="00CC6249" w:rsidRPr="00AA322C" w:rsidRDefault="00CC6249" w:rsidP="00CC6249">
            <w:pPr>
              <w:spacing w:after="0" w:line="240" w:lineRule="auto"/>
              <w:jc w:val="center"/>
              <w:rPr>
                <w:rFonts w:ascii="Times New Roman" w:hAnsi="Times New Roman"/>
                <w:sz w:val="14"/>
                <w:szCs w:val="16"/>
                <w:lang w:val="sr-Cyrl-RS"/>
              </w:rPr>
            </w:pPr>
          </w:p>
          <w:p w:rsidR="00CC6249" w:rsidRPr="00AA322C" w:rsidRDefault="00CC6249" w:rsidP="00CC6249">
            <w:pPr>
              <w:spacing w:after="0" w:line="240" w:lineRule="auto"/>
              <w:jc w:val="center"/>
              <w:rPr>
                <w:rFonts w:ascii="Times New Roman" w:hAnsi="Times New Roman"/>
                <w:sz w:val="14"/>
                <w:szCs w:val="14"/>
                <w:lang w:val="sr-Cyrl-RS"/>
              </w:rPr>
            </w:pPr>
          </w:p>
          <w:p w:rsidR="00CC6249" w:rsidRPr="00AA322C"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AA322C" w:rsidRDefault="00CC6249" w:rsidP="00AA322C">
            <w:pPr>
              <w:spacing w:after="0" w:line="240" w:lineRule="auto"/>
              <w:jc w:val="center"/>
              <w:rPr>
                <w:rFonts w:ascii="Times New Roman" w:hAnsi="Times New Roman"/>
                <w:sz w:val="14"/>
                <w:szCs w:val="16"/>
                <w:lang w:val="sr-Cyrl-RS"/>
              </w:rPr>
            </w:pPr>
            <w:r w:rsidRPr="00AA322C">
              <w:rPr>
                <w:rFonts w:ascii="Times New Roman" w:hAnsi="Times New Roman"/>
                <w:sz w:val="14"/>
                <w:szCs w:val="16"/>
                <w:lang w:val="sr-Cyrl-RS"/>
              </w:rPr>
              <w:t>60</w:t>
            </w:r>
            <w:r w:rsidR="00AA322C" w:rsidRPr="00AA322C">
              <w:rPr>
                <w:rFonts w:ascii="Times New Roman" w:hAnsi="Times New Roman"/>
                <w:sz w:val="14"/>
                <w:szCs w:val="16"/>
                <w:lang w:val="sr-Latn-RS"/>
              </w:rPr>
              <w:t>3</w:t>
            </w:r>
            <w:r w:rsidRPr="00AA322C">
              <w:rPr>
                <w:rFonts w:ascii="Times New Roman" w:hAnsi="Times New Roman"/>
                <w:sz w:val="14"/>
                <w:szCs w:val="16"/>
                <w:lang w:val="sr-Cyrl-RS"/>
              </w:rPr>
              <w:t>.000</w:t>
            </w:r>
          </w:p>
        </w:tc>
      </w:tr>
      <w:tr w:rsidR="00CC6249" w:rsidRPr="008B57DA" w:rsidTr="00FB7106">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7.4.2.2. </w:t>
            </w:r>
            <w:r w:rsidRPr="008B57DA">
              <w:rPr>
                <w:rFonts w:ascii="Times New Roman" w:hAnsi="Times New Roman"/>
                <w:color w:val="000000"/>
                <w:sz w:val="16"/>
                <w:szCs w:val="16"/>
                <w:lang w:val="sr-Cyrl-RS"/>
              </w:rPr>
              <w:t>Подржати активности прихвата и рада са младим мигрантима на локалном нивоу</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подржаних прихватних услуга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КИРС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ОЦД </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9.075.000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lightGray"/>
                <w:lang w:val="sr-Cyrl-RS"/>
              </w:rPr>
            </w:pPr>
          </w:p>
          <w:p w:rsidR="00CC6249" w:rsidRPr="008E0D78" w:rsidRDefault="00CC6249" w:rsidP="00CC6249">
            <w:pPr>
              <w:spacing w:after="0" w:line="240" w:lineRule="auto"/>
              <w:jc w:val="center"/>
              <w:rPr>
                <w:rFonts w:ascii="Times New Roman" w:hAnsi="Times New Roman"/>
                <w:sz w:val="14"/>
                <w:szCs w:val="16"/>
                <w:highlight w:val="lightGray"/>
                <w:lang w:val="sr-Cyrl-RS"/>
              </w:rPr>
            </w:pPr>
          </w:p>
          <w:p w:rsidR="00CC6249" w:rsidRPr="008E0D78" w:rsidRDefault="00CC6249" w:rsidP="00CC6249">
            <w:pPr>
              <w:spacing w:after="0" w:line="240" w:lineRule="auto"/>
              <w:jc w:val="center"/>
              <w:rPr>
                <w:rFonts w:ascii="Times New Roman" w:hAnsi="Times New Roman"/>
                <w:sz w:val="14"/>
                <w:szCs w:val="14"/>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tabs>
                <w:tab w:val="center" w:pos="72"/>
              </w:tabs>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9.075.000</w:t>
            </w:r>
          </w:p>
        </w:tc>
        <w:tc>
          <w:tcPr>
            <w:tcW w:w="810" w:type="dxa"/>
            <w:shd w:val="clear" w:color="auto" w:fill="CCFF99"/>
          </w:tcPr>
          <w:p w:rsidR="00CC6249" w:rsidRPr="008E0D78" w:rsidRDefault="00CC6249" w:rsidP="00CC6249">
            <w:pPr>
              <w:spacing w:after="0" w:line="240" w:lineRule="auto"/>
              <w:ind w:left="-108"/>
              <w:jc w:val="center"/>
              <w:rPr>
                <w:rFonts w:ascii="Times New Roman" w:hAnsi="Times New Roman"/>
                <w:sz w:val="14"/>
                <w:szCs w:val="16"/>
                <w:lang w:val="sr-Cyrl-RS"/>
              </w:rPr>
            </w:pPr>
            <w:r w:rsidRPr="008E0D78">
              <w:rPr>
                <w:rFonts w:ascii="Times New Roman" w:hAnsi="Times New Roman"/>
                <w:sz w:val="14"/>
                <w:szCs w:val="16"/>
                <w:lang w:val="sr-Cyrl-RS"/>
              </w:rPr>
              <w:t>27.225.000</w:t>
            </w:r>
          </w:p>
        </w:tc>
        <w:tc>
          <w:tcPr>
            <w:tcW w:w="900" w:type="dxa"/>
            <w:shd w:val="clear" w:color="auto" w:fill="CCFF99"/>
          </w:tcPr>
          <w:p w:rsidR="00CC6249" w:rsidRPr="008B57DA" w:rsidRDefault="00CC6249" w:rsidP="00CC6249">
            <w:pPr>
              <w:spacing w:after="0" w:line="240" w:lineRule="auto"/>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27.225.000</w:t>
            </w:r>
          </w:p>
        </w:tc>
      </w:tr>
      <w:tr w:rsidR="00CC6249" w:rsidRPr="008B57DA" w:rsidTr="00FB7106">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7.4.2.3. </w:t>
            </w:r>
            <w:r w:rsidRPr="008B57DA">
              <w:rPr>
                <w:rFonts w:ascii="Times New Roman" w:hAnsi="Times New Roman"/>
                <w:color w:val="000000"/>
                <w:sz w:val="16"/>
                <w:szCs w:val="16"/>
                <w:lang w:val="sr-Cyrl-RS"/>
              </w:rPr>
              <w:t>Подржати активности подизања свести младих о узроцима и последицама ирегуларних миграција у сврху јачања превенције и смањења дискриминације, узимајући у обзир Перспективе миграната</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 реализоване кампање који су укључиле перспективе миграната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r w:rsidRPr="008B57DA">
              <w:rPr>
                <w:rFonts w:ascii="Times New Roman" w:hAnsi="Times New Roman"/>
                <w:sz w:val="16"/>
                <w:szCs w:val="16"/>
                <w:lang w:val="sr-Cyrl-RS"/>
              </w:rPr>
              <w:br/>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КИРС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МУП </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Међународни и домаћи партнери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1.452.000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4"/>
                <w:lang w:val="sr-Cyrl-RS"/>
              </w:rPr>
            </w:pPr>
          </w:p>
          <w:p w:rsidR="00CC6249" w:rsidRPr="008E0D78" w:rsidRDefault="00CC6249" w:rsidP="00CC6249">
            <w:pPr>
              <w:spacing w:after="0" w:line="240" w:lineRule="auto"/>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1.452.000</w:t>
            </w:r>
          </w:p>
        </w:tc>
        <w:tc>
          <w:tcPr>
            <w:tcW w:w="81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4.356.000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4.356.000</w:t>
            </w:r>
          </w:p>
        </w:tc>
      </w:tr>
    </w:tbl>
    <w:p w:rsidR="00CC6249" w:rsidRPr="008B57DA" w:rsidRDefault="00CC6249" w:rsidP="00CC6249">
      <w:pPr>
        <w:spacing w:after="0" w:line="240" w:lineRule="auto"/>
        <w:rPr>
          <w:rFonts w:ascii="Times New Roman" w:hAnsi="Times New Roman"/>
          <w:sz w:val="18"/>
          <w:szCs w:val="18"/>
          <w:lang w:val="sr-Cyrl-RS"/>
        </w:rPr>
      </w:pPr>
    </w:p>
    <w:p w:rsidR="00CC6249" w:rsidRPr="008B57DA" w:rsidRDefault="00CC6249" w:rsidP="00CC6249">
      <w:pPr>
        <w:spacing w:after="0" w:line="240" w:lineRule="auto"/>
        <w:rPr>
          <w:rFonts w:ascii="Times New Roman" w:hAnsi="Times New Roman"/>
          <w:b/>
          <w:sz w:val="28"/>
          <w:szCs w:val="28"/>
          <w:lang w:val="sr-Cyrl-RS"/>
        </w:rPr>
      </w:pPr>
    </w:p>
    <w:p w:rsidR="00CC6249" w:rsidRPr="008B57DA" w:rsidRDefault="00CC6249" w:rsidP="00CC6249">
      <w:pPr>
        <w:spacing w:after="0" w:line="240" w:lineRule="auto"/>
        <w:rPr>
          <w:rFonts w:ascii="Times New Roman" w:hAnsi="Times New Roman"/>
          <w:b/>
          <w:sz w:val="28"/>
          <w:szCs w:val="28"/>
          <w:lang w:val="sr-Cyrl-RS"/>
        </w:rPr>
      </w:pPr>
    </w:p>
    <w:p w:rsidR="00CC6249" w:rsidRPr="008B57DA" w:rsidRDefault="00CC6249" w:rsidP="00CC6249">
      <w:pPr>
        <w:spacing w:after="0" w:line="240" w:lineRule="auto"/>
        <w:rPr>
          <w:rFonts w:ascii="Times New Roman" w:hAnsi="Times New Roman"/>
          <w:b/>
          <w:sz w:val="28"/>
          <w:szCs w:val="28"/>
          <w:lang w:val="sr-Cyrl-RS"/>
        </w:rPr>
      </w:pPr>
    </w:p>
    <w:p w:rsidR="00CC6249" w:rsidRPr="008B57DA" w:rsidRDefault="00CC6249" w:rsidP="00CC6249">
      <w:pPr>
        <w:spacing w:after="0" w:line="240" w:lineRule="auto"/>
        <w:rPr>
          <w:rFonts w:ascii="Times New Roman" w:hAnsi="Times New Roman"/>
          <w:b/>
          <w:sz w:val="28"/>
          <w:szCs w:val="28"/>
          <w:lang w:val="sr-Cyrl-RS"/>
        </w:rPr>
      </w:pPr>
      <w:r>
        <w:rPr>
          <w:rFonts w:ascii="Times New Roman" w:hAnsi="Times New Roman"/>
          <w:b/>
          <w:sz w:val="28"/>
          <w:szCs w:val="28"/>
          <w:lang w:val="sr-Cyrl-RS"/>
        </w:rPr>
        <w:br w:type="page"/>
      </w:r>
    </w:p>
    <w:p w:rsidR="00CC6249" w:rsidRPr="008B57DA" w:rsidRDefault="00CC6249" w:rsidP="00CC6249">
      <w:pPr>
        <w:pBdr>
          <w:bottom w:val="single" w:sz="4" w:space="1" w:color="auto"/>
        </w:pBd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lastRenderedPageBreak/>
        <w:t>8. Информисање младих</w:t>
      </w:r>
    </w:p>
    <w:p w:rsidR="00CC6249" w:rsidRPr="008B57DA" w:rsidRDefault="00CC6249" w:rsidP="00CC6249">
      <w:pPr>
        <w:spacing w:after="0" w:line="240" w:lineRule="auto"/>
        <w:ind w:left="-709"/>
        <w:rPr>
          <w:rFonts w:ascii="Times New Roman" w:hAnsi="Times New Roman"/>
          <w:b/>
          <w:sz w:val="28"/>
          <w:szCs w:val="28"/>
          <w:lang w:val="sr-Cyrl-RS"/>
        </w:rPr>
      </w:pPr>
    </w:p>
    <w:p w:rsidR="00CC6249" w:rsidRPr="008B57DA" w:rsidRDefault="00CC6249" w:rsidP="00CC6249">
      <w:pP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t>СТРАТЕШКИ ЦИЉ: Унапређен систем информисања младих и знање о младима</w:t>
      </w:r>
    </w:p>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96"/>
      </w:tblGrid>
      <w:tr w:rsidR="00CC6249" w:rsidRPr="008B57DA" w:rsidTr="00FB7106">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39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B7106">
        <w:trPr>
          <w:jc w:val="center"/>
        </w:trPr>
        <w:tc>
          <w:tcPr>
            <w:tcW w:w="9197" w:type="dxa"/>
            <w:vAlign w:val="center"/>
          </w:tcPr>
          <w:p w:rsidR="00CC6249" w:rsidRPr="008B57DA" w:rsidRDefault="004E784C" w:rsidP="00CC6249">
            <w:pPr>
              <w:pStyle w:val="ListParagraph"/>
              <w:numPr>
                <w:ilvl w:val="1"/>
                <w:numId w:val="14"/>
              </w:numPr>
              <w:spacing w:after="0" w:line="240" w:lineRule="auto"/>
              <w:rPr>
                <w:rFonts w:ascii="Times New Roman" w:hAnsi="Times New Roman"/>
                <w:lang w:val="sr-Cyrl-RS"/>
              </w:rPr>
            </w:pPr>
            <w:r>
              <w:rPr>
                <w:rFonts w:ascii="Times New Roman" w:hAnsi="Times New Roman"/>
                <w:lang w:val="sr-Cyrl-RS"/>
              </w:rPr>
              <w:t xml:space="preserve"> </w:t>
            </w:r>
            <w:r w:rsidR="00CC6249" w:rsidRPr="008B57DA">
              <w:rPr>
                <w:rFonts w:ascii="Times New Roman" w:hAnsi="Times New Roman"/>
                <w:lang w:val="sr-Cyrl-RS"/>
              </w:rPr>
              <w:t>Младима је омогућен приступ потпуним, разумљивим и поузданим информацијама у складу са њиховим потребама</w:t>
            </w:r>
          </w:p>
        </w:tc>
        <w:tc>
          <w:tcPr>
            <w:tcW w:w="639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младих који оцењује доступне информације као разумљиве и поуздане</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95"/>
        <w:gridCol w:w="900"/>
        <w:gridCol w:w="900"/>
        <w:gridCol w:w="7"/>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6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8.1.1. Успостављен је повезан и координисан приступ информисању младих</w:t>
            </w:r>
          </w:p>
          <w:p w:rsidR="00CC6249" w:rsidRPr="008B57DA" w:rsidRDefault="00CC6249" w:rsidP="00CC6249">
            <w:pPr>
              <w:spacing w:after="0" w:line="240" w:lineRule="auto"/>
              <w:rPr>
                <w:rFonts w:ascii="Times New Roman" w:hAnsi="Times New Roman"/>
                <w:noProof/>
                <w:lang w:val="sr-Cyrl-RS"/>
              </w:rPr>
            </w:pPr>
          </w:p>
        </w:tc>
        <w:tc>
          <w:tcPr>
            <w:tcW w:w="1794" w:type="dxa"/>
          </w:tcPr>
          <w:p w:rsidR="00CC6249"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8.1.1.1</w:t>
            </w:r>
            <w:r w:rsidRPr="008B57DA">
              <w:rPr>
                <w:rFonts w:ascii="Times New Roman" w:hAnsi="Times New Roman"/>
                <w:noProof/>
                <w:sz w:val="16"/>
                <w:szCs w:val="16"/>
                <w:lang w:val="sr-Cyrl-RS"/>
              </w:rPr>
              <w:t>.Подржати учешће младих у идентификовању потреба (производњи и емитовању медијских), развоју информативних програма и сервиса, припремању и достављању информација и евалуацији услуга и програма</w:t>
            </w:r>
          </w:p>
          <w:p w:rsidR="004602ED" w:rsidRPr="00CC6249" w:rsidRDefault="004602ED" w:rsidP="00CC6249">
            <w:pPr>
              <w:spacing w:after="0" w:line="240" w:lineRule="auto"/>
              <w:rPr>
                <w:rFonts w:ascii="Times New Roman" w:hAnsi="Times New Roman"/>
                <w:noProof/>
                <w:sz w:val="16"/>
                <w:szCs w:val="16"/>
                <w:lang w:val="sr-Cyrl-RS"/>
              </w:rPr>
            </w:pPr>
          </w:p>
        </w:tc>
        <w:tc>
          <w:tcPr>
            <w:tcW w:w="1626" w:type="dxa"/>
          </w:tcPr>
          <w:p w:rsidR="00CC6249"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 xml:space="preserve">3 </w:t>
            </w:r>
            <w:r w:rsidR="003645B4">
              <w:rPr>
                <w:rFonts w:ascii="Times New Roman" w:hAnsi="Times New Roman"/>
                <w:noProof/>
                <w:sz w:val="16"/>
                <w:szCs w:val="16"/>
                <w:lang w:val="sr-Cyrl-RS"/>
              </w:rPr>
              <w:t>подржане</w:t>
            </w:r>
            <w:r>
              <w:rPr>
                <w:rFonts w:ascii="Times New Roman" w:hAnsi="Times New Roman"/>
                <w:noProof/>
                <w:sz w:val="16"/>
                <w:szCs w:val="16"/>
                <w:lang w:val="sr-Cyrl-RS"/>
              </w:rPr>
              <w:t xml:space="preserve"> </w:t>
            </w:r>
            <w:r w:rsidR="00CE7C32">
              <w:rPr>
                <w:rFonts w:ascii="Times New Roman" w:hAnsi="Times New Roman"/>
                <w:noProof/>
                <w:sz w:val="16"/>
                <w:szCs w:val="16"/>
                <w:lang w:val="sr-Cyrl-RS"/>
              </w:rPr>
              <w:t>активности/ пројекта</w:t>
            </w:r>
            <w:r w:rsidRPr="008B57DA">
              <w:rPr>
                <w:rFonts w:ascii="Times New Roman" w:hAnsi="Times New Roman"/>
                <w:noProof/>
                <w:sz w:val="16"/>
                <w:szCs w:val="16"/>
                <w:lang w:val="sr-Cyrl-RS"/>
              </w:rPr>
              <w:t xml:space="preserve"> који </w:t>
            </w:r>
            <w:r>
              <w:rPr>
                <w:rFonts w:ascii="Times New Roman" w:hAnsi="Times New Roman"/>
                <w:noProof/>
                <w:sz w:val="16"/>
                <w:szCs w:val="16"/>
                <w:lang w:val="sr-Cyrl-RS"/>
              </w:rPr>
              <w:t>укључују</w:t>
            </w:r>
            <w:r w:rsidRPr="008B57DA">
              <w:rPr>
                <w:rFonts w:ascii="Times New Roman" w:hAnsi="Times New Roman"/>
                <w:noProof/>
                <w:sz w:val="16"/>
                <w:szCs w:val="16"/>
                <w:lang w:val="sr-Cyrl-RS"/>
              </w:rPr>
              <w:t xml:space="preserve"> младе у процес</w:t>
            </w:r>
            <w:r w:rsidR="004602ED">
              <w:rPr>
                <w:rFonts w:ascii="Times New Roman" w:hAnsi="Times New Roman"/>
                <w:noProof/>
                <w:sz w:val="16"/>
                <w:szCs w:val="16"/>
                <w:lang w:val="sr-Cyrl-RS"/>
              </w:rPr>
              <w:t>;</w:t>
            </w:r>
          </w:p>
          <w:p w:rsidR="004602ED" w:rsidRDefault="004602ED" w:rsidP="00CC6249">
            <w:pPr>
              <w:spacing w:after="0" w:line="240" w:lineRule="auto"/>
              <w:rPr>
                <w:rFonts w:ascii="Times New Roman" w:hAnsi="Times New Roman"/>
                <w:noProof/>
                <w:sz w:val="16"/>
                <w:szCs w:val="16"/>
                <w:lang w:val="sr-Cyrl-RS"/>
              </w:rPr>
            </w:pPr>
          </w:p>
          <w:p w:rsidR="00EA76BE" w:rsidRPr="008B57DA" w:rsidRDefault="00325E7D" w:rsidP="00227292">
            <w:pPr>
              <w:spacing w:after="0" w:line="240" w:lineRule="auto"/>
              <w:rPr>
                <w:rFonts w:ascii="Times New Roman" w:hAnsi="Times New Roman"/>
                <w:noProof/>
                <w:sz w:val="16"/>
                <w:szCs w:val="16"/>
                <w:lang w:val="sr-Cyrl-RS"/>
              </w:rPr>
            </w:pPr>
            <w:r w:rsidRPr="00325E7D">
              <w:rPr>
                <w:rFonts w:ascii="Times New Roman" w:hAnsi="Times New Roman"/>
                <w:noProof/>
                <w:sz w:val="16"/>
                <w:szCs w:val="16"/>
                <w:lang w:val="sr-Cyrl-RS"/>
              </w:rPr>
              <w:t xml:space="preserve">3 подржане активности/ пројекта </w:t>
            </w:r>
            <w:r w:rsidR="00154B9E" w:rsidRPr="00325E7D">
              <w:rPr>
                <w:rFonts w:ascii="Times New Roman" w:hAnsi="Times New Roman"/>
                <w:noProof/>
                <w:sz w:val="16"/>
                <w:szCs w:val="16"/>
                <w:lang w:val="sr-Cyrl-RS"/>
              </w:rPr>
              <w:t>за р</w:t>
            </w:r>
            <w:r w:rsidR="005849B0" w:rsidRPr="00325E7D">
              <w:rPr>
                <w:rFonts w:ascii="Times New Roman" w:hAnsi="Times New Roman"/>
                <w:noProof/>
                <w:sz w:val="16"/>
                <w:szCs w:val="16"/>
                <w:lang w:val="sr-Cyrl-RS"/>
              </w:rPr>
              <w:t>азвој медијске писмености код младих</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p>
        </w:tc>
        <w:tc>
          <w:tcPr>
            <w:tcW w:w="1530" w:type="dxa"/>
          </w:tcPr>
          <w:p w:rsidR="009C3C30" w:rsidRDefault="009C3C30" w:rsidP="00CC6249">
            <w:pPr>
              <w:spacing w:after="0" w:line="240" w:lineRule="auto"/>
              <w:rPr>
                <w:rFonts w:ascii="Times New Roman" w:hAnsi="Times New Roman"/>
                <w:noProof/>
                <w:sz w:val="16"/>
                <w:szCs w:val="16"/>
                <w:lang w:val="sr-Cyrl-RS"/>
              </w:rPr>
            </w:pPr>
            <w:r w:rsidRPr="004954D7">
              <w:rPr>
                <w:rFonts w:ascii="Times New Roman" w:hAnsi="Times New Roman"/>
                <w:noProof/>
                <w:color w:val="000000" w:themeColor="text1"/>
                <w:sz w:val="16"/>
                <w:szCs w:val="16"/>
                <w:lang w:val="sr-Cyrl-RS"/>
              </w:rPr>
              <w:t>ПССО</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EA127F"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w:t>
            </w:r>
            <w:r w:rsidR="00CC6249" w:rsidRPr="008E0D78">
              <w:rPr>
                <w:rFonts w:ascii="Times New Roman" w:hAnsi="Times New Roman"/>
                <w:sz w:val="14"/>
                <w:szCs w:val="16"/>
                <w:lang w:val="sr-Cyrl-RS"/>
              </w:rPr>
              <w:t>.125.000</w:t>
            </w:r>
          </w:p>
        </w:tc>
        <w:tc>
          <w:tcPr>
            <w:tcW w:w="990" w:type="dxa"/>
            <w:shd w:val="clear" w:color="auto" w:fill="CCFF99"/>
          </w:tcPr>
          <w:p w:rsidR="00B7650C" w:rsidRPr="008E0D78" w:rsidRDefault="00B7650C"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4.500.000</w:t>
            </w:r>
          </w:p>
          <w:p w:rsidR="00B7650C" w:rsidRPr="008E0D78" w:rsidRDefault="00B7650C" w:rsidP="00CC6249">
            <w:pPr>
              <w:spacing w:after="0" w:line="240" w:lineRule="auto"/>
              <w:jc w:val="center"/>
              <w:rPr>
                <w:rFonts w:ascii="Times New Roman" w:hAnsi="Times New Roman"/>
                <w:sz w:val="14"/>
                <w:szCs w:val="16"/>
                <w:lang w:val="sr-Cyrl-RS"/>
              </w:rPr>
            </w:pPr>
          </w:p>
          <w:p w:rsidR="00CC6249" w:rsidRPr="008E0D78" w:rsidRDefault="004A3618"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w:t>
            </w:r>
            <w:r w:rsidR="00CC6249" w:rsidRPr="008E0D78">
              <w:rPr>
                <w:rFonts w:ascii="Times New Roman" w:hAnsi="Times New Roman"/>
                <w:sz w:val="14"/>
                <w:szCs w:val="16"/>
                <w:lang w:val="sr-Cyrl-RS"/>
              </w:rPr>
              <w:t>.000.000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2.500.000 (МОС)</w:t>
            </w: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625.000</w:t>
            </w:r>
          </w:p>
        </w:tc>
        <w:tc>
          <w:tcPr>
            <w:tcW w:w="995" w:type="dxa"/>
            <w:shd w:val="clear" w:color="auto" w:fill="CCFF99"/>
          </w:tcPr>
          <w:p w:rsidR="00CC6249" w:rsidRPr="008E0D78" w:rsidRDefault="00CC6249" w:rsidP="00CC6249">
            <w:pPr>
              <w:spacing w:after="0" w:line="240" w:lineRule="auto"/>
              <w:ind w:left="-108"/>
              <w:jc w:val="center"/>
              <w:rPr>
                <w:rFonts w:ascii="Times New Roman" w:hAnsi="Times New Roman"/>
                <w:noProof/>
                <w:sz w:val="14"/>
                <w:szCs w:val="16"/>
                <w:lang w:val="sr-Cyrl-RS"/>
              </w:rPr>
            </w:pPr>
            <w:r w:rsidRPr="008E0D78">
              <w:rPr>
                <w:rFonts w:ascii="Times New Roman" w:hAnsi="Times New Roman"/>
                <w:noProof/>
                <w:sz w:val="14"/>
                <w:szCs w:val="16"/>
                <w:lang w:val="sr-Cyrl-RS"/>
              </w:rPr>
              <w:t>15.125.000</w:t>
            </w:r>
          </w:p>
        </w:tc>
        <w:tc>
          <w:tcPr>
            <w:tcW w:w="900" w:type="dxa"/>
            <w:shd w:val="clear" w:color="auto" w:fill="CCFF99"/>
          </w:tcPr>
          <w:p w:rsidR="00B7650C" w:rsidRDefault="00B7650C" w:rsidP="00B7650C">
            <w:pPr>
              <w:spacing w:after="0" w:line="240" w:lineRule="auto"/>
              <w:rPr>
                <w:rFonts w:ascii="Times New Roman" w:hAnsi="Times New Roman"/>
                <w:sz w:val="14"/>
                <w:szCs w:val="16"/>
                <w:lang w:val="sr-Cyrl-RS"/>
              </w:rPr>
            </w:pPr>
            <w:r>
              <w:rPr>
                <w:rFonts w:ascii="Times New Roman" w:hAnsi="Times New Roman"/>
                <w:sz w:val="14"/>
                <w:szCs w:val="16"/>
                <w:lang w:val="sr-Cyrl-RS"/>
              </w:rPr>
              <w:t>14.500.000</w:t>
            </w:r>
          </w:p>
          <w:p w:rsidR="00B7650C" w:rsidRDefault="00B7650C" w:rsidP="00B7650C">
            <w:pPr>
              <w:spacing w:after="0" w:line="240" w:lineRule="auto"/>
              <w:rPr>
                <w:rFonts w:ascii="Times New Roman" w:hAnsi="Times New Roman"/>
                <w:sz w:val="14"/>
                <w:szCs w:val="16"/>
                <w:lang w:val="sr-Cyrl-RS"/>
              </w:rPr>
            </w:pPr>
          </w:p>
          <w:p w:rsidR="00CC6249" w:rsidRPr="00742099" w:rsidRDefault="005818FD" w:rsidP="00CC6249">
            <w:pPr>
              <w:spacing w:after="0" w:line="240" w:lineRule="auto"/>
              <w:jc w:val="center"/>
              <w:rPr>
                <w:rFonts w:ascii="Times New Roman" w:hAnsi="Times New Roman"/>
                <w:color w:val="FF0000"/>
                <w:sz w:val="14"/>
                <w:szCs w:val="16"/>
                <w:lang w:val="sr-Cyrl-RS"/>
              </w:rPr>
            </w:pPr>
            <w:r w:rsidRPr="004954D7">
              <w:rPr>
                <w:rFonts w:ascii="Times New Roman" w:hAnsi="Times New Roman"/>
                <w:color w:val="000000" w:themeColor="text1"/>
                <w:sz w:val="14"/>
                <w:szCs w:val="16"/>
                <w:lang w:val="sr-Cyrl-RS"/>
              </w:rPr>
              <w:t>6</w:t>
            </w:r>
            <w:r w:rsidR="00CC6249" w:rsidRPr="004954D7">
              <w:rPr>
                <w:rFonts w:ascii="Times New Roman" w:hAnsi="Times New Roman"/>
                <w:color w:val="000000" w:themeColor="text1"/>
                <w:sz w:val="14"/>
                <w:szCs w:val="16"/>
                <w:lang w:val="sr-Cyrl-RS"/>
              </w:rPr>
              <w:t>.000.000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7.500.000 (МОС)</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6.000.000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(ПССО)</w:t>
            </w:r>
          </w:p>
        </w:tc>
        <w:tc>
          <w:tcPr>
            <w:tcW w:w="90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625.000</w:t>
            </w: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tcPr>
          <w:p w:rsidR="00CC6249" w:rsidRPr="00CC6249"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8.1.1.2 </w:t>
            </w:r>
            <w:r w:rsidRPr="008B57DA">
              <w:rPr>
                <w:rFonts w:ascii="Times New Roman" w:hAnsi="Times New Roman"/>
                <w:noProof/>
                <w:sz w:val="16"/>
                <w:szCs w:val="16"/>
                <w:lang w:val="sr-Cyrl-RS"/>
              </w:rPr>
              <w:t>Подржати развој ванинституционалних информативних програма и сервиса за младе на локалном нивоу</w:t>
            </w: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9 подржаних ванинституци-оналних програма и сервиса;</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30 ЈЛС у којима функционишу локални програми и сервиси</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932B61">
            <w:pPr>
              <w:spacing w:after="0" w:line="240" w:lineRule="auto"/>
              <w:rPr>
                <w:rFonts w:ascii="Times New Roman" w:hAnsi="Times New Roman"/>
                <w:noProof/>
                <w:sz w:val="16"/>
                <w:szCs w:val="16"/>
                <w:lang w:val="sr-Cyrl-RS"/>
              </w:rPr>
            </w:pP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СКГО</w:t>
            </w:r>
          </w:p>
          <w:p w:rsidR="00CC6249"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932B61" w:rsidRPr="008B57DA" w:rsidRDefault="00932B61" w:rsidP="00CC6249">
            <w:pPr>
              <w:spacing w:after="0" w:line="240" w:lineRule="auto"/>
              <w:rPr>
                <w:rFonts w:ascii="Times New Roman" w:hAnsi="Times New Roman"/>
                <w:noProof/>
                <w:sz w:val="16"/>
                <w:szCs w:val="16"/>
                <w:lang w:val="sr-Cyrl-RS"/>
              </w:rPr>
            </w:pPr>
            <w:r>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3.000.000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3.000.000</w:t>
            </w:r>
          </w:p>
        </w:tc>
        <w:tc>
          <w:tcPr>
            <w:tcW w:w="995"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9.000.000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9.000.000</w:t>
            </w: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tcPr>
          <w:p w:rsidR="00CC6249" w:rsidRDefault="00CC6249" w:rsidP="00CC6249">
            <w:pPr>
              <w:spacing w:after="0" w:line="240" w:lineRule="auto"/>
              <w:rPr>
                <w:rFonts w:ascii="Times New Roman" w:hAnsi="Times New Roman"/>
                <w:color w:val="000000"/>
                <w:sz w:val="16"/>
                <w:szCs w:val="16"/>
                <w:lang w:val="sr-Cyrl-RS"/>
              </w:rPr>
            </w:pPr>
            <w:r w:rsidRPr="008B57DA">
              <w:rPr>
                <w:rFonts w:ascii="Times New Roman" w:hAnsi="Times New Roman"/>
                <w:sz w:val="16"/>
                <w:szCs w:val="16"/>
                <w:lang w:val="sr-Cyrl-RS"/>
              </w:rPr>
              <w:t>8.1.1.3</w:t>
            </w:r>
            <w:r w:rsidRPr="008B57DA">
              <w:rPr>
                <w:rFonts w:ascii="Times New Roman" w:hAnsi="Times New Roman"/>
                <w:noProof/>
                <w:sz w:val="16"/>
                <w:szCs w:val="16"/>
                <w:lang w:val="sr-Cyrl-RS"/>
              </w:rPr>
              <w:t xml:space="preserve">. </w:t>
            </w:r>
            <w:r w:rsidRPr="008B57DA">
              <w:rPr>
                <w:rFonts w:ascii="Times New Roman" w:hAnsi="Times New Roman"/>
                <w:color w:val="000000"/>
                <w:sz w:val="16"/>
                <w:szCs w:val="16"/>
                <w:lang w:val="sr-Cyrl-RS"/>
              </w:rPr>
              <w:t>Успоставити сарадњу и координацију информативних програма и сервиса за младе на локалном нивоу са другим програмима, сервисима и структурама за младе</w:t>
            </w:r>
          </w:p>
          <w:p w:rsidR="004602ED" w:rsidRPr="008B57DA" w:rsidRDefault="004602ED" w:rsidP="00CC6249">
            <w:pPr>
              <w:spacing w:after="0" w:line="240" w:lineRule="auto"/>
              <w:rPr>
                <w:rFonts w:ascii="Times New Roman" w:hAnsi="Times New Roman"/>
                <w:noProof/>
                <w:sz w:val="16"/>
                <w:szCs w:val="16"/>
                <w:highlight w:val="green"/>
                <w:lang w:val="sr-Cyrl-RS"/>
              </w:rPr>
            </w:pP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У 30 ЈЛС постоји сарадња са другим субјектима омладинске политике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СКГО</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6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noProof/>
                <w:sz w:val="20"/>
                <w:szCs w:val="20"/>
                <w:lang w:val="sr-Cyrl-RS"/>
              </w:rPr>
            </w:pPr>
            <w:r w:rsidRPr="008B57DA">
              <w:rPr>
                <w:rFonts w:ascii="Times New Roman" w:hAnsi="Times New Roman"/>
                <w:sz w:val="20"/>
                <w:szCs w:val="20"/>
                <w:lang w:val="sr-Cyrl-RS"/>
              </w:rPr>
              <w:t>8.1.2. Информативни програми и сервиси су прилагођени потребама свих младих</w:t>
            </w:r>
          </w:p>
          <w:p w:rsidR="00CC6249" w:rsidRPr="008B57DA" w:rsidRDefault="00CC6249" w:rsidP="00CC6249">
            <w:pPr>
              <w:spacing w:after="0" w:line="240" w:lineRule="auto"/>
              <w:rPr>
                <w:rFonts w:ascii="Times New Roman" w:hAnsi="Times New Roman"/>
                <w:noProof/>
                <w:sz w:val="16"/>
                <w:szCs w:val="16"/>
                <w:lang w:val="sr-Cyrl-RS"/>
              </w:rPr>
            </w:pPr>
          </w:p>
        </w:tc>
        <w:tc>
          <w:tcPr>
            <w:tcW w:w="1794"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8.1.2.1</w:t>
            </w:r>
            <w:r w:rsidRPr="008B57DA">
              <w:rPr>
                <w:rFonts w:ascii="Times New Roman" w:hAnsi="Times New Roman"/>
                <w:noProof/>
                <w:sz w:val="16"/>
                <w:szCs w:val="16"/>
                <w:lang w:val="sr-Cyrl-RS"/>
              </w:rPr>
              <w:t>. Подржати програме и сервисе у прилагођавању информациј а језику разумљивом младима и омогућавању информисања на језицима националних мањина</w:t>
            </w:r>
          </w:p>
        </w:tc>
        <w:tc>
          <w:tcPr>
            <w:tcW w:w="1626" w:type="dxa"/>
          </w:tcPr>
          <w:p w:rsidR="00CC6249" w:rsidRPr="008B57DA" w:rsidRDefault="00CC6249" w:rsidP="00CC6249">
            <w:pPr>
              <w:spacing w:after="0" w:line="240" w:lineRule="auto"/>
              <w:contextualSpacing/>
              <w:rPr>
                <w:rFonts w:ascii="Times New Roman" w:hAnsi="Times New Roman"/>
                <w:noProof/>
                <w:sz w:val="16"/>
                <w:szCs w:val="16"/>
                <w:lang w:val="sr-Cyrl-RS"/>
              </w:rPr>
            </w:pPr>
            <w:r w:rsidRPr="008B57DA">
              <w:rPr>
                <w:rFonts w:ascii="Times New Roman" w:hAnsi="Times New Roman"/>
                <w:noProof/>
                <w:sz w:val="16"/>
                <w:szCs w:val="16"/>
                <w:lang w:val="sr-Cyrl-RS"/>
              </w:rPr>
              <w:t>30 подржаних активности</w:t>
            </w:r>
            <w:r w:rsidR="00781A07">
              <w:rPr>
                <w:rFonts w:ascii="Times New Roman" w:hAnsi="Times New Roman"/>
                <w:sz w:val="16"/>
                <w:szCs w:val="16"/>
                <w:lang w:val="sr-Cyrl-RS"/>
              </w:rPr>
              <w:t>/пројеката</w:t>
            </w:r>
            <w:r w:rsidRPr="008B57DA">
              <w:rPr>
                <w:rFonts w:ascii="Times New Roman" w:hAnsi="Times New Roman"/>
                <w:noProof/>
                <w:sz w:val="16"/>
                <w:szCs w:val="16"/>
                <w:lang w:val="sr-Cyrl-RS"/>
              </w:rPr>
              <w:t xml:space="preserve"> којe корист</w:t>
            </w:r>
            <w:r w:rsidR="001544EA">
              <w:rPr>
                <w:rFonts w:ascii="Times New Roman" w:hAnsi="Times New Roman"/>
                <w:noProof/>
                <w:sz w:val="16"/>
                <w:szCs w:val="16"/>
                <w:lang w:val="sr-Cyrl-RS"/>
              </w:rPr>
              <w:t>е младима (минимум 15 активости</w:t>
            </w:r>
            <w:r w:rsidR="001544EA">
              <w:rPr>
                <w:rFonts w:ascii="Times New Roman" w:hAnsi="Times New Roman"/>
                <w:sz w:val="16"/>
                <w:szCs w:val="16"/>
                <w:lang w:val="sr-Cyrl-RS"/>
              </w:rPr>
              <w:t>/пројеката</w:t>
            </w:r>
            <w:r w:rsidR="001544EA" w:rsidRPr="008B57DA">
              <w:rPr>
                <w:rFonts w:ascii="Times New Roman" w:hAnsi="Times New Roman"/>
                <w:noProof/>
                <w:sz w:val="16"/>
                <w:szCs w:val="16"/>
                <w:lang w:val="sr-Cyrl-RS"/>
              </w:rPr>
              <w:t xml:space="preserve"> </w:t>
            </w:r>
            <w:r w:rsidRPr="008B57DA">
              <w:rPr>
                <w:rFonts w:ascii="Times New Roman" w:hAnsi="Times New Roman"/>
                <w:noProof/>
                <w:sz w:val="16"/>
                <w:szCs w:val="16"/>
                <w:lang w:val="sr-Cyrl-RS"/>
              </w:rPr>
              <w:t>имају прилагођен језик националних мањина)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ПСОПУНМ</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216622"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6.6</w:t>
            </w:r>
            <w:r w:rsidR="00CC6249" w:rsidRPr="008E0D78">
              <w:rPr>
                <w:rFonts w:ascii="Times New Roman" w:hAnsi="Times New Roman"/>
                <w:sz w:val="14"/>
                <w:szCs w:val="16"/>
                <w:lang w:val="sr-Cyrl-RS"/>
              </w:rPr>
              <w:t>50.000</w:t>
            </w:r>
          </w:p>
        </w:tc>
        <w:tc>
          <w:tcPr>
            <w:tcW w:w="990" w:type="dxa"/>
            <w:shd w:val="clear" w:color="auto" w:fill="CCFF99"/>
          </w:tcPr>
          <w:p w:rsidR="00CC6249" w:rsidRPr="008E0D78" w:rsidRDefault="004A3618"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1.000</w:t>
            </w:r>
            <w:r w:rsidR="00CC6249" w:rsidRPr="008E0D78">
              <w:rPr>
                <w:rFonts w:ascii="Times New Roman" w:hAnsi="Times New Roman"/>
                <w:sz w:val="14"/>
                <w:szCs w:val="16"/>
                <w:lang w:val="sr-Cyrl-RS"/>
              </w:rPr>
              <w:t>.000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5.650.000</w:t>
            </w:r>
          </w:p>
        </w:tc>
        <w:tc>
          <w:tcPr>
            <w:tcW w:w="995" w:type="dxa"/>
            <w:shd w:val="clear" w:color="auto" w:fill="CCFF99"/>
          </w:tcPr>
          <w:p w:rsidR="00CC6249" w:rsidRPr="008E0D78" w:rsidRDefault="00216622"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19.9</w:t>
            </w:r>
            <w:r w:rsidR="00CC6249" w:rsidRPr="008E0D78">
              <w:rPr>
                <w:rFonts w:ascii="Times New Roman" w:hAnsi="Times New Roman"/>
                <w:sz w:val="14"/>
                <w:szCs w:val="16"/>
                <w:lang w:val="sr-Cyrl-RS"/>
              </w:rPr>
              <w:t>50.000</w:t>
            </w:r>
          </w:p>
        </w:tc>
        <w:tc>
          <w:tcPr>
            <w:tcW w:w="900" w:type="dxa"/>
            <w:shd w:val="clear" w:color="auto" w:fill="CCFF99"/>
          </w:tcPr>
          <w:p w:rsidR="00CC6249" w:rsidRPr="008B57DA" w:rsidRDefault="00216622"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3.0</w:t>
            </w:r>
            <w:r w:rsidR="00CC6249" w:rsidRPr="008B57DA">
              <w:rPr>
                <w:rFonts w:ascii="Times New Roman" w:hAnsi="Times New Roman"/>
                <w:sz w:val="14"/>
                <w:szCs w:val="16"/>
                <w:lang w:val="sr-Cyrl-RS"/>
              </w:rPr>
              <w:t>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16.950.000</w:t>
            </w:r>
          </w:p>
        </w:tc>
      </w:tr>
      <w:tr w:rsidR="00CC6249" w:rsidRPr="008B57DA" w:rsidTr="008E0D78">
        <w:trPr>
          <w:gridAfter w:val="1"/>
          <w:wAfter w:w="7" w:type="dxa"/>
          <w:trHeight w:val="284"/>
          <w:jc w:val="center"/>
        </w:trPr>
        <w:tc>
          <w:tcPr>
            <w:tcW w:w="1733" w:type="dxa"/>
            <w:vMerge/>
          </w:tcPr>
          <w:p w:rsidR="00CC6249" w:rsidRPr="008B57DA" w:rsidRDefault="00CC6249" w:rsidP="00CC6249">
            <w:pPr>
              <w:spacing w:after="0" w:line="240" w:lineRule="auto"/>
              <w:rPr>
                <w:rFonts w:ascii="Times New Roman" w:hAnsi="Times New Roman"/>
                <w:sz w:val="20"/>
                <w:szCs w:val="20"/>
                <w:lang w:val="sr-Cyrl-RS"/>
              </w:rPr>
            </w:pPr>
          </w:p>
        </w:tc>
        <w:tc>
          <w:tcPr>
            <w:tcW w:w="1794" w:type="dxa"/>
          </w:tcPr>
          <w:p w:rsidR="00CC6249" w:rsidRPr="008B57DA" w:rsidRDefault="00CC6249" w:rsidP="00CC6249">
            <w:pPr>
              <w:spacing w:after="0" w:line="240" w:lineRule="auto"/>
              <w:rPr>
                <w:rFonts w:ascii="Times New Roman" w:hAnsi="Times New Roman"/>
                <w:color w:val="000000"/>
                <w:sz w:val="16"/>
                <w:szCs w:val="16"/>
                <w:lang w:val="sr-Cyrl-RS"/>
              </w:rPr>
            </w:pPr>
            <w:r w:rsidRPr="008B57DA">
              <w:rPr>
                <w:rFonts w:ascii="Times New Roman" w:hAnsi="Times New Roman"/>
                <w:sz w:val="16"/>
                <w:szCs w:val="16"/>
                <w:lang w:val="sr-Cyrl-RS"/>
              </w:rPr>
              <w:t xml:space="preserve">8.1.2.2. </w:t>
            </w:r>
            <w:r w:rsidRPr="008B57DA">
              <w:rPr>
                <w:rFonts w:ascii="Times New Roman" w:hAnsi="Times New Roman"/>
                <w:color w:val="000000"/>
                <w:sz w:val="16"/>
                <w:szCs w:val="16"/>
                <w:lang w:val="sr-Cyrl-RS"/>
              </w:rPr>
              <w:t>Подстицати и промовисати родно осетљив језик у информисању младих</w:t>
            </w:r>
          </w:p>
        </w:tc>
        <w:tc>
          <w:tcPr>
            <w:tcW w:w="1626"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 xml:space="preserve">3 подржане </w:t>
            </w:r>
            <w:r w:rsidR="00CE7C32">
              <w:rPr>
                <w:rFonts w:ascii="Times New Roman" w:hAnsi="Times New Roman"/>
                <w:noProof/>
                <w:sz w:val="16"/>
                <w:szCs w:val="16"/>
                <w:lang w:val="sr-Cyrl-RS"/>
              </w:rPr>
              <w:t>активности/ пројекта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FB75F5"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Latn-RS"/>
              </w:rPr>
              <w:t>1.</w:t>
            </w:r>
            <w:r w:rsidRPr="008E0D78">
              <w:rPr>
                <w:rFonts w:ascii="Times New Roman" w:hAnsi="Times New Roman"/>
                <w:sz w:val="14"/>
                <w:szCs w:val="16"/>
                <w:lang w:val="sr-Cyrl-RS"/>
              </w:rPr>
              <w:t>1</w:t>
            </w:r>
            <w:r w:rsidR="00CC6249" w:rsidRPr="008E0D78">
              <w:rPr>
                <w:rFonts w:ascii="Times New Roman" w:hAnsi="Times New Roman"/>
                <w:sz w:val="14"/>
                <w:szCs w:val="16"/>
                <w:lang w:val="sr-Cyrl-RS"/>
              </w:rPr>
              <w:t>05.000</w:t>
            </w:r>
          </w:p>
        </w:tc>
        <w:tc>
          <w:tcPr>
            <w:tcW w:w="990" w:type="dxa"/>
            <w:shd w:val="clear" w:color="auto" w:fill="CCFF99"/>
          </w:tcPr>
          <w:p w:rsidR="00CC6249" w:rsidRPr="008E0D78" w:rsidRDefault="004A3618"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w:t>
            </w:r>
            <w:r w:rsidR="00CC6249" w:rsidRPr="008E0D78">
              <w:rPr>
                <w:rFonts w:ascii="Times New Roman" w:hAnsi="Times New Roman"/>
                <w:sz w:val="14"/>
                <w:szCs w:val="16"/>
                <w:lang w:val="sr-Cyrl-RS"/>
              </w:rPr>
              <w:t>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105.000</w:t>
            </w:r>
          </w:p>
        </w:tc>
        <w:tc>
          <w:tcPr>
            <w:tcW w:w="995" w:type="dxa"/>
            <w:shd w:val="clear" w:color="auto" w:fill="CCFF99"/>
          </w:tcPr>
          <w:p w:rsidR="00CC6249" w:rsidRPr="008E0D78" w:rsidRDefault="00FB75F5"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3.3</w:t>
            </w:r>
            <w:r w:rsidR="00CC6249" w:rsidRPr="008E0D78">
              <w:rPr>
                <w:rFonts w:ascii="Times New Roman" w:hAnsi="Times New Roman"/>
                <w:sz w:val="14"/>
                <w:szCs w:val="16"/>
                <w:lang w:val="sr-Cyrl-RS"/>
              </w:rPr>
              <w:t>15.000</w:t>
            </w:r>
          </w:p>
        </w:tc>
        <w:tc>
          <w:tcPr>
            <w:tcW w:w="900" w:type="dxa"/>
            <w:shd w:val="clear" w:color="auto" w:fill="CCFF99"/>
          </w:tcPr>
          <w:p w:rsidR="00CC6249" w:rsidRPr="008B57DA" w:rsidRDefault="00FB75F5"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3.0</w:t>
            </w:r>
            <w:r w:rsidR="00CC6249" w:rsidRPr="008B57DA">
              <w:rPr>
                <w:rFonts w:ascii="Times New Roman" w:hAnsi="Times New Roman"/>
                <w:sz w:val="14"/>
                <w:szCs w:val="16"/>
                <w:lang w:val="sr-Cyrl-RS"/>
              </w:rPr>
              <w:t>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315.000</w:t>
            </w: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noProof/>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8.1.2.3. </w:t>
            </w:r>
            <w:r w:rsidRPr="008B57DA">
              <w:rPr>
                <w:rFonts w:ascii="Times New Roman" w:hAnsi="Times New Roman"/>
                <w:noProof/>
                <w:sz w:val="16"/>
                <w:szCs w:val="16"/>
                <w:lang w:val="sr-Cyrl-RS"/>
              </w:rPr>
              <w:t>Обезбедити подршку програмима и сервисима прилагођених осетљивим друштвеним групама који гарантују равноправност у приступу информацијама за све младе</w:t>
            </w: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3 подржана програма који су усмерени на информисање младих из осетљивих група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МРЗБСП</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327C27"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2.3</w:t>
            </w:r>
            <w:r w:rsidR="00CC6249" w:rsidRPr="008E0D78">
              <w:rPr>
                <w:rFonts w:ascii="Times New Roman" w:hAnsi="Times New Roman"/>
                <w:sz w:val="14"/>
                <w:szCs w:val="16"/>
                <w:lang w:val="sr-Cyrl-RS"/>
              </w:rPr>
              <w:t>00.000</w:t>
            </w:r>
          </w:p>
        </w:tc>
        <w:tc>
          <w:tcPr>
            <w:tcW w:w="990" w:type="dxa"/>
            <w:shd w:val="clear" w:color="auto" w:fill="CCFF99"/>
          </w:tcPr>
          <w:p w:rsidR="00CC6249" w:rsidRPr="008E0D78" w:rsidRDefault="00F25B32"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2.0</w:t>
            </w:r>
            <w:r w:rsidR="00CC6249" w:rsidRPr="008E0D78">
              <w:rPr>
                <w:rFonts w:ascii="Times New Roman" w:hAnsi="Times New Roman"/>
                <w:sz w:val="14"/>
                <w:szCs w:val="16"/>
                <w:lang w:val="sr-Cyrl-RS"/>
              </w:rPr>
              <w:t>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300.000</w:t>
            </w:r>
          </w:p>
        </w:tc>
        <w:tc>
          <w:tcPr>
            <w:tcW w:w="995" w:type="dxa"/>
            <w:shd w:val="clear" w:color="auto" w:fill="CCFF99"/>
          </w:tcPr>
          <w:p w:rsidR="00CC6249" w:rsidRPr="008E0D78" w:rsidRDefault="00327C27"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6.9</w:t>
            </w:r>
            <w:r w:rsidR="00CC6249" w:rsidRPr="008E0D78">
              <w:rPr>
                <w:rFonts w:ascii="Times New Roman" w:hAnsi="Times New Roman"/>
                <w:sz w:val="14"/>
                <w:szCs w:val="16"/>
                <w:lang w:val="sr-Cyrl-RS"/>
              </w:rPr>
              <w:t>00.000</w:t>
            </w:r>
          </w:p>
        </w:tc>
        <w:tc>
          <w:tcPr>
            <w:tcW w:w="900" w:type="dxa"/>
            <w:shd w:val="clear" w:color="auto" w:fill="CCFF99"/>
          </w:tcPr>
          <w:p w:rsidR="00CC6249" w:rsidRPr="008B57DA" w:rsidRDefault="00327C27"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6.0</w:t>
            </w:r>
            <w:r w:rsidR="00CC6249" w:rsidRPr="008B57DA">
              <w:rPr>
                <w:rFonts w:ascii="Times New Roman" w:hAnsi="Times New Roman"/>
                <w:sz w:val="14"/>
                <w:szCs w:val="16"/>
                <w:lang w:val="sr-Cyrl-RS"/>
              </w:rPr>
              <w:t>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900.000</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95"/>
        <w:gridCol w:w="900"/>
        <w:gridCol w:w="900"/>
        <w:gridCol w:w="7"/>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6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noProof/>
                <w:sz w:val="20"/>
                <w:szCs w:val="20"/>
                <w:lang w:val="sr-Cyrl-RS"/>
              </w:rPr>
            </w:pPr>
            <w:r w:rsidRPr="008B57DA">
              <w:rPr>
                <w:rFonts w:ascii="Times New Roman" w:hAnsi="Times New Roman"/>
                <w:sz w:val="20"/>
                <w:szCs w:val="20"/>
                <w:lang w:val="sr-Cyrl-RS"/>
              </w:rPr>
              <w:t>8.1.3. Информисање младих усклађено је са европским стандардима и независно од било каквог интереса</w:t>
            </w:r>
          </w:p>
        </w:tc>
        <w:tc>
          <w:tcPr>
            <w:tcW w:w="1794" w:type="dxa"/>
          </w:tcPr>
          <w:p w:rsidR="00CC6249"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8.1.3.1. </w:t>
            </w:r>
            <w:r w:rsidRPr="008B57DA">
              <w:rPr>
                <w:rFonts w:ascii="Times New Roman" w:hAnsi="Times New Roman"/>
                <w:noProof/>
                <w:sz w:val="16"/>
                <w:szCs w:val="16"/>
                <w:lang w:val="sr-Cyrl-RS"/>
              </w:rPr>
              <w:t>Развити и подржати примену стандарда и критеријума квалитета омладинског информативног рада у складу са Европском повељом о информацијама за младе</w:t>
            </w:r>
          </w:p>
          <w:p w:rsidR="008E0D78" w:rsidRDefault="008E0D78" w:rsidP="00CC6249">
            <w:pPr>
              <w:spacing w:after="0" w:line="240" w:lineRule="auto"/>
              <w:rPr>
                <w:rFonts w:ascii="Times New Roman" w:hAnsi="Times New Roman"/>
                <w:noProof/>
                <w:sz w:val="16"/>
                <w:szCs w:val="16"/>
                <w:lang w:val="sr-Cyrl-RS"/>
              </w:rPr>
            </w:pPr>
          </w:p>
          <w:p w:rsidR="008E0D78" w:rsidRDefault="008E0D78" w:rsidP="00CC6249">
            <w:pPr>
              <w:spacing w:after="0" w:line="240" w:lineRule="auto"/>
              <w:rPr>
                <w:rFonts w:ascii="Times New Roman" w:hAnsi="Times New Roman"/>
                <w:noProof/>
                <w:sz w:val="16"/>
                <w:szCs w:val="16"/>
                <w:lang w:val="sr-Cyrl-RS"/>
              </w:rPr>
            </w:pPr>
          </w:p>
          <w:p w:rsidR="008E0D78" w:rsidRDefault="008E0D78" w:rsidP="00CC6249">
            <w:pPr>
              <w:spacing w:after="0" w:line="240" w:lineRule="auto"/>
              <w:rPr>
                <w:rFonts w:ascii="Times New Roman" w:hAnsi="Times New Roman"/>
                <w:noProof/>
                <w:sz w:val="16"/>
                <w:szCs w:val="16"/>
                <w:lang w:val="sr-Cyrl-RS"/>
              </w:rPr>
            </w:pPr>
          </w:p>
          <w:p w:rsidR="008E0D78" w:rsidRDefault="008E0D78" w:rsidP="00CC6249">
            <w:pPr>
              <w:spacing w:after="0" w:line="240" w:lineRule="auto"/>
              <w:rPr>
                <w:rFonts w:ascii="Times New Roman" w:hAnsi="Times New Roman"/>
                <w:noProof/>
                <w:sz w:val="16"/>
                <w:szCs w:val="16"/>
                <w:lang w:val="sr-Cyrl-RS"/>
              </w:rPr>
            </w:pPr>
          </w:p>
          <w:p w:rsidR="008E0D78" w:rsidRPr="008B57DA" w:rsidRDefault="008E0D78" w:rsidP="00CC6249">
            <w:pPr>
              <w:spacing w:after="0" w:line="240" w:lineRule="auto"/>
              <w:rPr>
                <w:rFonts w:ascii="Times New Roman" w:hAnsi="Times New Roman"/>
                <w:noProof/>
                <w:sz w:val="16"/>
                <w:szCs w:val="16"/>
                <w:lang w:val="sr-Cyrl-RS"/>
              </w:rPr>
            </w:pPr>
          </w:p>
        </w:tc>
        <w:tc>
          <w:tcPr>
            <w:tcW w:w="1626"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Усвојени стандарди информисања младих у складу са Европском повељом;</w:t>
            </w:r>
          </w:p>
          <w:p w:rsidR="00CC6249" w:rsidRPr="008B57DA" w:rsidRDefault="00CC6249" w:rsidP="00CC6249">
            <w:pPr>
              <w:spacing w:after="0" w:line="240" w:lineRule="auto"/>
              <w:contextualSpacing/>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Инфо сервиси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8.1.3.2. </w:t>
            </w:r>
            <w:r w:rsidRPr="008B57DA">
              <w:rPr>
                <w:rFonts w:ascii="Times New Roman" w:hAnsi="Times New Roman"/>
                <w:color w:val="000000"/>
                <w:sz w:val="16"/>
                <w:szCs w:val="16"/>
                <w:lang w:val="sr-Cyrl-RS"/>
              </w:rPr>
              <w:t>Дефинисати смернице за информисање младих путем интернета у складу са Европским принципима информисања младих путем интернета</w:t>
            </w: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 xml:space="preserve">Усвојене смернице за информисање младих путем интернета; </w:t>
            </w:r>
          </w:p>
          <w:p w:rsidR="00CC6249" w:rsidRPr="008B57DA" w:rsidRDefault="00CC6249" w:rsidP="00CC6249">
            <w:pPr>
              <w:spacing w:after="0" w:line="240" w:lineRule="auto"/>
              <w:contextualSpacing/>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Инфо сервиси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330.000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330.000</w:t>
            </w:r>
          </w:p>
        </w:tc>
        <w:tc>
          <w:tcPr>
            <w:tcW w:w="995" w:type="dxa"/>
            <w:shd w:val="clear" w:color="auto" w:fill="CCFF99"/>
          </w:tcPr>
          <w:p w:rsidR="00CC6249" w:rsidRPr="008E0D78" w:rsidRDefault="007F4972"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Latn-RS"/>
              </w:rPr>
              <w:t>990</w:t>
            </w:r>
            <w:r w:rsidR="00CC6249" w:rsidRPr="008E0D78">
              <w:rPr>
                <w:rFonts w:ascii="Times New Roman" w:hAnsi="Times New Roman"/>
                <w:sz w:val="14"/>
                <w:szCs w:val="16"/>
                <w:lang w:val="sr-Cyrl-RS"/>
              </w:rPr>
              <w:t>.000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7F4972" w:rsidP="00CC6249">
            <w:pPr>
              <w:spacing w:after="0" w:line="240" w:lineRule="auto"/>
              <w:ind w:left="-108"/>
              <w:jc w:val="center"/>
              <w:rPr>
                <w:rFonts w:ascii="Times New Roman" w:hAnsi="Times New Roman"/>
                <w:sz w:val="14"/>
                <w:szCs w:val="16"/>
                <w:lang w:val="sr-Cyrl-RS"/>
              </w:rPr>
            </w:pPr>
            <w:r>
              <w:rPr>
                <w:rFonts w:ascii="Times New Roman" w:hAnsi="Times New Roman"/>
                <w:sz w:val="14"/>
                <w:szCs w:val="16"/>
                <w:lang w:val="sr-Latn-RS"/>
              </w:rPr>
              <w:t>99</w:t>
            </w:r>
            <w:r w:rsidR="00CC6249" w:rsidRPr="008B57DA">
              <w:rPr>
                <w:rFonts w:ascii="Times New Roman" w:hAnsi="Times New Roman"/>
                <w:sz w:val="14"/>
                <w:szCs w:val="16"/>
                <w:lang w:val="sr-Cyrl-RS"/>
              </w:rPr>
              <w:t>0.000</w:t>
            </w: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8.1.3.3. </w:t>
            </w:r>
            <w:r w:rsidRPr="008B57DA">
              <w:rPr>
                <w:rFonts w:ascii="Times New Roman" w:hAnsi="Times New Roman"/>
                <w:color w:val="000000"/>
                <w:sz w:val="16"/>
                <w:szCs w:val="16"/>
                <w:lang w:val="sr-Cyrl-RS"/>
              </w:rPr>
              <w:t>Подржати активности јачања капацитета субјеката омладинске политике за примену стандарда и смерница о информисању младих у својим програмима и сервисима</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noProof/>
                <w:sz w:val="16"/>
                <w:szCs w:val="16"/>
                <w:lang w:val="sr-Cyrl-RS"/>
              </w:rPr>
              <w:t>60 програма и сервиса испуњавају стандарде</w:t>
            </w:r>
          </w:p>
          <w:p w:rsidR="00CC6249" w:rsidRPr="008B57DA" w:rsidRDefault="00CC6249" w:rsidP="00CC6249">
            <w:pPr>
              <w:spacing w:after="0" w:line="240" w:lineRule="auto"/>
              <w:contextualSpacing/>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Инфо сервиси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CC6249" w:rsidRPr="008B57DA" w:rsidTr="00FB7106">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2:</w:t>
            </w:r>
          </w:p>
        </w:tc>
        <w:tc>
          <w:tcPr>
            <w:tcW w:w="623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FB7106">
        <w:trPr>
          <w:jc w:val="center"/>
        </w:trPr>
        <w:tc>
          <w:tcPr>
            <w:tcW w:w="9197" w:type="dxa"/>
            <w:vAlign w:val="center"/>
          </w:tcPr>
          <w:p w:rsidR="00CC6249" w:rsidRPr="008B57DA" w:rsidRDefault="00CC6249" w:rsidP="00CC6249">
            <w:pPr>
              <w:pStyle w:val="ListParagraph"/>
              <w:numPr>
                <w:ilvl w:val="1"/>
                <w:numId w:val="14"/>
              </w:numPr>
              <w:spacing w:after="0" w:line="240" w:lineRule="auto"/>
              <w:rPr>
                <w:rFonts w:ascii="Times New Roman" w:hAnsi="Times New Roman"/>
                <w:lang w:val="sr-Cyrl-RS"/>
              </w:rPr>
            </w:pPr>
            <w:r w:rsidRPr="008B57DA">
              <w:rPr>
                <w:rFonts w:ascii="Times New Roman" w:hAnsi="Times New Roman"/>
                <w:lang w:val="sr-Cyrl-RS"/>
              </w:rPr>
              <w:t xml:space="preserve"> Медији пружају информације и креирају садржаје за младе и о младима у складу са потребама младих</w:t>
            </w:r>
          </w:p>
        </w:tc>
        <w:tc>
          <w:tcPr>
            <w:tcW w:w="6237"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програма медија који је креиран на основу потреба младих</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95"/>
        <w:gridCol w:w="900"/>
        <w:gridCol w:w="900"/>
        <w:gridCol w:w="7"/>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862" w:type="dxa"/>
            <w:gridSpan w:val="7"/>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802" w:type="dxa"/>
            <w:gridSpan w:val="4"/>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gridAfter w:val="1"/>
          <w:wAfter w:w="7" w:type="dxa"/>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95"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gridAfter w:val="1"/>
          <w:wAfter w:w="7" w:type="dxa"/>
          <w:trHeight w:val="284"/>
          <w:jc w:val="center"/>
        </w:trPr>
        <w:tc>
          <w:tcPr>
            <w:tcW w:w="1733" w:type="dxa"/>
            <w:vMerge w:val="restart"/>
          </w:tcPr>
          <w:p w:rsidR="00CC6249" w:rsidRPr="008B57DA" w:rsidRDefault="00CC6249" w:rsidP="00CC6249">
            <w:pPr>
              <w:spacing w:after="0" w:line="240" w:lineRule="auto"/>
              <w:rPr>
                <w:rFonts w:ascii="Times New Roman" w:hAnsi="Times New Roman"/>
                <w:noProof/>
                <w:sz w:val="20"/>
                <w:szCs w:val="20"/>
                <w:lang w:val="sr-Cyrl-RS"/>
              </w:rPr>
            </w:pPr>
            <w:r w:rsidRPr="008B57DA">
              <w:rPr>
                <w:rFonts w:ascii="Times New Roman" w:hAnsi="Times New Roman"/>
                <w:sz w:val="20"/>
                <w:szCs w:val="20"/>
                <w:lang w:val="sr-Cyrl-RS"/>
              </w:rPr>
              <w:t>8.2.1. Информисање путем медија је унапређено и прилагођено младима уз развијену сарадњу са субјектима омладинске политике</w:t>
            </w:r>
          </w:p>
        </w:tc>
        <w:tc>
          <w:tcPr>
            <w:tcW w:w="1794"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8.2.1.1. </w:t>
            </w:r>
            <w:r w:rsidRPr="008B57DA">
              <w:rPr>
                <w:rFonts w:ascii="Times New Roman" w:hAnsi="Times New Roman"/>
                <w:noProof/>
                <w:sz w:val="16"/>
                <w:szCs w:val="16"/>
                <w:lang w:val="sr-Cyrl-RS"/>
              </w:rPr>
              <w:t>Обезбедити праћење обима и врсте садржаја за младе у медијима и анализу прилагођености идентификованим потребама младих и темама од интереса</w:t>
            </w:r>
          </w:p>
        </w:tc>
        <w:tc>
          <w:tcPr>
            <w:tcW w:w="1626" w:type="dxa"/>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noProof/>
                <w:sz w:val="16"/>
                <w:szCs w:val="16"/>
                <w:lang w:val="sr-Cyrl-RS"/>
              </w:rPr>
              <w:t xml:space="preserve">Спроведена анализа о садржајима за младе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Медији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Истраживачке институције и организације</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242.000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242.000</w:t>
            </w:r>
          </w:p>
        </w:tc>
        <w:tc>
          <w:tcPr>
            <w:tcW w:w="995"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726.000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726.000</w:t>
            </w:r>
          </w:p>
        </w:tc>
      </w:tr>
      <w:tr w:rsidR="00CC6249" w:rsidRPr="008B57DA" w:rsidTr="008E0D78">
        <w:trPr>
          <w:gridAfter w:val="1"/>
          <w:wAfter w:w="7" w:type="dxa"/>
          <w:trHeight w:val="284"/>
          <w:jc w:val="center"/>
        </w:trPr>
        <w:tc>
          <w:tcPr>
            <w:tcW w:w="1733" w:type="dxa"/>
            <w:vMerge/>
          </w:tcPr>
          <w:p w:rsidR="00CC6249" w:rsidRPr="008B57DA" w:rsidRDefault="00CC6249" w:rsidP="00CC6249">
            <w:pPr>
              <w:spacing w:after="0" w:line="240" w:lineRule="auto"/>
              <w:rPr>
                <w:rFonts w:ascii="Times New Roman" w:hAnsi="Times New Roman"/>
                <w:sz w:val="20"/>
                <w:szCs w:val="20"/>
                <w:lang w:val="sr-Cyrl-RS"/>
              </w:rPr>
            </w:pPr>
          </w:p>
        </w:tc>
        <w:tc>
          <w:tcPr>
            <w:tcW w:w="1794" w:type="dxa"/>
          </w:tcPr>
          <w:p w:rsidR="00CC6249" w:rsidRPr="00CC6249" w:rsidRDefault="00CC6249" w:rsidP="00CC6249">
            <w:pPr>
              <w:spacing w:after="0" w:line="240" w:lineRule="auto"/>
              <w:rPr>
                <w:rFonts w:ascii="Times New Roman" w:hAnsi="Times New Roman"/>
                <w:color w:val="000000"/>
                <w:sz w:val="16"/>
                <w:szCs w:val="16"/>
                <w:lang w:val="sr-Cyrl-RS"/>
              </w:rPr>
            </w:pPr>
            <w:r w:rsidRPr="008B57DA">
              <w:rPr>
                <w:rFonts w:ascii="Times New Roman" w:hAnsi="Times New Roman"/>
                <w:sz w:val="16"/>
                <w:szCs w:val="16"/>
                <w:lang w:val="sr-Cyrl-RS"/>
              </w:rPr>
              <w:t xml:space="preserve">8.2.1.2. </w:t>
            </w:r>
            <w:r w:rsidRPr="008B57DA">
              <w:rPr>
                <w:rFonts w:ascii="Times New Roman" w:hAnsi="Times New Roman"/>
                <w:color w:val="000000"/>
                <w:sz w:val="16"/>
                <w:szCs w:val="16"/>
                <w:lang w:val="sr-Cyrl-RS"/>
              </w:rPr>
              <w:t>Успоставити сарадњу и развити партнерство између носиоца програма и сервиса информисања младих и медија</w:t>
            </w:r>
          </w:p>
        </w:tc>
        <w:tc>
          <w:tcPr>
            <w:tcW w:w="1626" w:type="dxa"/>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15 успостваљених партнерстава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Медији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95"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8.2.1.3. </w:t>
            </w:r>
            <w:r w:rsidRPr="008B57DA">
              <w:rPr>
                <w:rFonts w:ascii="Times New Roman" w:hAnsi="Times New Roman"/>
                <w:noProof/>
                <w:sz w:val="16"/>
                <w:szCs w:val="16"/>
                <w:lang w:val="sr-Cyrl-RS"/>
              </w:rPr>
              <w:t>Развити капацитете субјеката омладинске политике на свим нивоима за сарадњу са медијима у размени информација и прилагођавању информација младима</w:t>
            </w: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6 обука за субјекте омладинске политике о сарадњи са медијима</w:t>
            </w:r>
          </w:p>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noProof/>
                <w:sz w:val="16"/>
                <w:szCs w:val="16"/>
                <w:lang w:val="sr-Cyrl-RS"/>
              </w:rPr>
              <w:t>150 учесника активности</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Медији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1.008.000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1.008.000</w:t>
            </w:r>
          </w:p>
        </w:tc>
        <w:tc>
          <w:tcPr>
            <w:tcW w:w="995" w:type="dxa"/>
            <w:shd w:val="clear" w:color="auto" w:fill="CCFF99"/>
          </w:tcPr>
          <w:p w:rsidR="00CC6249" w:rsidRPr="008E0D78" w:rsidRDefault="00530C5A"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3.02</w:t>
            </w:r>
            <w:r w:rsidRPr="008E0D78">
              <w:rPr>
                <w:rFonts w:ascii="Times New Roman" w:hAnsi="Times New Roman"/>
                <w:sz w:val="14"/>
                <w:szCs w:val="16"/>
                <w:lang w:val="sr-Latn-RS"/>
              </w:rPr>
              <w:t>4</w:t>
            </w:r>
            <w:r w:rsidR="00CC6249" w:rsidRPr="008E0D78">
              <w:rPr>
                <w:rFonts w:ascii="Times New Roman" w:hAnsi="Times New Roman"/>
                <w:sz w:val="14"/>
                <w:szCs w:val="16"/>
                <w:lang w:val="sr-Cyrl-RS"/>
              </w:rPr>
              <w:t>.000</w:t>
            </w:r>
          </w:p>
        </w:tc>
        <w:tc>
          <w:tcPr>
            <w:tcW w:w="900" w:type="dxa"/>
            <w:shd w:val="clear" w:color="auto" w:fill="CCFF99"/>
          </w:tcPr>
          <w:p w:rsidR="00CC6249" w:rsidRPr="00530C5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530C5A" w:rsidRDefault="00530C5A" w:rsidP="00CC6249">
            <w:pPr>
              <w:spacing w:after="0" w:line="240" w:lineRule="auto"/>
              <w:jc w:val="center"/>
              <w:rPr>
                <w:rFonts w:ascii="Times New Roman" w:hAnsi="Times New Roman"/>
                <w:sz w:val="14"/>
                <w:szCs w:val="16"/>
                <w:lang w:val="sr-Cyrl-RS"/>
              </w:rPr>
            </w:pPr>
            <w:r w:rsidRPr="00530C5A">
              <w:rPr>
                <w:rFonts w:ascii="Times New Roman" w:hAnsi="Times New Roman"/>
                <w:sz w:val="14"/>
                <w:szCs w:val="16"/>
                <w:lang w:val="sr-Cyrl-RS"/>
              </w:rPr>
              <w:t>3.02</w:t>
            </w:r>
            <w:r w:rsidRPr="00530C5A">
              <w:rPr>
                <w:rFonts w:ascii="Times New Roman" w:hAnsi="Times New Roman"/>
                <w:sz w:val="14"/>
                <w:szCs w:val="16"/>
                <w:lang w:val="sr-Latn-RS"/>
              </w:rPr>
              <w:t>4</w:t>
            </w:r>
            <w:r w:rsidR="00CC6249" w:rsidRPr="00530C5A">
              <w:rPr>
                <w:rFonts w:ascii="Times New Roman" w:hAnsi="Times New Roman"/>
                <w:sz w:val="14"/>
                <w:szCs w:val="16"/>
                <w:lang w:val="sr-Cyrl-RS"/>
              </w:rPr>
              <w:t>.000</w:t>
            </w:r>
          </w:p>
        </w:tc>
      </w:tr>
      <w:tr w:rsidR="00CC6249" w:rsidRPr="008B57DA" w:rsidTr="008E0D78">
        <w:trPr>
          <w:gridAfter w:val="1"/>
          <w:wAfter w:w="7" w:type="dxa"/>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8.2.1.4. </w:t>
            </w:r>
            <w:r w:rsidRPr="008B57DA">
              <w:rPr>
                <w:rFonts w:ascii="Times New Roman" w:hAnsi="Times New Roman"/>
                <w:noProof/>
                <w:sz w:val="16"/>
                <w:szCs w:val="16"/>
                <w:lang w:val="sr-Cyrl-RS"/>
              </w:rPr>
              <w:t>Омогућити подршку развоју медијских садржаја за младе усмерене на представљање младих у позитивном контексту, позитивне примере и достигнућа младих</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noProof/>
                <w:sz w:val="16"/>
                <w:szCs w:val="16"/>
                <w:lang w:val="sr-Cyrl-RS"/>
              </w:rPr>
              <w:t>15 реализованих медијских садржаја са позитивном поруком о младима</w:t>
            </w:r>
          </w:p>
          <w:p w:rsidR="00CC6249" w:rsidRPr="008B57DA" w:rsidRDefault="00CC6249" w:rsidP="00CC6249">
            <w:pPr>
              <w:spacing w:after="0" w:line="240" w:lineRule="auto"/>
              <w:contextualSpacing/>
              <w:jc w:val="center"/>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p>
        </w:tc>
        <w:tc>
          <w:tcPr>
            <w:tcW w:w="1530" w:type="dxa"/>
          </w:tcPr>
          <w:p w:rsidR="00E20677" w:rsidRDefault="00E20677" w:rsidP="00CC6249">
            <w:pPr>
              <w:spacing w:after="0" w:line="240" w:lineRule="auto"/>
              <w:rPr>
                <w:rFonts w:ascii="Times New Roman" w:hAnsi="Times New Roman"/>
                <w:noProof/>
                <w:sz w:val="16"/>
                <w:szCs w:val="16"/>
                <w:lang w:val="sr-Cyrl-RS"/>
              </w:rPr>
            </w:pPr>
            <w:r>
              <w:rPr>
                <w:rFonts w:ascii="Times New Roman" w:hAnsi="Times New Roman"/>
                <w:noProof/>
                <w:sz w:val="16"/>
                <w:szCs w:val="16"/>
                <w:lang w:val="sr-Cyrl-RS"/>
              </w:rPr>
              <w:t>МУП</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Медији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Инфо сервиси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tc>
        <w:tc>
          <w:tcPr>
            <w:tcW w:w="990" w:type="dxa"/>
            <w:shd w:val="clear" w:color="auto" w:fill="CCFF99"/>
          </w:tcPr>
          <w:p w:rsidR="00CC6249" w:rsidRPr="008E0D78" w:rsidRDefault="002A1E66"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2.3</w:t>
            </w:r>
            <w:r w:rsidR="00CC6249" w:rsidRPr="008E0D78">
              <w:rPr>
                <w:rFonts w:ascii="Times New Roman" w:hAnsi="Times New Roman"/>
                <w:sz w:val="14"/>
                <w:szCs w:val="16"/>
                <w:lang w:val="sr-Cyrl-RS"/>
              </w:rPr>
              <w:t>15.000</w:t>
            </w:r>
          </w:p>
        </w:tc>
        <w:tc>
          <w:tcPr>
            <w:tcW w:w="990" w:type="dxa"/>
            <w:shd w:val="clear" w:color="auto" w:fill="CCFF99"/>
          </w:tcPr>
          <w:p w:rsidR="008B3D9F" w:rsidRPr="008E0D78" w:rsidRDefault="008B3D9F"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2.000.000</w:t>
            </w:r>
          </w:p>
          <w:p w:rsidR="008B3D9F" w:rsidRPr="008E0D78" w:rsidRDefault="008B3D9F"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1.000.000 (МОС)</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F25B32"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w:t>
            </w:r>
            <w:r w:rsidR="00CC6249" w:rsidRPr="008E0D78">
              <w:rPr>
                <w:rFonts w:ascii="Times New Roman" w:hAnsi="Times New Roman"/>
                <w:sz w:val="14"/>
                <w:szCs w:val="16"/>
                <w:lang w:val="sr-Cyrl-RS"/>
              </w:rPr>
              <w:t>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67113F">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315.000</w:t>
            </w:r>
          </w:p>
        </w:tc>
        <w:tc>
          <w:tcPr>
            <w:tcW w:w="995" w:type="dxa"/>
            <w:shd w:val="clear" w:color="auto" w:fill="CCFF99"/>
          </w:tcPr>
          <w:p w:rsidR="00CC6249" w:rsidRPr="008E0D78" w:rsidRDefault="002A1E66"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6.9</w:t>
            </w:r>
            <w:r w:rsidR="00CC6249" w:rsidRPr="008E0D78">
              <w:rPr>
                <w:rFonts w:ascii="Times New Roman" w:hAnsi="Times New Roman"/>
                <w:sz w:val="14"/>
                <w:szCs w:val="16"/>
                <w:lang w:val="sr-Cyrl-RS"/>
              </w:rPr>
              <w:t>45.000</w:t>
            </w:r>
          </w:p>
        </w:tc>
        <w:tc>
          <w:tcPr>
            <w:tcW w:w="900" w:type="dxa"/>
            <w:shd w:val="clear" w:color="auto" w:fill="CCFF99"/>
          </w:tcPr>
          <w:p w:rsidR="008B3D9F" w:rsidRDefault="008B3D9F"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6.000.000</w:t>
            </w:r>
          </w:p>
          <w:p w:rsidR="00DC4FD6" w:rsidRDefault="00DC4FD6"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3.000.000 (МОС)</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2A1E66"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3.0</w:t>
            </w:r>
            <w:r w:rsidR="00CC6249" w:rsidRPr="008B57DA">
              <w:rPr>
                <w:rFonts w:ascii="Times New Roman" w:hAnsi="Times New Roman"/>
                <w:sz w:val="14"/>
                <w:szCs w:val="16"/>
                <w:lang w:val="sr-Cyrl-RS"/>
              </w:rPr>
              <w:t>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945.000</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900"/>
      </w:tblGrid>
      <w:tr w:rsidR="00CC6249" w:rsidRPr="008B57DA" w:rsidTr="00FB7106">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67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1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FB7106">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FB7106">
        <w:trPr>
          <w:trHeight w:val="284"/>
          <w:jc w:val="center"/>
        </w:trPr>
        <w:tc>
          <w:tcPr>
            <w:tcW w:w="1733" w:type="dxa"/>
            <w:vMerge w:val="restart"/>
          </w:tcPr>
          <w:p w:rsidR="00CC6249" w:rsidRPr="008B57DA" w:rsidRDefault="00CC6249" w:rsidP="00CC6249">
            <w:pPr>
              <w:spacing w:after="0" w:line="240" w:lineRule="auto"/>
              <w:rPr>
                <w:rFonts w:ascii="Times New Roman" w:hAnsi="Times New Roman"/>
                <w:noProof/>
                <w:sz w:val="20"/>
                <w:szCs w:val="20"/>
                <w:lang w:val="sr-Cyrl-RS"/>
              </w:rPr>
            </w:pPr>
            <w:r w:rsidRPr="008B57DA">
              <w:rPr>
                <w:rFonts w:ascii="Times New Roman" w:hAnsi="Times New Roman"/>
                <w:sz w:val="20"/>
                <w:szCs w:val="20"/>
                <w:lang w:val="sr-Cyrl-RS"/>
              </w:rPr>
              <w:t>8.2.2. Унапређени капацитети и утврђене обавезе медија за информисање младих и укључивање младих</w:t>
            </w:r>
          </w:p>
        </w:tc>
        <w:tc>
          <w:tcPr>
            <w:tcW w:w="1794" w:type="dxa"/>
          </w:tcPr>
          <w:p w:rsidR="00CC6249" w:rsidRPr="00CC6249" w:rsidRDefault="00CC6249" w:rsidP="00CC6249">
            <w:pPr>
              <w:spacing w:after="0" w:line="240" w:lineRule="auto"/>
              <w:rPr>
                <w:rFonts w:ascii="Times New Roman" w:hAnsi="Times New Roman"/>
                <w:color w:val="000000"/>
                <w:sz w:val="16"/>
                <w:szCs w:val="16"/>
                <w:lang w:val="sr-Cyrl-RS"/>
              </w:rPr>
            </w:pPr>
            <w:r w:rsidRPr="008B57DA">
              <w:rPr>
                <w:rFonts w:ascii="Times New Roman" w:hAnsi="Times New Roman"/>
                <w:sz w:val="16"/>
                <w:szCs w:val="16"/>
                <w:lang w:val="sr-Cyrl-RS"/>
              </w:rPr>
              <w:t xml:space="preserve">8.2.2.1. </w:t>
            </w:r>
            <w:r w:rsidRPr="008B57DA">
              <w:rPr>
                <w:rFonts w:ascii="Times New Roman" w:hAnsi="Times New Roman"/>
                <w:color w:val="000000"/>
                <w:sz w:val="16"/>
                <w:szCs w:val="16"/>
                <w:lang w:val="sr-Cyrl-RS"/>
              </w:rPr>
              <w:t>Подржати оснивање и рад омладинских редакција у медијима у чијем раду би учествовали млади и удружења која спроводе омладинске активности</w:t>
            </w:r>
          </w:p>
        </w:tc>
        <w:tc>
          <w:tcPr>
            <w:tcW w:w="1626"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Подржано оснивање 6 омладинских редакција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Медији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РЕМ</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0626AD" w:rsidP="00E512E2">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w:t>
            </w:r>
            <w:r w:rsidR="00E512E2" w:rsidRPr="008E0D78">
              <w:rPr>
                <w:rFonts w:ascii="Times New Roman" w:hAnsi="Times New Roman"/>
                <w:sz w:val="14"/>
                <w:szCs w:val="16"/>
                <w:lang w:val="sr-Latn-RS"/>
              </w:rPr>
              <w:t>0</w:t>
            </w:r>
            <w:r w:rsidR="00CC6249" w:rsidRPr="008E0D78">
              <w:rPr>
                <w:rFonts w:ascii="Times New Roman" w:hAnsi="Times New Roman"/>
                <w:sz w:val="14"/>
                <w:szCs w:val="16"/>
                <w:lang w:val="sr-Cyrl-RS"/>
              </w:rPr>
              <w:t>00.000</w:t>
            </w:r>
          </w:p>
        </w:tc>
        <w:tc>
          <w:tcPr>
            <w:tcW w:w="990" w:type="dxa"/>
            <w:shd w:val="clear" w:color="auto" w:fill="CCFF99"/>
          </w:tcPr>
          <w:p w:rsidR="00CC6249" w:rsidRPr="008E0D78" w:rsidRDefault="00F25B32"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w:t>
            </w:r>
            <w:r w:rsidR="00E512E2" w:rsidRPr="008E0D78">
              <w:rPr>
                <w:rFonts w:ascii="Times New Roman" w:hAnsi="Times New Roman"/>
                <w:sz w:val="14"/>
                <w:szCs w:val="16"/>
                <w:lang w:val="sr-Latn-RS"/>
              </w:rPr>
              <w:t>0</w:t>
            </w:r>
            <w:r w:rsidR="00CC6249" w:rsidRPr="008E0D78">
              <w:rPr>
                <w:rFonts w:ascii="Times New Roman" w:hAnsi="Times New Roman"/>
                <w:sz w:val="14"/>
                <w:szCs w:val="16"/>
                <w:lang w:val="sr-Cyrl-RS"/>
              </w:rPr>
              <w:t>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rPr>
                <w:rFonts w:ascii="Times New Roman" w:hAnsi="Times New Roman"/>
                <w:sz w:val="14"/>
                <w:szCs w:val="16"/>
                <w:lang w:val="sr-Cyrl-RS"/>
              </w:rPr>
            </w:pPr>
          </w:p>
        </w:tc>
        <w:tc>
          <w:tcPr>
            <w:tcW w:w="810" w:type="dxa"/>
            <w:shd w:val="clear" w:color="auto" w:fill="CCFF99"/>
          </w:tcPr>
          <w:p w:rsidR="00CC6249" w:rsidRPr="008E0D78" w:rsidRDefault="00E512E2"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w:t>
            </w:r>
            <w:r w:rsidR="00CC6249" w:rsidRPr="008E0D78">
              <w:rPr>
                <w:rFonts w:ascii="Times New Roman" w:hAnsi="Times New Roman"/>
                <w:sz w:val="14"/>
                <w:szCs w:val="16"/>
                <w:lang w:val="sr-Cyrl-RS"/>
              </w:rPr>
              <w:t>00.000</w:t>
            </w:r>
          </w:p>
        </w:tc>
        <w:tc>
          <w:tcPr>
            <w:tcW w:w="900" w:type="dxa"/>
            <w:shd w:val="clear" w:color="auto" w:fill="CCFF99"/>
          </w:tcPr>
          <w:p w:rsidR="00CC6249" w:rsidRPr="008B57DA" w:rsidRDefault="00E512E2"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3.0</w:t>
            </w:r>
            <w:r w:rsidR="00CC6249" w:rsidRPr="008B57DA">
              <w:rPr>
                <w:rFonts w:ascii="Times New Roman" w:hAnsi="Times New Roman"/>
                <w:sz w:val="14"/>
                <w:szCs w:val="16"/>
                <w:lang w:val="sr-Cyrl-RS"/>
              </w:rPr>
              <w:t>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FB7106">
        <w:trPr>
          <w:jc w:val="center"/>
        </w:trPr>
        <w:tc>
          <w:tcPr>
            <w:tcW w:w="1733" w:type="dxa"/>
            <w:vMerge/>
          </w:tcPr>
          <w:p w:rsidR="00CC6249" w:rsidRPr="008B57DA" w:rsidRDefault="00CC6249" w:rsidP="00CC6249">
            <w:pPr>
              <w:spacing w:after="0" w:line="240" w:lineRule="auto"/>
              <w:rPr>
                <w:rFonts w:ascii="Times New Roman" w:hAnsi="Times New Roman"/>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8.2.2.2. </w:t>
            </w:r>
            <w:r w:rsidRPr="008B57DA">
              <w:rPr>
                <w:rFonts w:ascii="Times New Roman" w:hAnsi="Times New Roman"/>
                <w:color w:val="000000"/>
                <w:sz w:val="16"/>
                <w:szCs w:val="16"/>
                <w:lang w:val="sr-Cyrl-RS"/>
              </w:rPr>
              <w:t>Подржати активности обуке новинара за извештавање о младима, праћење младих и њихових потреба</w:t>
            </w: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6 подржаних обука;</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 xml:space="preserve">90 учесника обука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МКИ</w:t>
            </w:r>
          </w:p>
        </w:tc>
        <w:tc>
          <w:tcPr>
            <w:tcW w:w="1530" w:type="dxa"/>
          </w:tcPr>
          <w:p w:rsidR="00E20677" w:rsidRDefault="00E20677" w:rsidP="00CC6249">
            <w:pPr>
              <w:spacing w:after="0" w:line="240" w:lineRule="auto"/>
              <w:rPr>
                <w:rFonts w:ascii="Times New Roman" w:hAnsi="Times New Roman"/>
                <w:noProof/>
                <w:sz w:val="16"/>
                <w:szCs w:val="16"/>
                <w:lang w:val="sr-Cyrl-RS"/>
              </w:rPr>
            </w:pPr>
            <w:r>
              <w:rPr>
                <w:rFonts w:ascii="Times New Roman" w:hAnsi="Times New Roman"/>
                <w:noProof/>
                <w:sz w:val="16"/>
                <w:szCs w:val="16"/>
                <w:lang w:val="sr-Cyrl-RS"/>
              </w:rPr>
              <w:t>МУП</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Медији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КОМС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r w:rsidRPr="008B57DA">
              <w:rPr>
                <w:rFonts w:ascii="Times New Roman" w:hAnsi="Times New Roman"/>
                <w:noProof/>
                <w:sz w:val="16"/>
                <w:szCs w:val="16"/>
                <w:lang w:val="sr-Cyrl-RS"/>
              </w:rPr>
              <w:t xml:space="preserve"> </w:t>
            </w:r>
          </w:p>
        </w:tc>
        <w:tc>
          <w:tcPr>
            <w:tcW w:w="990" w:type="dxa"/>
            <w:shd w:val="clear" w:color="auto" w:fill="CCFF99"/>
          </w:tcPr>
          <w:p w:rsidR="00CC6249" w:rsidRPr="008E0D78" w:rsidRDefault="00AD1A73"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1.5</w:t>
            </w:r>
            <w:r w:rsidR="00CC6249" w:rsidRPr="008E0D78">
              <w:rPr>
                <w:rFonts w:ascii="Times New Roman" w:hAnsi="Times New Roman"/>
                <w:sz w:val="14"/>
                <w:szCs w:val="16"/>
                <w:lang w:val="sr-Cyrl-RS"/>
              </w:rPr>
              <w:t>68.000</w:t>
            </w:r>
          </w:p>
        </w:tc>
        <w:tc>
          <w:tcPr>
            <w:tcW w:w="990" w:type="dxa"/>
            <w:shd w:val="clear" w:color="auto" w:fill="CCFF99"/>
          </w:tcPr>
          <w:p w:rsidR="00B62E42" w:rsidRPr="008E0D78" w:rsidRDefault="00B62E42" w:rsidP="00AD1A73">
            <w:pPr>
              <w:spacing w:after="0" w:line="240" w:lineRule="auto"/>
              <w:rPr>
                <w:rFonts w:ascii="Times New Roman" w:hAnsi="Times New Roman"/>
                <w:color w:val="FF0000"/>
                <w:sz w:val="14"/>
                <w:szCs w:val="16"/>
                <w:lang w:val="sr-Cyrl-RS"/>
              </w:rPr>
            </w:pPr>
            <w:r w:rsidRPr="008E0D78">
              <w:rPr>
                <w:rFonts w:ascii="Times New Roman" w:hAnsi="Times New Roman"/>
                <w:color w:val="000000" w:themeColor="text1"/>
                <w:sz w:val="14"/>
                <w:szCs w:val="16"/>
                <w:lang w:val="sr-Cyrl-RS"/>
              </w:rPr>
              <w:t>1.000.000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568.000</w:t>
            </w:r>
          </w:p>
        </w:tc>
        <w:tc>
          <w:tcPr>
            <w:tcW w:w="810" w:type="dxa"/>
            <w:shd w:val="clear" w:color="auto" w:fill="CCFF99"/>
          </w:tcPr>
          <w:p w:rsidR="00CC6249" w:rsidRPr="008E0D78" w:rsidRDefault="00AD1A73"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4.704.000</w:t>
            </w:r>
          </w:p>
          <w:p w:rsidR="00CC6249" w:rsidRPr="008E0D78" w:rsidRDefault="00CC6249" w:rsidP="00CC6249">
            <w:pPr>
              <w:spacing w:after="0" w:line="240" w:lineRule="auto"/>
              <w:rPr>
                <w:rFonts w:ascii="Times New Roman" w:hAnsi="Times New Roman"/>
                <w:sz w:val="14"/>
                <w:szCs w:val="16"/>
                <w:lang w:val="sr-Cyrl-RS"/>
              </w:rPr>
            </w:pPr>
          </w:p>
          <w:p w:rsidR="00CC6249" w:rsidRPr="008E0D78" w:rsidRDefault="00CC6249" w:rsidP="00CC6249">
            <w:pPr>
              <w:spacing w:after="0" w:line="240" w:lineRule="auto"/>
              <w:rPr>
                <w:rFonts w:ascii="Times New Roman" w:hAnsi="Times New Roman"/>
                <w:sz w:val="14"/>
                <w:szCs w:val="16"/>
                <w:lang w:val="sr-Cyrl-RS"/>
              </w:rPr>
            </w:pPr>
          </w:p>
        </w:tc>
        <w:tc>
          <w:tcPr>
            <w:tcW w:w="900" w:type="dxa"/>
            <w:shd w:val="clear" w:color="auto" w:fill="CCFF99"/>
          </w:tcPr>
          <w:p w:rsidR="00CC6249" w:rsidRPr="008B57DA" w:rsidRDefault="00B62E42" w:rsidP="00CC6249">
            <w:pPr>
              <w:spacing w:after="0" w:line="240" w:lineRule="auto"/>
              <w:jc w:val="center"/>
              <w:rPr>
                <w:rFonts w:ascii="Times New Roman" w:hAnsi="Times New Roman"/>
                <w:sz w:val="14"/>
                <w:szCs w:val="16"/>
                <w:lang w:val="sr-Cyrl-RS"/>
              </w:rPr>
            </w:pPr>
            <w:r w:rsidRPr="00AD1A73">
              <w:rPr>
                <w:rFonts w:ascii="Times New Roman" w:hAnsi="Times New Roman"/>
                <w:color w:val="000000" w:themeColor="text1"/>
                <w:sz w:val="14"/>
                <w:szCs w:val="16"/>
                <w:lang w:val="sr-Cyrl-RS"/>
              </w:rPr>
              <w:t>3.0</w:t>
            </w:r>
            <w:r w:rsidR="00CC6249" w:rsidRPr="00AD1A73">
              <w:rPr>
                <w:rFonts w:ascii="Times New Roman" w:hAnsi="Times New Roman"/>
                <w:color w:val="000000" w:themeColor="text1"/>
                <w:sz w:val="14"/>
                <w:szCs w:val="16"/>
                <w:lang w:val="sr-Cyrl-RS"/>
              </w:rPr>
              <w:t>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1.704.000</w:t>
            </w:r>
          </w:p>
        </w:tc>
      </w:tr>
    </w:tbl>
    <w:p w:rsidR="00CC6249" w:rsidRDefault="00CC6249"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CC6249" w:rsidRPr="008B57DA" w:rsidTr="003C7B38">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lastRenderedPageBreak/>
              <w:t>СПЕЦИФИЧНИ ЦИЉ 3:</w:t>
            </w:r>
          </w:p>
        </w:tc>
        <w:tc>
          <w:tcPr>
            <w:tcW w:w="623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3C7B38">
        <w:trPr>
          <w:jc w:val="center"/>
        </w:trPr>
        <w:tc>
          <w:tcPr>
            <w:tcW w:w="9197" w:type="dxa"/>
            <w:vAlign w:val="center"/>
          </w:tcPr>
          <w:p w:rsidR="00CC6249" w:rsidRPr="008B57DA" w:rsidRDefault="004E784C" w:rsidP="00CC6249">
            <w:pPr>
              <w:pStyle w:val="ListParagraph"/>
              <w:numPr>
                <w:ilvl w:val="1"/>
                <w:numId w:val="14"/>
              </w:numPr>
              <w:spacing w:after="0" w:line="240" w:lineRule="auto"/>
              <w:rPr>
                <w:rFonts w:ascii="Times New Roman" w:hAnsi="Times New Roman"/>
                <w:lang w:val="sr-Cyrl-RS"/>
              </w:rPr>
            </w:pPr>
            <w:r>
              <w:rPr>
                <w:rFonts w:ascii="Times New Roman" w:hAnsi="Times New Roman"/>
                <w:lang w:val="sr-Cyrl-RS"/>
              </w:rPr>
              <w:t xml:space="preserve"> </w:t>
            </w:r>
            <w:r w:rsidR="00CC6249" w:rsidRPr="008B57DA">
              <w:rPr>
                <w:rFonts w:ascii="Times New Roman" w:hAnsi="Times New Roman"/>
                <w:lang w:val="sr-Cyrl-RS"/>
              </w:rPr>
              <w:t>Млади имају адекватан приступ и знање за коришћење нових технологија и интернета</w:t>
            </w:r>
          </w:p>
        </w:tc>
        <w:tc>
          <w:tcPr>
            <w:tcW w:w="6237"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Повећан проценат младих који дневно користи интернет и нове технологије</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50"/>
        <w:gridCol w:w="921"/>
        <w:gridCol w:w="813"/>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44"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84"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5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21"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2"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szCs w:val="20"/>
                <w:lang w:val="sr-Cyrl-RS"/>
              </w:rPr>
            </w:pPr>
            <w:r w:rsidRPr="008B57DA">
              <w:rPr>
                <w:rFonts w:ascii="Times New Roman" w:hAnsi="Times New Roman"/>
                <w:sz w:val="20"/>
                <w:szCs w:val="20"/>
                <w:lang w:val="sr-Cyrl-RS"/>
              </w:rPr>
              <w:t>8.3.1. Младима је омогућен несметан дневни приступ новим технологијама и интернету</w:t>
            </w:r>
          </w:p>
          <w:p w:rsidR="00CC6249" w:rsidRPr="008B57DA" w:rsidRDefault="00CC6249" w:rsidP="00CC6249">
            <w:pPr>
              <w:spacing w:after="0" w:line="240" w:lineRule="auto"/>
              <w:rPr>
                <w:rFonts w:ascii="Times New Roman" w:hAnsi="Times New Roman"/>
                <w:noProof/>
                <w:lang w:val="sr-Cyrl-RS"/>
              </w:rPr>
            </w:pPr>
          </w:p>
        </w:tc>
        <w:tc>
          <w:tcPr>
            <w:tcW w:w="1794"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8.3.1.1. </w:t>
            </w:r>
            <w:r w:rsidRPr="008B57DA">
              <w:rPr>
                <w:rFonts w:ascii="Times New Roman" w:hAnsi="Times New Roman"/>
                <w:noProof/>
                <w:sz w:val="16"/>
                <w:szCs w:val="16"/>
                <w:lang w:val="sr-Cyrl-RS"/>
              </w:rPr>
              <w:t>Омогућити свакодневни бесплатан приступ новим технологијама и интернету за ученике и студенте у образовним установама</w:t>
            </w:r>
          </w:p>
        </w:tc>
        <w:tc>
          <w:tcPr>
            <w:tcW w:w="1626" w:type="dxa"/>
          </w:tcPr>
          <w:p w:rsidR="00CC6249"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У 100 ЈЛС у свим образовн</w:t>
            </w:r>
            <w:r w:rsidR="00E6228A">
              <w:rPr>
                <w:rFonts w:ascii="Times New Roman" w:hAnsi="Times New Roman"/>
                <w:noProof/>
                <w:sz w:val="16"/>
                <w:szCs w:val="16"/>
                <w:lang w:val="sr-Cyrl-RS"/>
              </w:rPr>
              <w:t>и</w:t>
            </w:r>
            <w:r w:rsidRPr="008B57DA">
              <w:rPr>
                <w:rFonts w:ascii="Times New Roman" w:hAnsi="Times New Roman"/>
                <w:noProof/>
                <w:sz w:val="16"/>
                <w:szCs w:val="16"/>
                <w:lang w:val="sr-Cyrl-RS"/>
              </w:rPr>
              <w:t>м установама на локалном нивоу омогућун отворен дневни приступ технологијама</w:t>
            </w:r>
            <w:r w:rsidR="00B623D3">
              <w:rPr>
                <w:rFonts w:ascii="Times New Roman" w:hAnsi="Times New Roman"/>
                <w:noProof/>
                <w:sz w:val="16"/>
                <w:szCs w:val="16"/>
                <w:lang w:val="sr-Cyrl-RS"/>
              </w:rPr>
              <w:t>;</w:t>
            </w:r>
            <w:r w:rsidRPr="008B57DA">
              <w:rPr>
                <w:rFonts w:ascii="Times New Roman" w:hAnsi="Times New Roman"/>
                <w:noProof/>
                <w:sz w:val="16"/>
                <w:szCs w:val="16"/>
                <w:lang w:val="sr-Cyrl-RS"/>
              </w:rPr>
              <w:t xml:space="preserve"> </w:t>
            </w:r>
          </w:p>
          <w:p w:rsidR="00BF4480" w:rsidRPr="008B57DA" w:rsidRDefault="00B623D3" w:rsidP="00CC6249">
            <w:pPr>
              <w:spacing w:after="0" w:line="240" w:lineRule="auto"/>
              <w:rPr>
                <w:rFonts w:ascii="Times New Roman" w:hAnsi="Times New Roman"/>
                <w:noProof/>
                <w:sz w:val="16"/>
                <w:szCs w:val="16"/>
                <w:lang w:val="sr-Cyrl-RS"/>
              </w:rPr>
            </w:pPr>
            <w:r w:rsidRPr="00900A5B">
              <w:rPr>
                <w:rFonts w:ascii="Times New Roman" w:hAnsi="Times New Roman"/>
                <w:noProof/>
                <w:sz w:val="16"/>
                <w:szCs w:val="16"/>
                <w:lang w:val="sr-Cyrl-RS"/>
              </w:rPr>
              <w:t>П</w:t>
            </w:r>
            <w:r w:rsidR="00BF4480" w:rsidRPr="00900A5B">
              <w:rPr>
                <w:rFonts w:ascii="Times New Roman" w:hAnsi="Times New Roman"/>
                <w:noProof/>
                <w:sz w:val="16"/>
                <w:szCs w:val="16"/>
                <w:lang w:val="sr-Cyrl-RS"/>
              </w:rPr>
              <w:t>овезивања свих матичних објеката основних и средњих школа и установа културе у РС на АМРЕС</w:t>
            </w:r>
            <w:r w:rsidR="00172CB7" w:rsidRPr="00900A5B">
              <w:rPr>
                <w:rFonts w:ascii="Times New Roman" w:hAnsi="Times New Roman"/>
                <w:noProof/>
                <w:sz w:val="16"/>
                <w:szCs w:val="16"/>
                <w:lang w:val="sr-Cyrl-RS"/>
              </w:rPr>
              <w:t>;</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МПНТР</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МТТТ</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Школе и друге образовне установе</w:t>
            </w:r>
          </w:p>
        </w:tc>
        <w:tc>
          <w:tcPr>
            <w:tcW w:w="990" w:type="dxa"/>
            <w:shd w:val="clear" w:color="auto" w:fill="CCFF99"/>
          </w:tcPr>
          <w:p w:rsidR="00CC6249" w:rsidRPr="00172CB7" w:rsidRDefault="00172CB7" w:rsidP="00CC6249">
            <w:pPr>
              <w:spacing w:after="0" w:line="240" w:lineRule="auto"/>
              <w:jc w:val="center"/>
              <w:rPr>
                <w:rFonts w:ascii="Times New Roman" w:hAnsi="Times New Roman"/>
                <w:sz w:val="14"/>
                <w:szCs w:val="16"/>
                <w:lang w:val="sr-Cyrl-RS"/>
              </w:rPr>
            </w:pPr>
            <w:r w:rsidRPr="00172CB7">
              <w:rPr>
                <w:rFonts w:ascii="Times New Roman" w:hAnsi="Times New Roman"/>
                <w:sz w:val="14"/>
                <w:szCs w:val="16"/>
                <w:lang w:val="sr-Cyrl-RS"/>
              </w:rPr>
              <w:t>70</w:t>
            </w:r>
            <w:r w:rsidR="00CC6249" w:rsidRPr="00172CB7">
              <w:rPr>
                <w:rFonts w:ascii="Times New Roman" w:hAnsi="Times New Roman"/>
                <w:sz w:val="14"/>
                <w:szCs w:val="16"/>
                <w:lang w:val="sr-Cyrl-RS"/>
              </w:rPr>
              <w:t>.000.000</w:t>
            </w:r>
          </w:p>
        </w:tc>
        <w:tc>
          <w:tcPr>
            <w:tcW w:w="990" w:type="dxa"/>
            <w:shd w:val="clear" w:color="auto" w:fill="CCFF99"/>
          </w:tcPr>
          <w:p w:rsidR="00BF4480" w:rsidRPr="00172CB7" w:rsidRDefault="00BF4480" w:rsidP="00CC6249">
            <w:pPr>
              <w:spacing w:after="0" w:line="240" w:lineRule="auto"/>
              <w:jc w:val="center"/>
              <w:rPr>
                <w:rFonts w:ascii="Times New Roman" w:hAnsi="Times New Roman"/>
                <w:sz w:val="14"/>
                <w:szCs w:val="16"/>
                <w:lang w:val="sr-Cyrl-RS"/>
              </w:rPr>
            </w:pPr>
            <w:r w:rsidRPr="00172CB7">
              <w:rPr>
                <w:rFonts w:ascii="Times New Roman" w:hAnsi="Times New Roman"/>
                <w:sz w:val="14"/>
                <w:szCs w:val="16"/>
                <w:lang w:val="sr-Cyrl-RS"/>
              </w:rPr>
              <w:t>70.000.000</w:t>
            </w:r>
          </w:p>
          <w:p w:rsidR="00CC6249" w:rsidRPr="00172CB7" w:rsidRDefault="00CC6249" w:rsidP="00CC6249">
            <w:pPr>
              <w:spacing w:after="0" w:line="240" w:lineRule="auto"/>
              <w:jc w:val="center"/>
              <w:rPr>
                <w:rFonts w:ascii="Times New Roman" w:hAnsi="Times New Roman"/>
                <w:sz w:val="14"/>
                <w:szCs w:val="16"/>
                <w:lang w:val="sr-Cyrl-RS"/>
              </w:rPr>
            </w:pPr>
            <w:r w:rsidRPr="00172CB7">
              <w:rPr>
                <w:rFonts w:ascii="Times New Roman" w:hAnsi="Times New Roman"/>
                <w:sz w:val="14"/>
                <w:szCs w:val="16"/>
                <w:lang w:val="sr-Cyrl-RS"/>
              </w:rPr>
              <w:t>(МТТТ)</w:t>
            </w:r>
          </w:p>
        </w:tc>
        <w:tc>
          <w:tcPr>
            <w:tcW w:w="1080" w:type="dxa"/>
            <w:shd w:val="clear" w:color="auto" w:fill="CCFF99"/>
          </w:tcPr>
          <w:p w:rsidR="00CC6249" w:rsidRPr="00172CB7"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172CB7" w:rsidRDefault="00172CB7" w:rsidP="00CC6249">
            <w:pPr>
              <w:spacing w:after="0" w:line="240" w:lineRule="auto"/>
              <w:jc w:val="center"/>
              <w:rPr>
                <w:rFonts w:ascii="Times New Roman" w:hAnsi="Times New Roman"/>
                <w:sz w:val="14"/>
                <w:szCs w:val="16"/>
                <w:lang w:val="sr-Cyrl-RS"/>
              </w:rPr>
            </w:pPr>
            <w:r w:rsidRPr="00172CB7">
              <w:rPr>
                <w:rFonts w:ascii="Times New Roman" w:hAnsi="Times New Roman"/>
                <w:sz w:val="14"/>
                <w:szCs w:val="16"/>
                <w:lang w:val="sr-Cyrl-RS"/>
              </w:rPr>
              <w:t>140</w:t>
            </w:r>
            <w:r w:rsidR="00CC6249" w:rsidRPr="00172CB7">
              <w:rPr>
                <w:rFonts w:ascii="Times New Roman" w:hAnsi="Times New Roman"/>
                <w:sz w:val="14"/>
                <w:szCs w:val="16"/>
                <w:lang w:val="sr-Cyrl-RS"/>
              </w:rPr>
              <w:t>.000.000</w:t>
            </w:r>
          </w:p>
        </w:tc>
        <w:tc>
          <w:tcPr>
            <w:tcW w:w="921" w:type="dxa"/>
            <w:shd w:val="clear" w:color="auto" w:fill="CCFF99"/>
          </w:tcPr>
          <w:p w:rsidR="00CC6249" w:rsidRPr="00172CB7" w:rsidRDefault="00870032" w:rsidP="00CC6249">
            <w:pPr>
              <w:spacing w:after="0" w:line="240" w:lineRule="auto"/>
              <w:jc w:val="center"/>
              <w:rPr>
                <w:rFonts w:ascii="Times New Roman" w:hAnsi="Times New Roman"/>
                <w:sz w:val="14"/>
                <w:szCs w:val="16"/>
                <w:lang w:val="sr-Cyrl-RS"/>
              </w:rPr>
            </w:pPr>
            <w:r w:rsidRPr="00172CB7">
              <w:rPr>
                <w:rFonts w:ascii="Times New Roman" w:hAnsi="Times New Roman"/>
                <w:sz w:val="14"/>
                <w:szCs w:val="16"/>
                <w:lang w:val="sr-Cyrl-RS"/>
              </w:rPr>
              <w:t>140.000.000</w:t>
            </w:r>
          </w:p>
          <w:p w:rsidR="00CC6249" w:rsidRPr="00172CB7" w:rsidRDefault="00CC6249" w:rsidP="00CC6249">
            <w:pPr>
              <w:spacing w:after="0" w:line="240" w:lineRule="auto"/>
              <w:jc w:val="center"/>
              <w:rPr>
                <w:rFonts w:ascii="Times New Roman" w:hAnsi="Times New Roman"/>
                <w:sz w:val="14"/>
                <w:szCs w:val="16"/>
                <w:lang w:val="sr-Cyrl-RS"/>
              </w:rPr>
            </w:pPr>
            <w:r w:rsidRPr="00172CB7">
              <w:rPr>
                <w:rFonts w:ascii="Times New Roman" w:hAnsi="Times New Roman"/>
                <w:sz w:val="14"/>
                <w:szCs w:val="16"/>
                <w:lang w:val="sr-Cyrl-RS"/>
              </w:rPr>
              <w:t>(МТТТ)</w:t>
            </w:r>
          </w:p>
        </w:tc>
        <w:tc>
          <w:tcPr>
            <w:tcW w:w="812"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trHeight w:val="284"/>
          <w:jc w:val="center"/>
        </w:trPr>
        <w:tc>
          <w:tcPr>
            <w:tcW w:w="1733" w:type="dxa"/>
            <w:vMerge/>
          </w:tcPr>
          <w:p w:rsidR="00CC6249" w:rsidRPr="008B57DA" w:rsidRDefault="00CC6249" w:rsidP="00CC6249">
            <w:pPr>
              <w:spacing w:after="0" w:line="240" w:lineRule="auto"/>
              <w:rPr>
                <w:rFonts w:ascii="Times New Roman" w:hAnsi="Times New Roman"/>
                <w:sz w:val="20"/>
                <w:szCs w:val="20"/>
                <w:lang w:val="sr-Cyrl-RS"/>
              </w:rPr>
            </w:pPr>
          </w:p>
        </w:tc>
        <w:tc>
          <w:tcPr>
            <w:tcW w:w="1794"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8.3.1.2. </w:t>
            </w:r>
            <w:r w:rsidRPr="008B57DA">
              <w:rPr>
                <w:rFonts w:ascii="Times New Roman" w:hAnsi="Times New Roman"/>
                <w:color w:val="000000"/>
                <w:sz w:val="16"/>
                <w:szCs w:val="16"/>
                <w:lang w:val="sr-Cyrl-RS"/>
              </w:rPr>
              <w:t>мотивисати младе жене за коришћење бесплатних интернет сервиса и програма</w:t>
            </w:r>
          </w:p>
        </w:tc>
        <w:tc>
          <w:tcPr>
            <w:tcW w:w="1626"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3 подржана национална програма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МПНТР</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МТТТ</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Школе и друге образовне установе</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tc>
        <w:tc>
          <w:tcPr>
            <w:tcW w:w="990" w:type="dxa"/>
            <w:shd w:val="clear" w:color="auto" w:fill="CCFF99"/>
          </w:tcPr>
          <w:p w:rsidR="00CC6249" w:rsidRPr="008B57DA" w:rsidRDefault="00CC6249" w:rsidP="00CC6249">
            <w:pPr>
              <w:spacing w:after="0" w:line="240" w:lineRule="auto"/>
              <w:jc w:val="center"/>
              <w:rPr>
                <w:rFonts w:ascii="Times New Roman" w:hAnsi="Times New Roman"/>
                <w:b/>
                <w:sz w:val="14"/>
                <w:szCs w:val="16"/>
                <w:lang w:val="sr-Cyrl-RS"/>
              </w:rPr>
            </w:pPr>
          </w:p>
        </w:tc>
        <w:tc>
          <w:tcPr>
            <w:tcW w:w="990" w:type="dxa"/>
            <w:shd w:val="clear" w:color="auto" w:fill="CCFF99"/>
          </w:tcPr>
          <w:p w:rsidR="00CC6249" w:rsidRDefault="00CC6249" w:rsidP="005D7828">
            <w:pPr>
              <w:spacing w:after="0" w:line="240" w:lineRule="auto"/>
              <w:jc w:val="center"/>
              <w:rPr>
                <w:rFonts w:ascii="Times New Roman" w:hAnsi="Times New Roman"/>
                <w:sz w:val="14"/>
                <w:szCs w:val="16"/>
                <w:lang w:val="sr-Cyrl-RS"/>
              </w:rPr>
            </w:pPr>
          </w:p>
          <w:p w:rsidR="004602ED" w:rsidRPr="005D7828" w:rsidRDefault="004602ED" w:rsidP="004602ED">
            <w:pPr>
              <w:spacing w:after="0" w:line="240" w:lineRule="auto"/>
              <w:jc w:val="center"/>
              <w:rPr>
                <w:rFonts w:ascii="Times New Roman" w:hAnsi="Times New Roman"/>
                <w:sz w:val="14"/>
                <w:szCs w:val="16"/>
                <w:lang w:val="sr-Cyrl-RS"/>
              </w:rPr>
            </w:pPr>
            <w:r w:rsidRPr="005D7828">
              <w:rPr>
                <w:rFonts w:ascii="Times New Roman" w:hAnsi="Times New Roman"/>
                <w:sz w:val="14"/>
                <w:szCs w:val="16"/>
                <w:lang w:val="sr-Cyrl-RS"/>
              </w:rPr>
              <w:t>МТТТ</w:t>
            </w:r>
            <w:r w:rsidRPr="0034437C">
              <w:rPr>
                <w:rStyle w:val="FootnoteReference"/>
                <w:rFonts w:ascii="Times New Roman" w:hAnsi="Times New Roman"/>
                <w:b/>
                <w:sz w:val="14"/>
                <w:szCs w:val="16"/>
                <w:lang w:val="sr-Cyrl-RS"/>
              </w:rPr>
              <w:footnoteReference w:id="54"/>
            </w:r>
          </w:p>
          <w:p w:rsidR="004602ED" w:rsidRPr="005D7828" w:rsidRDefault="004602ED" w:rsidP="005D7828">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5D782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5D7828" w:rsidRDefault="00CC6249" w:rsidP="00CC6249">
            <w:pPr>
              <w:spacing w:after="0" w:line="240" w:lineRule="auto"/>
              <w:jc w:val="center"/>
              <w:rPr>
                <w:rFonts w:ascii="Times New Roman" w:hAnsi="Times New Roman"/>
                <w:b/>
                <w:sz w:val="14"/>
                <w:szCs w:val="16"/>
                <w:lang w:val="sr-Cyrl-RS"/>
              </w:rPr>
            </w:pPr>
          </w:p>
        </w:tc>
        <w:tc>
          <w:tcPr>
            <w:tcW w:w="921" w:type="dxa"/>
            <w:shd w:val="clear" w:color="auto" w:fill="CCFF99"/>
          </w:tcPr>
          <w:p w:rsidR="00CC6249" w:rsidRPr="005D7828" w:rsidRDefault="00CC6249" w:rsidP="00CC6249">
            <w:pPr>
              <w:spacing w:after="0" w:line="240" w:lineRule="auto"/>
              <w:jc w:val="center"/>
              <w:rPr>
                <w:rFonts w:ascii="Times New Roman" w:hAnsi="Times New Roman"/>
                <w:sz w:val="14"/>
                <w:szCs w:val="16"/>
                <w:lang w:val="sr-Cyrl-RS"/>
              </w:rPr>
            </w:pPr>
            <w:r w:rsidRPr="005D7828">
              <w:rPr>
                <w:rFonts w:ascii="Times New Roman" w:hAnsi="Times New Roman"/>
                <w:sz w:val="14"/>
                <w:szCs w:val="16"/>
                <w:lang w:val="sr-Cyrl-RS"/>
              </w:rPr>
              <w:t>(МТТТ)</w:t>
            </w:r>
          </w:p>
        </w:tc>
        <w:tc>
          <w:tcPr>
            <w:tcW w:w="812"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8.3.1.3. </w:t>
            </w:r>
            <w:r w:rsidRPr="008B57DA">
              <w:rPr>
                <w:rFonts w:ascii="Times New Roman" w:hAnsi="Times New Roman"/>
                <w:noProof/>
                <w:sz w:val="16"/>
                <w:szCs w:val="16"/>
                <w:lang w:val="sr-Cyrl-RS"/>
              </w:rPr>
              <w:t>Подржати оснивање и опремање јавних простора на локалном нивоу у којима млади могу бесплатно да користе нове технологије и интернет</w:t>
            </w:r>
          </w:p>
          <w:p w:rsidR="00CC6249" w:rsidRPr="008B57DA" w:rsidRDefault="00CC6249" w:rsidP="00CC6249">
            <w:pPr>
              <w:spacing w:after="0" w:line="240" w:lineRule="auto"/>
              <w:rPr>
                <w:rFonts w:ascii="Times New Roman" w:hAnsi="Times New Roman"/>
                <w:noProof/>
                <w:sz w:val="16"/>
                <w:szCs w:val="16"/>
                <w:lang w:val="sr-Cyrl-RS"/>
              </w:rPr>
            </w:pP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30 ЈЛС у којима постоје наменски простори за младе са бесплатним интернет садржајима;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p w:rsidR="00CC6249" w:rsidRPr="008B57DA" w:rsidRDefault="00CC6249" w:rsidP="00CC6249">
            <w:pPr>
              <w:spacing w:after="0" w:line="240" w:lineRule="auto"/>
              <w:rPr>
                <w:rFonts w:ascii="Times New Roman" w:hAnsi="Times New Roman"/>
                <w:noProof/>
                <w:sz w:val="16"/>
                <w:szCs w:val="16"/>
                <w:lang w:val="sr-Cyrl-RS"/>
              </w:rPr>
            </w:pP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МТТТ</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Инфо сервиси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Домови омладине</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Домови културе</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5.000.000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5.000.000 (МОС)</w:t>
            </w: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15.000.000</w:t>
            </w:r>
          </w:p>
        </w:tc>
        <w:tc>
          <w:tcPr>
            <w:tcW w:w="921"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15.000.000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812"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Default="00CC6249"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Pr="008B57DA" w:rsidRDefault="00E6228A" w:rsidP="00CC6249">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810"/>
      </w:tblGrid>
      <w:tr w:rsidR="00CC6249" w:rsidRPr="008B57DA" w:rsidTr="003C7B3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58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3C7B3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2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C10593">
        <w:trPr>
          <w:trHeight w:val="44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3C7B38">
        <w:trPr>
          <w:trHeight w:val="284"/>
          <w:jc w:val="center"/>
        </w:trPr>
        <w:tc>
          <w:tcPr>
            <w:tcW w:w="1733" w:type="dxa"/>
            <w:vMerge w:val="restart"/>
          </w:tcPr>
          <w:p w:rsidR="00CC6249" w:rsidRPr="008B57DA" w:rsidRDefault="00CC6249" w:rsidP="00CC6249">
            <w:pPr>
              <w:spacing w:after="0" w:line="240" w:lineRule="auto"/>
              <w:rPr>
                <w:rFonts w:ascii="Times New Roman" w:hAnsi="Times New Roman"/>
                <w:noProof/>
                <w:sz w:val="20"/>
                <w:szCs w:val="20"/>
                <w:lang w:val="sr-Cyrl-RS"/>
              </w:rPr>
            </w:pPr>
            <w:r w:rsidRPr="008B57DA">
              <w:rPr>
                <w:rFonts w:ascii="Times New Roman" w:hAnsi="Times New Roman"/>
                <w:sz w:val="20"/>
                <w:szCs w:val="20"/>
                <w:lang w:val="sr-Cyrl-RS"/>
              </w:rPr>
              <w:t>8.3.2. Програми обуке за развој знања за коришћење нових технологија и интернета су доступни без материјалне надокнаде и прилагођени младима</w:t>
            </w:r>
          </w:p>
        </w:tc>
        <w:tc>
          <w:tcPr>
            <w:tcW w:w="1794"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8.3.2.1. </w:t>
            </w:r>
            <w:r w:rsidRPr="008B57DA">
              <w:rPr>
                <w:rFonts w:ascii="Times New Roman" w:hAnsi="Times New Roman"/>
                <w:noProof/>
                <w:sz w:val="16"/>
                <w:szCs w:val="16"/>
                <w:lang w:val="sr-Cyrl-RS"/>
              </w:rPr>
              <w:t>Подржати обуку наставника, стручних сарадника и активиста удружења која спроводе омладинске активности за коришћење нових технологија у раду са младима</w:t>
            </w:r>
          </w:p>
        </w:tc>
        <w:tc>
          <w:tcPr>
            <w:tcW w:w="1626" w:type="dxa"/>
          </w:tcPr>
          <w:p w:rsidR="00C10593" w:rsidRDefault="00E67944" w:rsidP="00CC6249">
            <w:pPr>
              <w:spacing w:after="0" w:line="240" w:lineRule="auto"/>
              <w:rPr>
                <w:rFonts w:ascii="Times New Roman" w:hAnsi="Times New Roman"/>
                <w:sz w:val="16"/>
                <w:szCs w:val="16"/>
                <w:lang w:val="sr-Cyrl-RS"/>
              </w:rPr>
            </w:pPr>
            <w:r>
              <w:rPr>
                <w:rFonts w:ascii="Times New Roman" w:hAnsi="Times New Roman"/>
                <w:noProof/>
                <w:sz w:val="16"/>
                <w:szCs w:val="16"/>
                <w:lang w:val="sr-Cyrl-RS"/>
              </w:rPr>
              <w:t>6 подржаних</w:t>
            </w:r>
            <w:r w:rsidR="00CC6249" w:rsidRPr="008B57DA">
              <w:rPr>
                <w:rFonts w:ascii="Times New Roman" w:hAnsi="Times New Roman"/>
                <w:noProof/>
                <w:sz w:val="16"/>
                <w:szCs w:val="16"/>
                <w:lang w:val="sr-Cyrl-RS"/>
              </w:rPr>
              <w:t xml:space="preserve"> активности</w:t>
            </w:r>
            <w:r w:rsidR="00781A07">
              <w:rPr>
                <w:rFonts w:ascii="Times New Roman" w:hAnsi="Times New Roman"/>
                <w:sz w:val="16"/>
                <w:szCs w:val="16"/>
                <w:lang w:val="sr-Cyrl-RS"/>
              </w:rPr>
              <w:t>/</w:t>
            </w:r>
          </w:p>
          <w:p w:rsidR="00CC6249" w:rsidRDefault="00781A07" w:rsidP="00CC6249">
            <w:pPr>
              <w:spacing w:after="0" w:line="240" w:lineRule="auto"/>
              <w:rPr>
                <w:rFonts w:ascii="Times New Roman" w:hAnsi="Times New Roman"/>
                <w:noProof/>
                <w:sz w:val="16"/>
                <w:szCs w:val="16"/>
                <w:lang w:val="sr-Cyrl-RS"/>
              </w:rPr>
            </w:pPr>
            <w:r>
              <w:rPr>
                <w:rFonts w:ascii="Times New Roman" w:hAnsi="Times New Roman"/>
                <w:sz w:val="16"/>
                <w:szCs w:val="16"/>
                <w:lang w:val="sr-Cyrl-RS"/>
              </w:rPr>
              <w:t>пројеката</w:t>
            </w:r>
            <w:r w:rsidR="00CC6249" w:rsidRPr="008B57DA">
              <w:rPr>
                <w:rFonts w:ascii="Times New Roman" w:hAnsi="Times New Roman"/>
                <w:noProof/>
                <w:sz w:val="16"/>
                <w:szCs w:val="16"/>
                <w:lang w:val="sr-Cyrl-RS"/>
              </w:rPr>
              <w:t xml:space="preserve"> обуке</w:t>
            </w:r>
            <w:r w:rsidR="00C10593">
              <w:rPr>
                <w:rFonts w:ascii="Times New Roman" w:hAnsi="Times New Roman"/>
                <w:noProof/>
                <w:sz w:val="16"/>
                <w:szCs w:val="16"/>
                <w:lang w:val="sr-Cyrl-RS"/>
              </w:rPr>
              <w:t>;</w:t>
            </w:r>
          </w:p>
          <w:p w:rsidR="004602ED" w:rsidRDefault="004602ED" w:rsidP="00E67944">
            <w:pPr>
              <w:spacing w:after="0" w:line="240" w:lineRule="auto"/>
              <w:rPr>
                <w:rFonts w:ascii="Times New Roman" w:hAnsi="Times New Roman"/>
                <w:noProof/>
                <w:sz w:val="16"/>
                <w:szCs w:val="16"/>
                <w:lang w:val="sr-Cyrl-RS"/>
              </w:rPr>
            </w:pPr>
          </w:p>
          <w:p w:rsidR="00EE2070" w:rsidRPr="008B57DA" w:rsidRDefault="004602ED" w:rsidP="00E67944">
            <w:pPr>
              <w:spacing w:after="0" w:line="240" w:lineRule="auto"/>
              <w:rPr>
                <w:rFonts w:ascii="Times New Roman" w:hAnsi="Times New Roman"/>
                <w:noProof/>
                <w:sz w:val="16"/>
                <w:szCs w:val="16"/>
                <w:lang w:val="sr-Cyrl-RS"/>
              </w:rPr>
            </w:pPr>
            <w:r>
              <w:rPr>
                <w:rFonts w:ascii="Times New Roman" w:hAnsi="Times New Roman"/>
                <w:noProof/>
                <w:sz w:val="16"/>
                <w:szCs w:val="16"/>
                <w:lang w:val="sr-Cyrl-RS"/>
              </w:rPr>
              <w:t>2 подржана</w:t>
            </w:r>
            <w:r w:rsidR="00BA48D7" w:rsidRPr="00E67944">
              <w:rPr>
                <w:rFonts w:ascii="Times New Roman" w:hAnsi="Times New Roman"/>
                <w:noProof/>
                <w:sz w:val="16"/>
                <w:szCs w:val="16"/>
                <w:lang w:val="sr-Cyrl-RS"/>
              </w:rPr>
              <w:t xml:space="preserve">  наградна</w:t>
            </w:r>
            <w:r w:rsidR="00EE2070" w:rsidRPr="00E67944">
              <w:rPr>
                <w:rFonts w:ascii="Times New Roman" w:hAnsi="Times New Roman"/>
                <w:noProof/>
                <w:sz w:val="16"/>
                <w:szCs w:val="16"/>
                <w:lang w:val="sr-Cyrl-RS"/>
              </w:rPr>
              <w:t xml:space="preserve"> конкурс</w:t>
            </w:r>
            <w:r w:rsidR="00BA48D7" w:rsidRPr="00E67944">
              <w:rPr>
                <w:rFonts w:ascii="Times New Roman" w:hAnsi="Times New Roman"/>
                <w:noProof/>
                <w:sz w:val="16"/>
                <w:szCs w:val="16"/>
                <w:lang w:val="sr-Cyrl-RS"/>
              </w:rPr>
              <w:t>а</w:t>
            </w:r>
            <w:r w:rsidR="00EE2070" w:rsidRPr="00E67944">
              <w:rPr>
                <w:rFonts w:ascii="Times New Roman" w:hAnsi="Times New Roman"/>
                <w:noProof/>
                <w:sz w:val="16"/>
                <w:szCs w:val="16"/>
                <w:lang w:val="sr-Cyrl-RS"/>
              </w:rPr>
              <w:t xml:space="preserve"> „Дигитални час”</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p w:rsidR="00CC6249" w:rsidRPr="008B57DA" w:rsidRDefault="00CC6249" w:rsidP="00CC6249">
            <w:pPr>
              <w:spacing w:after="0" w:line="240" w:lineRule="auto"/>
              <w:rPr>
                <w:rFonts w:ascii="Times New Roman" w:hAnsi="Times New Roman"/>
                <w:sz w:val="16"/>
                <w:szCs w:val="16"/>
                <w:lang w:val="sr-Cyrl-RS"/>
              </w:rPr>
            </w:pP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МПНТР</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МТТТ</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ЗУОВ</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Школе</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tc>
        <w:tc>
          <w:tcPr>
            <w:tcW w:w="990" w:type="dxa"/>
            <w:shd w:val="clear" w:color="auto" w:fill="CCFF99"/>
          </w:tcPr>
          <w:p w:rsidR="00CC6249" w:rsidRPr="008E0D78" w:rsidRDefault="00E67944"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3.000.000</w:t>
            </w:r>
          </w:p>
        </w:tc>
        <w:tc>
          <w:tcPr>
            <w:tcW w:w="990" w:type="dxa"/>
            <w:shd w:val="clear" w:color="auto" w:fill="CCFF99"/>
          </w:tcPr>
          <w:p w:rsidR="00EE2070" w:rsidRPr="008E0D78" w:rsidRDefault="00EE2070"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(МТТТ)</w:t>
            </w: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E0D78" w:rsidRDefault="00530C5A" w:rsidP="00CC6249">
            <w:pPr>
              <w:spacing w:after="0" w:line="240" w:lineRule="auto"/>
              <w:ind w:left="-108"/>
              <w:jc w:val="center"/>
              <w:rPr>
                <w:rFonts w:ascii="Times New Roman" w:hAnsi="Times New Roman"/>
                <w:sz w:val="14"/>
                <w:szCs w:val="16"/>
                <w:lang w:val="sr-Cyrl-RS"/>
              </w:rPr>
            </w:pPr>
            <w:r w:rsidRPr="008E0D78">
              <w:rPr>
                <w:rFonts w:ascii="Times New Roman" w:hAnsi="Times New Roman"/>
                <w:sz w:val="14"/>
                <w:szCs w:val="16"/>
                <w:lang w:val="sr-Latn-RS"/>
              </w:rPr>
              <w:t>9</w:t>
            </w:r>
            <w:r w:rsidR="00E67944" w:rsidRPr="008E0D78">
              <w:rPr>
                <w:rFonts w:ascii="Times New Roman" w:hAnsi="Times New Roman"/>
                <w:sz w:val="14"/>
                <w:szCs w:val="16"/>
                <w:lang w:val="sr-Cyrl-RS"/>
              </w:rPr>
              <w:t>.00</w:t>
            </w:r>
            <w:r w:rsidRPr="008E0D78">
              <w:rPr>
                <w:rFonts w:ascii="Times New Roman" w:hAnsi="Times New Roman"/>
                <w:sz w:val="14"/>
                <w:szCs w:val="16"/>
                <w:lang w:val="sr-Latn-RS"/>
              </w:rPr>
              <w:t>0</w:t>
            </w:r>
            <w:r w:rsidR="00CC6249" w:rsidRPr="008E0D78">
              <w:rPr>
                <w:rFonts w:ascii="Times New Roman" w:hAnsi="Times New Roman"/>
                <w:sz w:val="14"/>
                <w:szCs w:val="16"/>
                <w:lang w:val="sr-Cyrl-RS"/>
              </w:rPr>
              <w:t>.000</w:t>
            </w:r>
          </w:p>
        </w:tc>
        <w:tc>
          <w:tcPr>
            <w:tcW w:w="900" w:type="dxa"/>
            <w:shd w:val="clear" w:color="auto" w:fill="CCFF99"/>
          </w:tcPr>
          <w:p w:rsidR="00EE2070" w:rsidRPr="00530C5A" w:rsidRDefault="00C10593" w:rsidP="00CC6249">
            <w:pPr>
              <w:spacing w:after="0" w:line="240" w:lineRule="auto"/>
              <w:jc w:val="center"/>
              <w:rPr>
                <w:rFonts w:ascii="Times New Roman" w:hAnsi="Times New Roman"/>
                <w:sz w:val="14"/>
                <w:szCs w:val="16"/>
                <w:lang w:val="sr-Cyrl-RS"/>
              </w:rPr>
            </w:pPr>
            <w:r w:rsidRPr="00C10593">
              <w:rPr>
                <w:rFonts w:ascii="Times New Roman" w:hAnsi="Times New Roman"/>
                <w:sz w:val="14"/>
                <w:szCs w:val="16"/>
                <w:lang w:val="sr-Cyrl-RS"/>
              </w:rPr>
              <w:t>9.</w:t>
            </w:r>
            <w:r w:rsidR="00EE2070" w:rsidRPr="00C10593">
              <w:rPr>
                <w:rFonts w:ascii="Times New Roman" w:hAnsi="Times New Roman"/>
                <w:sz w:val="14"/>
                <w:szCs w:val="16"/>
                <w:lang w:val="sr-Cyrl-RS"/>
              </w:rPr>
              <w:t>000.000</w:t>
            </w:r>
          </w:p>
          <w:p w:rsidR="00CC6249" w:rsidRPr="00530C5A" w:rsidRDefault="00CC6249" w:rsidP="00CC6249">
            <w:pPr>
              <w:spacing w:after="0" w:line="240" w:lineRule="auto"/>
              <w:jc w:val="center"/>
              <w:rPr>
                <w:rFonts w:ascii="Times New Roman" w:hAnsi="Times New Roman"/>
                <w:sz w:val="14"/>
                <w:szCs w:val="16"/>
                <w:lang w:val="sr-Cyrl-RS"/>
              </w:rPr>
            </w:pPr>
            <w:r w:rsidRPr="00530C5A">
              <w:rPr>
                <w:rFonts w:ascii="Times New Roman" w:hAnsi="Times New Roman"/>
                <w:sz w:val="14"/>
                <w:szCs w:val="16"/>
                <w:lang w:val="sr-Cyrl-RS"/>
              </w:rPr>
              <w:t>(МТТТ)</w:t>
            </w:r>
          </w:p>
        </w:tc>
        <w:tc>
          <w:tcPr>
            <w:tcW w:w="81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p>
        </w:tc>
      </w:tr>
      <w:tr w:rsidR="00CC6249" w:rsidRPr="008B57DA" w:rsidTr="003C7B38">
        <w:trPr>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 xml:space="preserve">8.3.2.2. </w:t>
            </w:r>
            <w:r w:rsidRPr="008B57DA">
              <w:rPr>
                <w:rFonts w:ascii="Times New Roman" w:hAnsi="Times New Roman"/>
                <w:noProof/>
                <w:sz w:val="16"/>
                <w:szCs w:val="16"/>
                <w:lang w:val="sr-Cyrl-RS"/>
              </w:rPr>
              <w:t>Развити програме за развој информационе писмености, тј. вештина младих за тражење и коришћење информација, посебно за младе из осетљивих група</w:t>
            </w: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30 ЈЛС у којима је реализован програм ИТ образовања и унапређивања медијске и информацијске писмености младих на локалном нивоу</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МПНТР</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Инфо сервиси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p w:rsidR="00CC6249" w:rsidRPr="008B57DA" w:rsidRDefault="00CC6249" w:rsidP="00CC6249">
            <w:pPr>
              <w:spacing w:after="0" w:line="240" w:lineRule="auto"/>
              <w:rPr>
                <w:rFonts w:ascii="Times New Roman" w:hAnsi="Times New Roman"/>
                <w:noProof/>
                <w:sz w:val="16"/>
                <w:szCs w:val="16"/>
                <w:lang w:val="sr-Cyrl-RS"/>
              </w:rPr>
            </w:pP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3.630.000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3.630.000</w:t>
            </w:r>
          </w:p>
        </w:tc>
        <w:tc>
          <w:tcPr>
            <w:tcW w:w="810" w:type="dxa"/>
            <w:shd w:val="clear" w:color="auto" w:fill="CCFF99"/>
          </w:tcPr>
          <w:p w:rsidR="00CC6249" w:rsidRPr="008E0D78" w:rsidRDefault="00CC6249" w:rsidP="00CC6249">
            <w:pPr>
              <w:spacing w:after="0" w:line="240" w:lineRule="auto"/>
              <w:ind w:left="-209" w:right="-189"/>
              <w:jc w:val="center"/>
              <w:rPr>
                <w:rFonts w:ascii="Times New Roman" w:hAnsi="Times New Roman"/>
                <w:sz w:val="14"/>
                <w:szCs w:val="16"/>
                <w:lang w:val="sr-Cyrl-RS"/>
              </w:rPr>
            </w:pPr>
            <w:r w:rsidRPr="008E0D78">
              <w:rPr>
                <w:rFonts w:ascii="Times New Roman" w:hAnsi="Times New Roman"/>
                <w:sz w:val="14"/>
                <w:szCs w:val="16"/>
                <w:lang w:val="sr-Cyrl-RS"/>
              </w:rPr>
              <w:t>10.890.000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ind w:left="-108"/>
              <w:rPr>
                <w:rFonts w:ascii="Times New Roman" w:hAnsi="Times New Roman"/>
                <w:sz w:val="14"/>
                <w:szCs w:val="16"/>
                <w:lang w:val="sr-Cyrl-RS"/>
              </w:rPr>
            </w:pPr>
            <w:r w:rsidRPr="008B57DA">
              <w:rPr>
                <w:rFonts w:ascii="Times New Roman" w:hAnsi="Times New Roman"/>
                <w:sz w:val="14"/>
                <w:szCs w:val="16"/>
                <w:lang w:val="sr-Cyrl-RS"/>
              </w:rPr>
              <w:t>10.890.000</w:t>
            </w:r>
          </w:p>
        </w:tc>
      </w:tr>
    </w:tbl>
    <w:p w:rsidR="004602ED" w:rsidRDefault="004602ED" w:rsidP="00CC6249">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06"/>
      </w:tblGrid>
      <w:tr w:rsidR="004602ED" w:rsidRPr="008B57DA" w:rsidTr="000C65BE">
        <w:trPr>
          <w:jc w:val="center"/>
        </w:trPr>
        <w:tc>
          <w:tcPr>
            <w:tcW w:w="9197" w:type="dxa"/>
            <w:shd w:val="clear" w:color="auto" w:fill="99CCFF"/>
            <w:vAlign w:val="center"/>
          </w:tcPr>
          <w:p w:rsidR="004602ED" w:rsidRPr="008B57DA" w:rsidRDefault="004602ED" w:rsidP="000C65BE">
            <w:pPr>
              <w:spacing w:after="0" w:line="240" w:lineRule="auto"/>
              <w:rPr>
                <w:rFonts w:ascii="Times New Roman" w:hAnsi="Times New Roman"/>
                <w:b/>
                <w:lang w:val="sr-Cyrl-RS"/>
              </w:rPr>
            </w:pPr>
            <w:r w:rsidRPr="008B57DA">
              <w:rPr>
                <w:rFonts w:ascii="Times New Roman" w:hAnsi="Times New Roman"/>
                <w:b/>
                <w:lang w:val="sr-Cyrl-RS"/>
              </w:rPr>
              <w:t>СПЕЦИФИЧНИ ЦИЉ 4:</w:t>
            </w:r>
          </w:p>
        </w:tc>
        <w:tc>
          <w:tcPr>
            <w:tcW w:w="6306" w:type="dxa"/>
            <w:shd w:val="clear" w:color="auto" w:fill="99CCFF"/>
            <w:vAlign w:val="center"/>
          </w:tcPr>
          <w:p w:rsidR="004602ED" w:rsidRPr="008B57DA" w:rsidRDefault="004602ED" w:rsidP="000C65BE">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4602ED" w:rsidRPr="008B57DA" w:rsidTr="000C65BE">
        <w:trPr>
          <w:jc w:val="center"/>
        </w:trPr>
        <w:tc>
          <w:tcPr>
            <w:tcW w:w="9197" w:type="dxa"/>
            <w:vAlign w:val="center"/>
          </w:tcPr>
          <w:p w:rsidR="004602ED" w:rsidRPr="008B57DA" w:rsidRDefault="004602ED" w:rsidP="000C65BE">
            <w:pPr>
              <w:spacing w:after="0" w:line="240" w:lineRule="auto"/>
              <w:rPr>
                <w:rFonts w:ascii="Times New Roman" w:hAnsi="Times New Roman"/>
                <w:lang w:val="sr-Cyrl-RS"/>
              </w:rPr>
            </w:pPr>
            <w:r w:rsidRPr="008B57DA">
              <w:rPr>
                <w:rFonts w:ascii="Times New Roman" w:hAnsi="Times New Roman"/>
                <w:lang w:val="sr-Cyrl-RS"/>
              </w:rPr>
              <w:t>8.4. Знања о младима су заснована на релевантним подацима који се користе за планирање у свим областима и нивоима власти</w:t>
            </w:r>
          </w:p>
        </w:tc>
        <w:tc>
          <w:tcPr>
            <w:tcW w:w="6306" w:type="dxa"/>
            <w:vAlign w:val="center"/>
          </w:tcPr>
          <w:p w:rsidR="004602ED" w:rsidRPr="008B57DA" w:rsidRDefault="004602ED" w:rsidP="000C65BE">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институција које адекватно прате младе (у складу са смерницама);</w:t>
            </w:r>
          </w:p>
          <w:p w:rsidR="004602ED" w:rsidRPr="008B57DA" w:rsidRDefault="004602ED" w:rsidP="000C65BE">
            <w:pPr>
              <w:spacing w:after="0" w:line="240" w:lineRule="auto"/>
              <w:rPr>
                <w:rFonts w:ascii="Times New Roman" w:hAnsi="Times New Roman"/>
                <w:sz w:val="18"/>
                <w:lang w:val="sr-Cyrl-RS"/>
              </w:rPr>
            </w:pPr>
            <w:r w:rsidRPr="008B57DA">
              <w:rPr>
                <w:rFonts w:ascii="Times New Roman" w:hAnsi="Times New Roman"/>
                <w:sz w:val="18"/>
                <w:lang w:val="sr-Cyrl-RS"/>
              </w:rPr>
              <w:t>Повећање доступности годишњих обухватних истраживања положаја и ставова младих</w:t>
            </w:r>
          </w:p>
        </w:tc>
      </w:tr>
    </w:tbl>
    <w:p w:rsidR="004602ED" w:rsidRPr="008B57DA" w:rsidRDefault="004602ED" w:rsidP="00CC6249">
      <w:pPr>
        <w:tabs>
          <w:tab w:val="left" w:pos="2490"/>
          <w:tab w:val="left" w:pos="5025"/>
        </w:tabs>
        <w:spacing w:after="0" w:line="240" w:lineRule="auto"/>
        <w:rPr>
          <w:rFonts w:ascii="Times New Roman" w:hAnsi="Times New Roman"/>
          <w:lang w:val="sr-Cyrl-RS"/>
        </w:rPr>
      </w:pP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50"/>
        <w:gridCol w:w="900"/>
        <w:gridCol w:w="812"/>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2"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2"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5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trHeight w:val="284"/>
          <w:jc w:val="center"/>
        </w:trPr>
        <w:tc>
          <w:tcPr>
            <w:tcW w:w="1733" w:type="dxa"/>
            <w:vMerge w:val="restart"/>
          </w:tcPr>
          <w:p w:rsidR="00CC6249" w:rsidRPr="008B57DA" w:rsidRDefault="00CC6249" w:rsidP="00CC6249">
            <w:pPr>
              <w:spacing w:after="0" w:line="240" w:lineRule="auto"/>
              <w:rPr>
                <w:rFonts w:ascii="Times New Roman" w:hAnsi="Times New Roman"/>
                <w:noProof/>
                <w:sz w:val="20"/>
                <w:szCs w:val="16"/>
                <w:lang w:val="sr-Cyrl-RS"/>
              </w:rPr>
            </w:pPr>
            <w:r w:rsidRPr="008B57DA">
              <w:rPr>
                <w:rFonts w:ascii="Times New Roman" w:hAnsi="Times New Roman"/>
                <w:sz w:val="20"/>
                <w:lang w:val="sr-Cyrl-RS"/>
              </w:rPr>
              <w:t>8.4.1. Надлежне институције врше континуирано праћење и планирање препознајући младе као засебну категорију</w:t>
            </w:r>
          </w:p>
        </w:tc>
        <w:tc>
          <w:tcPr>
            <w:tcW w:w="1794" w:type="dxa"/>
            <w:vAlign w:val="center"/>
          </w:tcPr>
          <w:p w:rsidR="00CC6249" w:rsidRDefault="00CC6249" w:rsidP="00CC6249">
            <w:pPr>
              <w:spacing w:after="0" w:line="240" w:lineRule="auto"/>
              <w:contextualSpacing/>
              <w:rPr>
                <w:rFonts w:ascii="Times New Roman" w:hAnsi="Times New Roman"/>
                <w:color w:val="000000"/>
                <w:sz w:val="16"/>
                <w:szCs w:val="16"/>
                <w:lang w:val="sr-Cyrl-RS"/>
              </w:rPr>
            </w:pPr>
            <w:r w:rsidRPr="008B57DA">
              <w:rPr>
                <w:rFonts w:ascii="Times New Roman" w:hAnsi="Times New Roman"/>
                <w:sz w:val="16"/>
                <w:szCs w:val="16"/>
                <w:lang w:val="sr-Cyrl-RS"/>
              </w:rPr>
              <w:t xml:space="preserve">8.4.1.1. </w:t>
            </w:r>
            <w:r w:rsidRPr="008B57DA">
              <w:rPr>
                <w:rFonts w:ascii="Times New Roman" w:hAnsi="Times New Roman"/>
                <w:color w:val="000000"/>
                <w:sz w:val="16"/>
                <w:szCs w:val="16"/>
                <w:lang w:val="sr-Cyrl-RS"/>
              </w:rPr>
              <w:t>Развити индикаторе и смернице праћења циљева омладинске политике у складу са Националном стратегијом за младе и акционим планом Вршити континуирано праћење индикатора</w:t>
            </w:r>
          </w:p>
          <w:p w:rsidR="00E6228A" w:rsidRDefault="00E6228A" w:rsidP="00CC6249">
            <w:pPr>
              <w:spacing w:after="0" w:line="240" w:lineRule="auto"/>
              <w:contextualSpacing/>
              <w:rPr>
                <w:rFonts w:ascii="Times New Roman" w:hAnsi="Times New Roman"/>
                <w:color w:val="000000"/>
                <w:sz w:val="16"/>
                <w:szCs w:val="16"/>
                <w:lang w:val="sr-Cyrl-RS"/>
              </w:rPr>
            </w:pPr>
          </w:p>
          <w:p w:rsidR="00E6228A" w:rsidRDefault="00E6228A" w:rsidP="00CC6249">
            <w:pPr>
              <w:spacing w:after="0" w:line="240" w:lineRule="auto"/>
              <w:contextualSpacing/>
              <w:rPr>
                <w:rFonts w:ascii="Times New Roman" w:hAnsi="Times New Roman"/>
                <w:color w:val="000000"/>
                <w:sz w:val="16"/>
                <w:szCs w:val="16"/>
                <w:lang w:val="sr-Cyrl-RS"/>
              </w:rPr>
            </w:pPr>
          </w:p>
          <w:p w:rsidR="00E6228A" w:rsidRPr="008B57DA" w:rsidRDefault="00E6228A" w:rsidP="00CC6249">
            <w:pPr>
              <w:spacing w:after="0" w:line="240" w:lineRule="auto"/>
              <w:contextualSpacing/>
              <w:rPr>
                <w:rFonts w:ascii="Times New Roman" w:hAnsi="Times New Roman"/>
                <w:sz w:val="16"/>
                <w:szCs w:val="16"/>
                <w:lang w:val="sr-Cyrl-RS"/>
              </w:rPr>
            </w:pPr>
          </w:p>
        </w:tc>
        <w:tc>
          <w:tcPr>
            <w:tcW w:w="1626"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Развијене смернице за континуирано и свеобухватно праћење циљева омладинске политике</w:t>
            </w:r>
          </w:p>
          <w:p w:rsidR="00CC6249" w:rsidRPr="008B57DA" w:rsidRDefault="00CC6249" w:rsidP="00CC6249">
            <w:pPr>
              <w:spacing w:after="0" w:line="240" w:lineRule="auto"/>
              <w:rPr>
                <w:rFonts w:ascii="Times New Roman" w:hAnsi="Times New Roman"/>
                <w:noProof/>
                <w:sz w:val="16"/>
                <w:szCs w:val="16"/>
                <w:lang w:val="sr-Cyrl-RS"/>
              </w:rPr>
            </w:pPr>
          </w:p>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noProof/>
                <w:sz w:val="16"/>
                <w:szCs w:val="16"/>
                <w:lang w:val="sr-Cyrl-RS"/>
              </w:rPr>
              <w:t>Спроведена  евалуација Акционог плана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МПРИВ</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МРЗБСП</w:t>
            </w:r>
          </w:p>
          <w:p w:rsidR="00CC6249"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МПШВ</w:t>
            </w:r>
          </w:p>
          <w:p w:rsidR="00E50B0E" w:rsidRPr="008B57DA" w:rsidRDefault="00E50B0E" w:rsidP="00CC6249">
            <w:pPr>
              <w:spacing w:after="0" w:line="240" w:lineRule="auto"/>
              <w:rPr>
                <w:rFonts w:ascii="Times New Roman" w:hAnsi="Times New Roman"/>
                <w:noProof/>
                <w:sz w:val="16"/>
                <w:szCs w:val="16"/>
                <w:lang w:val="sr-Cyrl-RS"/>
              </w:rPr>
            </w:pPr>
            <w:r w:rsidRPr="00E50B0E">
              <w:rPr>
                <w:rFonts w:ascii="Times New Roman" w:hAnsi="Times New Roman"/>
                <w:noProof/>
                <w:sz w:val="16"/>
                <w:szCs w:val="16"/>
                <w:lang w:val="sr-Cyrl-RS"/>
              </w:rPr>
              <w:t>МЗДРА</w:t>
            </w:r>
          </w:p>
          <w:p w:rsidR="00CC6249" w:rsidRPr="008B57DA" w:rsidRDefault="00E16024" w:rsidP="00CC6249">
            <w:pPr>
              <w:spacing w:after="0" w:line="240" w:lineRule="auto"/>
              <w:rPr>
                <w:rFonts w:ascii="Times New Roman" w:hAnsi="Times New Roman"/>
                <w:noProof/>
                <w:sz w:val="16"/>
                <w:szCs w:val="16"/>
                <w:lang w:val="sr-Cyrl-RS"/>
              </w:rPr>
            </w:pPr>
            <w:r>
              <w:rPr>
                <w:rFonts w:ascii="Times New Roman" w:hAnsi="Times New Roman"/>
                <w:noProof/>
                <w:sz w:val="16"/>
                <w:szCs w:val="16"/>
                <w:lang w:val="sr-Cyrl-RS"/>
              </w:rPr>
              <w:t>МЗЖС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МУП</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 xml:space="preserve">РЗС </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 xml:space="preserve">605.000 </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lightGray"/>
                <w:lang w:val="sr-Cyrl-RS"/>
              </w:rPr>
            </w:pPr>
          </w:p>
          <w:p w:rsidR="00CC6249" w:rsidRPr="008E0D78" w:rsidRDefault="00CC6249" w:rsidP="00CC6249">
            <w:pPr>
              <w:spacing w:after="0" w:line="240" w:lineRule="auto"/>
              <w:jc w:val="center"/>
              <w:rPr>
                <w:rFonts w:ascii="Times New Roman" w:hAnsi="Times New Roman"/>
                <w:sz w:val="14"/>
                <w:szCs w:val="16"/>
                <w:highlight w:val="cyan"/>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605.000</w:t>
            </w:r>
          </w:p>
        </w:tc>
        <w:tc>
          <w:tcPr>
            <w:tcW w:w="950" w:type="dxa"/>
            <w:shd w:val="clear" w:color="auto" w:fill="CCFF99"/>
          </w:tcPr>
          <w:p w:rsidR="00CC6249" w:rsidRPr="008E0D78" w:rsidRDefault="00CC6249" w:rsidP="00CC6249">
            <w:pPr>
              <w:spacing w:after="0" w:line="240" w:lineRule="auto"/>
              <w:rPr>
                <w:rFonts w:ascii="Times New Roman" w:hAnsi="Times New Roman"/>
                <w:sz w:val="14"/>
                <w:szCs w:val="16"/>
                <w:lang w:val="sr-Cyrl-RS"/>
              </w:rPr>
            </w:pPr>
            <w:r w:rsidRPr="008E0D78">
              <w:rPr>
                <w:rFonts w:ascii="Times New Roman" w:hAnsi="Times New Roman"/>
                <w:sz w:val="14"/>
                <w:szCs w:val="16"/>
                <w:lang w:val="sr-Cyrl-RS"/>
              </w:rPr>
              <w:t>1.815.000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1.815.000</w:t>
            </w: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8.4.1.2. </w:t>
            </w:r>
            <w:r w:rsidRPr="008B57DA">
              <w:rPr>
                <w:rFonts w:ascii="Times New Roman" w:hAnsi="Times New Roman"/>
                <w:color w:val="000000"/>
                <w:sz w:val="16"/>
                <w:szCs w:val="16"/>
                <w:lang w:val="sr-Cyrl-RS"/>
              </w:rPr>
              <w:t xml:space="preserve">Усвојити систем извештавања институција о сопственим активностима који препознаје категорије младих у складу са Законом о младима и врше мерење испуњености циљева омладинске </w:t>
            </w: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Проценат извештаја о раду институција који садржи  младе као издвојену групу корисника</w:t>
            </w:r>
          </w:p>
          <w:p w:rsidR="00CC6249" w:rsidRPr="008B57DA" w:rsidRDefault="00CC6249" w:rsidP="00CC6249">
            <w:pPr>
              <w:spacing w:after="0" w:line="240" w:lineRule="auto"/>
              <w:jc w:val="both"/>
              <w:rPr>
                <w:rFonts w:ascii="Times New Roman" w:hAnsi="Times New Roman"/>
                <w:noProof/>
                <w:sz w:val="16"/>
                <w:szCs w:val="16"/>
                <w:lang w:val="sr-Cyrl-RS"/>
              </w:rPr>
            </w:pPr>
            <w:r w:rsidRPr="008B57DA">
              <w:rPr>
                <w:rFonts w:ascii="Times New Roman" w:hAnsi="Times New Roman"/>
                <w:noProof/>
                <w:sz w:val="16"/>
                <w:szCs w:val="16"/>
                <w:lang w:val="sr-Cyrl-RS"/>
              </w:rPr>
              <w:t xml:space="preserve"> (2018 – 80%)</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(2019 – 90%)</w:t>
            </w:r>
          </w:p>
          <w:p w:rsidR="00CC6249" w:rsidRPr="008B57DA" w:rsidRDefault="00CC6249" w:rsidP="00CC6249">
            <w:pPr>
              <w:spacing w:after="0" w:line="240" w:lineRule="auto"/>
              <w:contextualSpacing/>
              <w:rPr>
                <w:rFonts w:ascii="Times New Roman" w:hAnsi="Times New Roman"/>
                <w:noProof/>
                <w:sz w:val="16"/>
                <w:szCs w:val="16"/>
                <w:lang w:val="sr-Cyrl-RS"/>
              </w:rPr>
            </w:pPr>
            <w:r w:rsidRPr="008B57DA">
              <w:rPr>
                <w:rFonts w:ascii="Times New Roman" w:hAnsi="Times New Roman"/>
                <w:noProof/>
                <w:sz w:val="16"/>
                <w:szCs w:val="16"/>
                <w:lang w:val="sr-Cyrl-RS"/>
              </w:rPr>
              <w:t xml:space="preserve">(2020 – 100%) </w:t>
            </w:r>
          </w:p>
          <w:p w:rsidR="00CC6249" w:rsidRPr="008B57DA" w:rsidRDefault="00CC6249" w:rsidP="00CC6249">
            <w:pPr>
              <w:spacing w:after="0" w:line="240" w:lineRule="auto"/>
              <w:contextualSpacing/>
              <w:rPr>
                <w:rFonts w:ascii="Times New Roman" w:hAnsi="Times New Roman"/>
                <w:noProof/>
                <w:sz w:val="16"/>
                <w:szCs w:val="16"/>
                <w:lang w:val="sr-Cyrl-RS"/>
              </w:rPr>
            </w:pP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Проценат извештаја о раду ЈЛС</w:t>
            </w:r>
          </w:p>
          <w:p w:rsidR="00CC6249" w:rsidRPr="008B57DA" w:rsidRDefault="00CC6249" w:rsidP="00CC6249">
            <w:pPr>
              <w:spacing w:after="0" w:line="240" w:lineRule="auto"/>
              <w:jc w:val="both"/>
              <w:rPr>
                <w:rFonts w:ascii="Times New Roman" w:hAnsi="Times New Roman"/>
                <w:noProof/>
                <w:sz w:val="16"/>
                <w:szCs w:val="16"/>
                <w:lang w:val="sr-Cyrl-RS"/>
              </w:rPr>
            </w:pPr>
            <w:r w:rsidRPr="008B57DA">
              <w:rPr>
                <w:rFonts w:ascii="Times New Roman" w:hAnsi="Times New Roman"/>
                <w:noProof/>
                <w:sz w:val="16"/>
                <w:szCs w:val="16"/>
                <w:lang w:val="sr-Cyrl-RS"/>
              </w:rPr>
              <w:t>(2018 – 40%)</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(2019 – 50%)</w:t>
            </w:r>
          </w:p>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noProof/>
                <w:sz w:val="16"/>
                <w:szCs w:val="16"/>
                <w:lang w:val="sr-Cyrl-RS"/>
              </w:rPr>
              <w:t>(2020 – 60%)</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РСЈП</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ЈЛС</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jc w:val="center"/>
              <w:rPr>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vAlign w:val="center"/>
          </w:tcPr>
          <w:p w:rsidR="00CC6249" w:rsidRDefault="00CC6249" w:rsidP="00CC6249">
            <w:pPr>
              <w:spacing w:after="0" w:line="240" w:lineRule="auto"/>
              <w:contextualSpacing/>
              <w:rPr>
                <w:rFonts w:ascii="Times New Roman" w:hAnsi="Times New Roman"/>
                <w:color w:val="000000"/>
                <w:sz w:val="16"/>
                <w:szCs w:val="16"/>
                <w:lang w:val="sr-Cyrl-RS"/>
              </w:rPr>
            </w:pPr>
            <w:r w:rsidRPr="008B57DA">
              <w:rPr>
                <w:rFonts w:ascii="Times New Roman" w:hAnsi="Times New Roman"/>
                <w:sz w:val="16"/>
                <w:szCs w:val="16"/>
                <w:lang w:val="sr-Cyrl-RS"/>
              </w:rPr>
              <w:t xml:space="preserve">8.4.1.3. </w:t>
            </w:r>
            <w:r w:rsidRPr="008B57DA">
              <w:rPr>
                <w:rFonts w:ascii="Times New Roman" w:hAnsi="Times New Roman"/>
                <w:color w:val="000000"/>
                <w:sz w:val="16"/>
                <w:szCs w:val="16"/>
                <w:lang w:val="sr-Cyrl-RS"/>
              </w:rPr>
              <w:t>Увести категорије младих у извештавања и пројекције статистичких завода и других истраживачких институција и организација</w:t>
            </w:r>
          </w:p>
          <w:p w:rsidR="008E0D78" w:rsidRDefault="008E0D78" w:rsidP="00CC6249">
            <w:pPr>
              <w:spacing w:after="0" w:line="240" w:lineRule="auto"/>
              <w:contextualSpacing/>
              <w:rPr>
                <w:rFonts w:ascii="Times New Roman" w:hAnsi="Times New Roman"/>
                <w:color w:val="000000"/>
                <w:sz w:val="16"/>
                <w:szCs w:val="16"/>
                <w:lang w:val="sr-Cyrl-RS"/>
              </w:rPr>
            </w:pPr>
          </w:p>
          <w:p w:rsidR="008E0D78" w:rsidRDefault="008E0D78" w:rsidP="00CC6249">
            <w:pPr>
              <w:spacing w:after="0" w:line="240" w:lineRule="auto"/>
              <w:contextualSpacing/>
              <w:rPr>
                <w:rFonts w:ascii="Times New Roman" w:hAnsi="Times New Roman"/>
                <w:color w:val="000000"/>
                <w:sz w:val="16"/>
                <w:szCs w:val="16"/>
                <w:lang w:val="sr-Cyrl-RS"/>
              </w:rPr>
            </w:pPr>
          </w:p>
          <w:p w:rsidR="008E0D78" w:rsidRDefault="008E0D78" w:rsidP="00CC6249">
            <w:pPr>
              <w:spacing w:after="0" w:line="240" w:lineRule="auto"/>
              <w:contextualSpacing/>
              <w:rPr>
                <w:rFonts w:ascii="Times New Roman" w:hAnsi="Times New Roman"/>
                <w:color w:val="000000"/>
                <w:sz w:val="16"/>
                <w:szCs w:val="16"/>
                <w:lang w:val="sr-Cyrl-RS"/>
              </w:rPr>
            </w:pPr>
          </w:p>
          <w:p w:rsidR="008E0D78" w:rsidRDefault="008E0D78" w:rsidP="00CC6249">
            <w:pPr>
              <w:spacing w:after="0" w:line="240" w:lineRule="auto"/>
              <w:contextualSpacing/>
              <w:rPr>
                <w:rFonts w:ascii="Times New Roman" w:hAnsi="Times New Roman"/>
                <w:color w:val="000000"/>
                <w:sz w:val="16"/>
                <w:szCs w:val="16"/>
                <w:lang w:val="sr-Cyrl-RS"/>
              </w:rPr>
            </w:pPr>
          </w:p>
          <w:p w:rsidR="008E0D78" w:rsidRDefault="008E0D78" w:rsidP="00CC6249">
            <w:pPr>
              <w:spacing w:after="0" w:line="240" w:lineRule="auto"/>
              <w:contextualSpacing/>
              <w:rPr>
                <w:rFonts w:ascii="Times New Roman" w:hAnsi="Times New Roman"/>
                <w:color w:val="000000"/>
                <w:sz w:val="16"/>
                <w:szCs w:val="16"/>
                <w:lang w:val="sr-Cyrl-RS"/>
              </w:rPr>
            </w:pPr>
          </w:p>
          <w:p w:rsidR="008E0D78" w:rsidRDefault="008E0D78" w:rsidP="00CC6249">
            <w:pPr>
              <w:spacing w:after="0" w:line="240" w:lineRule="auto"/>
              <w:contextualSpacing/>
              <w:rPr>
                <w:rFonts w:ascii="Times New Roman" w:hAnsi="Times New Roman"/>
                <w:color w:val="000000"/>
                <w:sz w:val="16"/>
                <w:szCs w:val="16"/>
                <w:lang w:val="sr-Cyrl-RS"/>
              </w:rPr>
            </w:pPr>
          </w:p>
          <w:p w:rsidR="008E0D78" w:rsidRPr="008B57DA" w:rsidRDefault="008E0D78" w:rsidP="00CC6249">
            <w:pPr>
              <w:spacing w:after="0" w:line="240" w:lineRule="auto"/>
              <w:contextualSpacing/>
              <w:rPr>
                <w:rFonts w:ascii="Times New Roman" w:hAnsi="Times New Roman"/>
                <w:sz w:val="16"/>
                <w:szCs w:val="16"/>
                <w:lang w:val="sr-Cyrl-RS"/>
              </w:rPr>
            </w:pPr>
          </w:p>
        </w:tc>
        <w:tc>
          <w:tcPr>
            <w:tcW w:w="1626" w:type="dxa"/>
            <w:shd w:val="clear" w:color="auto" w:fill="FFFFFF"/>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noProof/>
                <w:sz w:val="16"/>
                <w:szCs w:val="16"/>
                <w:lang w:val="sr-Cyrl-RS"/>
              </w:rPr>
              <w:t xml:space="preserve">Статистички извештаји садрже старост становништва као издвојен индикатор, пратећи старосне категорије које одговарају Закону о младима </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2019</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РЗС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jc w:val="center"/>
              <w:rPr>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16279F" w:rsidRDefault="00CC6249" w:rsidP="00CC6249">
            <w:pPr>
              <w:spacing w:after="0" w:line="240" w:lineRule="auto"/>
              <w:jc w:val="center"/>
              <w:rPr>
                <w:rFonts w:ascii="Times New Roman" w:hAnsi="Times New Roman"/>
                <w:color w:val="FF0000"/>
                <w:sz w:val="14"/>
                <w:szCs w:val="16"/>
                <w:lang w:val="sr-Cyrl-RS"/>
              </w:rPr>
            </w:pP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8.4.1.4. </w:t>
            </w:r>
            <w:r w:rsidRPr="008B57DA">
              <w:rPr>
                <w:rFonts w:ascii="Times New Roman" w:hAnsi="Times New Roman"/>
                <w:color w:val="000000"/>
                <w:sz w:val="16"/>
                <w:szCs w:val="16"/>
                <w:lang w:val="sr-Cyrl-RS"/>
              </w:rPr>
              <w:t>Креирати отворени директоријум доступних знања из свих области везаних за младе при министарству надлежном за младе</w:t>
            </w:r>
          </w:p>
        </w:tc>
        <w:tc>
          <w:tcPr>
            <w:tcW w:w="1626" w:type="dxa"/>
            <w:shd w:val="clear" w:color="auto" w:fill="FFFFFF"/>
          </w:tcPr>
          <w:p w:rsidR="00CC6249" w:rsidRPr="008B57DA" w:rsidRDefault="00CC6249" w:rsidP="00CC6249">
            <w:pPr>
              <w:spacing w:after="0" w:line="240" w:lineRule="auto"/>
              <w:jc w:val="both"/>
              <w:rPr>
                <w:rFonts w:ascii="Times New Roman" w:hAnsi="Times New Roman"/>
                <w:sz w:val="16"/>
                <w:szCs w:val="16"/>
                <w:lang w:val="sr-Cyrl-RS"/>
              </w:rPr>
            </w:pPr>
            <w:r w:rsidRPr="008B57DA">
              <w:rPr>
                <w:rFonts w:ascii="Times New Roman" w:hAnsi="Times New Roman"/>
                <w:noProof/>
                <w:sz w:val="16"/>
                <w:szCs w:val="16"/>
                <w:lang w:val="sr-Cyrl-RS"/>
              </w:rPr>
              <w:t>Утврђен модел прикупљања и оцене материјала у партнерству са СОП</w:t>
            </w:r>
          </w:p>
          <w:p w:rsidR="00CC6249" w:rsidRPr="008B57DA" w:rsidRDefault="00CC6249" w:rsidP="00CC6249">
            <w:pPr>
              <w:spacing w:after="0" w:line="240" w:lineRule="auto"/>
              <w:contextualSpacing/>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МПНТР</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РЗС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Истраживачке институције и организације</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СОП</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8.4.1.5. </w:t>
            </w:r>
            <w:r w:rsidRPr="008B57DA">
              <w:rPr>
                <w:rFonts w:ascii="Times New Roman" w:hAnsi="Times New Roman"/>
                <w:color w:val="000000"/>
                <w:sz w:val="16"/>
                <w:szCs w:val="16"/>
                <w:lang w:val="sr-Cyrl-RS"/>
              </w:rPr>
              <w:t>увести обавезу процене утицаја предложених стратешких и правних аката на категорију младих пре њиховог усвајања.</w:t>
            </w:r>
          </w:p>
        </w:tc>
        <w:tc>
          <w:tcPr>
            <w:tcW w:w="1626" w:type="dxa"/>
            <w:shd w:val="clear" w:color="auto" w:fill="FFFFFF"/>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noProof/>
                <w:sz w:val="16"/>
                <w:szCs w:val="16"/>
                <w:lang w:val="sr-Cyrl-RS"/>
              </w:rPr>
              <w:t>1 подржан истраживачки пројекат</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национални </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МПНТР</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РЗС</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Истраживачке институције и организације</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СОП</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363.000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363.000</w:t>
            </w: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1.089.000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1.089.000</w:t>
            </w:r>
          </w:p>
        </w:tc>
      </w:tr>
    </w:tbl>
    <w:p w:rsidR="00A300CB" w:rsidRDefault="00A300CB"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Default="00E6228A" w:rsidP="00CC6249">
      <w:pPr>
        <w:tabs>
          <w:tab w:val="left" w:pos="2490"/>
          <w:tab w:val="left" w:pos="5025"/>
        </w:tabs>
        <w:spacing w:after="0" w:line="240" w:lineRule="auto"/>
        <w:rPr>
          <w:rFonts w:ascii="Times New Roman" w:hAnsi="Times New Roman"/>
          <w:lang w:val="sr-Cyrl-RS"/>
        </w:rPr>
      </w:pPr>
    </w:p>
    <w:p w:rsidR="00E6228A" w:rsidRPr="008B57DA" w:rsidRDefault="00E6228A" w:rsidP="00CC6249">
      <w:pPr>
        <w:tabs>
          <w:tab w:val="left" w:pos="2490"/>
          <w:tab w:val="left" w:pos="5025"/>
        </w:tabs>
        <w:spacing w:after="0" w:line="240" w:lineRule="auto"/>
        <w:rPr>
          <w:rFonts w:ascii="Times New Roman" w:hAnsi="Times New Roman"/>
          <w:lang w:val="sr-Cyrl-RS"/>
        </w:rPr>
      </w:pP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50"/>
        <w:gridCol w:w="900"/>
        <w:gridCol w:w="812"/>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2"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2"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5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trHeight w:val="284"/>
          <w:jc w:val="center"/>
        </w:trPr>
        <w:tc>
          <w:tcPr>
            <w:tcW w:w="1733" w:type="dxa"/>
            <w:vMerge w:val="restart"/>
          </w:tcPr>
          <w:p w:rsidR="00CC6249" w:rsidRPr="008B57DA" w:rsidRDefault="00CC6249" w:rsidP="00CC6249">
            <w:pPr>
              <w:spacing w:after="0" w:line="240" w:lineRule="auto"/>
              <w:rPr>
                <w:rFonts w:ascii="Times New Roman" w:hAnsi="Times New Roman"/>
                <w:sz w:val="18"/>
                <w:szCs w:val="18"/>
                <w:lang w:val="sr-Cyrl-RS"/>
              </w:rPr>
            </w:pPr>
            <w:r w:rsidRPr="008B57DA">
              <w:rPr>
                <w:rFonts w:ascii="Times New Roman" w:hAnsi="Times New Roman"/>
                <w:sz w:val="18"/>
                <w:szCs w:val="18"/>
                <w:lang w:val="sr-Cyrl-RS"/>
              </w:rPr>
              <w:t>8.4.2. Успостављен је систем подршке истраживањима о младима и сарадња на националном и међународном нивоу</w:t>
            </w:r>
          </w:p>
          <w:p w:rsidR="00CC6249" w:rsidRPr="008B57DA" w:rsidRDefault="00CC6249" w:rsidP="00CC6249">
            <w:pPr>
              <w:spacing w:after="0" w:line="240" w:lineRule="auto"/>
              <w:rPr>
                <w:rFonts w:ascii="Times New Roman" w:hAnsi="Times New Roman"/>
                <w:sz w:val="20"/>
                <w:lang w:val="sr-Cyrl-RS"/>
              </w:rPr>
            </w:pPr>
          </w:p>
        </w:tc>
        <w:tc>
          <w:tcPr>
            <w:tcW w:w="1794"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8.4.2.1. Обезбедити реализацију редовних истраживања о потребама младих и темама од интереса и коришћење добијених резултата за развој  омладинске политике</w:t>
            </w:r>
          </w:p>
        </w:tc>
        <w:tc>
          <w:tcPr>
            <w:tcW w:w="1626"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 xml:space="preserve">3 подржане истраживачке </w:t>
            </w:r>
            <w:r w:rsidR="00CE7C32">
              <w:rPr>
                <w:rFonts w:ascii="Times New Roman" w:hAnsi="Times New Roman"/>
                <w:noProof/>
                <w:sz w:val="16"/>
                <w:szCs w:val="16"/>
                <w:lang w:val="sr-Cyrl-RS"/>
              </w:rPr>
              <w:t>активности/ пројекта</w:t>
            </w:r>
          </w:p>
        </w:tc>
        <w:tc>
          <w:tcPr>
            <w:tcW w:w="99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национални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МПНТР</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Истраживачке институције и органиизације</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2.263.000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1.900.000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(МОС)</w:t>
            </w:r>
          </w:p>
          <w:p w:rsidR="00CC6249" w:rsidRPr="008E0D78" w:rsidRDefault="00CC6249" w:rsidP="00CC6249">
            <w:pPr>
              <w:spacing w:after="0" w:line="240" w:lineRule="auto"/>
              <w:jc w:val="center"/>
              <w:rPr>
                <w:rFonts w:ascii="Times New Roman" w:hAnsi="Times New Roman"/>
                <w:sz w:val="14"/>
                <w:szCs w:val="16"/>
                <w:highlight w:val="cyan"/>
                <w:lang w:val="sr-Cyrl-RS"/>
              </w:rPr>
            </w:pPr>
          </w:p>
          <w:p w:rsidR="00CC6249" w:rsidRPr="008E0D78" w:rsidRDefault="00CC6249" w:rsidP="00CC6249">
            <w:pPr>
              <w:spacing w:after="0" w:line="240" w:lineRule="auto"/>
              <w:jc w:val="center"/>
              <w:rPr>
                <w:rFonts w:ascii="Times New Roman" w:hAnsi="Times New Roman"/>
                <w:sz w:val="14"/>
                <w:szCs w:val="16"/>
                <w:highlight w:val="cyan"/>
                <w:lang w:val="sr-Cyrl-RS"/>
              </w:rPr>
            </w:pPr>
          </w:p>
          <w:p w:rsidR="00CC6249" w:rsidRPr="008E0D78" w:rsidRDefault="00CC6249" w:rsidP="00CC6249">
            <w:pPr>
              <w:spacing w:after="0" w:line="240" w:lineRule="auto"/>
              <w:jc w:val="center"/>
              <w:rPr>
                <w:rFonts w:ascii="Times New Roman" w:hAnsi="Times New Roman"/>
                <w:sz w:val="14"/>
                <w:szCs w:val="16"/>
                <w:highlight w:val="cyan"/>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363.000</w:t>
            </w:r>
          </w:p>
        </w:tc>
        <w:tc>
          <w:tcPr>
            <w:tcW w:w="950" w:type="dxa"/>
            <w:shd w:val="clear" w:color="auto" w:fill="CCFF99"/>
          </w:tcPr>
          <w:p w:rsidR="00CC6249" w:rsidRPr="008E0D78" w:rsidRDefault="00CC6249" w:rsidP="00CC6249">
            <w:pPr>
              <w:spacing w:after="0" w:line="240" w:lineRule="auto"/>
              <w:ind w:left="-108"/>
              <w:jc w:val="center"/>
              <w:rPr>
                <w:rFonts w:ascii="Times New Roman" w:hAnsi="Times New Roman"/>
                <w:sz w:val="14"/>
                <w:szCs w:val="16"/>
                <w:lang w:val="sr-Cyrl-RS"/>
              </w:rPr>
            </w:pPr>
            <w:r w:rsidRPr="008E0D78">
              <w:rPr>
                <w:rFonts w:ascii="Times New Roman" w:hAnsi="Times New Roman"/>
                <w:sz w:val="14"/>
                <w:szCs w:val="16"/>
                <w:lang w:val="sr-Cyrl-RS"/>
              </w:rPr>
              <w:t>6.789.000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5.700.000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1.089.000</w:t>
            </w:r>
          </w:p>
        </w:tc>
      </w:tr>
      <w:tr w:rsidR="00CC6249" w:rsidRPr="008B57DA" w:rsidTr="008E0D78">
        <w:trPr>
          <w:trHeight w:val="284"/>
          <w:jc w:val="center"/>
        </w:trPr>
        <w:tc>
          <w:tcPr>
            <w:tcW w:w="1733" w:type="dxa"/>
            <w:vMerge/>
          </w:tcPr>
          <w:p w:rsidR="00CC6249" w:rsidRPr="008B57DA" w:rsidRDefault="00CC6249" w:rsidP="00CC6249">
            <w:pPr>
              <w:spacing w:after="0" w:line="240" w:lineRule="auto"/>
              <w:rPr>
                <w:rFonts w:ascii="Times New Roman" w:hAnsi="Times New Roman"/>
                <w:noProof/>
                <w:sz w:val="20"/>
                <w:szCs w:val="16"/>
                <w:lang w:val="sr-Cyrl-RS"/>
              </w:rPr>
            </w:pPr>
          </w:p>
        </w:tc>
        <w:tc>
          <w:tcPr>
            <w:tcW w:w="1794"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 xml:space="preserve">8.4.2.2. Подржати формирање Националне мреже омладинских истраживача </w:t>
            </w:r>
          </w:p>
          <w:p w:rsidR="00CC6249" w:rsidRPr="008B57DA" w:rsidRDefault="00CC6249" w:rsidP="00CC6249">
            <w:pPr>
              <w:spacing w:after="0" w:line="240" w:lineRule="auto"/>
              <w:rPr>
                <w:rFonts w:ascii="Times New Roman" w:hAnsi="Times New Roman"/>
                <w:noProof/>
                <w:sz w:val="16"/>
                <w:szCs w:val="16"/>
                <w:lang w:val="sr-Cyrl-RS"/>
              </w:rPr>
            </w:pPr>
          </w:p>
        </w:tc>
        <w:tc>
          <w:tcPr>
            <w:tcW w:w="1626"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Формирана национална мрежа;</w:t>
            </w:r>
          </w:p>
        </w:tc>
        <w:tc>
          <w:tcPr>
            <w:tcW w:w="99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национални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МПНТР</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Истраживачке институције и организације</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sz w:val="16"/>
                <w:szCs w:val="16"/>
                <w:lang w:val="sr-Cyrl-RS"/>
              </w:rPr>
              <w:t>Међународни и домаћи партнери</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1.210.000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lightGray"/>
                <w:lang w:val="sr-Cyrl-RS"/>
              </w:rPr>
            </w:pPr>
          </w:p>
          <w:p w:rsidR="00CC6249" w:rsidRPr="008E0D78" w:rsidRDefault="00CC6249" w:rsidP="00CC6249">
            <w:pPr>
              <w:spacing w:after="0" w:line="240" w:lineRule="auto"/>
              <w:jc w:val="center"/>
              <w:rPr>
                <w:rFonts w:ascii="Times New Roman" w:hAnsi="Times New Roman"/>
                <w:sz w:val="14"/>
                <w:szCs w:val="16"/>
                <w:highlight w:val="cyan"/>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1.210.000</w:t>
            </w: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3.630.000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3.630.000</w:t>
            </w: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noProof/>
                <w:sz w:val="16"/>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 xml:space="preserve">8.4.2.3. Успоставити сарадњу Националне мреже омладинских истраживача и Европског центра знања о омладинској политици </w:t>
            </w:r>
          </w:p>
          <w:p w:rsidR="00CC6249" w:rsidRPr="008B57DA" w:rsidRDefault="00CC6249" w:rsidP="00CC6249">
            <w:pPr>
              <w:spacing w:after="0" w:line="240" w:lineRule="auto"/>
              <w:rPr>
                <w:rFonts w:ascii="Times New Roman" w:hAnsi="Times New Roman"/>
                <w:noProof/>
                <w:sz w:val="16"/>
                <w:szCs w:val="16"/>
                <w:lang w:val="sr-Cyrl-RS"/>
              </w:rPr>
            </w:pPr>
          </w:p>
          <w:p w:rsidR="00CC6249" w:rsidRPr="008B57DA" w:rsidRDefault="00CC6249" w:rsidP="00CC6249">
            <w:pPr>
              <w:spacing w:after="0" w:line="240" w:lineRule="auto"/>
              <w:rPr>
                <w:rFonts w:ascii="Times New Roman" w:hAnsi="Times New Roman"/>
                <w:noProof/>
                <w:sz w:val="16"/>
                <w:szCs w:val="16"/>
                <w:lang w:val="sr-Cyrl-RS"/>
              </w:rPr>
            </w:pPr>
          </w:p>
        </w:tc>
        <w:tc>
          <w:tcPr>
            <w:tcW w:w="1626" w:type="dxa"/>
            <w:shd w:val="clear" w:color="auto" w:fill="FFFFFF"/>
          </w:tcPr>
          <w:p w:rsidR="00CC6249" w:rsidRPr="008B57DA" w:rsidRDefault="00CC6249" w:rsidP="00CC6249">
            <w:pPr>
              <w:spacing w:after="0" w:line="240" w:lineRule="auto"/>
              <w:rPr>
                <w:rFonts w:ascii="Times New Roman" w:hAnsi="Times New Roman"/>
                <w:noProof/>
                <w:sz w:val="16"/>
                <w:szCs w:val="16"/>
                <w:lang w:val="sr-Cyrl-RS"/>
              </w:rPr>
            </w:pPr>
            <w:r>
              <w:rPr>
                <w:rFonts w:ascii="Times New Roman" w:hAnsi="Times New Roman"/>
                <w:noProof/>
                <w:sz w:val="16"/>
                <w:szCs w:val="16"/>
                <w:lang w:val="sr-Cyrl-RS"/>
              </w:rPr>
              <w:t>Успостављен систем достављања из</w:t>
            </w:r>
            <w:r w:rsidRPr="008B57DA">
              <w:rPr>
                <w:rFonts w:ascii="Times New Roman" w:hAnsi="Times New Roman"/>
                <w:noProof/>
                <w:sz w:val="16"/>
                <w:szCs w:val="16"/>
                <w:lang w:val="sr-Cyrl-RS"/>
              </w:rPr>
              <w:t>вештаја Националне мреже омладинских истраживача Европском центру знања о омладинској политици</w:t>
            </w:r>
          </w:p>
        </w:tc>
        <w:tc>
          <w:tcPr>
            <w:tcW w:w="99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национални</w:t>
            </w:r>
          </w:p>
        </w:tc>
        <w:tc>
          <w:tcPr>
            <w:tcW w:w="108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Национална мрежа и институт</w:t>
            </w:r>
          </w:p>
          <w:p w:rsidR="00CC6249" w:rsidRPr="008B57DA" w:rsidRDefault="00CC6249" w:rsidP="00CC6249">
            <w:pPr>
              <w:spacing w:after="0" w:line="240" w:lineRule="auto"/>
              <w:rPr>
                <w:rFonts w:ascii="Times New Roman" w:hAnsi="Times New Roman"/>
                <w:noProof/>
                <w:sz w:val="16"/>
                <w:szCs w:val="16"/>
                <w:lang w:val="sr-Cyrl-RS"/>
              </w:rPr>
            </w:pPr>
            <w:r w:rsidRPr="008B57DA">
              <w:rPr>
                <w:rFonts w:ascii="Times New Roman" w:hAnsi="Times New Roman"/>
                <w:noProof/>
                <w:sz w:val="16"/>
                <w:szCs w:val="16"/>
                <w:lang w:val="sr-Cyrl-RS"/>
              </w:rPr>
              <w:t>Истраживачке институције и организације</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Pr="008B57DA" w:rsidRDefault="00CC6249" w:rsidP="00CC6249">
      <w:pPr>
        <w:spacing w:after="0" w:line="240" w:lineRule="auto"/>
        <w:rPr>
          <w:rFonts w:ascii="Times New Roman" w:hAnsi="Times New Roman"/>
          <w:b/>
          <w:sz w:val="28"/>
          <w:szCs w:val="28"/>
          <w:lang w:val="sr-Cyrl-RS"/>
        </w:rPr>
      </w:pPr>
    </w:p>
    <w:p w:rsidR="00CC6249" w:rsidRPr="008B57DA" w:rsidRDefault="00CC6249" w:rsidP="00CC6249">
      <w:pPr>
        <w:spacing w:after="0" w:line="240" w:lineRule="auto"/>
        <w:rPr>
          <w:rFonts w:ascii="Times New Roman" w:hAnsi="Times New Roman"/>
          <w:b/>
          <w:sz w:val="28"/>
          <w:szCs w:val="28"/>
          <w:lang w:val="sr-Cyrl-RS"/>
        </w:rPr>
      </w:pPr>
      <w:r w:rsidRPr="008B57DA">
        <w:rPr>
          <w:rFonts w:ascii="Times New Roman" w:hAnsi="Times New Roman"/>
          <w:b/>
          <w:sz w:val="28"/>
          <w:szCs w:val="28"/>
          <w:lang w:val="sr-Cyrl-RS"/>
        </w:rPr>
        <w:br w:type="page"/>
      </w:r>
    </w:p>
    <w:p w:rsidR="00CC6249" w:rsidRPr="008B57DA" w:rsidRDefault="00CC6249" w:rsidP="00CC6249">
      <w:pPr>
        <w:pBdr>
          <w:bottom w:val="single" w:sz="4" w:space="1" w:color="auto"/>
        </w:pBd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lastRenderedPageBreak/>
        <w:t>9. Култура и креативност младих</w:t>
      </w:r>
    </w:p>
    <w:p w:rsidR="00CC6249" w:rsidRPr="008B57DA" w:rsidRDefault="00CC6249" w:rsidP="00CC6249">
      <w:pPr>
        <w:spacing w:after="0" w:line="240" w:lineRule="auto"/>
        <w:ind w:left="-709"/>
        <w:rPr>
          <w:rFonts w:ascii="Times New Roman" w:hAnsi="Times New Roman"/>
          <w:b/>
          <w:sz w:val="28"/>
          <w:szCs w:val="28"/>
          <w:lang w:val="sr-Cyrl-RS"/>
        </w:rPr>
      </w:pPr>
    </w:p>
    <w:p w:rsidR="00CC6249" w:rsidRPr="008B57DA" w:rsidRDefault="00CC6249" w:rsidP="00CC6249">
      <w:pPr>
        <w:spacing w:after="0" w:line="240" w:lineRule="auto"/>
        <w:ind w:left="-709"/>
        <w:outlineLvl w:val="0"/>
        <w:rPr>
          <w:rFonts w:ascii="Times New Roman" w:hAnsi="Times New Roman"/>
          <w:b/>
          <w:sz w:val="28"/>
          <w:szCs w:val="28"/>
          <w:lang w:val="sr-Cyrl-RS"/>
        </w:rPr>
      </w:pPr>
      <w:r w:rsidRPr="008B57DA">
        <w:rPr>
          <w:rFonts w:ascii="Times New Roman" w:hAnsi="Times New Roman"/>
          <w:b/>
          <w:sz w:val="28"/>
          <w:szCs w:val="28"/>
          <w:lang w:val="sr-Cyrl-RS"/>
        </w:rPr>
        <w:t>СТРАТЕШКИ ЦИЉ: Унапређено коришћење и учешће младих у креирању културних садржаја</w:t>
      </w:r>
    </w:p>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06"/>
      </w:tblGrid>
      <w:tr w:rsidR="00CC6249" w:rsidRPr="008B57DA" w:rsidTr="003C7B38">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1:</w:t>
            </w:r>
          </w:p>
        </w:tc>
        <w:tc>
          <w:tcPr>
            <w:tcW w:w="630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3C7B38">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lang w:val="sr-Cyrl-RS"/>
              </w:rPr>
              <w:t>9.1.</w:t>
            </w:r>
            <w:r w:rsidR="004E784C">
              <w:rPr>
                <w:rFonts w:ascii="Times New Roman" w:hAnsi="Times New Roman"/>
                <w:lang w:val="sr-Cyrl-RS"/>
              </w:rPr>
              <w:t xml:space="preserve"> </w:t>
            </w:r>
            <w:r w:rsidRPr="008B57DA">
              <w:rPr>
                <w:rFonts w:ascii="Times New Roman" w:hAnsi="Times New Roman"/>
                <w:lang w:val="sr-Cyrl-RS"/>
              </w:rPr>
              <w:t>Обезбеђена је континуирана подршка развоју креативности младих и учешће младих у стварању и коришћењу културних садржаја</w:t>
            </w:r>
          </w:p>
        </w:tc>
        <w:tc>
          <w:tcPr>
            <w:tcW w:w="630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Повећање процента културних садржаја у чијем стварању учествују млади</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50"/>
        <w:gridCol w:w="900"/>
        <w:gridCol w:w="812"/>
      </w:tblGrid>
      <w:tr w:rsidR="00CC6249" w:rsidRPr="008B57DA" w:rsidTr="00E6228A">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2"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E6228A">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2"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E6228A">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5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E6228A">
        <w:trPr>
          <w:trHeight w:val="1700"/>
          <w:jc w:val="center"/>
        </w:trPr>
        <w:tc>
          <w:tcPr>
            <w:tcW w:w="1733" w:type="dxa"/>
            <w:vMerge w:val="restart"/>
          </w:tcPr>
          <w:p w:rsidR="00CC6249" w:rsidRPr="008B57DA" w:rsidRDefault="00CC6249" w:rsidP="00CC6249">
            <w:pPr>
              <w:spacing w:after="0" w:line="240" w:lineRule="auto"/>
              <w:rPr>
                <w:rFonts w:ascii="Times New Roman" w:hAnsi="Times New Roman"/>
                <w:sz w:val="20"/>
                <w:szCs w:val="16"/>
                <w:lang w:val="sr-Cyrl-RS"/>
              </w:rPr>
            </w:pPr>
            <w:r w:rsidRPr="008B57DA">
              <w:rPr>
                <w:rFonts w:ascii="Times New Roman" w:hAnsi="Times New Roman"/>
                <w:sz w:val="20"/>
                <w:szCs w:val="16"/>
                <w:lang w:val="sr-Cyrl-RS"/>
              </w:rPr>
              <w:t>9.1.1.</w:t>
            </w:r>
            <w:r w:rsidR="004E784C">
              <w:rPr>
                <w:rFonts w:ascii="Times New Roman" w:hAnsi="Times New Roman"/>
                <w:sz w:val="20"/>
                <w:szCs w:val="16"/>
                <w:lang w:val="sr-Cyrl-RS"/>
              </w:rPr>
              <w:t xml:space="preserve"> </w:t>
            </w:r>
            <w:r w:rsidRPr="008B57DA">
              <w:rPr>
                <w:rFonts w:ascii="Times New Roman" w:hAnsi="Times New Roman"/>
                <w:sz w:val="20"/>
                <w:szCs w:val="16"/>
                <w:lang w:val="sr-Cyrl-RS"/>
              </w:rPr>
              <w:t>Подржани су програми који унапређују културне и креативне потенцијале младих</w:t>
            </w:r>
          </w:p>
          <w:p w:rsidR="00CC6249" w:rsidRPr="008B57DA" w:rsidRDefault="00CC6249" w:rsidP="00CC6249">
            <w:pPr>
              <w:spacing w:after="0" w:line="240" w:lineRule="auto"/>
              <w:rPr>
                <w:rFonts w:ascii="Times New Roman" w:hAnsi="Times New Roman"/>
                <w:sz w:val="20"/>
                <w:szCs w:val="16"/>
                <w:lang w:val="sr-Cyrl-RS"/>
              </w:rPr>
            </w:pPr>
          </w:p>
          <w:p w:rsidR="00CC6249" w:rsidRPr="008B57DA" w:rsidRDefault="00CC6249" w:rsidP="00CC6249">
            <w:pPr>
              <w:spacing w:after="0" w:line="240" w:lineRule="auto"/>
              <w:rPr>
                <w:rFonts w:ascii="Times New Roman" w:hAnsi="Times New Roman"/>
                <w:sz w:val="20"/>
                <w:szCs w:val="16"/>
                <w:lang w:val="sr-Cyrl-RS"/>
              </w:rPr>
            </w:pPr>
          </w:p>
          <w:p w:rsidR="00CC6249" w:rsidRPr="008B57DA" w:rsidRDefault="00CC6249" w:rsidP="00CC6249">
            <w:pPr>
              <w:spacing w:after="0" w:line="240" w:lineRule="auto"/>
              <w:rPr>
                <w:rFonts w:ascii="Times New Roman" w:hAnsi="Times New Roman"/>
                <w:sz w:val="20"/>
                <w:szCs w:val="16"/>
                <w:lang w:val="sr-Cyrl-RS"/>
              </w:rPr>
            </w:pPr>
          </w:p>
          <w:p w:rsidR="00CC6249" w:rsidRPr="008B57DA" w:rsidRDefault="00CC6249" w:rsidP="00CC6249">
            <w:pPr>
              <w:spacing w:after="0" w:line="240" w:lineRule="auto"/>
              <w:rPr>
                <w:rFonts w:ascii="Times New Roman" w:hAnsi="Times New Roman"/>
                <w:sz w:val="20"/>
                <w:szCs w:val="16"/>
                <w:lang w:val="sr-Cyrl-RS"/>
              </w:rPr>
            </w:pPr>
          </w:p>
          <w:p w:rsidR="00CC6249" w:rsidRPr="008B57DA" w:rsidRDefault="00CC6249" w:rsidP="00CC6249">
            <w:pPr>
              <w:spacing w:after="0" w:line="240" w:lineRule="auto"/>
              <w:rPr>
                <w:rFonts w:ascii="Times New Roman" w:hAnsi="Times New Roman"/>
                <w:sz w:val="20"/>
                <w:szCs w:val="16"/>
                <w:lang w:val="sr-Cyrl-RS"/>
              </w:rPr>
            </w:pPr>
          </w:p>
          <w:p w:rsidR="00CC6249" w:rsidRPr="008B57DA" w:rsidRDefault="00CC6249" w:rsidP="00CC6249">
            <w:pPr>
              <w:spacing w:after="0" w:line="240" w:lineRule="auto"/>
              <w:rPr>
                <w:rFonts w:ascii="Times New Roman" w:hAnsi="Times New Roman"/>
                <w:sz w:val="20"/>
                <w:szCs w:val="16"/>
                <w:lang w:val="sr-Cyrl-RS"/>
              </w:rPr>
            </w:pPr>
          </w:p>
          <w:p w:rsidR="00CC6249" w:rsidRPr="008B57DA" w:rsidRDefault="00CC6249" w:rsidP="00CC6249">
            <w:pPr>
              <w:spacing w:after="0" w:line="240" w:lineRule="auto"/>
              <w:rPr>
                <w:rFonts w:ascii="Times New Roman" w:hAnsi="Times New Roman"/>
                <w:sz w:val="20"/>
                <w:szCs w:val="16"/>
                <w:lang w:val="sr-Cyrl-RS"/>
              </w:rPr>
            </w:pPr>
          </w:p>
        </w:tc>
        <w:tc>
          <w:tcPr>
            <w:tcW w:w="1794" w:type="dxa"/>
          </w:tcPr>
          <w:p w:rsidR="00CC6249" w:rsidRPr="008B57DA" w:rsidRDefault="00CC6249" w:rsidP="00FA3AD7">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9.1.1.1. Препознати и унапредити програме који подстичу креативност код младих на локалном нивоу и омогућавају сарадњу са другим срединама</w:t>
            </w: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45</w:t>
            </w:r>
            <w:r w:rsidR="00932B61">
              <w:rPr>
                <w:rFonts w:ascii="Times New Roman" w:hAnsi="Times New Roman"/>
                <w:sz w:val="16"/>
                <w:szCs w:val="16"/>
                <w:lang w:val="sr-Cyrl-RS"/>
              </w:rPr>
              <w:t xml:space="preserve"> подржаних културних активности</w:t>
            </w:r>
            <w:r w:rsidR="00630E9A">
              <w:rPr>
                <w:rFonts w:ascii="Times New Roman" w:hAnsi="Times New Roman"/>
                <w:sz w:val="16"/>
                <w:szCs w:val="16"/>
                <w:lang w:val="sr-Cyrl-RS"/>
              </w:rPr>
              <w:t>/пројеката</w:t>
            </w:r>
          </w:p>
          <w:p w:rsidR="00CC6249" w:rsidRPr="008B57DA" w:rsidRDefault="00CC6249" w:rsidP="00CC6249">
            <w:pPr>
              <w:spacing w:after="0" w:line="240" w:lineRule="auto"/>
              <w:contextualSpacing/>
              <w:jc w:val="center"/>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p>
        </w:tc>
        <w:tc>
          <w:tcPr>
            <w:tcW w:w="990" w:type="dxa"/>
            <w:shd w:val="clear" w:color="auto" w:fill="CCFF99"/>
          </w:tcPr>
          <w:p w:rsidR="00CC6249" w:rsidRPr="008E0D78" w:rsidRDefault="00932B61"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w:t>
            </w:r>
            <w:r w:rsidR="00CC6249" w:rsidRPr="008E0D78">
              <w:rPr>
                <w:rFonts w:ascii="Times New Roman" w:hAnsi="Times New Roman"/>
                <w:sz w:val="14"/>
                <w:szCs w:val="16"/>
                <w:lang w:val="sr-Cyrl-RS"/>
              </w:rPr>
              <w:t>000.000</w:t>
            </w:r>
          </w:p>
        </w:tc>
        <w:tc>
          <w:tcPr>
            <w:tcW w:w="990" w:type="dxa"/>
            <w:shd w:val="clear" w:color="auto" w:fill="CCFF99"/>
          </w:tcPr>
          <w:p w:rsidR="00525A60" w:rsidRPr="008E0D78" w:rsidRDefault="00525A60"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5.000.000</w:t>
            </w:r>
          </w:p>
          <w:p w:rsidR="00525A60" w:rsidRPr="008E0D78" w:rsidRDefault="00525A60"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4.000.000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932B61" w:rsidRPr="008E0D78" w:rsidRDefault="00932B61" w:rsidP="00932B61">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1.000.000</w:t>
            </w:r>
          </w:p>
          <w:p w:rsidR="00CC6249" w:rsidRPr="008E0D78" w:rsidRDefault="00932B61" w:rsidP="00932B61">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(МОС)</w:t>
            </w: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932B61"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15</w:t>
            </w:r>
            <w:r w:rsidR="00CC6249" w:rsidRPr="008E0D78">
              <w:rPr>
                <w:rFonts w:ascii="Times New Roman" w:hAnsi="Times New Roman"/>
                <w:sz w:val="14"/>
                <w:szCs w:val="16"/>
                <w:lang w:val="sr-Cyrl-RS"/>
              </w:rPr>
              <w:t>.000.000</w:t>
            </w:r>
          </w:p>
        </w:tc>
        <w:tc>
          <w:tcPr>
            <w:tcW w:w="900" w:type="dxa"/>
            <w:shd w:val="clear" w:color="auto" w:fill="CCFF99"/>
          </w:tcPr>
          <w:p w:rsidR="00525A60" w:rsidRDefault="00525A60"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15.000.000</w:t>
            </w:r>
          </w:p>
          <w:p w:rsidR="00525A60" w:rsidRDefault="00525A60"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12.000.000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932B61" w:rsidRPr="008B57DA" w:rsidRDefault="00932B61" w:rsidP="00932B61">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3.0</w:t>
            </w:r>
            <w:r w:rsidRPr="008B57DA">
              <w:rPr>
                <w:rFonts w:ascii="Times New Roman" w:hAnsi="Times New Roman"/>
                <w:sz w:val="14"/>
                <w:szCs w:val="16"/>
                <w:lang w:val="sr-Cyrl-RS"/>
              </w:rPr>
              <w:t>00.000</w:t>
            </w:r>
          </w:p>
          <w:p w:rsidR="00CC6249" w:rsidRPr="008B57DA" w:rsidRDefault="00932B61" w:rsidP="00932B61">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r w:rsidR="00CC6249" w:rsidRPr="008B57DA" w:rsidTr="00E6228A">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9.1.1.2. Обезбедити подршку за културне активности младих у оквиру неформалних иницијатива и удружења која спроводе омладинске активности</w:t>
            </w:r>
          </w:p>
          <w:p w:rsidR="00CC6249" w:rsidRPr="008B57DA" w:rsidRDefault="00CC6249" w:rsidP="00CC6249">
            <w:pPr>
              <w:spacing w:after="0" w:line="240" w:lineRule="auto"/>
              <w:rPr>
                <w:rFonts w:ascii="Times New Roman" w:hAnsi="Times New Roman"/>
                <w:sz w:val="16"/>
                <w:szCs w:val="16"/>
                <w:lang w:val="sr-Cyrl-RS"/>
              </w:rPr>
            </w:pP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45</w:t>
            </w:r>
            <w:r w:rsidR="00630E9A">
              <w:rPr>
                <w:rFonts w:ascii="Times New Roman" w:hAnsi="Times New Roman"/>
                <w:sz w:val="16"/>
                <w:szCs w:val="16"/>
                <w:lang w:val="sr-Cyrl-RS"/>
              </w:rPr>
              <w:t xml:space="preserve"> подржаних културних активности/пројеката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Неформалне групе младих</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7.500.000</w:t>
            </w:r>
          </w:p>
        </w:tc>
        <w:tc>
          <w:tcPr>
            <w:tcW w:w="990" w:type="dxa"/>
            <w:shd w:val="clear" w:color="auto" w:fill="CCFF99"/>
          </w:tcPr>
          <w:p w:rsidR="004B4AF0" w:rsidRPr="008E0D78" w:rsidRDefault="004B4AF0" w:rsidP="004B4AF0">
            <w:pPr>
              <w:spacing w:after="0" w:line="240" w:lineRule="auto"/>
              <w:rPr>
                <w:rFonts w:ascii="Times New Roman" w:hAnsi="Times New Roman"/>
                <w:sz w:val="14"/>
                <w:szCs w:val="16"/>
                <w:lang w:val="sr-Cyrl-RS"/>
              </w:rPr>
            </w:pPr>
            <w:r w:rsidRPr="008E0D78">
              <w:rPr>
                <w:rFonts w:ascii="Times New Roman" w:hAnsi="Times New Roman"/>
                <w:sz w:val="14"/>
                <w:szCs w:val="16"/>
                <w:lang w:val="sr-Cyrl-RS"/>
              </w:rPr>
              <w:t>7.500.000</w:t>
            </w:r>
          </w:p>
          <w:p w:rsidR="004B4AF0" w:rsidRPr="008E0D78" w:rsidRDefault="004B4AF0" w:rsidP="004B4AF0">
            <w:pPr>
              <w:spacing w:after="0" w:line="240" w:lineRule="auto"/>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4.500.000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(МОС)</w:t>
            </w: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22.500.000</w:t>
            </w:r>
          </w:p>
        </w:tc>
        <w:tc>
          <w:tcPr>
            <w:tcW w:w="900" w:type="dxa"/>
            <w:shd w:val="clear" w:color="auto" w:fill="CCFF99"/>
          </w:tcPr>
          <w:p w:rsidR="004B4AF0" w:rsidRDefault="004B4AF0"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22.500.000</w:t>
            </w:r>
          </w:p>
          <w:p w:rsidR="004B4AF0" w:rsidRDefault="004B4AF0"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9.000.000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 xml:space="preserve">13.500.000 </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(MOС)</w:t>
            </w:r>
          </w:p>
        </w:tc>
        <w:tc>
          <w:tcPr>
            <w:tcW w:w="81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p>
        </w:tc>
      </w:tr>
      <w:tr w:rsidR="00CC6249" w:rsidRPr="008B57DA" w:rsidTr="00E6228A">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CC6249" w:rsidRDefault="00CC6249" w:rsidP="00CC6249">
            <w:pPr>
              <w:spacing w:after="0" w:line="240" w:lineRule="auto"/>
              <w:rPr>
                <w:rFonts w:ascii="Times New Roman" w:hAnsi="Times New Roman"/>
                <w:color w:val="000000"/>
                <w:sz w:val="16"/>
                <w:szCs w:val="16"/>
                <w:lang w:val="sr-Cyrl-RS"/>
              </w:rPr>
            </w:pPr>
            <w:r w:rsidRPr="008B57DA">
              <w:rPr>
                <w:rFonts w:ascii="Times New Roman" w:hAnsi="Times New Roman"/>
                <w:sz w:val="16"/>
                <w:szCs w:val="16"/>
                <w:lang w:val="sr-Cyrl-RS"/>
              </w:rPr>
              <w:t xml:space="preserve">9.1.1.3. </w:t>
            </w:r>
            <w:r w:rsidRPr="008B57DA">
              <w:rPr>
                <w:rFonts w:ascii="Times New Roman" w:hAnsi="Times New Roman"/>
                <w:color w:val="000000"/>
                <w:sz w:val="16"/>
                <w:szCs w:val="16"/>
                <w:lang w:val="sr-Cyrl-RS"/>
              </w:rPr>
              <w:t>Развити програме обуке младих за самозапошљавање путем удруживања у уметности и култури</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300 младих жена и мушкараца прошло обуку</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МРЗБСП</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1.600.000</w:t>
            </w:r>
          </w:p>
        </w:tc>
        <w:tc>
          <w:tcPr>
            <w:tcW w:w="990" w:type="dxa"/>
            <w:shd w:val="clear" w:color="auto" w:fill="CCFF99"/>
          </w:tcPr>
          <w:p w:rsidR="004B4AF0" w:rsidRPr="008E0D78" w:rsidRDefault="004B4AF0" w:rsidP="004B4AF0">
            <w:pPr>
              <w:spacing w:after="0" w:line="240" w:lineRule="auto"/>
              <w:rPr>
                <w:rFonts w:ascii="Times New Roman" w:hAnsi="Times New Roman"/>
                <w:sz w:val="14"/>
                <w:szCs w:val="16"/>
                <w:lang w:val="sr-Cyrl-RS"/>
              </w:rPr>
            </w:pPr>
            <w:r w:rsidRPr="008E0D78">
              <w:rPr>
                <w:rFonts w:ascii="Times New Roman" w:hAnsi="Times New Roman"/>
                <w:sz w:val="14"/>
                <w:szCs w:val="16"/>
                <w:lang w:val="sr-Cyrl-RS"/>
              </w:rPr>
              <w:t>1.600.000</w:t>
            </w:r>
          </w:p>
          <w:p w:rsidR="004B4AF0" w:rsidRPr="008E0D78" w:rsidRDefault="004B4AF0" w:rsidP="004B4AF0">
            <w:pPr>
              <w:spacing w:after="0" w:line="240" w:lineRule="auto"/>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1.100.000 (МОС)</w:t>
            </w: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rPr>
                <w:rFonts w:ascii="Times New Roman" w:hAnsi="Times New Roman"/>
                <w:sz w:val="14"/>
                <w:szCs w:val="16"/>
                <w:lang w:val="sr-Cyrl-RS"/>
              </w:rPr>
            </w:pPr>
            <w:r w:rsidRPr="008E0D78">
              <w:rPr>
                <w:rFonts w:ascii="Times New Roman" w:hAnsi="Times New Roman"/>
                <w:sz w:val="14"/>
                <w:szCs w:val="16"/>
                <w:lang w:val="sr-Cyrl-RS"/>
              </w:rPr>
              <w:t>4.800.000</w:t>
            </w:r>
          </w:p>
        </w:tc>
        <w:tc>
          <w:tcPr>
            <w:tcW w:w="900" w:type="dxa"/>
            <w:shd w:val="clear" w:color="auto" w:fill="CCFF99"/>
          </w:tcPr>
          <w:p w:rsidR="004B4AF0" w:rsidRDefault="004B4AF0" w:rsidP="00CC6249">
            <w:pPr>
              <w:spacing w:after="0" w:line="240" w:lineRule="auto"/>
              <w:jc w:val="center"/>
              <w:rPr>
                <w:rFonts w:ascii="Times New Roman" w:hAnsi="Times New Roman"/>
                <w:sz w:val="14"/>
                <w:szCs w:val="16"/>
                <w:lang w:val="sr-Cyrl-RS"/>
              </w:rPr>
            </w:pPr>
            <w:r>
              <w:rPr>
                <w:rFonts w:ascii="Times New Roman" w:hAnsi="Times New Roman"/>
                <w:sz w:val="14"/>
                <w:szCs w:val="16"/>
                <w:lang w:val="sr-Cyrl-RS"/>
              </w:rPr>
              <w:t>4.800.00</w:t>
            </w:r>
          </w:p>
          <w:p w:rsidR="004B4AF0" w:rsidRDefault="004B4AF0"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1.500.000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3.300.000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(МОС)</w:t>
            </w: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F0752C" w:rsidRDefault="00F0752C"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Pr="008B57DA" w:rsidRDefault="008E0D78" w:rsidP="00CC6249">
      <w:pPr>
        <w:tabs>
          <w:tab w:val="left" w:pos="2490"/>
          <w:tab w:val="left" w:pos="5025"/>
        </w:tabs>
        <w:spacing w:after="0" w:line="240" w:lineRule="auto"/>
        <w:rPr>
          <w:rFonts w:ascii="Times New Roman" w:hAnsi="Times New Roman"/>
          <w:lang w:val="sr-Cyrl-RS"/>
        </w:rPr>
      </w:pP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50"/>
        <w:gridCol w:w="900"/>
        <w:gridCol w:w="812"/>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2"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2"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5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trHeight w:val="284"/>
          <w:jc w:val="center"/>
        </w:trPr>
        <w:tc>
          <w:tcPr>
            <w:tcW w:w="1733" w:type="dxa"/>
          </w:tcPr>
          <w:p w:rsidR="00CC6249" w:rsidRPr="008B57DA" w:rsidRDefault="00CC6249" w:rsidP="00CC6249">
            <w:pPr>
              <w:pStyle w:val="Odlomakpopisa"/>
              <w:spacing w:after="0" w:line="240" w:lineRule="auto"/>
              <w:ind w:left="0"/>
              <w:rPr>
                <w:rFonts w:ascii="Times New Roman" w:hAnsi="Times New Roman"/>
                <w:sz w:val="20"/>
                <w:szCs w:val="16"/>
                <w:lang w:val="sr-Cyrl-RS"/>
              </w:rPr>
            </w:pPr>
            <w:r w:rsidRPr="008B57DA">
              <w:rPr>
                <w:rFonts w:ascii="Times New Roman" w:hAnsi="Times New Roman"/>
                <w:sz w:val="20"/>
                <w:szCs w:val="16"/>
                <w:lang w:val="sr-Cyrl-RS"/>
              </w:rPr>
              <w:t>9.1.2. Институције културе укључују младе у припрему и реализацију својих садржаја</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9.1.2.1. Увести посебне термине за младе ствараоце у оквиру програма институција културе без надокнаде</w:t>
            </w: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75 ЈЛС има обезбеђене термине у оквиру програма институција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highlight w:val="cyan"/>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lang w:val="sr-Cyrl-RS"/>
              </w:rPr>
            </w:pP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50"/>
        <w:gridCol w:w="900"/>
        <w:gridCol w:w="812"/>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2"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2"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5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trHeight w:val="1322"/>
          <w:jc w:val="center"/>
        </w:trPr>
        <w:tc>
          <w:tcPr>
            <w:tcW w:w="1733" w:type="dxa"/>
            <w:vMerge w:val="restart"/>
          </w:tcPr>
          <w:p w:rsidR="00CC6249" w:rsidRPr="008B57DA" w:rsidRDefault="00CC6249" w:rsidP="00CC6249">
            <w:pPr>
              <w:spacing w:after="0" w:line="240" w:lineRule="auto"/>
              <w:jc w:val="both"/>
              <w:rPr>
                <w:rFonts w:ascii="Times New Roman" w:hAnsi="Times New Roman"/>
                <w:sz w:val="20"/>
                <w:szCs w:val="20"/>
                <w:lang w:val="sr-Cyrl-RS"/>
              </w:rPr>
            </w:pPr>
            <w:r w:rsidRPr="008B57DA">
              <w:rPr>
                <w:rFonts w:ascii="Times New Roman" w:hAnsi="Times New Roman"/>
                <w:sz w:val="20"/>
                <w:szCs w:val="20"/>
                <w:lang w:val="sr-Cyrl-RS"/>
              </w:rPr>
              <w:t>9.1.3. Обезбеђена системска подршка реализацији културне партиципације младих</w:t>
            </w:r>
          </w:p>
          <w:p w:rsidR="00CC6249" w:rsidRPr="008B57DA" w:rsidRDefault="00CC6249" w:rsidP="00CC6249">
            <w:pPr>
              <w:spacing w:after="0" w:line="240" w:lineRule="auto"/>
              <w:rPr>
                <w:rFonts w:ascii="Times New Roman" w:hAnsi="Times New Roman"/>
                <w:sz w:val="20"/>
                <w:szCs w:val="16"/>
                <w:lang w:val="sr-Cyrl-RS"/>
              </w:rPr>
            </w:pP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9.1.3.1. Обезбедити подршку институцијама културе за рад на укључивању младих у стварање садржаја и коришћење културних садржаја</w:t>
            </w:r>
          </w:p>
        </w:tc>
        <w:tc>
          <w:tcPr>
            <w:tcW w:w="1626"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75 подржаних институција културе где су млади били укључени у припрему и реализацију</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Институције културе Уметничке високошколске и средњошколске институције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3.630.000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3.630.000</w:t>
            </w: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10.890.000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10.890.000</w:t>
            </w: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 xml:space="preserve">9.1.3.2. </w:t>
            </w:r>
            <w:r w:rsidRPr="008B57DA">
              <w:rPr>
                <w:rFonts w:ascii="Times New Roman" w:hAnsi="Times New Roman"/>
                <w:color w:val="000000"/>
                <w:sz w:val="16"/>
                <w:szCs w:val="16"/>
                <w:lang w:val="sr-Cyrl-RS"/>
              </w:rPr>
              <w:t>Подржати препознавање и обезбедити системску подршку креативним индустријама младих и културном предузетништву</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подржаних активности</w:t>
            </w:r>
            <w:r w:rsidR="00630E9A">
              <w:rPr>
                <w:rFonts w:ascii="Times New Roman" w:hAnsi="Times New Roman"/>
                <w:sz w:val="16"/>
                <w:szCs w:val="16"/>
                <w:lang w:val="sr-Cyrl-RS"/>
              </w:rPr>
              <w:t>/пројеката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МПРИВ</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Културне индустрије младих</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5.640.000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5.640.000</w:t>
            </w:r>
          </w:p>
        </w:tc>
        <w:tc>
          <w:tcPr>
            <w:tcW w:w="950" w:type="dxa"/>
            <w:shd w:val="clear" w:color="auto" w:fill="CCFF99"/>
          </w:tcPr>
          <w:p w:rsidR="00CC6249" w:rsidRPr="008E0D78" w:rsidRDefault="00530C5A" w:rsidP="00CC6249">
            <w:pPr>
              <w:spacing w:after="0" w:line="240" w:lineRule="auto"/>
              <w:ind w:left="-108"/>
              <w:jc w:val="center"/>
              <w:rPr>
                <w:rFonts w:ascii="Times New Roman" w:hAnsi="Times New Roman"/>
                <w:sz w:val="14"/>
                <w:szCs w:val="16"/>
                <w:lang w:val="sr-Cyrl-RS"/>
              </w:rPr>
            </w:pPr>
            <w:r w:rsidRPr="008E0D78">
              <w:rPr>
                <w:rFonts w:ascii="Times New Roman" w:hAnsi="Times New Roman"/>
                <w:sz w:val="14"/>
                <w:szCs w:val="16"/>
                <w:lang w:val="sr-Cyrl-RS"/>
              </w:rPr>
              <w:t>16.9</w:t>
            </w:r>
            <w:r w:rsidRPr="008E0D78">
              <w:rPr>
                <w:rFonts w:ascii="Times New Roman" w:hAnsi="Times New Roman"/>
                <w:sz w:val="14"/>
                <w:szCs w:val="16"/>
                <w:lang w:val="sr-Latn-RS"/>
              </w:rPr>
              <w:t>2</w:t>
            </w:r>
            <w:r w:rsidR="00CC6249" w:rsidRPr="008E0D78">
              <w:rPr>
                <w:rFonts w:ascii="Times New Roman" w:hAnsi="Times New Roman"/>
                <w:sz w:val="14"/>
                <w:szCs w:val="16"/>
                <w:lang w:val="sr-Cyrl-RS"/>
              </w:rPr>
              <w:t>0.000</w:t>
            </w:r>
          </w:p>
        </w:tc>
        <w:tc>
          <w:tcPr>
            <w:tcW w:w="900" w:type="dxa"/>
            <w:shd w:val="clear" w:color="auto" w:fill="CCFF99"/>
          </w:tcPr>
          <w:p w:rsidR="00CC6249" w:rsidRPr="00530C5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530C5A" w:rsidRDefault="00CC6249" w:rsidP="00530C5A">
            <w:pPr>
              <w:spacing w:after="0" w:line="240" w:lineRule="auto"/>
              <w:ind w:left="-108"/>
              <w:jc w:val="center"/>
              <w:rPr>
                <w:rFonts w:ascii="Times New Roman" w:hAnsi="Times New Roman"/>
                <w:sz w:val="14"/>
                <w:szCs w:val="16"/>
                <w:lang w:val="sr-Cyrl-RS"/>
              </w:rPr>
            </w:pPr>
            <w:r w:rsidRPr="00530C5A">
              <w:rPr>
                <w:rFonts w:ascii="Times New Roman" w:hAnsi="Times New Roman"/>
                <w:sz w:val="14"/>
                <w:szCs w:val="16"/>
                <w:lang w:val="sr-Cyrl-RS"/>
              </w:rPr>
              <w:t>16.9</w:t>
            </w:r>
            <w:r w:rsidR="00530C5A" w:rsidRPr="00530C5A">
              <w:rPr>
                <w:rFonts w:ascii="Times New Roman" w:hAnsi="Times New Roman"/>
                <w:sz w:val="14"/>
                <w:szCs w:val="16"/>
                <w:lang w:val="sr-Latn-RS"/>
              </w:rPr>
              <w:t>2</w:t>
            </w:r>
            <w:r w:rsidRPr="00530C5A">
              <w:rPr>
                <w:rFonts w:ascii="Times New Roman" w:hAnsi="Times New Roman"/>
                <w:sz w:val="14"/>
                <w:szCs w:val="16"/>
                <w:lang w:val="sr-Cyrl-RS"/>
              </w:rPr>
              <w:t>0.000</w:t>
            </w: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9.1.3.3. Омогућити коришћење јавних простора удружења која спроводе омладинске активности у области културе и уметности на локалном нивоу</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75 простора су уступљени на коришћење младима ради  реализације културних и креативних садржаја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Културне индустрије младих</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r>
    </w:tbl>
    <w:p w:rsidR="003C7B38" w:rsidRDefault="003C7B3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Pr="008B57DA" w:rsidRDefault="008E0D78" w:rsidP="00CC6249">
      <w:pPr>
        <w:tabs>
          <w:tab w:val="left" w:pos="2490"/>
          <w:tab w:val="left" w:pos="5025"/>
        </w:tabs>
        <w:spacing w:after="0" w:line="240" w:lineRule="auto"/>
        <w:rPr>
          <w:rFonts w:ascii="Times New Roman" w:hAnsi="Times New Roman"/>
          <w:lang w:val="sr-Cyrl-RS"/>
        </w:rPr>
      </w:pPr>
    </w:p>
    <w:p w:rsidR="00CC6249" w:rsidRDefault="00CC6249"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Pr="008B57DA" w:rsidRDefault="008E0D78" w:rsidP="00CC6249">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306"/>
      </w:tblGrid>
      <w:tr w:rsidR="00CC6249" w:rsidRPr="008B57DA" w:rsidTr="003C7B38">
        <w:trPr>
          <w:jc w:val="center"/>
        </w:trPr>
        <w:tc>
          <w:tcPr>
            <w:tcW w:w="9197"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СПЕЦИФИЧНИ ЦИЉ 2:</w:t>
            </w:r>
          </w:p>
        </w:tc>
        <w:tc>
          <w:tcPr>
            <w:tcW w:w="6306" w:type="dxa"/>
            <w:shd w:val="clear" w:color="auto" w:fill="99CCFF"/>
            <w:vAlign w:val="center"/>
          </w:tcPr>
          <w:p w:rsidR="00CC6249" w:rsidRPr="008B57DA" w:rsidRDefault="00CC6249" w:rsidP="00CC6249">
            <w:pPr>
              <w:spacing w:after="0" w:line="240" w:lineRule="auto"/>
              <w:rPr>
                <w:rFonts w:ascii="Times New Roman" w:hAnsi="Times New Roman"/>
                <w:b/>
                <w:lang w:val="sr-Cyrl-RS"/>
              </w:rPr>
            </w:pPr>
            <w:r w:rsidRPr="008B57DA">
              <w:rPr>
                <w:rFonts w:ascii="Times New Roman" w:hAnsi="Times New Roman"/>
                <w:b/>
                <w:lang w:val="sr-Cyrl-RS"/>
              </w:rPr>
              <w:t>ИНДИКАТОРИ:</w:t>
            </w:r>
          </w:p>
        </w:tc>
      </w:tr>
      <w:tr w:rsidR="00CC6249" w:rsidRPr="008B57DA" w:rsidTr="003C7B38">
        <w:trPr>
          <w:jc w:val="center"/>
        </w:trPr>
        <w:tc>
          <w:tcPr>
            <w:tcW w:w="9197" w:type="dxa"/>
            <w:vAlign w:val="center"/>
          </w:tcPr>
          <w:p w:rsidR="00CC6249" w:rsidRPr="008B57DA" w:rsidRDefault="00CC6249" w:rsidP="00CC6249">
            <w:pPr>
              <w:spacing w:after="0" w:line="240" w:lineRule="auto"/>
              <w:rPr>
                <w:rFonts w:ascii="Times New Roman" w:hAnsi="Times New Roman"/>
                <w:lang w:val="sr-Cyrl-RS"/>
              </w:rPr>
            </w:pPr>
            <w:r w:rsidRPr="008B57DA">
              <w:rPr>
                <w:rFonts w:ascii="Times New Roman" w:hAnsi="Times New Roman"/>
                <w:lang w:val="sr-Cyrl-RS"/>
              </w:rPr>
              <w:t>9.2.</w:t>
            </w:r>
            <w:r w:rsidR="004E784C">
              <w:rPr>
                <w:rFonts w:ascii="Times New Roman" w:hAnsi="Times New Roman"/>
                <w:lang w:val="sr-Cyrl-RS"/>
              </w:rPr>
              <w:t xml:space="preserve"> </w:t>
            </w:r>
            <w:r w:rsidRPr="008B57DA">
              <w:rPr>
                <w:rFonts w:ascii="Times New Roman" w:hAnsi="Times New Roman"/>
                <w:lang w:val="sr-Cyrl-RS"/>
              </w:rPr>
              <w:t>Повећано коришћење културних садржаја међу младима</w:t>
            </w:r>
          </w:p>
        </w:tc>
        <w:tc>
          <w:tcPr>
            <w:tcW w:w="6306" w:type="dxa"/>
            <w:vAlign w:val="center"/>
          </w:tcPr>
          <w:p w:rsidR="00CC6249" w:rsidRPr="008B57DA" w:rsidRDefault="00CC6249" w:rsidP="00CC6249">
            <w:pPr>
              <w:spacing w:after="0" w:line="240" w:lineRule="auto"/>
              <w:rPr>
                <w:rFonts w:ascii="Times New Roman" w:hAnsi="Times New Roman"/>
                <w:sz w:val="18"/>
                <w:lang w:val="sr-Cyrl-RS"/>
              </w:rPr>
            </w:pPr>
            <w:r w:rsidRPr="008B57DA">
              <w:rPr>
                <w:rFonts w:ascii="Times New Roman" w:hAnsi="Times New Roman"/>
                <w:sz w:val="18"/>
                <w:lang w:val="sr-Cyrl-RS"/>
              </w:rPr>
              <w:t>Повећан проценат младих који користи доступне културне садржаје</w:t>
            </w:r>
          </w:p>
        </w:tc>
      </w:tr>
    </w:tbl>
    <w:p w:rsidR="00CC6249" w:rsidRPr="008B57DA" w:rsidRDefault="00CC6249" w:rsidP="00CC6249">
      <w:pPr>
        <w:tabs>
          <w:tab w:val="left" w:pos="2490"/>
          <w:tab w:val="left" w:pos="5025"/>
        </w:tabs>
        <w:spacing w:after="0" w:line="240" w:lineRule="auto"/>
        <w:rPr>
          <w:rFonts w:ascii="Times New Roman" w:hAnsi="Times New Roman"/>
          <w:lang w:val="sr-Cyrl-RS"/>
        </w:rPr>
      </w:pPr>
    </w:p>
    <w:tbl>
      <w:tblPr>
        <w:tblW w:w="15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950"/>
        <w:gridCol w:w="900"/>
        <w:gridCol w:w="812"/>
      </w:tblGrid>
      <w:tr w:rsidR="00CC6249" w:rsidRPr="008B57DA" w:rsidTr="008E0D7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722"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662"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8E0D7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95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8E0D78">
        <w:trPr>
          <w:trHeight w:val="274"/>
          <w:jc w:val="center"/>
        </w:trPr>
        <w:tc>
          <w:tcPr>
            <w:tcW w:w="1733" w:type="dxa"/>
            <w:vMerge w:val="restart"/>
          </w:tcPr>
          <w:p w:rsidR="00CC6249" w:rsidRPr="008B57DA" w:rsidRDefault="00CC6249" w:rsidP="00CC6249">
            <w:pPr>
              <w:spacing w:after="0" w:line="240" w:lineRule="auto"/>
              <w:rPr>
                <w:rFonts w:ascii="Times New Roman" w:hAnsi="Times New Roman"/>
                <w:sz w:val="20"/>
                <w:szCs w:val="16"/>
                <w:lang w:val="sr-Cyrl-RS"/>
              </w:rPr>
            </w:pPr>
            <w:r w:rsidRPr="008B57DA">
              <w:rPr>
                <w:rFonts w:ascii="Times New Roman" w:hAnsi="Times New Roman"/>
                <w:sz w:val="20"/>
                <w:szCs w:val="16"/>
                <w:lang w:val="sr-Cyrl-RS"/>
              </w:rPr>
              <w:t>9.2.1.</w:t>
            </w:r>
            <w:r w:rsidR="004E784C">
              <w:rPr>
                <w:rFonts w:ascii="Times New Roman" w:hAnsi="Times New Roman"/>
                <w:sz w:val="20"/>
                <w:szCs w:val="16"/>
                <w:lang w:val="sr-Cyrl-RS"/>
              </w:rPr>
              <w:t xml:space="preserve"> </w:t>
            </w:r>
            <w:r w:rsidRPr="008B57DA">
              <w:rPr>
                <w:rFonts w:ascii="Times New Roman" w:hAnsi="Times New Roman"/>
                <w:sz w:val="20"/>
                <w:szCs w:val="16"/>
                <w:lang w:val="sr-Cyrl-RS"/>
              </w:rPr>
              <w:t xml:space="preserve">Унапређена прилагођеност и доступност културних садржаја младима </w:t>
            </w:r>
          </w:p>
        </w:tc>
        <w:tc>
          <w:tcPr>
            <w:tcW w:w="1794" w:type="dxa"/>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9.2.1.1. </w:t>
            </w:r>
            <w:r w:rsidRPr="008B57DA">
              <w:rPr>
                <w:rFonts w:ascii="Times New Roman" w:hAnsi="Times New Roman"/>
                <w:color w:val="000000"/>
                <w:sz w:val="16"/>
                <w:szCs w:val="16"/>
                <w:lang w:val="sr-Cyrl-RS"/>
              </w:rPr>
              <w:t>Обезбедити подршку програмима који укључују младе у процес развоја прилагођавања културних садржаја младима</w:t>
            </w:r>
          </w:p>
        </w:tc>
        <w:tc>
          <w:tcPr>
            <w:tcW w:w="1626" w:type="dxa"/>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150 подржаних активности</w:t>
            </w:r>
            <w:r w:rsidR="00630E9A">
              <w:rPr>
                <w:rFonts w:ascii="Times New Roman" w:hAnsi="Times New Roman"/>
                <w:sz w:val="16"/>
                <w:szCs w:val="16"/>
                <w:lang w:val="sr-Cyrl-RS"/>
              </w:rPr>
              <w:t>/пројеката</w:t>
            </w:r>
            <w:r w:rsidRPr="008B57DA">
              <w:rPr>
                <w:rFonts w:ascii="Times New Roman" w:hAnsi="Times New Roman"/>
                <w:sz w:val="16"/>
                <w:szCs w:val="16"/>
                <w:lang w:val="sr-Cyrl-RS"/>
              </w:rPr>
              <w:t xml:space="preserve"> који укључују младе у све фазе реализације</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Културне индустрије младих</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ЈЛС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11605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3.0</w:t>
            </w:r>
            <w:r w:rsidR="00CC6249" w:rsidRPr="008E0D78">
              <w:rPr>
                <w:rFonts w:ascii="Times New Roman" w:hAnsi="Times New Roman"/>
                <w:sz w:val="14"/>
                <w:szCs w:val="16"/>
                <w:lang w:val="sr-Cyrl-RS"/>
              </w:rPr>
              <w:t>00.000</w:t>
            </w:r>
          </w:p>
        </w:tc>
        <w:tc>
          <w:tcPr>
            <w:tcW w:w="990" w:type="dxa"/>
            <w:shd w:val="clear" w:color="auto" w:fill="CCFF99"/>
          </w:tcPr>
          <w:p w:rsidR="00CC6249" w:rsidRPr="008E0D78" w:rsidRDefault="00116059" w:rsidP="00CC6249">
            <w:pPr>
              <w:spacing w:after="0" w:line="240" w:lineRule="auto"/>
              <w:jc w:val="center"/>
              <w:rPr>
                <w:rFonts w:ascii="Times New Roman" w:hAnsi="Times New Roman"/>
                <w:sz w:val="14"/>
                <w:szCs w:val="14"/>
                <w:lang w:val="sr-Cyrl-RS"/>
              </w:rPr>
            </w:pPr>
            <w:r w:rsidRPr="008E0D78">
              <w:rPr>
                <w:rFonts w:ascii="Times New Roman" w:hAnsi="Times New Roman"/>
                <w:sz w:val="14"/>
                <w:szCs w:val="14"/>
                <w:lang w:val="sr-Cyrl-RS"/>
              </w:rPr>
              <w:t>3.0</w:t>
            </w:r>
            <w:r w:rsidR="00CC6249" w:rsidRPr="008E0D78">
              <w:rPr>
                <w:rFonts w:ascii="Times New Roman" w:hAnsi="Times New Roman"/>
                <w:sz w:val="14"/>
                <w:szCs w:val="14"/>
                <w:lang w:val="sr-Cyrl-RS"/>
              </w:rPr>
              <w:t>00.000</w:t>
            </w:r>
          </w:p>
          <w:p w:rsidR="00CC6249" w:rsidRPr="008E0D78" w:rsidRDefault="00CC6249" w:rsidP="00CC6249">
            <w:pPr>
              <w:spacing w:after="0" w:line="240" w:lineRule="auto"/>
              <w:jc w:val="center"/>
              <w:rPr>
                <w:rFonts w:ascii="Times New Roman" w:hAnsi="Times New Roman"/>
                <w:sz w:val="14"/>
                <w:szCs w:val="14"/>
                <w:lang w:val="sr-Cyrl-RS"/>
              </w:rPr>
            </w:pPr>
            <w:r w:rsidRPr="008E0D78">
              <w:rPr>
                <w:rFonts w:ascii="Times New Roman" w:hAnsi="Times New Roman"/>
                <w:sz w:val="14"/>
                <w:szCs w:val="14"/>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4"/>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11605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9.0</w:t>
            </w:r>
            <w:r w:rsidR="00CC6249" w:rsidRPr="008E0D78">
              <w:rPr>
                <w:rFonts w:ascii="Times New Roman" w:hAnsi="Times New Roman"/>
                <w:sz w:val="14"/>
                <w:szCs w:val="16"/>
                <w:lang w:val="sr-Cyrl-RS"/>
              </w:rPr>
              <w:t>00.000</w:t>
            </w:r>
          </w:p>
        </w:tc>
        <w:tc>
          <w:tcPr>
            <w:tcW w:w="900" w:type="dxa"/>
            <w:shd w:val="clear" w:color="auto" w:fill="CCFF99"/>
          </w:tcPr>
          <w:p w:rsidR="00CC6249" w:rsidRPr="008B57DA" w:rsidRDefault="00116059" w:rsidP="00CC6249">
            <w:pPr>
              <w:spacing w:after="0" w:line="240" w:lineRule="auto"/>
              <w:jc w:val="center"/>
              <w:rPr>
                <w:rFonts w:ascii="Times New Roman" w:hAnsi="Times New Roman"/>
                <w:sz w:val="14"/>
                <w:szCs w:val="14"/>
                <w:lang w:val="sr-Cyrl-RS"/>
              </w:rPr>
            </w:pPr>
            <w:r>
              <w:rPr>
                <w:rFonts w:ascii="Times New Roman" w:hAnsi="Times New Roman"/>
                <w:sz w:val="14"/>
                <w:szCs w:val="14"/>
                <w:lang w:val="sr-Cyrl-RS"/>
              </w:rPr>
              <w:t>9.0</w:t>
            </w:r>
            <w:r w:rsidR="00CC6249" w:rsidRPr="008B57DA">
              <w:rPr>
                <w:rFonts w:ascii="Times New Roman" w:hAnsi="Times New Roman"/>
                <w:sz w:val="14"/>
                <w:szCs w:val="14"/>
                <w:lang w:val="sr-Cyrl-RS"/>
              </w:rPr>
              <w:t>00.000</w:t>
            </w:r>
          </w:p>
          <w:p w:rsidR="00CC6249" w:rsidRPr="008B57DA" w:rsidRDefault="00CC6249" w:rsidP="00CC6249">
            <w:pPr>
              <w:spacing w:after="0" w:line="240" w:lineRule="auto"/>
              <w:jc w:val="center"/>
              <w:rPr>
                <w:rFonts w:ascii="Times New Roman" w:hAnsi="Times New Roman"/>
                <w:sz w:val="14"/>
                <w:szCs w:val="14"/>
                <w:lang w:val="sr-Cyrl-RS"/>
              </w:rPr>
            </w:pPr>
            <w:r w:rsidRPr="008B57DA">
              <w:rPr>
                <w:rFonts w:ascii="Times New Roman" w:hAnsi="Times New Roman"/>
                <w:sz w:val="14"/>
                <w:szCs w:val="14"/>
                <w:lang w:val="sr-Cyrl-RS"/>
              </w:rPr>
              <w:t>(МКИ)</w:t>
            </w:r>
          </w:p>
          <w:p w:rsidR="00CC6249" w:rsidRPr="008B57DA" w:rsidRDefault="00CC6249" w:rsidP="00CC6249">
            <w:pPr>
              <w:spacing w:after="0" w:line="240" w:lineRule="auto"/>
              <w:jc w:val="center"/>
              <w:rPr>
                <w:rFonts w:ascii="Times New Roman" w:hAnsi="Times New Roman"/>
                <w:sz w:val="14"/>
                <w:szCs w:val="14"/>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p>
        </w:tc>
      </w:tr>
      <w:tr w:rsidR="00CC6249" w:rsidRPr="008B57DA" w:rsidTr="008E0D78">
        <w:trPr>
          <w:trHeight w:val="1489"/>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9.2.1.2. </w:t>
            </w:r>
            <w:r w:rsidRPr="008B57DA">
              <w:rPr>
                <w:rFonts w:ascii="Times New Roman" w:hAnsi="Times New Roman"/>
                <w:color w:val="000000"/>
                <w:sz w:val="16"/>
                <w:szCs w:val="16"/>
                <w:lang w:val="sr-Cyrl-RS"/>
              </w:rPr>
              <w:t>Подржати програме обуке запослених у институцијама културе о савременим начинима и средствима представљања културних садржаја на начин прилагођен младима</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подржаних радионица и семинара</w:t>
            </w:r>
          </w:p>
          <w:p w:rsidR="00CC6249" w:rsidRPr="008B57DA" w:rsidRDefault="00CC6249" w:rsidP="00CC6249">
            <w:pPr>
              <w:spacing w:after="0" w:line="240" w:lineRule="auto"/>
              <w:contextualSpacing/>
              <w:jc w:val="center"/>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Институције културе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Културне индустрије младих</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2.420.000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2.420.000</w:t>
            </w: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7.260.000</w:t>
            </w:r>
          </w:p>
          <w:p w:rsidR="00CC6249" w:rsidRPr="008E0D78" w:rsidRDefault="00CC6249" w:rsidP="00CC6249">
            <w:pPr>
              <w:spacing w:after="0" w:line="240" w:lineRule="auto"/>
              <w:rPr>
                <w:rFonts w:ascii="Times New Roman" w:hAnsi="Times New Roman"/>
                <w:sz w:val="14"/>
                <w:szCs w:val="16"/>
                <w:lang w:val="sr-Cyrl-RS"/>
              </w:rPr>
            </w:pPr>
          </w:p>
          <w:p w:rsidR="00CC6249" w:rsidRPr="008E0D78" w:rsidRDefault="00CC6249" w:rsidP="00CC6249">
            <w:pPr>
              <w:spacing w:after="0" w:line="240" w:lineRule="auto"/>
              <w:rPr>
                <w:rFonts w:ascii="Times New Roman" w:hAnsi="Times New Roman"/>
                <w:sz w:val="14"/>
                <w:szCs w:val="16"/>
                <w:lang w:val="sr-Cyrl-RS"/>
              </w:rPr>
            </w:pP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7.260.000</w:t>
            </w:r>
          </w:p>
          <w:p w:rsidR="00CC6249" w:rsidRPr="008B57DA" w:rsidRDefault="00CC6249" w:rsidP="00CC6249">
            <w:pPr>
              <w:spacing w:after="0" w:line="240" w:lineRule="auto"/>
              <w:ind w:left="-108"/>
              <w:jc w:val="center"/>
              <w:rPr>
                <w:rFonts w:ascii="Times New Roman" w:hAnsi="Times New Roman"/>
                <w:sz w:val="14"/>
                <w:szCs w:val="16"/>
                <w:lang w:val="sr-Cyrl-RS"/>
              </w:rPr>
            </w:pPr>
          </w:p>
        </w:tc>
      </w:tr>
      <w:tr w:rsidR="00CC6249" w:rsidRPr="008B57DA" w:rsidTr="008E0D78">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vAlign w:val="center"/>
          </w:tcPr>
          <w:p w:rsidR="00CC6249" w:rsidRPr="008B57DA" w:rsidRDefault="00CC6249" w:rsidP="00CC6249">
            <w:pPr>
              <w:spacing w:after="0" w:line="240" w:lineRule="auto"/>
              <w:contextualSpacing/>
              <w:rPr>
                <w:rFonts w:ascii="Times New Roman" w:hAnsi="Times New Roman"/>
                <w:sz w:val="16"/>
                <w:szCs w:val="16"/>
                <w:lang w:val="sr-Cyrl-RS"/>
              </w:rPr>
            </w:pPr>
            <w:r w:rsidRPr="008B57DA">
              <w:rPr>
                <w:rFonts w:ascii="Times New Roman" w:hAnsi="Times New Roman"/>
                <w:sz w:val="16"/>
                <w:szCs w:val="16"/>
                <w:lang w:val="sr-Cyrl-RS"/>
              </w:rPr>
              <w:t xml:space="preserve">9.2.1.3. </w:t>
            </w:r>
            <w:r w:rsidRPr="008B57DA">
              <w:rPr>
                <w:rFonts w:ascii="Times New Roman" w:hAnsi="Times New Roman"/>
                <w:color w:val="000000"/>
                <w:sz w:val="16"/>
                <w:szCs w:val="16"/>
                <w:lang w:val="sr-Cyrl-RS"/>
              </w:rPr>
              <w:t>Унапредити сарадњу институција културе и образовања ради повећања броја младих који користе културне садржаје</w:t>
            </w:r>
          </w:p>
        </w:tc>
        <w:tc>
          <w:tcPr>
            <w:tcW w:w="1626"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15 подржаних партнерских активности</w:t>
            </w:r>
            <w:r w:rsidR="00630E9A">
              <w:rPr>
                <w:rFonts w:ascii="Times New Roman" w:hAnsi="Times New Roman"/>
                <w:sz w:val="16"/>
                <w:szCs w:val="16"/>
                <w:lang w:val="sr-Cyrl-RS"/>
              </w:rPr>
              <w:t>/пројеката</w:t>
            </w:r>
            <w:r w:rsidRPr="008B57DA">
              <w:rPr>
                <w:rFonts w:ascii="Times New Roman" w:hAnsi="Times New Roman"/>
                <w:sz w:val="16"/>
                <w:szCs w:val="16"/>
                <w:lang w:val="sr-Cyrl-RS"/>
              </w:rPr>
              <w:t xml:space="preserve"> </w:t>
            </w:r>
            <w:r w:rsidRPr="008B57DA">
              <w:rPr>
                <w:rFonts w:ascii="Times New Roman" w:hAnsi="Times New Roman"/>
                <w:sz w:val="16"/>
                <w:lang w:val="sr-Cyrl-RS"/>
              </w:rPr>
              <w:t>институција културе и образовања</w:t>
            </w:r>
          </w:p>
          <w:p w:rsidR="00CC6249" w:rsidRPr="008B57DA" w:rsidRDefault="00CC6249" w:rsidP="00CC6249">
            <w:pPr>
              <w:spacing w:after="0" w:line="240" w:lineRule="auto"/>
              <w:contextualSpacing/>
              <w:jc w:val="center"/>
              <w:rPr>
                <w:rFonts w:ascii="Times New Roman" w:hAnsi="Times New Roman"/>
                <w:sz w:val="16"/>
                <w:szCs w:val="16"/>
                <w:lang w:val="sr-Cyrl-RS"/>
              </w:rPr>
            </w:pP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МПНТР</w:t>
            </w:r>
          </w:p>
          <w:p w:rsidR="00CC6249" w:rsidRPr="008B57DA" w:rsidRDefault="00CC6249" w:rsidP="00CC6249">
            <w:pPr>
              <w:spacing w:after="0" w:line="240" w:lineRule="auto"/>
              <w:rPr>
                <w:rFonts w:ascii="Times New Roman" w:hAnsi="Times New Roman"/>
                <w:sz w:val="16"/>
                <w:szCs w:val="16"/>
                <w:lang w:val="sr-Cyrl-RS"/>
              </w:rPr>
            </w:pP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Школе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Универзитети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Институције културе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9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vAlign w:val="center"/>
          </w:tcPr>
          <w:p w:rsidR="00CC6249" w:rsidRPr="008E0D78" w:rsidRDefault="00CC6249" w:rsidP="00CC6249">
            <w:pPr>
              <w:spacing w:after="0" w:line="240" w:lineRule="auto"/>
              <w:jc w:val="center"/>
              <w:rPr>
                <w:rFonts w:ascii="Times New Roman" w:hAnsi="Times New Roman"/>
                <w:sz w:val="14"/>
                <w:szCs w:val="16"/>
                <w:lang w:val="sr-Cyrl-RS"/>
              </w:rPr>
            </w:pPr>
          </w:p>
        </w:tc>
        <w:tc>
          <w:tcPr>
            <w:tcW w:w="95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Нису потребна средства за реализацију</w:t>
            </w:r>
          </w:p>
        </w:tc>
        <w:tc>
          <w:tcPr>
            <w:tcW w:w="90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vAlign w:val="center"/>
          </w:tcPr>
          <w:p w:rsidR="00CC6249" w:rsidRPr="008B57DA" w:rsidRDefault="00CC6249" w:rsidP="00CC6249">
            <w:pPr>
              <w:spacing w:after="0" w:line="240" w:lineRule="auto"/>
              <w:jc w:val="center"/>
              <w:rPr>
                <w:rFonts w:ascii="Times New Roman" w:hAnsi="Times New Roman"/>
                <w:sz w:val="14"/>
                <w:szCs w:val="16"/>
                <w:lang w:val="sr-Cyrl-RS"/>
              </w:rPr>
            </w:pPr>
          </w:p>
        </w:tc>
      </w:tr>
    </w:tbl>
    <w:p w:rsidR="00CC6249" w:rsidRDefault="00CC6249"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Default="008E0D78" w:rsidP="00CC6249">
      <w:pPr>
        <w:tabs>
          <w:tab w:val="left" w:pos="2490"/>
          <w:tab w:val="left" w:pos="5025"/>
        </w:tabs>
        <w:spacing w:after="0" w:line="240" w:lineRule="auto"/>
        <w:rPr>
          <w:rFonts w:ascii="Times New Roman" w:hAnsi="Times New Roman"/>
          <w:lang w:val="sr-Cyrl-RS"/>
        </w:rPr>
      </w:pPr>
    </w:p>
    <w:p w:rsidR="008E0D78" w:rsidRPr="008B57DA" w:rsidRDefault="008E0D78" w:rsidP="00CC6249">
      <w:pPr>
        <w:tabs>
          <w:tab w:val="left" w:pos="2490"/>
          <w:tab w:val="left" w:pos="5025"/>
        </w:tabs>
        <w:spacing w:after="0" w:line="240" w:lineRule="auto"/>
        <w:rPr>
          <w:rFonts w:ascii="Times New Roman" w:hAnsi="Times New Roman"/>
          <w:lang w:val="sr-Cyrl-RS"/>
        </w:rPr>
      </w:pPr>
    </w:p>
    <w:tbl>
      <w:tblPr>
        <w:tblW w:w="15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810"/>
      </w:tblGrid>
      <w:tr w:rsidR="00CC6249" w:rsidRPr="008B57DA" w:rsidTr="003C7B38">
        <w:trPr>
          <w:jc w:val="center"/>
        </w:trPr>
        <w:tc>
          <w:tcPr>
            <w:tcW w:w="1733"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lastRenderedPageBreak/>
              <w:t>ОЧЕКИВАНИ РЕЗУЛТАТ:</w:t>
            </w:r>
          </w:p>
        </w:tc>
        <w:tc>
          <w:tcPr>
            <w:tcW w:w="1794" w:type="dxa"/>
            <w:vMerge w:val="restart"/>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r w:rsidRPr="008B57DA">
              <w:rPr>
                <w:rFonts w:ascii="Times New Roman" w:hAnsi="Times New Roman"/>
                <w:b/>
                <w:sz w:val="18"/>
                <w:lang w:val="sr-Cyrl-RS"/>
              </w:rPr>
              <w:t>АКТИВНОСТИ:</w:t>
            </w:r>
          </w:p>
        </w:tc>
        <w:tc>
          <w:tcPr>
            <w:tcW w:w="6396" w:type="dxa"/>
            <w:gridSpan w:val="5"/>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ДЕТАЉИ РЕАЛИЗАЦИЈЕ</w:t>
            </w:r>
          </w:p>
        </w:tc>
        <w:tc>
          <w:tcPr>
            <w:tcW w:w="5580" w:type="dxa"/>
            <w:gridSpan w:val="6"/>
            <w:shd w:val="clear" w:color="auto" w:fill="FFFF66"/>
            <w:vAlign w:val="center"/>
          </w:tcPr>
          <w:p w:rsidR="00CC6249" w:rsidRPr="008B57DA" w:rsidRDefault="00CC6249" w:rsidP="00CC6249">
            <w:pPr>
              <w:spacing w:after="0" w:line="240" w:lineRule="auto"/>
              <w:jc w:val="center"/>
              <w:rPr>
                <w:rFonts w:ascii="Times New Roman" w:hAnsi="Times New Roman"/>
                <w:b/>
                <w:sz w:val="20"/>
                <w:lang w:val="sr-Cyrl-RS"/>
              </w:rPr>
            </w:pPr>
            <w:r w:rsidRPr="008B57DA">
              <w:rPr>
                <w:rFonts w:ascii="Times New Roman" w:hAnsi="Times New Roman"/>
                <w:b/>
                <w:sz w:val="20"/>
                <w:lang w:val="sr-Cyrl-RS"/>
              </w:rPr>
              <w:t>СРЕДСТВА ЗА РЕАЛИЗАЦИЈУ</w:t>
            </w:r>
          </w:p>
        </w:tc>
      </w:tr>
      <w:tr w:rsidR="00CC6249" w:rsidRPr="008B57DA" w:rsidTr="003C7B3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ИНДИКАТОРИ:</w:t>
            </w:r>
          </w:p>
        </w:tc>
        <w:tc>
          <w:tcPr>
            <w:tcW w:w="99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ПЕРИОД:</w:t>
            </w:r>
          </w:p>
        </w:tc>
        <w:tc>
          <w:tcPr>
            <w:tcW w:w="117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НИВО:</w:t>
            </w:r>
          </w:p>
        </w:tc>
        <w:tc>
          <w:tcPr>
            <w:tcW w:w="108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НОСИЛАЦ:</w:t>
            </w:r>
          </w:p>
        </w:tc>
        <w:tc>
          <w:tcPr>
            <w:tcW w:w="1530" w:type="dxa"/>
            <w:vMerge w:val="restart"/>
            <w:shd w:val="clear" w:color="auto" w:fill="FFFF66"/>
            <w:vAlign w:val="center"/>
          </w:tcPr>
          <w:p w:rsidR="00CC6249" w:rsidRPr="008B57DA" w:rsidRDefault="00CC6249" w:rsidP="00CC6249">
            <w:pPr>
              <w:spacing w:after="0" w:line="240" w:lineRule="auto"/>
              <w:rPr>
                <w:rFonts w:ascii="Times New Roman" w:hAnsi="Times New Roman"/>
                <w:sz w:val="14"/>
                <w:szCs w:val="14"/>
                <w:lang w:val="sr-Cyrl-RS"/>
              </w:rPr>
            </w:pPr>
            <w:r w:rsidRPr="008B57DA">
              <w:rPr>
                <w:rFonts w:ascii="Times New Roman" w:hAnsi="Times New Roman"/>
                <w:sz w:val="14"/>
                <w:szCs w:val="14"/>
                <w:lang w:val="sr-Cyrl-RS"/>
              </w:rPr>
              <w:t>УЧЕСНИЦИ:</w:t>
            </w:r>
          </w:p>
        </w:tc>
        <w:tc>
          <w:tcPr>
            <w:tcW w:w="306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w:t>
            </w:r>
          </w:p>
        </w:tc>
        <w:tc>
          <w:tcPr>
            <w:tcW w:w="2520" w:type="dxa"/>
            <w:gridSpan w:val="3"/>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2018-2020</w:t>
            </w:r>
          </w:p>
        </w:tc>
      </w:tr>
      <w:tr w:rsidR="00CC6249" w:rsidRPr="008B57DA" w:rsidTr="003C7B38">
        <w:trPr>
          <w:trHeight w:val="339"/>
          <w:jc w:val="center"/>
        </w:trPr>
        <w:tc>
          <w:tcPr>
            <w:tcW w:w="1733"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794" w:type="dxa"/>
            <w:vMerge/>
            <w:shd w:val="clear" w:color="auto" w:fill="FFFF66"/>
            <w:vAlign w:val="center"/>
          </w:tcPr>
          <w:p w:rsidR="00CC6249" w:rsidRPr="008B57DA" w:rsidRDefault="00CC6249" w:rsidP="00CC6249">
            <w:pPr>
              <w:spacing w:after="0" w:line="240" w:lineRule="auto"/>
              <w:rPr>
                <w:rFonts w:ascii="Times New Roman" w:hAnsi="Times New Roman"/>
                <w:b/>
                <w:sz w:val="18"/>
                <w:lang w:val="sr-Cyrl-RS"/>
              </w:rPr>
            </w:pPr>
          </w:p>
        </w:tc>
        <w:tc>
          <w:tcPr>
            <w:tcW w:w="1626"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17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08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1530" w:type="dxa"/>
            <w:vMerge/>
            <w:shd w:val="clear" w:color="auto" w:fill="FFFF66"/>
            <w:vAlign w:val="center"/>
          </w:tcPr>
          <w:p w:rsidR="00CC6249" w:rsidRPr="008B57DA" w:rsidRDefault="00CC6249" w:rsidP="00CC6249">
            <w:pPr>
              <w:spacing w:after="0" w:line="240" w:lineRule="auto"/>
              <w:rPr>
                <w:rFonts w:ascii="Times New Roman" w:hAnsi="Times New Roman"/>
                <w:sz w:val="16"/>
                <w:lang w:val="sr-Cyrl-RS"/>
              </w:rPr>
            </w:pP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9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108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b/>
                <w:sz w:val="16"/>
                <w:lang w:val="sr-Cyrl-RS"/>
              </w:rPr>
            </w:pPr>
            <w:r w:rsidRPr="008B57DA">
              <w:rPr>
                <w:rFonts w:ascii="Times New Roman" w:hAnsi="Times New Roman"/>
                <w:b/>
                <w:sz w:val="16"/>
                <w:lang w:val="sr-Cyrl-RS"/>
              </w:rPr>
              <w:t>Укупно</w:t>
            </w:r>
          </w:p>
        </w:tc>
        <w:tc>
          <w:tcPr>
            <w:tcW w:w="90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Буџетска средства</w:t>
            </w:r>
          </w:p>
        </w:tc>
        <w:tc>
          <w:tcPr>
            <w:tcW w:w="810" w:type="dxa"/>
            <w:shd w:val="clear" w:color="auto" w:fill="FFFF66"/>
            <w:vAlign w:val="center"/>
          </w:tcPr>
          <w:p w:rsidR="00CC6249" w:rsidRPr="008B57DA" w:rsidRDefault="00CC6249" w:rsidP="00CC6249">
            <w:pPr>
              <w:spacing w:after="0" w:line="240" w:lineRule="auto"/>
              <w:jc w:val="center"/>
              <w:rPr>
                <w:rFonts w:ascii="Times New Roman" w:hAnsi="Times New Roman"/>
                <w:sz w:val="16"/>
                <w:lang w:val="sr-Cyrl-RS"/>
              </w:rPr>
            </w:pPr>
            <w:r w:rsidRPr="008B57DA">
              <w:rPr>
                <w:rFonts w:ascii="Times New Roman" w:hAnsi="Times New Roman"/>
                <w:sz w:val="16"/>
                <w:lang w:val="sr-Cyrl-RS"/>
              </w:rPr>
              <w:t>Остали извори</w:t>
            </w:r>
          </w:p>
        </w:tc>
      </w:tr>
      <w:tr w:rsidR="00CC6249" w:rsidRPr="008B57DA" w:rsidTr="003C7B38">
        <w:trPr>
          <w:trHeight w:val="284"/>
          <w:jc w:val="center"/>
        </w:trPr>
        <w:tc>
          <w:tcPr>
            <w:tcW w:w="1733" w:type="dxa"/>
            <w:vMerge w:val="restart"/>
          </w:tcPr>
          <w:p w:rsidR="00CC6249" w:rsidRPr="008B57DA" w:rsidRDefault="00CC6249" w:rsidP="00CC6249">
            <w:pPr>
              <w:spacing w:after="0" w:line="240" w:lineRule="auto"/>
              <w:rPr>
                <w:rFonts w:ascii="Times New Roman" w:hAnsi="Times New Roman"/>
                <w:sz w:val="20"/>
                <w:szCs w:val="16"/>
                <w:lang w:val="sr-Cyrl-RS"/>
              </w:rPr>
            </w:pPr>
            <w:r w:rsidRPr="008B57DA">
              <w:rPr>
                <w:rFonts w:ascii="Times New Roman" w:hAnsi="Times New Roman"/>
                <w:sz w:val="20"/>
                <w:szCs w:val="16"/>
                <w:lang w:val="sr-Cyrl-RS"/>
              </w:rPr>
              <w:t>9.2.2.</w:t>
            </w:r>
            <w:r w:rsidR="004E784C">
              <w:rPr>
                <w:rFonts w:ascii="Times New Roman" w:hAnsi="Times New Roman"/>
                <w:sz w:val="20"/>
                <w:szCs w:val="16"/>
                <w:lang w:val="sr-Cyrl-RS"/>
              </w:rPr>
              <w:t xml:space="preserve"> </w:t>
            </w:r>
            <w:r w:rsidRPr="008B57DA">
              <w:rPr>
                <w:rFonts w:ascii="Times New Roman" w:hAnsi="Times New Roman"/>
                <w:sz w:val="20"/>
                <w:szCs w:val="16"/>
                <w:lang w:val="sr-Cyrl-RS"/>
              </w:rPr>
              <w:t xml:space="preserve">Повећан удео садржаја о култури и креативним индустријама за младе у медијима </w:t>
            </w:r>
          </w:p>
        </w:tc>
        <w:tc>
          <w:tcPr>
            <w:tcW w:w="1794"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9.2.2.1. Обезбедити подршку за развој онлајн провајдера културне партиципације младих</w:t>
            </w:r>
          </w:p>
        </w:tc>
        <w:tc>
          <w:tcPr>
            <w:tcW w:w="1626" w:type="dxa"/>
          </w:tcPr>
          <w:p w:rsidR="00A22D94" w:rsidRPr="008B57DA" w:rsidRDefault="00A22D94" w:rsidP="00CC6249">
            <w:pPr>
              <w:spacing w:after="0" w:line="240" w:lineRule="auto"/>
              <w:rPr>
                <w:rFonts w:ascii="Times New Roman" w:hAnsi="Times New Roman"/>
                <w:sz w:val="16"/>
                <w:szCs w:val="16"/>
                <w:lang w:val="sr-Cyrl-RS"/>
              </w:rPr>
            </w:pPr>
            <w:r w:rsidRPr="00C067B3">
              <w:rPr>
                <w:rFonts w:ascii="Times New Roman" w:hAnsi="Times New Roman"/>
                <w:sz w:val="16"/>
                <w:szCs w:val="16"/>
                <w:lang w:val="sr-Cyrl-RS"/>
              </w:rPr>
              <w:t>15 израђених интернет презентација у домену културне партиципације младих</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Институције културе</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9.075.000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1.500.000</w:t>
            </w:r>
          </w:p>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(МКИ)</w:t>
            </w:r>
          </w:p>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7.575.000</w:t>
            </w:r>
          </w:p>
        </w:tc>
        <w:tc>
          <w:tcPr>
            <w:tcW w:w="810" w:type="dxa"/>
            <w:shd w:val="clear" w:color="auto" w:fill="CCFF99"/>
          </w:tcPr>
          <w:p w:rsidR="00CC6249" w:rsidRPr="008E0D78" w:rsidRDefault="00CC6249" w:rsidP="00CC6249">
            <w:pPr>
              <w:spacing w:after="0" w:line="240" w:lineRule="auto"/>
              <w:ind w:left="-108"/>
              <w:jc w:val="center"/>
              <w:rPr>
                <w:rFonts w:ascii="Times New Roman" w:hAnsi="Times New Roman"/>
                <w:sz w:val="14"/>
                <w:szCs w:val="16"/>
                <w:lang w:val="sr-Cyrl-RS"/>
              </w:rPr>
            </w:pPr>
            <w:r w:rsidRPr="008E0D78">
              <w:rPr>
                <w:rFonts w:ascii="Times New Roman" w:hAnsi="Times New Roman"/>
                <w:sz w:val="14"/>
                <w:szCs w:val="16"/>
                <w:lang w:val="sr-Cyrl-RS"/>
              </w:rPr>
              <w:t>27.225.000</w:t>
            </w:r>
          </w:p>
        </w:tc>
        <w:tc>
          <w:tcPr>
            <w:tcW w:w="900" w:type="dxa"/>
            <w:shd w:val="clear" w:color="auto" w:fill="CCFF99"/>
          </w:tcPr>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4.500.000</w:t>
            </w:r>
          </w:p>
          <w:p w:rsidR="00CC6249" w:rsidRPr="008B57DA" w:rsidRDefault="00CC6249" w:rsidP="00CC6249">
            <w:pPr>
              <w:spacing w:after="0" w:line="240" w:lineRule="auto"/>
              <w:jc w:val="center"/>
              <w:rPr>
                <w:rFonts w:ascii="Times New Roman" w:hAnsi="Times New Roman"/>
                <w:sz w:val="14"/>
                <w:szCs w:val="16"/>
                <w:lang w:val="sr-Cyrl-RS"/>
              </w:rPr>
            </w:pPr>
            <w:r w:rsidRPr="008B57DA">
              <w:rPr>
                <w:rFonts w:ascii="Times New Roman" w:hAnsi="Times New Roman"/>
                <w:sz w:val="14"/>
                <w:szCs w:val="16"/>
                <w:lang w:val="sr-Cyrl-RS"/>
              </w:rPr>
              <w:t>(МКИ)</w:t>
            </w:r>
          </w:p>
          <w:p w:rsidR="00CC6249" w:rsidRPr="008B57DA" w:rsidRDefault="00CC6249" w:rsidP="00CC6249">
            <w:pPr>
              <w:spacing w:after="0" w:line="240" w:lineRule="auto"/>
              <w:jc w:val="center"/>
              <w:rPr>
                <w:rFonts w:ascii="Times New Roman" w:hAnsi="Times New Roman"/>
                <w:sz w:val="14"/>
                <w:szCs w:val="16"/>
                <w:lang w:val="sr-Cyrl-RS"/>
              </w:rPr>
            </w:pPr>
          </w:p>
          <w:p w:rsidR="00CC6249" w:rsidRPr="008B57DA"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8B57DA" w:rsidRDefault="00CC6249" w:rsidP="00CC6249">
            <w:pPr>
              <w:spacing w:after="0" w:line="240" w:lineRule="auto"/>
              <w:ind w:left="-108"/>
              <w:jc w:val="center"/>
              <w:rPr>
                <w:rFonts w:ascii="Times New Roman" w:hAnsi="Times New Roman"/>
                <w:sz w:val="14"/>
                <w:szCs w:val="16"/>
                <w:lang w:val="sr-Cyrl-RS"/>
              </w:rPr>
            </w:pPr>
            <w:r w:rsidRPr="008B57DA">
              <w:rPr>
                <w:rFonts w:ascii="Times New Roman" w:hAnsi="Times New Roman"/>
                <w:sz w:val="14"/>
                <w:szCs w:val="16"/>
                <w:lang w:val="sr-Cyrl-RS"/>
              </w:rPr>
              <w:t>22.725.000</w:t>
            </w:r>
          </w:p>
        </w:tc>
      </w:tr>
      <w:tr w:rsidR="00CC6249" w:rsidRPr="008B57DA" w:rsidTr="003C7B38">
        <w:trPr>
          <w:jc w:val="center"/>
        </w:trPr>
        <w:tc>
          <w:tcPr>
            <w:tcW w:w="1733" w:type="dxa"/>
            <w:vMerge/>
          </w:tcPr>
          <w:p w:rsidR="00CC6249" w:rsidRPr="008B57DA" w:rsidRDefault="00CC6249" w:rsidP="00CC6249">
            <w:pPr>
              <w:spacing w:after="0" w:line="240" w:lineRule="auto"/>
              <w:rPr>
                <w:rFonts w:ascii="Times New Roman" w:hAnsi="Times New Roman"/>
                <w:sz w:val="20"/>
                <w:szCs w:val="16"/>
                <w:lang w:val="sr-Cyrl-RS"/>
              </w:rPr>
            </w:pPr>
          </w:p>
        </w:tc>
        <w:tc>
          <w:tcPr>
            <w:tcW w:w="1794" w:type="dxa"/>
            <w:shd w:val="clear" w:color="auto" w:fill="FFFFFF"/>
          </w:tcPr>
          <w:p w:rsidR="00CC6249" w:rsidRPr="008B57DA" w:rsidRDefault="00CC6249" w:rsidP="00CC6249">
            <w:pPr>
              <w:spacing w:after="0" w:line="240" w:lineRule="auto"/>
              <w:rPr>
                <w:rFonts w:ascii="Times New Roman" w:hAnsi="Times New Roman"/>
                <w:sz w:val="16"/>
                <w:szCs w:val="16"/>
                <w:lang w:val="sr-Cyrl-RS"/>
              </w:rPr>
            </w:pPr>
            <w:r w:rsidRPr="007F4972">
              <w:rPr>
                <w:rFonts w:ascii="Times New Roman" w:hAnsi="Times New Roman"/>
                <w:sz w:val="16"/>
                <w:szCs w:val="16"/>
                <w:lang w:val="sr-Cyrl-RS"/>
              </w:rPr>
              <w:t>9.2.2.2. Подржати промоцију културне</w:t>
            </w:r>
            <w:r w:rsidRPr="008B57DA">
              <w:rPr>
                <w:rFonts w:ascii="Times New Roman" w:hAnsi="Times New Roman"/>
                <w:sz w:val="16"/>
                <w:szCs w:val="16"/>
                <w:lang w:val="sr-Cyrl-RS"/>
              </w:rPr>
              <w:t xml:space="preserve"> партиципације међу младима у свим врстама медија, уз истицање креативних младих као позитивних узора</w:t>
            </w:r>
          </w:p>
        </w:tc>
        <w:tc>
          <w:tcPr>
            <w:tcW w:w="1626" w:type="dxa"/>
            <w:shd w:val="clear" w:color="auto" w:fill="FFFFFF"/>
          </w:tcPr>
          <w:p w:rsidR="00CC6249" w:rsidRPr="008B57DA" w:rsidRDefault="00630E9A" w:rsidP="00CC6249">
            <w:pPr>
              <w:spacing w:after="0" w:line="240" w:lineRule="auto"/>
              <w:rPr>
                <w:rFonts w:ascii="Times New Roman" w:hAnsi="Times New Roman"/>
                <w:sz w:val="16"/>
                <w:szCs w:val="16"/>
                <w:lang w:val="sr-Cyrl-RS"/>
              </w:rPr>
            </w:pPr>
            <w:r>
              <w:rPr>
                <w:rFonts w:ascii="Times New Roman" w:hAnsi="Times New Roman"/>
                <w:sz w:val="16"/>
                <w:szCs w:val="16"/>
                <w:lang w:val="sr-Cyrl-RS"/>
              </w:rPr>
              <w:t>15 подржаних активности/пројеката</w:t>
            </w:r>
            <w:r w:rsidRPr="008B57DA">
              <w:rPr>
                <w:rFonts w:ascii="Times New Roman" w:hAnsi="Times New Roman"/>
                <w:sz w:val="16"/>
                <w:szCs w:val="16"/>
                <w:lang w:val="sr-Cyrl-RS"/>
              </w:rPr>
              <w:t xml:space="preserve"> </w:t>
            </w:r>
            <w:r w:rsidR="00CC6249" w:rsidRPr="008B57DA">
              <w:rPr>
                <w:rFonts w:ascii="Times New Roman" w:hAnsi="Times New Roman"/>
                <w:sz w:val="16"/>
                <w:szCs w:val="16"/>
                <w:lang w:val="sr-Cyrl-RS"/>
              </w:rPr>
              <w:t>промоције културне партиципације младих у медијима</w:t>
            </w:r>
          </w:p>
        </w:tc>
        <w:tc>
          <w:tcPr>
            <w:tcW w:w="99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2018-2020</w:t>
            </w:r>
          </w:p>
        </w:tc>
        <w:tc>
          <w:tcPr>
            <w:tcW w:w="1170" w:type="dxa"/>
            <w:shd w:val="clear" w:color="auto" w:fill="auto"/>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национални покрајински локални</w:t>
            </w:r>
          </w:p>
        </w:tc>
        <w:tc>
          <w:tcPr>
            <w:tcW w:w="1080" w:type="dxa"/>
            <w:shd w:val="clear" w:color="auto" w:fill="auto"/>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МОС</w:t>
            </w:r>
          </w:p>
          <w:p w:rsidR="00CC6249" w:rsidRPr="008B57DA" w:rsidRDefault="00CC6249" w:rsidP="00CC6249">
            <w:pPr>
              <w:spacing w:after="0" w:line="240" w:lineRule="auto"/>
              <w:rPr>
                <w:rFonts w:ascii="Times New Roman" w:hAnsi="Times New Roman"/>
                <w:sz w:val="16"/>
                <w:szCs w:val="16"/>
                <w:lang w:val="sr-Cyrl-RS"/>
              </w:rPr>
            </w:pPr>
          </w:p>
        </w:tc>
        <w:tc>
          <w:tcPr>
            <w:tcW w:w="1530" w:type="dxa"/>
          </w:tcPr>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ПССО</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РЕМ</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МКИ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Медији</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Културне индустрије младих</w:t>
            </w:r>
          </w:p>
          <w:p w:rsidR="00CC6249" w:rsidRPr="008B57DA" w:rsidRDefault="00CC6249" w:rsidP="00CC6249">
            <w:pPr>
              <w:spacing w:after="0" w:line="240" w:lineRule="auto"/>
              <w:rPr>
                <w:rFonts w:ascii="Times New Roman" w:hAnsi="Times New Roman"/>
                <w:sz w:val="16"/>
                <w:szCs w:val="16"/>
                <w:lang w:val="sr-Cyrl-RS"/>
              </w:rPr>
            </w:pPr>
            <w:r w:rsidRPr="008B57DA">
              <w:rPr>
                <w:rFonts w:ascii="Times New Roman" w:hAnsi="Times New Roman"/>
                <w:sz w:val="16"/>
                <w:szCs w:val="16"/>
                <w:lang w:val="sr-Cyrl-RS"/>
              </w:rPr>
              <w:t>ОЦД</w:t>
            </w:r>
          </w:p>
          <w:p w:rsidR="00CC6249" w:rsidRPr="008B57DA" w:rsidRDefault="00CC6249" w:rsidP="00CC6249">
            <w:pPr>
              <w:spacing w:after="0" w:line="240" w:lineRule="auto"/>
              <w:rPr>
                <w:rFonts w:ascii="Times New Roman" w:hAnsi="Times New Roman"/>
                <w:sz w:val="16"/>
                <w:szCs w:val="16"/>
                <w:lang w:val="sr-Cyrl-RS"/>
              </w:rPr>
            </w:pP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4.000.000</w:t>
            </w:r>
          </w:p>
        </w:tc>
        <w:tc>
          <w:tcPr>
            <w:tcW w:w="99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p>
          <w:p w:rsidR="00CC6249" w:rsidRPr="008E0D78" w:rsidRDefault="00CC6249" w:rsidP="00CC6249">
            <w:pPr>
              <w:spacing w:after="0" w:line="240" w:lineRule="auto"/>
              <w:jc w:val="center"/>
              <w:rPr>
                <w:rFonts w:ascii="Times New Roman" w:hAnsi="Times New Roman"/>
                <w:sz w:val="14"/>
                <w:szCs w:val="16"/>
                <w:lang w:val="sr-Cyrl-RS"/>
              </w:rPr>
            </w:pPr>
          </w:p>
        </w:tc>
        <w:tc>
          <w:tcPr>
            <w:tcW w:w="1080" w:type="dxa"/>
            <w:shd w:val="clear" w:color="auto" w:fill="CCFF99"/>
          </w:tcPr>
          <w:p w:rsidR="00CC6249" w:rsidRPr="008E0D78" w:rsidRDefault="00CC6249" w:rsidP="00CC6249">
            <w:pPr>
              <w:spacing w:after="0" w:line="240" w:lineRule="auto"/>
              <w:jc w:val="center"/>
              <w:rPr>
                <w:rFonts w:ascii="Times New Roman" w:hAnsi="Times New Roman"/>
                <w:sz w:val="14"/>
                <w:szCs w:val="16"/>
                <w:lang w:val="sr-Cyrl-RS"/>
              </w:rPr>
            </w:pPr>
            <w:r w:rsidRPr="008E0D78">
              <w:rPr>
                <w:rFonts w:ascii="Times New Roman" w:hAnsi="Times New Roman"/>
                <w:sz w:val="14"/>
                <w:szCs w:val="16"/>
                <w:lang w:val="sr-Cyrl-RS"/>
              </w:rPr>
              <w:t>4.000.000</w:t>
            </w:r>
          </w:p>
        </w:tc>
        <w:tc>
          <w:tcPr>
            <w:tcW w:w="810" w:type="dxa"/>
            <w:shd w:val="clear" w:color="auto" w:fill="CCFF99"/>
          </w:tcPr>
          <w:p w:rsidR="00CC6249" w:rsidRPr="008E0D78" w:rsidRDefault="007F4972" w:rsidP="00CC6249">
            <w:pPr>
              <w:spacing w:after="0" w:line="240" w:lineRule="auto"/>
              <w:ind w:left="-108"/>
              <w:jc w:val="center"/>
              <w:rPr>
                <w:rFonts w:ascii="Times New Roman" w:hAnsi="Times New Roman"/>
                <w:sz w:val="14"/>
                <w:szCs w:val="16"/>
                <w:lang w:val="sr-Cyrl-RS"/>
              </w:rPr>
            </w:pPr>
            <w:r w:rsidRPr="008E0D78">
              <w:rPr>
                <w:rFonts w:ascii="Times New Roman" w:hAnsi="Times New Roman"/>
                <w:sz w:val="14"/>
                <w:szCs w:val="16"/>
                <w:lang w:val="sr-Cyrl-RS"/>
              </w:rPr>
              <w:t>1</w:t>
            </w:r>
            <w:r w:rsidRPr="008E0D78">
              <w:rPr>
                <w:rFonts w:ascii="Times New Roman" w:hAnsi="Times New Roman"/>
                <w:sz w:val="14"/>
                <w:szCs w:val="16"/>
                <w:lang w:val="sr-Latn-RS"/>
              </w:rPr>
              <w:t>4</w:t>
            </w:r>
            <w:r w:rsidRPr="008E0D78">
              <w:rPr>
                <w:rFonts w:ascii="Times New Roman" w:hAnsi="Times New Roman"/>
                <w:sz w:val="14"/>
                <w:szCs w:val="16"/>
                <w:lang w:val="sr-Cyrl-RS"/>
              </w:rPr>
              <w:t>.</w:t>
            </w:r>
            <w:r w:rsidRPr="008E0D78">
              <w:rPr>
                <w:rFonts w:ascii="Times New Roman" w:hAnsi="Times New Roman"/>
                <w:sz w:val="14"/>
                <w:szCs w:val="16"/>
                <w:lang w:val="sr-Latn-RS"/>
              </w:rPr>
              <w:t>0</w:t>
            </w:r>
            <w:r w:rsidR="00CC6249" w:rsidRPr="008E0D78">
              <w:rPr>
                <w:rFonts w:ascii="Times New Roman" w:hAnsi="Times New Roman"/>
                <w:sz w:val="14"/>
                <w:szCs w:val="16"/>
                <w:lang w:val="sr-Cyrl-RS"/>
              </w:rPr>
              <w:t>00.000</w:t>
            </w:r>
          </w:p>
          <w:p w:rsidR="00CC6249" w:rsidRPr="008E0D78" w:rsidRDefault="00CC6249" w:rsidP="00CC6249">
            <w:pPr>
              <w:spacing w:after="0" w:line="240" w:lineRule="auto"/>
              <w:rPr>
                <w:rFonts w:ascii="Times New Roman" w:hAnsi="Times New Roman"/>
                <w:sz w:val="14"/>
                <w:szCs w:val="16"/>
                <w:lang w:val="sr-Cyrl-RS"/>
              </w:rPr>
            </w:pPr>
          </w:p>
          <w:p w:rsidR="00CC6249" w:rsidRPr="008E0D78" w:rsidRDefault="00CC6249" w:rsidP="00CC6249">
            <w:pPr>
              <w:spacing w:after="0" w:line="240" w:lineRule="auto"/>
              <w:rPr>
                <w:rFonts w:ascii="Times New Roman" w:hAnsi="Times New Roman"/>
                <w:sz w:val="14"/>
                <w:szCs w:val="16"/>
                <w:lang w:val="sr-Cyrl-RS"/>
              </w:rPr>
            </w:pPr>
          </w:p>
        </w:tc>
        <w:tc>
          <w:tcPr>
            <w:tcW w:w="900" w:type="dxa"/>
            <w:shd w:val="clear" w:color="auto" w:fill="CCFF99"/>
          </w:tcPr>
          <w:p w:rsidR="00CC6249" w:rsidRPr="007F4972" w:rsidRDefault="00CC6249" w:rsidP="00CC6249">
            <w:pPr>
              <w:spacing w:after="0" w:line="240" w:lineRule="auto"/>
              <w:jc w:val="center"/>
              <w:rPr>
                <w:rFonts w:ascii="Times New Roman" w:hAnsi="Times New Roman"/>
                <w:sz w:val="14"/>
                <w:szCs w:val="16"/>
                <w:lang w:val="sr-Cyrl-RS"/>
              </w:rPr>
            </w:pPr>
            <w:r w:rsidRPr="007F4972">
              <w:rPr>
                <w:rFonts w:ascii="Times New Roman" w:hAnsi="Times New Roman"/>
                <w:sz w:val="14"/>
                <w:szCs w:val="16"/>
                <w:lang w:val="sr-Cyrl-RS"/>
              </w:rPr>
              <w:t>2.000.000</w:t>
            </w:r>
          </w:p>
          <w:p w:rsidR="00CC6249" w:rsidRPr="007F4972" w:rsidRDefault="00CC6249" w:rsidP="00CC6249">
            <w:pPr>
              <w:spacing w:after="0" w:line="240" w:lineRule="auto"/>
              <w:jc w:val="center"/>
              <w:rPr>
                <w:rFonts w:ascii="Times New Roman" w:hAnsi="Times New Roman"/>
                <w:sz w:val="14"/>
                <w:szCs w:val="16"/>
                <w:lang w:val="sr-Cyrl-RS"/>
              </w:rPr>
            </w:pPr>
            <w:r w:rsidRPr="007F4972">
              <w:rPr>
                <w:rFonts w:ascii="Times New Roman" w:hAnsi="Times New Roman"/>
                <w:sz w:val="14"/>
                <w:szCs w:val="16"/>
                <w:lang w:val="sr-Cyrl-RS"/>
              </w:rPr>
              <w:t>(ПССО)</w:t>
            </w:r>
          </w:p>
          <w:p w:rsidR="00CC6249" w:rsidRPr="007F4972" w:rsidRDefault="00CC6249" w:rsidP="00CC6249">
            <w:pPr>
              <w:spacing w:after="0" w:line="240" w:lineRule="auto"/>
              <w:jc w:val="center"/>
              <w:rPr>
                <w:rFonts w:ascii="Times New Roman" w:hAnsi="Times New Roman"/>
                <w:sz w:val="14"/>
                <w:szCs w:val="16"/>
                <w:lang w:val="sr-Cyrl-RS"/>
              </w:rPr>
            </w:pPr>
          </w:p>
          <w:p w:rsidR="00CC6249" w:rsidRPr="007F4972" w:rsidRDefault="00CC6249" w:rsidP="00CC6249">
            <w:pPr>
              <w:spacing w:after="0" w:line="240" w:lineRule="auto"/>
              <w:jc w:val="center"/>
              <w:rPr>
                <w:rFonts w:ascii="Times New Roman" w:hAnsi="Times New Roman"/>
                <w:sz w:val="14"/>
                <w:szCs w:val="16"/>
                <w:lang w:val="sr-Cyrl-RS"/>
              </w:rPr>
            </w:pPr>
          </w:p>
        </w:tc>
        <w:tc>
          <w:tcPr>
            <w:tcW w:w="810" w:type="dxa"/>
            <w:shd w:val="clear" w:color="auto" w:fill="CCFF99"/>
          </w:tcPr>
          <w:p w:rsidR="00CC6249" w:rsidRPr="007F4972" w:rsidRDefault="007F4972" w:rsidP="00CC6249">
            <w:pPr>
              <w:spacing w:after="0" w:line="240" w:lineRule="auto"/>
              <w:ind w:left="-108"/>
              <w:jc w:val="center"/>
              <w:rPr>
                <w:rFonts w:ascii="Times New Roman" w:hAnsi="Times New Roman"/>
                <w:sz w:val="14"/>
                <w:szCs w:val="16"/>
                <w:lang w:val="sr-Cyrl-RS"/>
              </w:rPr>
            </w:pPr>
            <w:r w:rsidRPr="007F4972">
              <w:rPr>
                <w:rFonts w:ascii="Times New Roman" w:hAnsi="Times New Roman"/>
                <w:sz w:val="14"/>
                <w:szCs w:val="16"/>
                <w:lang w:val="sr-Cyrl-RS"/>
              </w:rPr>
              <w:t>1</w:t>
            </w:r>
            <w:r w:rsidRPr="007F4972">
              <w:rPr>
                <w:rFonts w:ascii="Times New Roman" w:hAnsi="Times New Roman"/>
                <w:sz w:val="14"/>
                <w:szCs w:val="16"/>
                <w:lang w:val="sr-Latn-RS"/>
              </w:rPr>
              <w:t>2</w:t>
            </w:r>
            <w:r w:rsidRPr="007F4972">
              <w:rPr>
                <w:rFonts w:ascii="Times New Roman" w:hAnsi="Times New Roman"/>
                <w:sz w:val="14"/>
                <w:szCs w:val="16"/>
                <w:lang w:val="sr-Cyrl-RS"/>
              </w:rPr>
              <w:t>.</w:t>
            </w:r>
            <w:r w:rsidRPr="007F4972">
              <w:rPr>
                <w:rFonts w:ascii="Times New Roman" w:hAnsi="Times New Roman"/>
                <w:sz w:val="14"/>
                <w:szCs w:val="16"/>
                <w:lang w:val="sr-Latn-RS"/>
              </w:rPr>
              <w:t>0</w:t>
            </w:r>
            <w:r w:rsidR="00CC6249" w:rsidRPr="007F4972">
              <w:rPr>
                <w:rFonts w:ascii="Times New Roman" w:hAnsi="Times New Roman"/>
                <w:sz w:val="14"/>
                <w:szCs w:val="16"/>
                <w:lang w:val="sr-Cyrl-RS"/>
              </w:rPr>
              <w:t>00.000</w:t>
            </w:r>
          </w:p>
        </w:tc>
      </w:tr>
    </w:tbl>
    <w:p w:rsidR="00014DE7" w:rsidRDefault="00014DE7" w:rsidP="003C7B38">
      <w:pPr>
        <w:tabs>
          <w:tab w:val="left" w:pos="2127"/>
        </w:tabs>
        <w:spacing w:after="0" w:line="240" w:lineRule="auto"/>
        <w:rPr>
          <w:rFonts w:ascii="Times New Roman" w:hAnsi="Times New Roman"/>
          <w:sz w:val="24"/>
          <w:szCs w:val="24"/>
          <w:lang w:val="sr-Cyrl-RS"/>
        </w:rPr>
      </w:pPr>
    </w:p>
    <w:p w:rsidR="005C07B7" w:rsidRDefault="005C07B7" w:rsidP="003C7B38">
      <w:pPr>
        <w:tabs>
          <w:tab w:val="left" w:pos="2127"/>
        </w:tabs>
        <w:spacing w:after="0" w:line="240" w:lineRule="auto"/>
        <w:rPr>
          <w:rFonts w:ascii="Times New Roman" w:hAnsi="Times New Roman"/>
          <w:sz w:val="24"/>
          <w:szCs w:val="24"/>
          <w:lang w:val="sr-Cyrl-RS"/>
        </w:rPr>
      </w:pPr>
    </w:p>
    <w:p w:rsidR="005C07B7" w:rsidRDefault="005C07B7" w:rsidP="003C7B38">
      <w:pPr>
        <w:tabs>
          <w:tab w:val="left" w:pos="2127"/>
        </w:tabs>
        <w:spacing w:after="0" w:line="240" w:lineRule="auto"/>
        <w:rPr>
          <w:rFonts w:ascii="Times New Roman" w:hAnsi="Times New Roman"/>
          <w:sz w:val="24"/>
          <w:szCs w:val="24"/>
          <w:lang w:val="sr-Cyrl-RS"/>
        </w:rPr>
        <w:sectPr w:rsidR="005C07B7" w:rsidSect="00C0376F">
          <w:pgSz w:w="16840" w:h="11907" w:orient="landscape" w:code="9"/>
          <w:pgMar w:top="1134" w:right="1134" w:bottom="1134" w:left="1134" w:header="709" w:footer="709" w:gutter="0"/>
          <w:cols w:space="708"/>
          <w:docGrid w:linePitch="360"/>
        </w:sectPr>
      </w:pPr>
    </w:p>
    <w:p w:rsidR="005C07B7" w:rsidRDefault="005C07B7" w:rsidP="005C07B7">
      <w:pPr>
        <w:spacing w:after="0" w:line="240" w:lineRule="auto"/>
        <w:jc w:val="both"/>
        <w:rPr>
          <w:rFonts w:ascii="Times New Roman" w:hAnsi="Times New Roman"/>
          <w:sz w:val="24"/>
          <w:szCs w:val="24"/>
          <w:lang w:val="en-US"/>
        </w:rPr>
      </w:pPr>
    </w:p>
    <w:p w:rsidR="005C07B7" w:rsidRPr="005C07B7" w:rsidRDefault="005C07B7" w:rsidP="005C07B7">
      <w:pPr>
        <w:tabs>
          <w:tab w:val="left" w:pos="851"/>
        </w:tabs>
        <w:spacing w:after="0" w:line="240" w:lineRule="auto"/>
        <w:jc w:val="both"/>
        <w:rPr>
          <w:rFonts w:ascii="Times New Roman" w:hAnsi="Times New Roman"/>
          <w:b/>
          <w:bCs/>
          <w:sz w:val="24"/>
          <w:szCs w:val="24"/>
          <w:lang w:val="en-US"/>
        </w:rPr>
      </w:pPr>
      <w:r>
        <w:rPr>
          <w:rFonts w:ascii="Times New Roman" w:hAnsi="Times New Roman"/>
          <w:bCs/>
          <w:sz w:val="24"/>
          <w:szCs w:val="24"/>
          <w:lang w:val="sr-Cyrl-RS"/>
        </w:rPr>
        <w:tab/>
      </w:r>
      <w:r w:rsidR="008E0D78">
        <w:rPr>
          <w:rFonts w:ascii="Times New Roman" w:hAnsi="Times New Roman"/>
          <w:b/>
          <w:bCs/>
          <w:sz w:val="24"/>
          <w:szCs w:val="24"/>
          <w:lang w:val="sr-Latn-RS"/>
        </w:rPr>
        <w:t>VI</w:t>
      </w:r>
      <w:r w:rsidRPr="005C07B7">
        <w:rPr>
          <w:rFonts w:ascii="Times New Roman" w:hAnsi="Times New Roman"/>
          <w:b/>
          <w:bCs/>
          <w:sz w:val="24"/>
          <w:szCs w:val="24"/>
          <w:lang w:val="sr-Cyrl-RS"/>
        </w:rPr>
        <w:t>. СКРАЋЕНИЦЕ КОЈЕ СЕ КОРИСТЕ У ТЕКСТУ АКЦИОНОГ ПЛАНА ИМАЈУ СЛЕДЕЋЕ ЗНАЧЕЊЕ:</w:t>
      </w:r>
    </w:p>
    <w:p w:rsidR="005C07B7" w:rsidRDefault="005C07B7" w:rsidP="005C07B7">
      <w:pPr>
        <w:tabs>
          <w:tab w:val="left" w:pos="1418"/>
        </w:tabs>
        <w:spacing w:after="0" w:line="240" w:lineRule="auto"/>
        <w:rPr>
          <w:rFonts w:ascii="Times New Roman" w:hAnsi="Times New Roman"/>
          <w:bCs/>
          <w:sz w:val="24"/>
          <w:szCs w:val="24"/>
          <w:lang w:val="sr-Cyrl-RS"/>
        </w:rPr>
      </w:pPr>
    </w:p>
    <w:p w:rsidR="005C07B7" w:rsidRPr="00014DE7" w:rsidRDefault="005C07B7" w:rsidP="005C07B7">
      <w:pPr>
        <w:tabs>
          <w:tab w:val="left" w:pos="1418"/>
        </w:tabs>
        <w:spacing w:after="0" w:line="240" w:lineRule="auto"/>
        <w:rPr>
          <w:rFonts w:ascii="Times New Roman" w:hAnsi="Times New Roman"/>
          <w:bCs/>
          <w:sz w:val="24"/>
          <w:szCs w:val="24"/>
          <w:lang w:val="sr-Cyrl-RS"/>
        </w:rPr>
      </w:pPr>
    </w:p>
    <w:p w:rsidR="005C07B7" w:rsidRPr="00014DE7" w:rsidRDefault="005C07B7" w:rsidP="005C07B7">
      <w:pPr>
        <w:framePr w:hSpace="180" w:wrap="around" w:hAnchor="margin" w:y="-530"/>
        <w:tabs>
          <w:tab w:val="left" w:pos="1418"/>
        </w:tabs>
        <w:spacing w:after="0" w:line="240" w:lineRule="auto"/>
        <w:contextualSpacing/>
        <w:rPr>
          <w:rFonts w:ascii="Times New Roman" w:hAnsi="Times New Roman"/>
          <w:sz w:val="24"/>
          <w:szCs w:val="24"/>
          <w:lang w:val="sr-Cyrl-RS"/>
        </w:rPr>
      </w:pPr>
    </w:p>
    <w:p w:rsidR="005C07B7" w:rsidRPr="007E05DC" w:rsidRDefault="005C07B7" w:rsidP="005C07B7">
      <w:pPr>
        <w:tabs>
          <w:tab w:val="left" w:pos="1276"/>
        </w:tabs>
        <w:spacing w:after="0" w:line="240" w:lineRule="auto"/>
        <w:rPr>
          <w:rFonts w:ascii="Times New Roman" w:hAnsi="Times New Roman"/>
          <w:bCs/>
          <w:lang w:val="sr-Cyrl-RS"/>
        </w:rPr>
      </w:pPr>
      <w:r w:rsidRPr="007E05DC">
        <w:rPr>
          <w:rFonts w:ascii="Times New Roman" w:hAnsi="Times New Roman"/>
          <w:bCs/>
          <w:lang w:val="sr-Cyrl-RS"/>
        </w:rPr>
        <w:t xml:space="preserve">ЕУ </w:t>
      </w:r>
      <w:r w:rsidRPr="007E05DC">
        <w:rPr>
          <w:rFonts w:ascii="Times New Roman" w:hAnsi="Times New Roman"/>
          <w:bCs/>
          <w:lang w:val="sr-Cyrl-RS"/>
        </w:rPr>
        <w:tab/>
        <w:t>Европска унија</w:t>
      </w:r>
    </w:p>
    <w:p w:rsidR="005C07B7" w:rsidRPr="007E05DC" w:rsidRDefault="005C07B7" w:rsidP="005C07B7">
      <w:pPr>
        <w:framePr w:hSpace="180" w:wrap="around" w:hAnchor="margin" w:y="-530"/>
        <w:tabs>
          <w:tab w:val="left" w:pos="1276"/>
        </w:tabs>
        <w:spacing w:after="0" w:line="240" w:lineRule="auto"/>
        <w:contextualSpacing/>
        <w:rPr>
          <w:rFonts w:ascii="Times New Roman" w:hAnsi="Times New Roman"/>
          <w:lang w:val="sr-Cyrl-RS"/>
        </w:rPr>
      </w:pP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ЗУОВ </w:t>
      </w:r>
      <w:r w:rsidRPr="007E05DC">
        <w:rPr>
          <w:rFonts w:ascii="Times New Roman" w:hAnsi="Times New Roman"/>
          <w:lang w:val="sr-Cyrl-RS"/>
        </w:rPr>
        <w:tab/>
        <w:t>Завод за унапређивање образовања и васпитања</w:t>
      </w:r>
    </w:p>
    <w:p w:rsidR="005C07B7" w:rsidRPr="007E05DC" w:rsidRDefault="005C07B7" w:rsidP="005C07B7">
      <w:pPr>
        <w:tabs>
          <w:tab w:val="left" w:pos="1276"/>
        </w:tabs>
        <w:spacing w:after="0" w:line="240" w:lineRule="auto"/>
        <w:rPr>
          <w:rFonts w:ascii="Times New Roman" w:hAnsi="Times New Roman"/>
          <w:lang w:val="sr-Cyrl-RS"/>
        </w:rPr>
      </w:pPr>
      <w:r w:rsidRPr="007E05DC">
        <w:rPr>
          <w:rFonts w:ascii="Times New Roman" w:hAnsi="Times New Roman"/>
          <w:lang w:val="sr-Cyrl-RS"/>
        </w:rPr>
        <w:t xml:space="preserve">ИЗЈЗ </w:t>
      </w:r>
      <w:r w:rsidRPr="007E05DC">
        <w:rPr>
          <w:rFonts w:ascii="Times New Roman" w:hAnsi="Times New Roman"/>
          <w:lang w:val="sr-Cyrl-RS"/>
        </w:rPr>
        <w:tab/>
        <w:t xml:space="preserve">Институт за јавно здравље </w:t>
      </w:r>
    </w:p>
    <w:p w:rsidR="005C07B7" w:rsidRPr="007E05DC" w:rsidRDefault="005C07B7" w:rsidP="005C07B7">
      <w:pPr>
        <w:tabs>
          <w:tab w:val="left" w:pos="1276"/>
        </w:tabs>
        <w:spacing w:after="0" w:line="240" w:lineRule="auto"/>
        <w:rPr>
          <w:rFonts w:ascii="Times New Roman" w:hAnsi="Times New Roman"/>
          <w:bCs/>
          <w:lang w:val="sr-Cyrl-RS"/>
        </w:rPr>
      </w:pPr>
      <w:r w:rsidRPr="007E05DC">
        <w:rPr>
          <w:rFonts w:ascii="Times New Roman" w:hAnsi="Times New Roman"/>
          <w:lang w:val="sr-Cyrl-RS"/>
        </w:rPr>
        <w:t xml:space="preserve">ИПА </w:t>
      </w:r>
      <w:r w:rsidRPr="007E05DC">
        <w:rPr>
          <w:rFonts w:ascii="Times New Roman" w:hAnsi="Times New Roman"/>
          <w:lang w:val="sr-Cyrl-RS"/>
        </w:rPr>
        <w:tab/>
        <w:t>Инструмент претприступне помоћи Европске уније</w:t>
      </w:r>
    </w:p>
    <w:p w:rsidR="005C07B7" w:rsidRPr="007E05DC" w:rsidRDefault="005C07B7" w:rsidP="005C07B7">
      <w:pPr>
        <w:tabs>
          <w:tab w:val="left" w:pos="1276"/>
        </w:tabs>
        <w:spacing w:after="0" w:line="240" w:lineRule="auto"/>
        <w:rPr>
          <w:rFonts w:ascii="Times New Roman" w:hAnsi="Times New Roman"/>
          <w:lang w:val="sr-Cyrl-RS"/>
        </w:rPr>
      </w:pPr>
      <w:r w:rsidRPr="007E05DC">
        <w:rPr>
          <w:rFonts w:ascii="Times New Roman" w:hAnsi="Times New Roman"/>
          <w:bCs/>
          <w:lang w:val="sr-Cyrl-RS"/>
        </w:rPr>
        <w:t xml:space="preserve">ЈЛС </w:t>
      </w:r>
      <w:r w:rsidRPr="007E05DC">
        <w:rPr>
          <w:rFonts w:ascii="Times New Roman" w:hAnsi="Times New Roman"/>
          <w:bCs/>
          <w:lang w:val="sr-Cyrl-RS"/>
        </w:rPr>
        <w:tab/>
      </w:r>
      <w:r w:rsidRPr="007E05DC">
        <w:rPr>
          <w:rFonts w:ascii="Times New Roman" w:hAnsi="Times New Roman"/>
          <w:lang w:val="sr-Cyrl-RS"/>
        </w:rPr>
        <w:t>Јединице локалне самоуправе</w:t>
      </w:r>
    </w:p>
    <w:p w:rsidR="005C07B7" w:rsidRPr="007E05DC" w:rsidRDefault="005C07B7" w:rsidP="005C07B7">
      <w:pPr>
        <w:tabs>
          <w:tab w:val="left" w:pos="1276"/>
        </w:tabs>
        <w:spacing w:after="0" w:line="240" w:lineRule="auto"/>
        <w:rPr>
          <w:rFonts w:ascii="Times New Roman" w:hAnsi="Times New Roman"/>
          <w:bCs/>
          <w:lang w:val="sr-Cyrl-RS"/>
        </w:rPr>
      </w:pPr>
      <w:r w:rsidRPr="007E05DC">
        <w:rPr>
          <w:rFonts w:ascii="Times New Roman" w:hAnsi="Times New Roman"/>
          <w:lang w:val="sr-Cyrl-RS"/>
        </w:rPr>
        <w:t xml:space="preserve">КВиС </w:t>
      </w:r>
      <w:r w:rsidRPr="007E05DC">
        <w:rPr>
          <w:rFonts w:ascii="Times New Roman" w:hAnsi="Times New Roman"/>
          <w:lang w:val="sr-Cyrl-RS"/>
        </w:rPr>
        <w:tab/>
        <w:t>Каријерно вођење и саветовање</w:t>
      </w:r>
    </w:p>
    <w:p w:rsidR="005C07B7" w:rsidRPr="007E05DC" w:rsidRDefault="005C07B7" w:rsidP="005C07B7">
      <w:pPr>
        <w:tabs>
          <w:tab w:val="left" w:pos="1276"/>
        </w:tabs>
        <w:spacing w:after="0" w:line="240" w:lineRule="auto"/>
        <w:rPr>
          <w:rFonts w:ascii="Times New Roman" w:hAnsi="Times New Roman"/>
          <w:bCs/>
          <w:lang w:val="sr-Latn-RS"/>
        </w:rPr>
      </w:pPr>
      <w:r w:rsidRPr="007E05DC">
        <w:rPr>
          <w:rFonts w:ascii="Times New Roman" w:hAnsi="Times New Roman"/>
          <w:lang w:val="sr-Cyrl-RS"/>
        </w:rPr>
        <w:t xml:space="preserve">КСЦД </w:t>
      </w:r>
      <w:r w:rsidRPr="007E05DC">
        <w:rPr>
          <w:rFonts w:ascii="Times New Roman" w:hAnsi="Times New Roman"/>
          <w:lang w:val="sr-Cyrl-RS"/>
        </w:rPr>
        <w:tab/>
        <w:t>Канцеларија за сарадњу са цивилним друштвом</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КЗМ </w:t>
      </w:r>
      <w:r w:rsidRPr="007E05DC">
        <w:rPr>
          <w:rFonts w:ascii="Times New Roman" w:hAnsi="Times New Roman"/>
          <w:lang w:val="sr-Cyrl-RS"/>
        </w:rPr>
        <w:tab/>
        <w:t>Канцеларија за младе</w:t>
      </w:r>
    </w:p>
    <w:p w:rsidR="005C07B7" w:rsidRPr="007E05DC" w:rsidRDefault="005C07B7" w:rsidP="005C07B7">
      <w:pPr>
        <w:tabs>
          <w:tab w:val="left" w:pos="1276"/>
        </w:tabs>
        <w:spacing w:after="0" w:line="240" w:lineRule="auto"/>
        <w:rPr>
          <w:rFonts w:ascii="Times New Roman" w:hAnsi="Times New Roman"/>
          <w:b/>
          <w:bCs/>
          <w:lang w:val="sr-Cyrl-RS"/>
        </w:rPr>
      </w:pPr>
      <w:r w:rsidRPr="007E05DC">
        <w:rPr>
          <w:rFonts w:ascii="Times New Roman" w:hAnsi="Times New Roman"/>
          <w:lang w:val="sr-Cyrl-RS"/>
        </w:rPr>
        <w:t xml:space="preserve">КЉМП </w:t>
      </w:r>
      <w:r w:rsidRPr="007E05DC">
        <w:rPr>
          <w:rFonts w:ascii="Times New Roman" w:hAnsi="Times New Roman"/>
          <w:lang w:val="sr-Cyrl-RS"/>
        </w:rPr>
        <w:tab/>
        <w:t>Канцеларија за људска и мањинска права</w:t>
      </w:r>
    </w:p>
    <w:p w:rsidR="005C07B7" w:rsidRPr="007E05DC" w:rsidRDefault="005C07B7" w:rsidP="005C07B7">
      <w:pPr>
        <w:tabs>
          <w:tab w:val="left" w:pos="1276"/>
        </w:tabs>
        <w:spacing w:after="0" w:line="240" w:lineRule="auto"/>
        <w:rPr>
          <w:rFonts w:ascii="Times New Roman" w:hAnsi="Times New Roman"/>
          <w:lang w:val="sr-Cyrl-RS"/>
        </w:rPr>
      </w:pPr>
      <w:r w:rsidRPr="007E05DC">
        <w:rPr>
          <w:rFonts w:ascii="Times New Roman" w:hAnsi="Times New Roman"/>
          <w:lang w:val="sr-Cyrl-RS"/>
        </w:rPr>
        <w:t xml:space="preserve">КИРС </w:t>
      </w:r>
      <w:r w:rsidRPr="007E05DC">
        <w:rPr>
          <w:rFonts w:ascii="Times New Roman" w:hAnsi="Times New Roman"/>
          <w:lang w:val="sr-Cyrl-RS"/>
        </w:rPr>
        <w:tab/>
        <w:t>Комесаријат за избеглице и миграције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bCs/>
          <w:lang w:val="sr-Cyrl-RS"/>
        </w:rPr>
        <w:t xml:space="preserve">КМБдем </w:t>
      </w:r>
      <w:r w:rsidRPr="007E05DC">
        <w:rPr>
          <w:rFonts w:ascii="Times New Roman" w:hAnsi="Times New Roman"/>
          <w:bCs/>
          <w:lang w:val="sr-Cyrl-RS"/>
        </w:rPr>
        <w:tab/>
        <w:t>Министар без портфеља задужен за демографију и популациону политику</w:t>
      </w:r>
    </w:p>
    <w:p w:rsidR="00E6228A" w:rsidRDefault="005C07B7" w:rsidP="005C07B7">
      <w:pPr>
        <w:tabs>
          <w:tab w:val="left" w:pos="1276"/>
        </w:tabs>
        <w:spacing w:after="0" w:line="240" w:lineRule="auto"/>
        <w:contextualSpacing/>
        <w:rPr>
          <w:rFonts w:ascii="Times New Roman" w:hAnsi="Times New Roman"/>
          <w:bCs/>
          <w:spacing w:val="-6"/>
          <w:lang w:val="sr-Cyrl-RS"/>
        </w:rPr>
      </w:pPr>
      <w:r w:rsidRPr="007E05DC">
        <w:rPr>
          <w:rFonts w:ascii="Times New Roman" w:hAnsi="Times New Roman"/>
          <w:lang w:val="sr-Cyrl-RS"/>
        </w:rPr>
        <w:t xml:space="preserve">КМБррјп </w:t>
      </w:r>
      <w:r w:rsidRPr="007E05DC">
        <w:rPr>
          <w:rFonts w:ascii="Times New Roman" w:hAnsi="Times New Roman"/>
          <w:lang w:val="sr-Cyrl-RS"/>
        </w:rPr>
        <w:tab/>
      </w:r>
      <w:r w:rsidRPr="007E05DC">
        <w:rPr>
          <w:rFonts w:ascii="Times New Roman" w:hAnsi="Times New Roman"/>
          <w:bCs/>
          <w:lang w:val="sr-Cyrl-RS"/>
        </w:rPr>
        <w:t xml:space="preserve">Министар без портфеља задужен за </w:t>
      </w:r>
      <w:r w:rsidRPr="0052557D">
        <w:rPr>
          <w:rFonts w:ascii="Times New Roman" w:hAnsi="Times New Roman"/>
          <w:bCs/>
          <w:spacing w:val="-6"/>
          <w:lang w:val="sr-Cyrl-RS"/>
        </w:rPr>
        <w:t>регион</w:t>
      </w:r>
      <w:r>
        <w:rPr>
          <w:rFonts w:ascii="Times New Roman" w:hAnsi="Times New Roman"/>
          <w:bCs/>
          <w:spacing w:val="-6"/>
          <w:lang w:val="sr-Cyrl-RS"/>
        </w:rPr>
        <w:t>ални развој и координацију</w:t>
      </w:r>
      <w:r w:rsidRPr="0052557D">
        <w:rPr>
          <w:rFonts w:ascii="Times New Roman" w:hAnsi="Times New Roman"/>
          <w:bCs/>
          <w:spacing w:val="-8"/>
          <w:lang w:val="sr-Cyrl-RS"/>
        </w:rPr>
        <w:t xml:space="preserve"> </w:t>
      </w:r>
      <w:r w:rsidRPr="0052557D">
        <w:rPr>
          <w:rFonts w:ascii="Times New Roman" w:hAnsi="Times New Roman"/>
          <w:bCs/>
          <w:spacing w:val="-6"/>
          <w:lang w:val="sr-Cyrl-RS"/>
        </w:rPr>
        <w:t xml:space="preserve">рада </w:t>
      </w:r>
      <w:r>
        <w:rPr>
          <w:rFonts w:ascii="Times New Roman" w:hAnsi="Times New Roman"/>
          <w:bCs/>
          <w:spacing w:val="-6"/>
          <w:lang w:val="sr-Cyrl-RS"/>
        </w:rPr>
        <w:t>јавних</w:t>
      </w:r>
    </w:p>
    <w:p w:rsidR="005C07B7" w:rsidRPr="007E05DC" w:rsidRDefault="00E6228A" w:rsidP="005C07B7">
      <w:pPr>
        <w:tabs>
          <w:tab w:val="left" w:pos="1276"/>
        </w:tabs>
        <w:spacing w:after="0" w:line="240" w:lineRule="auto"/>
        <w:contextualSpacing/>
        <w:rPr>
          <w:rFonts w:ascii="Times New Roman" w:hAnsi="Times New Roman"/>
          <w:bCs/>
          <w:lang w:val="sr-Cyrl-RS"/>
        </w:rPr>
      </w:pPr>
      <w:r>
        <w:rPr>
          <w:rFonts w:ascii="Times New Roman" w:hAnsi="Times New Roman"/>
          <w:bCs/>
          <w:spacing w:val="-6"/>
          <w:lang w:val="sr-Cyrl-RS"/>
        </w:rPr>
        <w:t xml:space="preserve">                         </w:t>
      </w:r>
      <w:r w:rsidR="005C07B7">
        <w:rPr>
          <w:rFonts w:ascii="Times New Roman" w:hAnsi="Times New Roman"/>
          <w:bCs/>
          <w:spacing w:val="-6"/>
          <w:lang w:val="sr-Cyrl-RS"/>
        </w:rPr>
        <w:t xml:space="preserve"> </w:t>
      </w:r>
      <w:r w:rsidR="005C07B7" w:rsidRPr="0052557D">
        <w:rPr>
          <w:rFonts w:ascii="Times New Roman" w:hAnsi="Times New Roman"/>
          <w:bCs/>
          <w:spacing w:val="-6"/>
          <w:lang w:val="sr-Cyrl-RS"/>
        </w:rPr>
        <w:t>предузећа</w:t>
      </w:r>
    </w:p>
    <w:p w:rsidR="005C07B7" w:rsidRPr="007E05DC" w:rsidRDefault="005C07B7" w:rsidP="005C07B7">
      <w:pPr>
        <w:tabs>
          <w:tab w:val="left" w:pos="1276"/>
        </w:tabs>
        <w:spacing w:after="0" w:line="240" w:lineRule="auto"/>
        <w:contextualSpacing/>
        <w:rPr>
          <w:rFonts w:ascii="Times New Roman" w:hAnsi="Times New Roman"/>
          <w:bCs/>
          <w:lang w:val="sr-Cyrl-RS"/>
        </w:rPr>
      </w:pPr>
      <w:r w:rsidRPr="007E05DC">
        <w:rPr>
          <w:rFonts w:ascii="Times New Roman" w:hAnsi="Times New Roman"/>
          <w:lang w:val="sr-Cyrl-RS"/>
        </w:rPr>
        <w:t xml:space="preserve">КМБитр </w:t>
      </w:r>
      <w:r w:rsidRPr="007E05DC">
        <w:rPr>
          <w:rFonts w:ascii="Times New Roman" w:hAnsi="Times New Roman"/>
          <w:lang w:val="sr-Cyrl-RS"/>
        </w:rPr>
        <w:tab/>
      </w:r>
      <w:r w:rsidRPr="007E05DC">
        <w:rPr>
          <w:rFonts w:ascii="Times New Roman" w:hAnsi="Times New Roman"/>
          <w:bCs/>
          <w:lang w:val="sr-Cyrl-RS"/>
        </w:rPr>
        <w:t>Министар без портфеља задужен за иновације и технолошки развој</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КОМС </w:t>
      </w:r>
      <w:r w:rsidRPr="007E05DC">
        <w:rPr>
          <w:rFonts w:ascii="Times New Roman" w:hAnsi="Times New Roman"/>
          <w:lang w:val="sr-Cyrl-RS"/>
        </w:rPr>
        <w:tab/>
        <w:t>Кровна организација младих Србије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ЛАП </w:t>
      </w:r>
      <w:r w:rsidRPr="007E05DC">
        <w:rPr>
          <w:rFonts w:ascii="Times New Roman" w:hAnsi="Times New Roman"/>
          <w:lang w:val="sr-Cyrl-RS"/>
        </w:rPr>
        <w:tab/>
        <w:t>Локални акциони план</w:t>
      </w:r>
    </w:p>
    <w:p w:rsidR="005C07B7" w:rsidRPr="007E05DC" w:rsidRDefault="005C07B7" w:rsidP="005C07B7">
      <w:pPr>
        <w:tabs>
          <w:tab w:val="left" w:pos="1276"/>
        </w:tabs>
        <w:spacing w:after="0" w:line="240" w:lineRule="auto"/>
        <w:rPr>
          <w:rFonts w:ascii="Times New Roman" w:hAnsi="Times New Roman"/>
          <w:lang w:val="sr-Cyrl-RS"/>
        </w:rPr>
      </w:pPr>
      <w:r w:rsidRPr="007E05DC">
        <w:rPr>
          <w:rFonts w:ascii="Times New Roman" w:hAnsi="Times New Roman"/>
          <w:lang w:val="sr-Cyrl-RS"/>
        </w:rPr>
        <w:t xml:space="preserve">МГСИ </w:t>
      </w:r>
      <w:r w:rsidRPr="007E05DC">
        <w:rPr>
          <w:rFonts w:ascii="Times New Roman" w:hAnsi="Times New Roman"/>
          <w:lang w:val="sr-Cyrl-RS"/>
        </w:rPr>
        <w:tab/>
        <w:t>Министарство грађевинарства, саобраћаја и инфраструктуре</w:t>
      </w:r>
    </w:p>
    <w:p w:rsidR="005C07B7" w:rsidRPr="007E05DC" w:rsidRDefault="005C07B7" w:rsidP="005C07B7">
      <w:pPr>
        <w:tabs>
          <w:tab w:val="left" w:pos="1276"/>
        </w:tabs>
        <w:spacing w:after="0" w:line="240" w:lineRule="auto"/>
        <w:rPr>
          <w:rFonts w:ascii="Times New Roman" w:hAnsi="Times New Roman"/>
          <w:lang w:val="sr-Cyrl-RS"/>
        </w:rPr>
      </w:pPr>
      <w:r w:rsidRPr="007E05DC">
        <w:rPr>
          <w:rFonts w:ascii="Times New Roman" w:hAnsi="Times New Roman"/>
          <w:lang w:val="sr-Cyrl-RS"/>
        </w:rPr>
        <w:t xml:space="preserve">МЗДРА </w:t>
      </w:r>
      <w:r w:rsidRPr="007E05DC">
        <w:rPr>
          <w:rFonts w:ascii="Times New Roman" w:hAnsi="Times New Roman"/>
          <w:lang w:val="sr-Cyrl-RS"/>
        </w:rPr>
        <w:tab/>
        <w:t>Министарство здравља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МКИ </w:t>
      </w:r>
      <w:r w:rsidRPr="007E05DC">
        <w:rPr>
          <w:rFonts w:ascii="Times New Roman" w:hAnsi="Times New Roman"/>
          <w:lang w:val="sr-Cyrl-RS"/>
        </w:rPr>
        <w:tab/>
        <w:t>Министарство културе и информисања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МОС </w:t>
      </w:r>
      <w:r w:rsidRPr="007E05DC">
        <w:rPr>
          <w:rFonts w:ascii="Times New Roman" w:hAnsi="Times New Roman"/>
          <w:lang w:val="sr-Cyrl-RS"/>
        </w:rPr>
        <w:tab/>
        <w:t>Министарство омладине и спорта</w:t>
      </w:r>
    </w:p>
    <w:p w:rsidR="005C07B7" w:rsidRPr="007E05DC" w:rsidRDefault="005C07B7" w:rsidP="005C07B7">
      <w:pPr>
        <w:tabs>
          <w:tab w:val="left" w:pos="1276"/>
        </w:tabs>
        <w:spacing w:after="0" w:line="240" w:lineRule="auto"/>
        <w:contextualSpacing/>
        <w:rPr>
          <w:rFonts w:ascii="Times New Roman" w:hAnsi="Times New Roman"/>
          <w:bCs/>
          <w:lang w:val="sr-Cyrl-RS"/>
        </w:rPr>
      </w:pPr>
      <w:r w:rsidRPr="007E05DC">
        <w:rPr>
          <w:rFonts w:ascii="Times New Roman" w:hAnsi="Times New Roman"/>
          <w:lang w:val="sr-Cyrl-RS"/>
        </w:rPr>
        <w:t xml:space="preserve">МПШВ </w:t>
      </w:r>
      <w:r w:rsidRPr="007E05DC">
        <w:rPr>
          <w:rFonts w:ascii="Times New Roman" w:hAnsi="Times New Roman"/>
          <w:lang w:val="sr-Cyrl-RS"/>
        </w:rPr>
        <w:tab/>
      </w:r>
      <w:r w:rsidRPr="007E05DC">
        <w:rPr>
          <w:rFonts w:ascii="Times New Roman" w:hAnsi="Times New Roman"/>
          <w:bCs/>
          <w:lang w:val="sr-Cyrl-RS"/>
        </w:rPr>
        <w:t>Министарство пољопривреде, шумарства и водопривреде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МЗЖС </w:t>
      </w:r>
      <w:r w:rsidRPr="007E05DC">
        <w:rPr>
          <w:rFonts w:ascii="Times New Roman" w:hAnsi="Times New Roman"/>
          <w:lang w:val="sr-Cyrl-RS"/>
        </w:rPr>
        <w:tab/>
        <w:t>Министарство заштите животне средине</w:t>
      </w:r>
    </w:p>
    <w:p w:rsidR="005C07B7" w:rsidRPr="007E05DC" w:rsidRDefault="005C07B7" w:rsidP="005C07B7">
      <w:pPr>
        <w:tabs>
          <w:tab w:val="left" w:pos="1276"/>
        </w:tabs>
        <w:spacing w:after="0" w:line="240" w:lineRule="auto"/>
        <w:contextualSpacing/>
        <w:rPr>
          <w:rFonts w:ascii="Times New Roman" w:hAnsi="Times New Roman"/>
          <w:bCs/>
          <w:lang w:val="sr-Cyrl-RS"/>
        </w:rPr>
      </w:pPr>
      <w:r w:rsidRPr="007E05DC">
        <w:rPr>
          <w:rFonts w:ascii="Times New Roman" w:hAnsi="Times New Roman"/>
          <w:lang w:val="sr-Cyrl-RS"/>
        </w:rPr>
        <w:t>МПНТР</w:t>
      </w:r>
      <w:r w:rsidRPr="007E05DC">
        <w:rPr>
          <w:rFonts w:ascii="Times New Roman" w:hAnsi="Times New Roman"/>
          <w:bCs/>
          <w:lang w:val="sr-Cyrl-RS"/>
        </w:rPr>
        <w:t xml:space="preserve"> </w:t>
      </w:r>
      <w:r w:rsidRPr="007E05DC">
        <w:rPr>
          <w:rFonts w:ascii="Times New Roman" w:hAnsi="Times New Roman"/>
          <w:bCs/>
          <w:lang w:val="sr-Cyrl-RS"/>
        </w:rPr>
        <w:tab/>
        <w:t>Министарство просвете, науке и технолошког развоја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МПРИВ </w:t>
      </w:r>
      <w:r w:rsidRPr="007E05DC">
        <w:rPr>
          <w:rFonts w:ascii="Times New Roman" w:hAnsi="Times New Roman"/>
          <w:lang w:val="sr-Cyrl-RS"/>
        </w:rPr>
        <w:tab/>
        <w:t>Министарство привреде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МРЗБСП </w:t>
      </w:r>
      <w:r w:rsidRPr="007E05DC">
        <w:rPr>
          <w:rFonts w:ascii="Times New Roman" w:hAnsi="Times New Roman"/>
          <w:lang w:val="sr-Cyrl-RS"/>
        </w:rPr>
        <w:tab/>
        <w:t>Министарство за рад, запошљавање, борачка и социјална питања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МСП </w:t>
      </w:r>
      <w:r w:rsidRPr="007E05DC">
        <w:rPr>
          <w:rFonts w:ascii="Times New Roman" w:hAnsi="Times New Roman"/>
          <w:lang w:val="sr-Cyrl-RS"/>
        </w:rPr>
        <w:tab/>
        <w:t>Министарство спољних послова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МТТТ </w:t>
      </w:r>
      <w:r w:rsidRPr="007E05DC">
        <w:rPr>
          <w:rFonts w:ascii="Times New Roman" w:hAnsi="Times New Roman"/>
          <w:lang w:val="sr-Cyrl-RS"/>
        </w:rPr>
        <w:tab/>
        <w:t>Министарство трговине, туризма и телекомуникација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МУП </w:t>
      </w:r>
      <w:r w:rsidRPr="007E05DC">
        <w:rPr>
          <w:rFonts w:ascii="Times New Roman" w:hAnsi="Times New Roman"/>
          <w:lang w:val="sr-Cyrl-RS"/>
        </w:rPr>
        <w:tab/>
        <w:t>Министарство унутрашњих послова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МФИН </w:t>
      </w:r>
      <w:r w:rsidRPr="007E05DC">
        <w:rPr>
          <w:rFonts w:ascii="Times New Roman" w:hAnsi="Times New Roman"/>
          <w:lang w:val="sr-Cyrl-RS"/>
        </w:rPr>
        <w:tab/>
        <w:t>Министарство финансија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МЕИ </w:t>
      </w:r>
      <w:r w:rsidRPr="007E05DC">
        <w:rPr>
          <w:rFonts w:ascii="Times New Roman" w:hAnsi="Times New Roman"/>
          <w:lang w:val="sr-Cyrl-RS"/>
        </w:rPr>
        <w:tab/>
      </w:r>
      <w:r w:rsidRPr="007E05DC">
        <w:rPr>
          <w:rFonts w:ascii="Times New Roman" w:hAnsi="Times New Roman"/>
          <w:bCs/>
          <w:lang w:val="sr-Cyrl-RS"/>
        </w:rPr>
        <w:t>Министарство за европске интеграције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НАКЗМ </w:t>
      </w:r>
      <w:r w:rsidRPr="007E05DC">
        <w:rPr>
          <w:rFonts w:ascii="Times New Roman" w:hAnsi="Times New Roman"/>
          <w:lang w:val="sr-Cyrl-RS"/>
        </w:rPr>
        <w:tab/>
        <w:t>Национална асоцијација канцеларија за младе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НАПОР </w:t>
      </w:r>
      <w:r w:rsidRPr="007E05DC">
        <w:rPr>
          <w:rFonts w:ascii="Times New Roman" w:hAnsi="Times New Roman"/>
          <w:lang w:val="sr-Cyrl-RS"/>
        </w:rPr>
        <w:tab/>
        <w:t>Национална Асоцијација Практичара/ки Омладинског Рада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НБС </w:t>
      </w:r>
      <w:r w:rsidRPr="007E05DC">
        <w:rPr>
          <w:rFonts w:ascii="Times New Roman" w:hAnsi="Times New Roman"/>
          <w:lang w:val="sr-Cyrl-RS"/>
        </w:rPr>
        <w:tab/>
        <w:t>Народна банка Србије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НСВО </w:t>
      </w:r>
      <w:r w:rsidRPr="007E05DC">
        <w:rPr>
          <w:rFonts w:ascii="Times New Roman" w:hAnsi="Times New Roman"/>
          <w:lang w:val="sr-Cyrl-RS"/>
        </w:rPr>
        <w:tab/>
        <w:t>Национални савет за високо образовање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НСМ </w:t>
      </w:r>
      <w:r w:rsidRPr="007E05DC">
        <w:rPr>
          <w:rFonts w:ascii="Times New Roman" w:hAnsi="Times New Roman"/>
          <w:lang w:val="sr-Cyrl-RS"/>
        </w:rPr>
        <w:tab/>
        <w:t>Национална стратегија за младе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НСЗ </w:t>
      </w:r>
      <w:r w:rsidRPr="007E05DC">
        <w:rPr>
          <w:rFonts w:ascii="Times New Roman" w:hAnsi="Times New Roman"/>
          <w:lang w:val="sr-Cyrl-RS"/>
        </w:rPr>
        <w:tab/>
        <w:t>Национална служба за запошљавање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ОЦД </w:t>
      </w:r>
      <w:r w:rsidRPr="007E05DC">
        <w:rPr>
          <w:rFonts w:ascii="Times New Roman" w:hAnsi="Times New Roman"/>
          <w:lang w:val="sr-Cyrl-RS"/>
        </w:rPr>
        <w:tab/>
        <w:t>Организације цивилног друштва</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ПКС </w:t>
      </w:r>
      <w:r w:rsidRPr="007E05DC">
        <w:rPr>
          <w:rFonts w:ascii="Times New Roman" w:hAnsi="Times New Roman"/>
          <w:lang w:val="sr-Cyrl-RS"/>
        </w:rPr>
        <w:tab/>
        <w:t>Привредна комора Србије</w:t>
      </w:r>
    </w:p>
    <w:p w:rsidR="005C07B7" w:rsidRPr="007E05DC" w:rsidRDefault="005C07B7" w:rsidP="005C07B7">
      <w:pPr>
        <w:tabs>
          <w:tab w:val="left" w:pos="1276"/>
        </w:tabs>
        <w:spacing w:after="0" w:line="240" w:lineRule="auto"/>
        <w:contextualSpacing/>
        <w:rPr>
          <w:rFonts w:ascii="Times New Roman" w:hAnsi="Times New Roman"/>
          <w:bCs/>
          <w:lang w:val="sr-Cyrl-RS"/>
        </w:rPr>
      </w:pPr>
      <w:r w:rsidRPr="007E05DC">
        <w:rPr>
          <w:rFonts w:ascii="Times New Roman" w:hAnsi="Times New Roman"/>
          <w:bCs/>
          <w:lang w:val="sr-Cyrl-RS"/>
        </w:rPr>
        <w:t xml:space="preserve">ПССО </w:t>
      </w:r>
      <w:r w:rsidRPr="007E05DC">
        <w:rPr>
          <w:rFonts w:ascii="Times New Roman" w:hAnsi="Times New Roman"/>
          <w:bCs/>
          <w:lang w:val="sr-Cyrl-RS"/>
        </w:rPr>
        <w:tab/>
        <w:t>Покрајински секретаријат за спорт и омладину</w:t>
      </w:r>
    </w:p>
    <w:p w:rsidR="005C07B7" w:rsidRPr="007E05DC" w:rsidRDefault="005C07B7" w:rsidP="005C07B7">
      <w:pPr>
        <w:tabs>
          <w:tab w:val="left" w:pos="1276"/>
        </w:tabs>
        <w:spacing w:after="0" w:line="240" w:lineRule="auto"/>
        <w:contextualSpacing/>
        <w:rPr>
          <w:rFonts w:ascii="Times New Roman" w:hAnsi="Times New Roman"/>
          <w:bCs/>
          <w:lang w:val="sr-Cyrl-RS"/>
        </w:rPr>
      </w:pPr>
      <w:r w:rsidRPr="007E05DC">
        <w:rPr>
          <w:rFonts w:ascii="Times New Roman" w:hAnsi="Times New Roman"/>
          <w:bCs/>
          <w:lang w:val="sr-Cyrl-RS"/>
        </w:rPr>
        <w:t xml:space="preserve">ПСОПУНМ </w:t>
      </w:r>
      <w:r w:rsidRPr="007E05DC">
        <w:rPr>
          <w:rFonts w:ascii="Times New Roman" w:hAnsi="Times New Roman"/>
          <w:bCs/>
          <w:lang w:val="sr-Cyrl-RS"/>
        </w:rPr>
        <w:tab/>
        <w:t>Покрајински секретаријат за образовањ</w:t>
      </w:r>
      <w:r>
        <w:rPr>
          <w:rFonts w:ascii="Times New Roman" w:hAnsi="Times New Roman"/>
          <w:bCs/>
          <w:lang w:val="sr-Cyrl-RS"/>
        </w:rPr>
        <w:t xml:space="preserve">е, прописе, управу и националне </w:t>
      </w:r>
      <w:r w:rsidRPr="007E05DC">
        <w:rPr>
          <w:rFonts w:ascii="Times New Roman" w:hAnsi="Times New Roman"/>
          <w:bCs/>
          <w:lang w:val="sr-Cyrl-RS"/>
        </w:rPr>
        <w:t>мањине</w:t>
      </w:r>
    </w:p>
    <w:p w:rsidR="005C07B7" w:rsidRPr="007E05DC" w:rsidRDefault="005C07B7" w:rsidP="005C07B7">
      <w:pPr>
        <w:tabs>
          <w:tab w:val="left" w:pos="1276"/>
        </w:tabs>
        <w:spacing w:after="0" w:line="240" w:lineRule="auto"/>
        <w:contextualSpacing/>
        <w:rPr>
          <w:rFonts w:ascii="Times New Roman" w:hAnsi="Times New Roman"/>
          <w:bCs/>
          <w:lang w:val="sr-Cyrl-RS"/>
        </w:rPr>
      </w:pPr>
      <w:r w:rsidRPr="007E05DC">
        <w:rPr>
          <w:rFonts w:ascii="Times New Roman" w:hAnsi="Times New Roman"/>
          <w:bCs/>
          <w:lang w:val="sr-Cyrl-RS"/>
        </w:rPr>
        <w:t xml:space="preserve">ПСВОНД </w:t>
      </w:r>
      <w:r w:rsidRPr="007E05DC">
        <w:rPr>
          <w:rFonts w:ascii="Times New Roman" w:hAnsi="Times New Roman"/>
          <w:bCs/>
          <w:lang w:val="sr-Cyrl-RS"/>
        </w:rPr>
        <w:tab/>
        <w:t>Покрајински секретаријат за високо о</w:t>
      </w:r>
      <w:r>
        <w:rPr>
          <w:rFonts w:ascii="Times New Roman" w:hAnsi="Times New Roman"/>
          <w:bCs/>
          <w:lang w:val="sr-Cyrl-RS"/>
        </w:rPr>
        <w:t xml:space="preserve">бразовање и научноистраживачку </w:t>
      </w:r>
      <w:r w:rsidRPr="007E05DC">
        <w:rPr>
          <w:rFonts w:ascii="Times New Roman" w:hAnsi="Times New Roman"/>
          <w:bCs/>
          <w:lang w:val="sr-Cyrl-RS"/>
        </w:rPr>
        <w:t>делатност</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bCs/>
          <w:lang w:val="sr-Cyrl-RS"/>
        </w:rPr>
        <w:t xml:space="preserve">РЕМ </w:t>
      </w:r>
      <w:r w:rsidRPr="007E05DC">
        <w:rPr>
          <w:rFonts w:ascii="Times New Roman" w:hAnsi="Times New Roman"/>
          <w:bCs/>
          <w:lang w:val="sr-Cyrl-RS"/>
        </w:rPr>
        <w:tab/>
      </w:r>
      <w:r w:rsidRPr="007E05DC">
        <w:rPr>
          <w:rFonts w:ascii="Times New Roman" w:hAnsi="Times New Roman"/>
          <w:lang w:val="sr-Cyrl-RS"/>
        </w:rPr>
        <w:t>Регулаторно тело за електронске медије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РСЈП </w:t>
      </w:r>
      <w:r w:rsidRPr="007E05DC">
        <w:rPr>
          <w:rFonts w:ascii="Times New Roman" w:hAnsi="Times New Roman"/>
          <w:lang w:val="sr-Cyrl-RS"/>
        </w:rPr>
        <w:tab/>
        <w:t>Републички секретаријат за јавне политике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РЗС </w:t>
      </w:r>
      <w:r w:rsidRPr="007E05DC">
        <w:rPr>
          <w:rFonts w:ascii="Times New Roman" w:hAnsi="Times New Roman"/>
          <w:lang w:val="sr-Cyrl-RS"/>
        </w:rPr>
        <w:tab/>
        <w:t>Републички завод за статистику</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СИПРУ </w:t>
      </w:r>
      <w:r w:rsidRPr="007E05DC">
        <w:rPr>
          <w:rFonts w:ascii="Times New Roman" w:hAnsi="Times New Roman"/>
          <w:lang w:val="sr-Cyrl-RS"/>
        </w:rPr>
        <w:tab/>
        <w:t xml:space="preserve">Тим за социјално укључивање и смањење сиромаштва </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СКГО </w:t>
      </w:r>
      <w:r w:rsidRPr="007E05DC">
        <w:rPr>
          <w:rFonts w:ascii="Times New Roman" w:hAnsi="Times New Roman"/>
          <w:lang w:val="sr-Cyrl-RS"/>
        </w:rPr>
        <w:tab/>
        <w:t xml:space="preserve">Стална конференција градова и општина </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СОП </w:t>
      </w:r>
      <w:r w:rsidRPr="007E05DC">
        <w:rPr>
          <w:rFonts w:ascii="Times New Roman" w:hAnsi="Times New Roman"/>
          <w:lang w:val="sr-Cyrl-RS"/>
        </w:rPr>
        <w:tab/>
        <w:t>Субјекти омладинске политике</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ТФ </w:t>
      </w:r>
      <w:r w:rsidRPr="007E05DC">
        <w:rPr>
          <w:rFonts w:ascii="Times New Roman" w:hAnsi="Times New Roman"/>
          <w:lang w:val="sr-Cyrl-RS"/>
        </w:rPr>
        <w:tab/>
        <w:t xml:space="preserve">Темпус фондација </w:t>
      </w:r>
    </w:p>
    <w:p w:rsidR="005C07B7" w:rsidRPr="007E05DC" w:rsidRDefault="005C07B7" w:rsidP="005C07B7">
      <w:pPr>
        <w:tabs>
          <w:tab w:val="left" w:pos="1276"/>
        </w:tabs>
        <w:spacing w:after="0" w:line="240" w:lineRule="auto"/>
        <w:contextualSpacing/>
        <w:rPr>
          <w:rFonts w:ascii="Times New Roman" w:hAnsi="Times New Roman"/>
          <w:lang w:val="sr-Cyrl-RS"/>
        </w:rPr>
      </w:pPr>
      <w:r w:rsidRPr="007E05DC">
        <w:rPr>
          <w:rFonts w:ascii="Times New Roman" w:hAnsi="Times New Roman"/>
          <w:lang w:val="sr-Cyrl-RS"/>
        </w:rPr>
        <w:t xml:space="preserve">ХИВ </w:t>
      </w:r>
      <w:r w:rsidRPr="007E05DC">
        <w:rPr>
          <w:rFonts w:ascii="Times New Roman" w:hAnsi="Times New Roman"/>
          <w:lang w:val="sr-Cyrl-RS"/>
        </w:rPr>
        <w:tab/>
        <w:t>Вирус хумане имунодефицијенције</w:t>
      </w:r>
    </w:p>
    <w:p w:rsidR="005C07B7" w:rsidRDefault="005C07B7" w:rsidP="005C07B7">
      <w:pPr>
        <w:tabs>
          <w:tab w:val="left" w:pos="1276"/>
        </w:tabs>
        <w:spacing w:after="0" w:line="240" w:lineRule="auto"/>
        <w:contextualSpacing/>
        <w:rPr>
          <w:rFonts w:ascii="Times New Roman" w:hAnsi="Times New Roman"/>
          <w:sz w:val="24"/>
          <w:szCs w:val="24"/>
          <w:lang w:val="sr-Cyrl-RS"/>
        </w:rPr>
      </w:pPr>
      <w:r w:rsidRPr="007E05DC">
        <w:rPr>
          <w:rFonts w:ascii="Times New Roman" w:hAnsi="Times New Roman"/>
          <w:lang w:val="sr-Cyrl-RS"/>
        </w:rPr>
        <w:t xml:space="preserve">ЦСООД </w:t>
      </w:r>
      <w:r w:rsidRPr="007E05DC">
        <w:rPr>
          <w:rFonts w:ascii="Times New Roman" w:hAnsi="Times New Roman"/>
          <w:lang w:val="sr-Cyrl-RS"/>
        </w:rPr>
        <w:tab/>
        <w:t>Центар за стручно образовање и образовање одраслих</w:t>
      </w:r>
      <w:r>
        <w:rPr>
          <w:rFonts w:ascii="Times New Roman" w:hAnsi="Times New Roman"/>
          <w:sz w:val="24"/>
          <w:szCs w:val="24"/>
          <w:lang w:val="sr-Cyrl-RS"/>
        </w:rPr>
        <w:t xml:space="preserve"> </w:t>
      </w:r>
    </w:p>
    <w:p w:rsidR="005C07B7" w:rsidRPr="00966F86" w:rsidRDefault="005C07B7" w:rsidP="003C7B38">
      <w:pPr>
        <w:tabs>
          <w:tab w:val="left" w:pos="2127"/>
        </w:tabs>
        <w:spacing w:after="0" w:line="240" w:lineRule="auto"/>
        <w:rPr>
          <w:rFonts w:ascii="Times New Roman" w:hAnsi="Times New Roman"/>
          <w:sz w:val="24"/>
          <w:szCs w:val="24"/>
          <w:lang w:val="sr-Cyrl-RS"/>
        </w:rPr>
      </w:pPr>
    </w:p>
    <w:sectPr w:rsidR="005C07B7" w:rsidRPr="00966F86" w:rsidSect="005C07B7">
      <w:headerReference w:type="default" r:id="rId11"/>
      <w:footerReference w:type="even" r:id="rId12"/>
      <w:footerReference w:type="default" r:id="rId13"/>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844" w:rsidRDefault="00F00844" w:rsidP="00F56455">
      <w:pPr>
        <w:spacing w:after="0" w:line="240" w:lineRule="auto"/>
      </w:pPr>
      <w:r>
        <w:separator/>
      </w:r>
    </w:p>
  </w:endnote>
  <w:endnote w:type="continuationSeparator" w:id="0">
    <w:p w:rsidR="00F00844" w:rsidRDefault="00F00844" w:rsidP="00F56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14495728"/>
      <w:docPartObj>
        <w:docPartGallery w:val="Page Numbers (Bottom of Page)"/>
        <w:docPartUnique/>
      </w:docPartObj>
    </w:sdtPr>
    <w:sdtEndPr>
      <w:rPr>
        <w:rStyle w:val="PageNumber"/>
      </w:rPr>
    </w:sdtEndPr>
    <w:sdtContent>
      <w:p w:rsidR="00831E3B" w:rsidRDefault="00831E3B" w:rsidP="00CC62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31E3B" w:rsidRDefault="00831E3B" w:rsidP="00F564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3B" w:rsidRDefault="00831E3B" w:rsidP="00A62E32">
    <w:pPr>
      <w:pStyle w:val="Footer"/>
      <w:framePr w:wrap="none" w:vAnchor="text" w:hAnchor="page" w:x="10491" w:y="-1"/>
      <w:rPr>
        <w:rStyle w:val="PageNumber"/>
      </w:rPr>
    </w:pPr>
  </w:p>
  <w:p w:rsidR="00831E3B" w:rsidRDefault="00831E3B" w:rsidP="00F5645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72567199"/>
      <w:docPartObj>
        <w:docPartGallery w:val="Page Numbers (Bottom of Page)"/>
        <w:docPartUnique/>
      </w:docPartObj>
    </w:sdtPr>
    <w:sdtEndPr>
      <w:rPr>
        <w:rStyle w:val="PageNumber"/>
      </w:rPr>
    </w:sdtEndPr>
    <w:sdtContent>
      <w:p w:rsidR="00831E3B" w:rsidRDefault="00831E3B" w:rsidP="00CC62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31E3B" w:rsidRDefault="00831E3B" w:rsidP="00F5645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3B" w:rsidRDefault="00831E3B" w:rsidP="00A62E32">
    <w:pPr>
      <w:pStyle w:val="Footer"/>
      <w:framePr w:wrap="none" w:vAnchor="text" w:hAnchor="page" w:x="10491" w:y="-1"/>
      <w:rPr>
        <w:rStyle w:val="PageNumber"/>
      </w:rPr>
    </w:pPr>
  </w:p>
  <w:p w:rsidR="00831E3B" w:rsidRDefault="00831E3B" w:rsidP="00F5645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844" w:rsidRDefault="00F00844" w:rsidP="00F56455">
      <w:pPr>
        <w:spacing w:after="0" w:line="240" w:lineRule="auto"/>
      </w:pPr>
      <w:r>
        <w:separator/>
      </w:r>
    </w:p>
  </w:footnote>
  <w:footnote w:type="continuationSeparator" w:id="0">
    <w:p w:rsidR="00F00844" w:rsidRDefault="00F00844" w:rsidP="00F56455">
      <w:pPr>
        <w:spacing w:after="0" w:line="240" w:lineRule="auto"/>
      </w:pPr>
      <w:r>
        <w:continuationSeparator/>
      </w:r>
    </w:p>
  </w:footnote>
  <w:footnote w:id="1">
    <w:p w:rsidR="00831E3B" w:rsidRPr="00921126" w:rsidRDefault="00831E3B" w:rsidP="00F56455">
      <w:pPr>
        <w:pStyle w:val="FootnoteText"/>
        <w:rPr>
          <w:rFonts w:ascii="Times New Roman" w:hAnsi="Times New Roman"/>
          <w:sz w:val="16"/>
          <w:szCs w:val="16"/>
          <w:lang w:val="sr-Cyrl-RS"/>
        </w:rPr>
      </w:pPr>
      <w:r w:rsidRPr="00921126">
        <w:rPr>
          <w:rStyle w:val="FootnoteReference"/>
          <w:rFonts w:ascii="Times New Roman" w:hAnsi="Times New Roman"/>
          <w:sz w:val="16"/>
          <w:szCs w:val="16"/>
        </w:rPr>
        <w:footnoteRef/>
      </w:r>
      <w:r w:rsidRPr="00921126">
        <w:rPr>
          <w:rFonts w:ascii="Times New Roman" w:hAnsi="Times New Roman"/>
          <w:sz w:val="16"/>
          <w:szCs w:val="16"/>
        </w:rPr>
        <w:t xml:space="preserve"> http://www.nbs.rs/system/galleries/download/pdf_ioi/ioi_02_2018.pdf</w:t>
      </w:r>
    </w:p>
  </w:footnote>
  <w:footnote w:id="2">
    <w:p w:rsidR="00831E3B" w:rsidRPr="008D2231" w:rsidRDefault="00831E3B" w:rsidP="00F56455">
      <w:pPr>
        <w:pStyle w:val="FootnoteText"/>
        <w:rPr>
          <w:sz w:val="16"/>
          <w:szCs w:val="16"/>
          <w:lang w:val="sr-Cyrl-RS"/>
        </w:rPr>
      </w:pPr>
      <w:r w:rsidRPr="00921126">
        <w:rPr>
          <w:rStyle w:val="FootnoteReference"/>
          <w:rFonts w:ascii="Times New Roman" w:hAnsi="Times New Roman"/>
          <w:sz w:val="16"/>
          <w:szCs w:val="16"/>
          <w:lang w:val="uz-Cyrl-UZ"/>
        </w:rPr>
        <w:footnoteRef/>
      </w:r>
      <w:r w:rsidRPr="00921126">
        <w:rPr>
          <w:rFonts w:ascii="Times New Roman" w:hAnsi="Times New Roman"/>
          <w:sz w:val="16"/>
          <w:szCs w:val="16"/>
          <w:lang w:val="uz-Cyrl-UZ"/>
        </w:rPr>
        <w:t xml:space="preserve"> ИПА - Инструмент за претприступну помоћ (Instrument for Pre-Accession Assistance).</w:t>
      </w:r>
    </w:p>
  </w:footnote>
  <w:footnote w:id="3">
    <w:p w:rsidR="00831E3B" w:rsidRPr="001354F1" w:rsidRDefault="00831E3B" w:rsidP="002C7516">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Процена расхода извршена коришћењем методологије и јединичних трошкова за процену трошкова у процесу израде Акционог плана за поглавље 23 (10 радних дана)</w:t>
      </w:r>
    </w:p>
  </w:footnote>
  <w:footnote w:id="4">
    <w:p w:rsidR="00831E3B" w:rsidRPr="001354F1" w:rsidRDefault="00831E3B" w:rsidP="000A20B0">
      <w:pPr>
        <w:pStyle w:val="FootnoteText"/>
        <w:jc w:val="both"/>
        <w:rPr>
          <w:rFonts w:ascii="Times New Roman" w:hAnsi="Times New Roman"/>
          <w:sz w:val="16"/>
          <w:szCs w:val="16"/>
          <w:lang w:val="sr-Cyrl-RS"/>
        </w:rPr>
      </w:pPr>
      <w:r w:rsidRPr="00A86108">
        <w:rPr>
          <w:rStyle w:val="FootnoteReference"/>
          <w:rFonts w:ascii="Times New Roman" w:hAnsi="Times New Roman"/>
        </w:rPr>
        <w:footnoteRef/>
      </w:r>
      <w:r w:rsidRPr="002C2BE7">
        <w:rPr>
          <w:rFonts w:ascii="Times New Roman" w:hAnsi="Times New Roman"/>
          <w:lang w:val="sr-Cyrl-RS"/>
        </w:rPr>
        <w:t xml:space="preserve"> </w:t>
      </w:r>
      <w:r w:rsidRPr="001354F1">
        <w:rPr>
          <w:rFonts w:ascii="Times New Roman" w:hAnsi="Times New Roman"/>
          <w:sz w:val="16"/>
          <w:szCs w:val="16"/>
          <w:lang w:val="sr-Cyrl-RS"/>
        </w:rPr>
        <w:t>Према Националном акционом плану за</w:t>
      </w:r>
      <w:r>
        <w:rPr>
          <w:rFonts w:ascii="Times New Roman" w:hAnsi="Times New Roman"/>
          <w:sz w:val="16"/>
          <w:szCs w:val="16"/>
          <w:lang w:val="sr-Cyrl-RS"/>
        </w:rPr>
        <w:t>пошљавања за 2018. годину („Сл. г</w:t>
      </w:r>
      <w:r w:rsidRPr="001354F1">
        <w:rPr>
          <w:rFonts w:ascii="Times New Roman" w:hAnsi="Times New Roman"/>
          <w:sz w:val="16"/>
          <w:szCs w:val="16"/>
          <w:lang w:val="sr-Cyrl-RS"/>
        </w:rPr>
        <w:t>ласник</w:t>
      </w:r>
      <w:r>
        <w:rPr>
          <w:rFonts w:ascii="Times New Roman" w:hAnsi="Times New Roman"/>
          <w:sz w:val="16"/>
          <w:szCs w:val="16"/>
          <w:lang w:val="sr-Cyrl-RS"/>
        </w:rPr>
        <w:t xml:space="preserve"> РС”, број 120/</w:t>
      </w:r>
      <w:r w:rsidRPr="001354F1">
        <w:rPr>
          <w:rFonts w:ascii="Times New Roman" w:hAnsi="Times New Roman"/>
          <w:sz w:val="16"/>
          <w:szCs w:val="16"/>
          <w:lang w:val="sr-Cyrl-RS"/>
        </w:rPr>
        <w:t>17) и Финансијском плану НСЗ, предвиђен је износ од 750.000.000,00 динара за реализацију мера активне политике запошљавања предвиђених локалним акционим плановима запошљавања. Детаљније погледати на: https://www.minrzs.gov.rs/lat/plan-zaposljavanja.html</w:t>
      </w:r>
    </w:p>
  </w:footnote>
  <w:footnote w:id="5">
    <w:p w:rsidR="00831E3B" w:rsidRPr="00085A8F" w:rsidRDefault="00831E3B" w:rsidP="000A20B0">
      <w:pPr>
        <w:pStyle w:val="FootnoteText"/>
        <w:jc w:val="both"/>
        <w:rPr>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Према Националном акционом плану запошљавања за 2018. годину</w:t>
      </w:r>
      <w:r>
        <w:rPr>
          <w:rFonts w:ascii="Times New Roman" w:hAnsi="Times New Roman"/>
          <w:sz w:val="16"/>
          <w:szCs w:val="16"/>
          <w:lang w:val="sr-Cyrl-RS"/>
        </w:rPr>
        <w:t xml:space="preserve"> </w:t>
      </w:r>
      <w:r w:rsidRPr="00C40A8E">
        <w:rPr>
          <w:rFonts w:ascii="Times New Roman" w:hAnsi="Times New Roman"/>
          <w:sz w:val="16"/>
          <w:szCs w:val="16"/>
          <w:lang w:val="sr-Cyrl-RS"/>
        </w:rPr>
        <w:t xml:space="preserve">(„Сл. гласник РС”, број 120/17) </w:t>
      </w:r>
      <w:r w:rsidRPr="001354F1">
        <w:rPr>
          <w:rFonts w:ascii="Times New Roman" w:hAnsi="Times New Roman"/>
          <w:sz w:val="16"/>
          <w:szCs w:val="16"/>
          <w:lang w:val="sr-Cyrl-RS"/>
        </w:rPr>
        <w:t>и Финансијском плану НСЗ, предвиђен је износ од 3.650.000.000,00 динара за реализацију мера активне политике запошљавања (https://www.minrzs.gov.</w:t>
      </w:r>
      <w:r>
        <w:rPr>
          <w:rFonts w:ascii="Times New Roman" w:hAnsi="Times New Roman"/>
          <w:sz w:val="16"/>
          <w:szCs w:val="16"/>
          <w:lang w:val="sr-Cyrl-RS"/>
        </w:rPr>
        <w:t>rs/lat/plan-zaposljavanja.html), док су за мере активне политике запошљавања и професионалну рехабилитацију особа са инвалидитетом обезбеђена средства у обиму од 550.000.000 динара.</w:t>
      </w:r>
      <w:r w:rsidRPr="001354F1">
        <w:rPr>
          <w:rFonts w:ascii="Times New Roman" w:hAnsi="Times New Roman"/>
          <w:sz w:val="16"/>
          <w:szCs w:val="16"/>
          <w:lang w:val="sr-Cyrl-RS"/>
        </w:rPr>
        <w:t xml:space="preserve"> Процена да се 45% ових средстава односи на младе донета је на основу </w:t>
      </w:r>
      <w:r w:rsidRPr="001354F1">
        <w:rPr>
          <w:rFonts w:ascii="Times New Roman" w:hAnsi="Times New Roman"/>
          <w:i/>
          <w:sz w:val="16"/>
          <w:szCs w:val="16"/>
          <w:lang w:val="sr-Cyrl-RS"/>
        </w:rPr>
        <w:t>Евалуације пакета услуга за младе и релевантних програма и мера финансираних из буџета Владе Републике Србије који су усмерени ка младима</w:t>
      </w:r>
      <w:r w:rsidRPr="001354F1">
        <w:rPr>
          <w:rFonts w:ascii="Times New Roman" w:hAnsi="Times New Roman"/>
          <w:sz w:val="16"/>
          <w:szCs w:val="16"/>
          <w:lang w:val="sr-Cyrl-RS"/>
        </w:rPr>
        <w:t xml:space="preserve"> (Тим за социјално укључивање и смањење сиромаштва, 2016.) и Извештаја о реализацији Националног акционог плана запошљавања ѕа 2017. годину. Наведена евалуација је показала да је просечан удео младих у укупном броју корисника АМТР у шестогодишњем посматраном периоду 45,9%, док је учешће средстава намењених младима у укупним средствима за АМТР 56.6%. Како је приметан тренд смањивања младих као корисника АМТР, и како је тај удео према последњем доступном Извештају 36,52%, процена је да ће удео средства АМТР која ће бити усмерена на младе износити 45%. Процена је изведена уз претпоставку да неће доћи до значајније промене у структури мера које млади користе. Детаљније погледати на: http://socijalnoukljucivanje.gov.rs/wp-content/uploads/2017/07/Evaluacije-paketa-usluga-za-mlade-i-relevantnih-programa-i-mera-finansiranih-iz-budzeta-Vlade-Republike-Srbije-koji-su-usmereni-ka-mladima.pdf</w:t>
      </w:r>
      <w:r>
        <w:rPr>
          <w:lang w:val="sr-Cyrl-RS"/>
        </w:rPr>
        <w:t xml:space="preserve"> </w:t>
      </w:r>
    </w:p>
  </w:footnote>
  <w:footnote w:id="6">
    <w:p w:rsidR="00831E3B" w:rsidRPr="001354F1" w:rsidRDefault="00831E3B" w:rsidP="00691FB7">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Исказана су средства МТТТ која ће се односити и на активност 8.3.1.2. у овом акционом плану</w:t>
      </w:r>
    </w:p>
  </w:footnote>
  <w:footnote w:id="7">
    <w:p w:rsidR="00831E3B" w:rsidRPr="00B83FFB" w:rsidRDefault="00831E3B" w:rsidP="00B83FFB">
      <w:pPr>
        <w:spacing w:after="0" w:line="240" w:lineRule="auto"/>
        <w:rPr>
          <w:rFonts w:ascii="Times New Roman" w:hAnsi="Times New Roman"/>
          <w:sz w:val="14"/>
          <w:szCs w:val="14"/>
          <w:lang w:val="sr-Cyrl-RS"/>
        </w:rPr>
      </w:pPr>
      <w:r>
        <w:rPr>
          <w:rStyle w:val="FootnoteReference"/>
        </w:rPr>
        <w:footnoteRef/>
      </w:r>
      <w:r>
        <w:t xml:space="preserve"> </w:t>
      </w:r>
      <w:r w:rsidRPr="008B57DA">
        <w:rPr>
          <w:rFonts w:ascii="Times New Roman" w:hAnsi="Times New Roman"/>
          <w:sz w:val="14"/>
          <w:szCs w:val="14"/>
          <w:lang w:val="sr-Cyrl-RS"/>
        </w:rPr>
        <w:t>Контрибуција државе за</w:t>
      </w:r>
      <w:r>
        <w:rPr>
          <w:rFonts w:ascii="Times New Roman" w:hAnsi="Times New Roman"/>
          <w:sz w:val="14"/>
          <w:szCs w:val="14"/>
          <w:lang w:val="sr-Cyrl-RS"/>
        </w:rPr>
        <w:t xml:space="preserve"> </w:t>
      </w:r>
      <w:r w:rsidRPr="008B57DA">
        <w:rPr>
          <w:rFonts w:ascii="Times New Roman" w:hAnsi="Times New Roman"/>
          <w:sz w:val="14"/>
          <w:szCs w:val="14"/>
          <w:lang w:val="sr-Cyrl-RS"/>
        </w:rPr>
        <w:t>ИПА 2014 пројекат ”Запошљив</w:t>
      </w:r>
      <w:r>
        <w:rPr>
          <w:rFonts w:ascii="Times New Roman" w:hAnsi="Times New Roman"/>
          <w:sz w:val="14"/>
          <w:szCs w:val="14"/>
          <w:lang w:val="sr-Cyrl-RS"/>
        </w:rPr>
        <w:t>ост младих и активна инклузија”</w:t>
      </w:r>
    </w:p>
  </w:footnote>
  <w:footnote w:id="8">
    <w:p w:rsidR="00831E3B" w:rsidRPr="00B83FFB" w:rsidRDefault="00831E3B">
      <w:pPr>
        <w:pStyle w:val="FootnoteText"/>
        <w:rPr>
          <w:lang w:val="sr-Cyrl-RS"/>
        </w:rPr>
      </w:pPr>
      <w:r>
        <w:rPr>
          <w:rStyle w:val="FootnoteReference"/>
        </w:rPr>
        <w:footnoteRef/>
      </w:r>
      <w:r w:rsidRPr="008B57DA">
        <w:rPr>
          <w:rFonts w:ascii="Times New Roman" w:hAnsi="Times New Roman"/>
          <w:sz w:val="14"/>
          <w:szCs w:val="14"/>
          <w:lang w:val="sr-Cyrl-RS"/>
        </w:rPr>
        <w:t>ИПА 2014 пројекат ”Запошљив</w:t>
      </w:r>
      <w:r>
        <w:rPr>
          <w:rFonts w:ascii="Times New Roman" w:hAnsi="Times New Roman"/>
          <w:sz w:val="14"/>
          <w:szCs w:val="14"/>
          <w:lang w:val="sr-Cyrl-RS"/>
        </w:rPr>
        <w:t>ост младих и активна инклузија”</w:t>
      </w:r>
    </w:p>
  </w:footnote>
  <w:footnote w:id="9">
    <w:p w:rsidR="00831E3B" w:rsidRPr="001354F1" w:rsidRDefault="00831E3B" w:rsidP="002C7516">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Процена расхода извршена коришћењем методологије и јединичних трошкова за процену трошкова у процесу израде Акционог плана за поглавље 23 (10 радних дана радне групе)</w:t>
      </w:r>
    </w:p>
  </w:footnote>
  <w:footnote w:id="10">
    <w:p w:rsidR="00831E3B" w:rsidRPr="001354F1" w:rsidRDefault="00831E3B" w:rsidP="000A20B0">
      <w:pPr>
        <w:pStyle w:val="FootnoteText"/>
        <w:jc w:val="both"/>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МПРИВ има опредељена средства за финансијску подршку при покретању сопственог бизниса у виду бесповратних средстава у износу од 250.000.000 динара за 2018. год. за све категорије почетника у пословању не само за младе</w:t>
      </w:r>
    </w:p>
  </w:footnote>
  <w:footnote w:id="11">
    <w:p w:rsidR="00831E3B" w:rsidRPr="00677124" w:rsidRDefault="00831E3B" w:rsidP="00100B7A">
      <w:pPr>
        <w:pStyle w:val="FootnoteText"/>
        <w:jc w:val="both"/>
        <w:rPr>
          <w:lang w:val="sr-Cyrl-RS"/>
        </w:rPr>
      </w:pPr>
      <w:r w:rsidRPr="001354F1">
        <w:rPr>
          <w:rStyle w:val="FootnoteReference"/>
          <w:sz w:val="16"/>
          <w:szCs w:val="16"/>
        </w:rPr>
        <w:footnoteRef/>
      </w:r>
      <w:r w:rsidRPr="001354F1">
        <w:rPr>
          <w:sz w:val="16"/>
          <w:szCs w:val="16"/>
          <w:lang w:val="sr-Cyrl-RS"/>
        </w:rPr>
        <w:t xml:space="preserve"> </w:t>
      </w:r>
      <w:r w:rsidRPr="001354F1">
        <w:rPr>
          <w:rFonts w:ascii="Times New Roman" w:hAnsi="Times New Roman"/>
          <w:sz w:val="16"/>
          <w:szCs w:val="16"/>
          <w:lang w:val="ru-RU"/>
        </w:rPr>
        <w:t xml:space="preserve">МПРИВ је определило у 2018. године за програм стандардизованог сета услуга </w:t>
      </w:r>
      <w:r>
        <w:rPr>
          <w:rFonts w:ascii="Times New Roman" w:hAnsi="Times New Roman"/>
          <w:sz w:val="16"/>
          <w:szCs w:val="16"/>
          <w:lang w:val="ru-RU"/>
        </w:rPr>
        <w:t xml:space="preserve">за микро, мала и средња предузећа  и предузетнике,који се реализује преко акредитованих регионалних развојних агенција  </w:t>
      </w:r>
      <w:r w:rsidRPr="00EB60FA">
        <w:rPr>
          <w:rFonts w:ascii="Times New Roman" w:hAnsi="Times New Roman"/>
          <w:sz w:val="16"/>
          <w:szCs w:val="16"/>
          <w:lang w:val="ru-RU"/>
        </w:rPr>
        <w:t>20.000.000</w:t>
      </w:r>
      <w:r>
        <w:rPr>
          <w:rFonts w:ascii="Times New Roman" w:hAnsi="Times New Roman"/>
          <w:sz w:val="16"/>
          <w:szCs w:val="16"/>
          <w:lang w:val="ru-RU"/>
        </w:rPr>
        <w:t xml:space="preserve">  динара увећано за </w:t>
      </w:r>
      <w:r w:rsidRPr="00E90BA6">
        <w:rPr>
          <w:rFonts w:ascii="Times New Roman" w:hAnsi="Times New Roman"/>
          <w:sz w:val="16"/>
          <w:szCs w:val="16"/>
          <w:lang w:val="ru-RU"/>
        </w:rPr>
        <w:t xml:space="preserve">9.428.741,62 </w:t>
      </w:r>
      <w:r w:rsidRPr="001354F1">
        <w:rPr>
          <w:rFonts w:ascii="Times New Roman" w:hAnsi="Times New Roman"/>
          <w:sz w:val="16"/>
          <w:szCs w:val="16"/>
          <w:lang w:val="ru-RU"/>
        </w:rPr>
        <w:t>динара</w:t>
      </w:r>
      <w:r>
        <w:rPr>
          <w:rFonts w:ascii="Times New Roman" w:hAnsi="Times New Roman"/>
          <w:sz w:val="16"/>
          <w:szCs w:val="16"/>
          <w:lang w:val="ru-RU"/>
        </w:rPr>
        <w:t>, преосталих средстава по истом програму из 2017. године</w:t>
      </w:r>
      <w:r w:rsidRPr="001354F1">
        <w:rPr>
          <w:rFonts w:ascii="Times New Roman" w:hAnsi="Times New Roman"/>
          <w:sz w:val="16"/>
          <w:szCs w:val="16"/>
          <w:lang w:val="ru-RU"/>
        </w:rPr>
        <w:t xml:space="preserve">. Од тога је </w:t>
      </w:r>
      <w:r w:rsidRPr="00E90BA6">
        <w:rPr>
          <w:rFonts w:ascii="Times New Roman" w:hAnsi="Times New Roman"/>
          <w:sz w:val="16"/>
          <w:szCs w:val="16"/>
          <w:lang w:val="ru-RU"/>
        </w:rPr>
        <w:t>12.800.000,00</w:t>
      </w:r>
      <w:r>
        <w:rPr>
          <w:rFonts w:ascii="Times New Roman" w:hAnsi="Times New Roman"/>
          <w:sz w:val="16"/>
          <w:szCs w:val="16"/>
          <w:lang w:val="ru-RU"/>
        </w:rPr>
        <w:t xml:space="preserve"> </w:t>
      </w:r>
      <w:r w:rsidRPr="001354F1">
        <w:rPr>
          <w:rFonts w:ascii="Times New Roman" w:hAnsi="Times New Roman"/>
          <w:sz w:val="16"/>
          <w:szCs w:val="16"/>
          <w:lang w:val="ru-RU"/>
        </w:rPr>
        <w:t>динара опредељено за обуке.</w:t>
      </w:r>
    </w:p>
  </w:footnote>
  <w:footnote w:id="12">
    <w:p w:rsidR="00831E3B" w:rsidRPr="002C2BE7" w:rsidRDefault="00831E3B" w:rsidP="002C7516">
      <w:pPr>
        <w:pStyle w:val="FootnoteText"/>
        <w:jc w:val="both"/>
        <w:rPr>
          <w:lang w:val="sr-Cyrl-RS"/>
        </w:rPr>
      </w:pPr>
      <w:r w:rsidRPr="00AB73DA">
        <w:rPr>
          <w:rStyle w:val="FootnoteReference"/>
          <w:rFonts w:ascii="Times New Roman" w:hAnsi="Times New Roman"/>
        </w:rPr>
        <w:footnoteRef/>
      </w:r>
      <w:r w:rsidRPr="00AB73DA">
        <w:rPr>
          <w:rFonts w:ascii="Times New Roman" w:hAnsi="Times New Roman"/>
          <w:lang w:val="ru-RU"/>
        </w:rPr>
        <w:t xml:space="preserve"> </w:t>
      </w:r>
      <w:r w:rsidRPr="001354F1">
        <w:rPr>
          <w:rFonts w:ascii="Times New Roman" w:hAnsi="Times New Roman"/>
          <w:sz w:val="16"/>
          <w:szCs w:val="16"/>
          <w:lang w:val="sr-Cyrl-RS"/>
        </w:rPr>
        <w:t>Подразумевају се и мере и услуге које НСЗ пружа незапосленим лицима као што су обука за развој предузетништва, субвенција за самозапошљавање, менторинг програм у првим годинама пословања.</w:t>
      </w:r>
    </w:p>
  </w:footnote>
  <w:footnote w:id="13">
    <w:p w:rsidR="00831E3B" w:rsidRPr="001354F1" w:rsidRDefault="00831E3B" w:rsidP="00691FB7">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Исказана су средства КЉМП за подршку ОЦД, која ће се односити и на друге активности у овом акционом плану</w:t>
      </w:r>
    </w:p>
  </w:footnote>
  <w:footnote w:id="14">
    <w:p w:rsidR="00831E3B" w:rsidRPr="001354F1" w:rsidRDefault="00831E3B" w:rsidP="006E2847">
      <w:pPr>
        <w:pStyle w:val="FootnoteText"/>
        <w:rPr>
          <w:rFonts w:ascii="Times New Roman" w:hAnsi="Times New Roman"/>
          <w:bCs/>
          <w:sz w:val="16"/>
          <w:szCs w:val="16"/>
          <w:highlight w:val="green"/>
          <w:lang w:val="sr-Cyrl-RS"/>
        </w:rPr>
      </w:pPr>
      <w:r w:rsidRPr="001354F1">
        <w:rPr>
          <w:rFonts w:ascii="Times New Roman" w:hAnsi="Times New Roman"/>
          <w:sz w:val="16"/>
          <w:szCs w:val="16"/>
          <w:vertAlign w:val="superscript"/>
          <w:lang w:val="sr-Cyrl-RS"/>
        </w:rPr>
        <w:footnoteRef/>
      </w:r>
      <w:r w:rsidRPr="001354F1">
        <w:rPr>
          <w:rFonts w:ascii="Times New Roman" w:hAnsi="Times New Roman"/>
          <w:sz w:val="16"/>
          <w:szCs w:val="16"/>
          <w:lang w:val="sr-Cyrl-RS"/>
        </w:rPr>
        <w:t xml:space="preserve"> Обезбеђена средства кроз пројектно финансирање у оквиру различитих активности </w:t>
      </w:r>
    </w:p>
  </w:footnote>
  <w:footnote w:id="15">
    <w:p w:rsidR="00831E3B" w:rsidRPr="00B90F8C" w:rsidRDefault="00831E3B" w:rsidP="006E2847">
      <w:pPr>
        <w:pStyle w:val="FootnoteText"/>
        <w:rPr>
          <w:rFonts w:ascii="Times New Roman" w:hAnsi="Times New Roman"/>
          <w:bCs/>
          <w:sz w:val="14"/>
          <w:szCs w:val="16"/>
          <w:highlight w:val="green"/>
          <w:lang w:val="sr-Cyrl-RS"/>
        </w:rPr>
      </w:pPr>
      <w:r w:rsidRPr="001354F1">
        <w:rPr>
          <w:rFonts w:ascii="Times New Roman" w:hAnsi="Times New Roman"/>
          <w:sz w:val="16"/>
          <w:szCs w:val="16"/>
          <w:vertAlign w:val="superscript"/>
          <w:lang w:val="sr-Cyrl-RS"/>
        </w:rPr>
        <w:footnoteRef/>
      </w:r>
      <w:r w:rsidRPr="001354F1">
        <w:rPr>
          <w:rFonts w:ascii="Times New Roman" w:hAnsi="Times New Roman"/>
          <w:sz w:val="16"/>
          <w:szCs w:val="16"/>
          <w:lang w:val="sr-Cyrl-RS"/>
        </w:rPr>
        <w:t xml:space="preserve"> Обезбеђена средства кроз пројектно финансирање у оквиру различитих активности</w:t>
      </w:r>
      <w:r w:rsidRPr="00B90F8C">
        <w:rPr>
          <w:rFonts w:ascii="Times New Roman" w:hAnsi="Times New Roman"/>
          <w:sz w:val="18"/>
          <w:lang w:val="sr-Cyrl-RS"/>
        </w:rPr>
        <w:t xml:space="preserve"> </w:t>
      </w:r>
    </w:p>
  </w:footnote>
  <w:footnote w:id="16">
    <w:p w:rsidR="00831E3B" w:rsidRPr="001354F1" w:rsidRDefault="00831E3B" w:rsidP="006E2847">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Средства</w:t>
      </w:r>
      <w:r w:rsidRPr="001354F1">
        <w:rPr>
          <w:rFonts w:ascii="Times New Roman" w:hAnsi="Times New Roman"/>
          <w:sz w:val="16"/>
          <w:szCs w:val="16"/>
          <w:lang w:val="sr-Cyrl-RS"/>
        </w:rPr>
        <w:t xml:space="preserve"> за ову активност </w:t>
      </w:r>
      <w:r>
        <w:rPr>
          <w:rFonts w:ascii="Times New Roman" w:hAnsi="Times New Roman"/>
          <w:sz w:val="16"/>
          <w:szCs w:val="16"/>
          <w:lang w:val="sr-Cyrl-RS"/>
        </w:rPr>
        <w:t>су буџетирана</w:t>
      </w:r>
      <w:r w:rsidRPr="001354F1">
        <w:rPr>
          <w:rFonts w:ascii="Times New Roman" w:hAnsi="Times New Roman"/>
          <w:sz w:val="16"/>
          <w:szCs w:val="16"/>
          <w:lang w:val="sr-Cyrl-RS"/>
        </w:rPr>
        <w:t xml:space="preserve"> од стране МОС-а кроз активност 3.3.1.1.</w:t>
      </w:r>
    </w:p>
  </w:footnote>
  <w:footnote w:id="17">
    <w:p w:rsidR="00831E3B" w:rsidRPr="001354F1" w:rsidRDefault="00831E3B" w:rsidP="006E2847">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8761FE">
        <w:rPr>
          <w:rFonts w:ascii="Times New Roman" w:hAnsi="Times New Roman"/>
          <w:sz w:val="16"/>
          <w:szCs w:val="16"/>
          <w:lang w:val="sr-Cyrl-RS"/>
        </w:rPr>
        <w:t xml:space="preserve">Средства за ову активност су буџетирана од стране МОС-а кроз </w:t>
      </w:r>
      <w:r w:rsidRPr="001354F1">
        <w:rPr>
          <w:rFonts w:ascii="Times New Roman" w:hAnsi="Times New Roman"/>
          <w:sz w:val="16"/>
          <w:szCs w:val="16"/>
          <w:lang w:val="sr-Cyrl-RS"/>
        </w:rPr>
        <w:t>активност 3.3.1.1.</w:t>
      </w:r>
    </w:p>
  </w:footnote>
  <w:footnote w:id="18">
    <w:p w:rsidR="00831E3B" w:rsidRPr="001354F1" w:rsidRDefault="00831E3B" w:rsidP="006E2847">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8761FE">
        <w:rPr>
          <w:rFonts w:ascii="Times New Roman" w:hAnsi="Times New Roman"/>
          <w:sz w:val="16"/>
          <w:szCs w:val="16"/>
          <w:lang w:val="sr-Cyrl-RS"/>
        </w:rPr>
        <w:t xml:space="preserve">Средства за ову активност су буџетирана од стране МОС-а кроз </w:t>
      </w:r>
      <w:r w:rsidRPr="001354F1">
        <w:rPr>
          <w:rFonts w:ascii="Times New Roman" w:hAnsi="Times New Roman"/>
          <w:sz w:val="16"/>
          <w:szCs w:val="16"/>
          <w:lang w:val="sr-Cyrl-RS"/>
        </w:rPr>
        <w:t>активност 3.3.1.1.</w:t>
      </w:r>
    </w:p>
  </w:footnote>
  <w:footnote w:id="19">
    <w:p w:rsidR="00831E3B" w:rsidRPr="005E40C4" w:rsidRDefault="00831E3B" w:rsidP="006E2847">
      <w:pPr>
        <w:pStyle w:val="FootnoteText"/>
        <w:rPr>
          <w:rFonts w:ascii="Times New Roman" w:hAnsi="Times New Roman"/>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Процена расхода извршена коришћењем методологије и јединичних трошкова за процену трошкова у процесу израде Акционог плана за поглавље 23 (15 консултантских радних дана за израду анализе ефеката Закона о волонтирању и 10 радних дана за рад радне групе у процесу формулисања предлога за унапређење законског оквира)</w:t>
      </w:r>
    </w:p>
  </w:footnote>
  <w:footnote w:id="20">
    <w:p w:rsidR="00831E3B" w:rsidRPr="001354F1" w:rsidRDefault="00831E3B" w:rsidP="00627E6E">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8761FE">
        <w:rPr>
          <w:rFonts w:ascii="Times New Roman" w:hAnsi="Times New Roman"/>
          <w:sz w:val="16"/>
          <w:szCs w:val="16"/>
          <w:lang w:val="sr-Cyrl-RS"/>
        </w:rPr>
        <w:t xml:space="preserve">Средства за ову активност су буџетирана од стране МОС-а кроз </w:t>
      </w:r>
      <w:r w:rsidRPr="001354F1">
        <w:rPr>
          <w:rFonts w:ascii="Times New Roman" w:hAnsi="Times New Roman"/>
          <w:sz w:val="16"/>
          <w:szCs w:val="16"/>
          <w:lang w:val="sr-Cyrl-RS"/>
        </w:rPr>
        <w:t>активност 3.3.1.1.</w:t>
      </w:r>
    </w:p>
  </w:footnote>
  <w:footnote w:id="21">
    <w:p w:rsidR="00831E3B" w:rsidRPr="00627E6E" w:rsidRDefault="00831E3B">
      <w:pPr>
        <w:pStyle w:val="FootnoteText"/>
        <w:rPr>
          <w:rFonts w:ascii="Times New Roman" w:hAnsi="Times New Roman"/>
          <w:sz w:val="16"/>
          <w:szCs w:val="16"/>
          <w:lang w:val="sr-Cyrl-RS"/>
        </w:rPr>
      </w:pPr>
      <w:r>
        <w:rPr>
          <w:rStyle w:val="FootnoteReference"/>
        </w:rPr>
        <w:footnoteRef/>
      </w:r>
      <w:r>
        <w:t xml:space="preserve"> </w:t>
      </w:r>
      <w:r w:rsidRPr="008761FE">
        <w:rPr>
          <w:rFonts w:ascii="Times New Roman" w:hAnsi="Times New Roman"/>
          <w:sz w:val="16"/>
          <w:szCs w:val="16"/>
          <w:lang w:val="sr-Cyrl-RS"/>
        </w:rPr>
        <w:t xml:space="preserve">Средства за ову активност су буџетирана од стране МОС-а кроз </w:t>
      </w:r>
      <w:r w:rsidRPr="001354F1">
        <w:rPr>
          <w:rFonts w:ascii="Times New Roman" w:hAnsi="Times New Roman"/>
          <w:sz w:val="16"/>
          <w:szCs w:val="16"/>
          <w:lang w:val="sr-Cyrl-RS"/>
        </w:rPr>
        <w:t>активност 3.3.1.1.</w:t>
      </w:r>
    </w:p>
  </w:footnote>
  <w:footnote w:id="22">
    <w:p w:rsidR="00831E3B" w:rsidRPr="00675930" w:rsidRDefault="00831E3B" w:rsidP="00627E6E">
      <w:pPr>
        <w:pStyle w:val="FootnoteText"/>
        <w:rPr>
          <w:rFonts w:ascii="Times New Roman" w:hAnsi="Times New Roman"/>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8761FE">
        <w:rPr>
          <w:rFonts w:ascii="Times New Roman" w:hAnsi="Times New Roman"/>
          <w:sz w:val="16"/>
          <w:szCs w:val="16"/>
          <w:lang w:val="sr-Cyrl-RS"/>
        </w:rPr>
        <w:t xml:space="preserve">Средства за ову активност су буџетирана од стране МОС-а кроз </w:t>
      </w:r>
      <w:r w:rsidRPr="001354F1">
        <w:rPr>
          <w:rFonts w:ascii="Times New Roman" w:hAnsi="Times New Roman"/>
          <w:sz w:val="16"/>
          <w:szCs w:val="16"/>
          <w:lang w:val="sr-Cyrl-RS"/>
        </w:rPr>
        <w:t>активност 3.3.1.1.</w:t>
      </w:r>
    </w:p>
  </w:footnote>
  <w:footnote w:id="23">
    <w:p w:rsidR="00831E3B" w:rsidRPr="001354F1" w:rsidRDefault="00831E3B" w:rsidP="00627E6E">
      <w:pPr>
        <w:pStyle w:val="FootnoteText"/>
        <w:rPr>
          <w:rFonts w:ascii="Times New Roman" w:hAnsi="Times New Roman"/>
          <w:sz w:val="16"/>
          <w:szCs w:val="16"/>
          <w:lang w:val="sr-Cyrl-RS"/>
        </w:rPr>
      </w:pPr>
      <w:r>
        <w:rPr>
          <w:rStyle w:val="FootnoteReference"/>
        </w:rPr>
        <w:footnoteRef/>
      </w:r>
      <w:r>
        <w:t xml:space="preserve"> </w:t>
      </w:r>
      <w:r w:rsidRPr="008761FE">
        <w:rPr>
          <w:rFonts w:ascii="Times New Roman" w:hAnsi="Times New Roman"/>
          <w:sz w:val="16"/>
          <w:szCs w:val="16"/>
          <w:lang w:val="sr-Cyrl-RS"/>
        </w:rPr>
        <w:t xml:space="preserve">Средства за ову активност су буџетирана од стране МОС-а кроз </w:t>
      </w:r>
      <w:r w:rsidRPr="001354F1">
        <w:rPr>
          <w:rFonts w:ascii="Times New Roman" w:hAnsi="Times New Roman"/>
          <w:sz w:val="16"/>
          <w:szCs w:val="16"/>
          <w:lang w:val="sr-Cyrl-RS"/>
        </w:rPr>
        <w:t>активност 3.3.1.1.</w:t>
      </w:r>
    </w:p>
    <w:p w:rsidR="00831E3B" w:rsidRPr="00627E6E" w:rsidRDefault="00831E3B">
      <w:pPr>
        <w:pStyle w:val="FootnoteText"/>
        <w:rPr>
          <w:lang w:val="sr-Cyrl-RS"/>
        </w:rPr>
      </w:pPr>
    </w:p>
  </w:footnote>
  <w:footnote w:id="24">
    <w:p w:rsidR="00831E3B" w:rsidRPr="001354F1" w:rsidRDefault="00831E3B" w:rsidP="00C340A1">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Исказана су средства Зеленог фонда Републике Србије за подршку ОЦД, која ће се односити и на друге активности у овом акционом плану</w:t>
      </w:r>
    </w:p>
  </w:footnote>
  <w:footnote w:id="25">
    <w:p w:rsidR="00831E3B" w:rsidRPr="001354F1" w:rsidRDefault="00831E3B" w:rsidP="00B8613D">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Средства су исказана у оквиру активности 3.4.1.3.</w:t>
      </w:r>
    </w:p>
  </w:footnote>
  <w:footnote w:id="26">
    <w:p w:rsidR="00831E3B" w:rsidRPr="001354F1" w:rsidRDefault="00831E3B" w:rsidP="006B27DD">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Средства су исказана у оквиру активности 3.4.1.3.</w:t>
      </w:r>
    </w:p>
  </w:footnote>
  <w:footnote w:id="27">
    <w:p w:rsidR="00831E3B" w:rsidRPr="001354F1" w:rsidRDefault="00831E3B" w:rsidP="00900479">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Средства су исказана у оквиру активности 3.4.1.3.</w:t>
      </w:r>
    </w:p>
  </w:footnote>
  <w:footnote w:id="28">
    <w:p w:rsidR="00831E3B" w:rsidRPr="001354F1" w:rsidRDefault="00831E3B" w:rsidP="00900479">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Средства су исказана у оквиру активности 3.4.1.3.</w:t>
      </w:r>
    </w:p>
  </w:footnote>
  <w:footnote w:id="29">
    <w:p w:rsidR="00831E3B" w:rsidRPr="001354F1" w:rsidRDefault="00831E3B" w:rsidP="00F93390">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Средства су исказана у оквиру активности 3.4.1.3.</w:t>
      </w:r>
    </w:p>
  </w:footnote>
  <w:footnote w:id="30">
    <w:p w:rsidR="00831E3B" w:rsidRPr="001354F1" w:rsidRDefault="00831E3B" w:rsidP="006E2847">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F66086">
        <w:rPr>
          <w:rFonts w:ascii="Times New Roman" w:hAnsi="Times New Roman"/>
          <w:sz w:val="16"/>
          <w:szCs w:val="16"/>
          <w:lang w:val="sr-Cyrl-RS"/>
        </w:rPr>
        <w:t xml:space="preserve">Средства за ову активност су буџетирана од стране МОС-а </w:t>
      </w:r>
      <w:r w:rsidRPr="001354F1">
        <w:rPr>
          <w:rFonts w:ascii="Times New Roman" w:hAnsi="Times New Roman"/>
          <w:sz w:val="16"/>
          <w:szCs w:val="16"/>
          <w:lang w:val="sr-Cyrl-RS"/>
        </w:rPr>
        <w:t>у оквиру програма „Млади су закон“</w:t>
      </w:r>
    </w:p>
  </w:footnote>
  <w:footnote w:id="31">
    <w:p w:rsidR="00831E3B" w:rsidRPr="001354F1" w:rsidRDefault="00831E3B" w:rsidP="00F93390">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Средства су исказана у оквиру активности 3.4.1.3.</w:t>
      </w:r>
    </w:p>
  </w:footnote>
  <w:footnote w:id="32">
    <w:p w:rsidR="00831E3B" w:rsidRPr="001354F1" w:rsidRDefault="00831E3B" w:rsidP="006E2847">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F66086">
        <w:rPr>
          <w:rFonts w:ascii="Times New Roman" w:hAnsi="Times New Roman"/>
          <w:sz w:val="16"/>
          <w:szCs w:val="16"/>
          <w:lang w:val="sr-Cyrl-RS"/>
        </w:rPr>
        <w:t xml:space="preserve">Средства за ову активност су буџетирана од стране МОС-а </w:t>
      </w:r>
      <w:r w:rsidRPr="001354F1">
        <w:rPr>
          <w:rFonts w:ascii="Times New Roman" w:hAnsi="Times New Roman"/>
          <w:sz w:val="16"/>
          <w:szCs w:val="16"/>
          <w:lang w:val="sr-Cyrl-RS"/>
        </w:rPr>
        <w:t>у оквиру програма „Млади су закон“</w:t>
      </w:r>
    </w:p>
  </w:footnote>
  <w:footnote w:id="33">
    <w:p w:rsidR="00831E3B" w:rsidRPr="001354F1" w:rsidRDefault="00831E3B" w:rsidP="00F8627C">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 xml:space="preserve">Средства су исказана у оквиру активности </w:t>
      </w:r>
      <w:r w:rsidRPr="004F0677">
        <w:rPr>
          <w:rFonts w:ascii="Times New Roman" w:hAnsi="Times New Roman"/>
          <w:sz w:val="16"/>
          <w:szCs w:val="16"/>
          <w:lang w:val="sr-Cyrl-RS"/>
        </w:rPr>
        <w:t>2.1.2.3.</w:t>
      </w:r>
    </w:p>
  </w:footnote>
  <w:footnote w:id="34">
    <w:p w:rsidR="00831E3B" w:rsidRPr="001354F1" w:rsidRDefault="00831E3B" w:rsidP="00F8627C">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 xml:space="preserve">Средства су исказана у оквиру активности </w:t>
      </w:r>
      <w:r w:rsidRPr="004F0677">
        <w:rPr>
          <w:rFonts w:ascii="Times New Roman" w:hAnsi="Times New Roman"/>
          <w:sz w:val="16"/>
          <w:szCs w:val="16"/>
          <w:lang w:val="sr-Cyrl-RS"/>
        </w:rPr>
        <w:t>2.1.2.3.</w:t>
      </w:r>
    </w:p>
  </w:footnote>
  <w:footnote w:id="35">
    <w:p w:rsidR="00831E3B" w:rsidRPr="001354F1" w:rsidRDefault="00831E3B" w:rsidP="00CC6249">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F66086">
        <w:rPr>
          <w:rFonts w:ascii="Times New Roman" w:hAnsi="Times New Roman"/>
          <w:sz w:val="16"/>
          <w:szCs w:val="16"/>
          <w:lang w:val="sr-Cyrl-RS"/>
        </w:rPr>
        <w:t xml:space="preserve">Средства за ову активност су буџетирана од стране МОС-а кроз </w:t>
      </w:r>
      <w:r w:rsidRPr="001354F1">
        <w:rPr>
          <w:rFonts w:ascii="Times New Roman" w:hAnsi="Times New Roman"/>
          <w:sz w:val="16"/>
          <w:szCs w:val="16"/>
          <w:lang w:val="sr-Cyrl-RS"/>
        </w:rPr>
        <w:t>активност 8.4.2.1.</w:t>
      </w:r>
    </w:p>
  </w:footnote>
  <w:footnote w:id="36">
    <w:p w:rsidR="00831E3B" w:rsidRPr="001354F1" w:rsidRDefault="00831E3B" w:rsidP="00CC6249">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CE7C32">
        <w:rPr>
          <w:rFonts w:ascii="Times New Roman" w:hAnsi="Times New Roman"/>
          <w:sz w:val="16"/>
          <w:szCs w:val="16"/>
          <w:lang w:val="sr-Cyrl-RS"/>
        </w:rPr>
        <w:t xml:space="preserve">Средства за ову активност су буџетирана од стране МОС-а </w:t>
      </w:r>
      <w:r w:rsidRPr="001354F1">
        <w:rPr>
          <w:rFonts w:ascii="Times New Roman" w:hAnsi="Times New Roman"/>
          <w:sz w:val="16"/>
          <w:szCs w:val="16"/>
          <w:lang w:val="sr-Cyrl-RS"/>
        </w:rPr>
        <w:t>у оквиру активности 5.1.2.7.</w:t>
      </w:r>
    </w:p>
  </w:footnote>
  <w:footnote w:id="37">
    <w:p w:rsidR="00831E3B" w:rsidRPr="001354F1" w:rsidRDefault="00831E3B" w:rsidP="00CC6249">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CE7C32">
        <w:rPr>
          <w:rFonts w:ascii="Times New Roman" w:hAnsi="Times New Roman"/>
          <w:sz w:val="16"/>
          <w:szCs w:val="16"/>
          <w:lang w:val="sr-Cyrl-RS"/>
        </w:rPr>
        <w:t xml:space="preserve">Средства за ову активност су буџетирана од стране МОС-а </w:t>
      </w:r>
      <w:r w:rsidRPr="001354F1">
        <w:rPr>
          <w:rFonts w:ascii="Times New Roman" w:hAnsi="Times New Roman"/>
          <w:sz w:val="16"/>
          <w:szCs w:val="16"/>
          <w:lang w:val="sr-Cyrl-RS"/>
        </w:rPr>
        <w:t>у оквиру активности 5.1.2.7.</w:t>
      </w:r>
    </w:p>
  </w:footnote>
  <w:footnote w:id="38">
    <w:p w:rsidR="00831E3B" w:rsidRPr="001354F1" w:rsidRDefault="00831E3B" w:rsidP="00CC6249">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CE7C32">
        <w:rPr>
          <w:rFonts w:ascii="Times New Roman" w:hAnsi="Times New Roman"/>
          <w:sz w:val="16"/>
          <w:szCs w:val="16"/>
          <w:lang w:val="sr-Cyrl-RS"/>
        </w:rPr>
        <w:t xml:space="preserve">Средства за ову активност су буџетирана од стране МОС-а </w:t>
      </w:r>
      <w:r w:rsidRPr="001354F1">
        <w:rPr>
          <w:rFonts w:ascii="Times New Roman" w:hAnsi="Times New Roman"/>
          <w:sz w:val="16"/>
          <w:szCs w:val="16"/>
          <w:lang w:val="sr-Cyrl-RS"/>
        </w:rPr>
        <w:t>у оквиру активности 5.1.2.7.</w:t>
      </w:r>
    </w:p>
  </w:footnote>
  <w:footnote w:id="39">
    <w:p w:rsidR="00831E3B" w:rsidRPr="00E828E2" w:rsidRDefault="00831E3B" w:rsidP="00CC6249">
      <w:pPr>
        <w:pStyle w:val="FootnoteText"/>
        <w:rPr>
          <w:rFonts w:ascii="Times New Roman" w:hAnsi="Times New Roman"/>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sidRPr="00CE7C32">
        <w:rPr>
          <w:rFonts w:ascii="Times New Roman" w:hAnsi="Times New Roman"/>
          <w:sz w:val="16"/>
          <w:szCs w:val="16"/>
          <w:lang w:val="sr-Cyrl-RS"/>
        </w:rPr>
        <w:t xml:space="preserve">Средства за ову активност су буџетирана од стране МОС-а </w:t>
      </w:r>
      <w:r w:rsidRPr="001354F1">
        <w:rPr>
          <w:rFonts w:ascii="Times New Roman" w:hAnsi="Times New Roman"/>
          <w:sz w:val="16"/>
          <w:szCs w:val="16"/>
          <w:lang w:val="sr-Cyrl-RS"/>
        </w:rPr>
        <w:t>у оквиру активности 5.1.2.7.</w:t>
      </w:r>
    </w:p>
  </w:footnote>
  <w:footnote w:id="40">
    <w:p w:rsidR="00831E3B" w:rsidRPr="001354F1" w:rsidRDefault="00831E3B" w:rsidP="00F8627C">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 xml:space="preserve">Средства су исказана у оквиру активности </w:t>
      </w:r>
      <w:r w:rsidRPr="004F0677">
        <w:rPr>
          <w:rFonts w:ascii="Times New Roman" w:hAnsi="Times New Roman"/>
          <w:sz w:val="16"/>
          <w:szCs w:val="16"/>
          <w:lang w:val="sr-Cyrl-RS"/>
        </w:rPr>
        <w:t>2.1.2.3.</w:t>
      </w:r>
    </w:p>
  </w:footnote>
  <w:footnote w:id="41">
    <w:p w:rsidR="00831E3B" w:rsidRPr="001354F1" w:rsidRDefault="00831E3B" w:rsidP="00EB652F">
      <w:pPr>
        <w:pStyle w:val="FootnoteText"/>
        <w:rPr>
          <w:rFonts w:ascii="Times New Roman" w:hAnsi="Times New Roman"/>
          <w:sz w:val="16"/>
          <w:szCs w:val="16"/>
          <w:lang w:val="sr-Cyrl-RS"/>
        </w:rPr>
      </w:pPr>
      <w:r>
        <w:rPr>
          <w:rStyle w:val="FootnoteReference"/>
        </w:rPr>
        <w:footnoteRef/>
      </w:r>
      <w:r>
        <w:t xml:space="preserve"> </w:t>
      </w:r>
      <w:r>
        <w:rPr>
          <w:rFonts w:ascii="Times New Roman" w:hAnsi="Times New Roman"/>
          <w:sz w:val="16"/>
          <w:szCs w:val="16"/>
          <w:lang w:val="sr-Cyrl-RS"/>
        </w:rPr>
        <w:t xml:space="preserve">Средства су исказана у оквиру активности </w:t>
      </w:r>
      <w:r w:rsidRPr="004F0677">
        <w:rPr>
          <w:rFonts w:ascii="Times New Roman" w:hAnsi="Times New Roman"/>
          <w:sz w:val="16"/>
          <w:szCs w:val="16"/>
          <w:lang w:val="sr-Cyrl-RS"/>
        </w:rPr>
        <w:t>2.1.2.3.</w:t>
      </w:r>
    </w:p>
    <w:p w:rsidR="00831E3B" w:rsidRPr="00EB652F" w:rsidRDefault="00831E3B">
      <w:pPr>
        <w:pStyle w:val="FootnoteText"/>
        <w:rPr>
          <w:lang w:val="sr-Latn-RS"/>
        </w:rPr>
      </w:pPr>
    </w:p>
  </w:footnote>
  <w:footnote w:id="42">
    <w:p w:rsidR="00831E3B" w:rsidRPr="0017230F" w:rsidRDefault="00831E3B" w:rsidP="00CC6249">
      <w:pPr>
        <w:pStyle w:val="FootnoteText"/>
        <w:rPr>
          <w:rFonts w:ascii="Times New Roman" w:hAnsi="Times New Roman"/>
          <w:sz w:val="16"/>
          <w:szCs w:val="16"/>
          <w:lang w:val="sr-Cyrl-RS"/>
        </w:rPr>
      </w:pPr>
      <w:r w:rsidRPr="0017230F">
        <w:rPr>
          <w:rStyle w:val="FootnoteReference"/>
          <w:rFonts w:ascii="Times New Roman" w:hAnsi="Times New Roman"/>
          <w:sz w:val="16"/>
          <w:szCs w:val="16"/>
        </w:rPr>
        <w:footnoteRef/>
      </w:r>
      <w:r w:rsidRPr="0017230F">
        <w:rPr>
          <w:rFonts w:ascii="Times New Roman" w:hAnsi="Times New Roman"/>
          <w:sz w:val="16"/>
          <w:szCs w:val="16"/>
          <w:lang w:val="sr-Cyrl-RS"/>
        </w:rPr>
        <w:t xml:space="preserve"> </w:t>
      </w:r>
      <w:r w:rsidRPr="00097DD3">
        <w:rPr>
          <w:rFonts w:ascii="Times New Roman" w:hAnsi="Times New Roman"/>
          <w:sz w:val="16"/>
          <w:szCs w:val="16"/>
          <w:lang w:val="sr-Cyrl-RS"/>
        </w:rPr>
        <w:t>Средства за ову активност су буџетирана од стране МОС-а</w:t>
      </w:r>
      <w:r w:rsidRPr="0017230F">
        <w:rPr>
          <w:rFonts w:ascii="Times New Roman" w:hAnsi="Times New Roman"/>
          <w:sz w:val="16"/>
          <w:szCs w:val="16"/>
          <w:lang w:val="sr-Cyrl-RS"/>
        </w:rPr>
        <w:t xml:space="preserve"> кроз остале програме ове врсте</w:t>
      </w:r>
    </w:p>
  </w:footnote>
  <w:footnote w:id="43">
    <w:p w:rsidR="00831E3B" w:rsidRPr="00675930" w:rsidRDefault="00831E3B" w:rsidP="00CC6249">
      <w:pPr>
        <w:pStyle w:val="FootnoteText"/>
        <w:rPr>
          <w:rFonts w:ascii="Times New Roman" w:hAnsi="Times New Roman"/>
          <w:lang w:val="sr-Cyrl-RS"/>
        </w:rPr>
      </w:pPr>
      <w:r w:rsidRPr="0017230F">
        <w:rPr>
          <w:rStyle w:val="FootnoteReference"/>
          <w:rFonts w:ascii="Times New Roman" w:hAnsi="Times New Roman"/>
          <w:sz w:val="16"/>
          <w:szCs w:val="16"/>
        </w:rPr>
        <w:footnoteRef/>
      </w:r>
      <w:r w:rsidRPr="0017230F">
        <w:rPr>
          <w:rFonts w:ascii="Times New Roman" w:hAnsi="Times New Roman"/>
          <w:sz w:val="16"/>
          <w:szCs w:val="16"/>
          <w:lang w:val="sr-Cyrl-RS"/>
        </w:rPr>
        <w:t xml:space="preserve"> </w:t>
      </w:r>
      <w:r w:rsidRPr="00097DD3">
        <w:rPr>
          <w:rFonts w:ascii="Times New Roman" w:hAnsi="Times New Roman"/>
          <w:sz w:val="16"/>
          <w:szCs w:val="16"/>
          <w:lang w:val="sr-Cyrl-RS"/>
        </w:rPr>
        <w:t xml:space="preserve">Средства за ову активност су буџетирана од стране МОС-а </w:t>
      </w:r>
      <w:r w:rsidRPr="0017230F">
        <w:rPr>
          <w:rFonts w:ascii="Times New Roman" w:hAnsi="Times New Roman"/>
          <w:sz w:val="16"/>
          <w:szCs w:val="16"/>
          <w:lang w:val="sr-Cyrl-RS"/>
        </w:rPr>
        <w:t>кроз остале програме ове врсте</w:t>
      </w:r>
    </w:p>
  </w:footnote>
  <w:footnote w:id="44">
    <w:p w:rsidR="00831E3B" w:rsidRPr="0017230F" w:rsidRDefault="00831E3B" w:rsidP="00CC6249">
      <w:pPr>
        <w:pStyle w:val="FootnoteText"/>
        <w:rPr>
          <w:rFonts w:ascii="Times New Roman" w:hAnsi="Times New Roman"/>
          <w:sz w:val="16"/>
          <w:szCs w:val="16"/>
          <w:lang w:val="sr-Cyrl-RS"/>
        </w:rPr>
      </w:pPr>
      <w:r w:rsidRPr="0017230F">
        <w:rPr>
          <w:rStyle w:val="FootnoteReference"/>
          <w:rFonts w:ascii="Times New Roman" w:hAnsi="Times New Roman"/>
          <w:sz w:val="16"/>
          <w:szCs w:val="16"/>
        </w:rPr>
        <w:footnoteRef/>
      </w:r>
      <w:r w:rsidRPr="0017230F">
        <w:rPr>
          <w:rFonts w:ascii="Times New Roman" w:hAnsi="Times New Roman"/>
          <w:sz w:val="16"/>
          <w:szCs w:val="16"/>
          <w:lang w:val="sr-Cyrl-RS"/>
        </w:rPr>
        <w:t xml:space="preserve"> </w:t>
      </w:r>
      <w:r w:rsidRPr="00097DD3">
        <w:rPr>
          <w:rFonts w:ascii="Times New Roman" w:hAnsi="Times New Roman"/>
          <w:sz w:val="16"/>
          <w:szCs w:val="16"/>
          <w:lang w:val="sr-Cyrl-RS"/>
        </w:rPr>
        <w:t xml:space="preserve">Средства за ову активност су буџетирана од стране МОС-а </w:t>
      </w:r>
      <w:r>
        <w:rPr>
          <w:rFonts w:ascii="Times New Roman" w:hAnsi="Times New Roman"/>
          <w:sz w:val="16"/>
          <w:szCs w:val="16"/>
          <w:lang w:val="sr-Cyrl-RS"/>
        </w:rPr>
        <w:t xml:space="preserve">кроз </w:t>
      </w:r>
      <w:r w:rsidRPr="0017230F">
        <w:rPr>
          <w:rFonts w:ascii="Times New Roman" w:hAnsi="Times New Roman"/>
          <w:sz w:val="16"/>
          <w:szCs w:val="16"/>
          <w:lang w:val="sr-Cyrl-RS"/>
        </w:rPr>
        <w:t>активност 8.4.2.1.</w:t>
      </w:r>
    </w:p>
  </w:footnote>
  <w:footnote w:id="45">
    <w:p w:rsidR="00831E3B" w:rsidRPr="00675930" w:rsidRDefault="00831E3B" w:rsidP="00CC6249">
      <w:pPr>
        <w:pStyle w:val="FootnoteText"/>
        <w:rPr>
          <w:rFonts w:ascii="Times New Roman" w:hAnsi="Times New Roman"/>
          <w:lang w:val="sr-Cyrl-RS"/>
        </w:rPr>
      </w:pPr>
      <w:r w:rsidRPr="0017230F">
        <w:rPr>
          <w:rStyle w:val="FootnoteReference"/>
          <w:rFonts w:ascii="Times New Roman" w:hAnsi="Times New Roman"/>
          <w:sz w:val="16"/>
          <w:szCs w:val="16"/>
        </w:rPr>
        <w:footnoteRef/>
      </w:r>
      <w:r w:rsidRPr="0017230F">
        <w:rPr>
          <w:rFonts w:ascii="Times New Roman" w:hAnsi="Times New Roman"/>
          <w:sz w:val="16"/>
          <w:szCs w:val="16"/>
          <w:lang w:val="sr-Cyrl-RS"/>
        </w:rPr>
        <w:t xml:space="preserve"> </w:t>
      </w:r>
      <w:r w:rsidRPr="00097DD3">
        <w:rPr>
          <w:rFonts w:ascii="Times New Roman" w:hAnsi="Times New Roman"/>
          <w:sz w:val="16"/>
          <w:szCs w:val="16"/>
          <w:lang w:val="sr-Cyrl-RS"/>
        </w:rPr>
        <w:t xml:space="preserve">Средства за ову активност су буџетирана од стране МОС-а </w:t>
      </w:r>
      <w:r w:rsidRPr="0017230F">
        <w:rPr>
          <w:rFonts w:ascii="Times New Roman" w:hAnsi="Times New Roman"/>
          <w:sz w:val="16"/>
          <w:szCs w:val="16"/>
          <w:lang w:val="sr-Cyrl-RS"/>
        </w:rPr>
        <w:t>кроз активност 8.4.2.1.</w:t>
      </w:r>
    </w:p>
  </w:footnote>
  <w:footnote w:id="46">
    <w:p w:rsidR="00831E3B" w:rsidRPr="0017230F" w:rsidRDefault="00831E3B" w:rsidP="00CC6249">
      <w:pPr>
        <w:spacing w:after="0"/>
        <w:ind w:firstLine="360"/>
        <w:rPr>
          <w:rFonts w:ascii="Times New Roman" w:hAnsi="Times New Roman"/>
          <w:sz w:val="16"/>
          <w:szCs w:val="16"/>
          <w:lang w:val="sr-Latn-CS"/>
        </w:rPr>
      </w:pPr>
      <w:r w:rsidRPr="0017230F">
        <w:rPr>
          <w:rStyle w:val="FootnoteReference"/>
          <w:rFonts w:ascii="Times New Roman" w:hAnsi="Times New Roman"/>
          <w:sz w:val="16"/>
          <w:szCs w:val="16"/>
        </w:rPr>
        <w:footnoteRef/>
      </w:r>
      <w:r w:rsidRPr="0017230F">
        <w:rPr>
          <w:rFonts w:ascii="Times New Roman" w:hAnsi="Times New Roman"/>
          <w:sz w:val="16"/>
          <w:szCs w:val="16"/>
          <w:lang w:val="bg-BG"/>
        </w:rPr>
        <w:t>Листа заједничких индикатора за активности у оквиру</w:t>
      </w:r>
      <w:r w:rsidRPr="0017230F">
        <w:rPr>
          <w:rFonts w:ascii="Times New Roman" w:hAnsi="Times New Roman"/>
          <w:sz w:val="16"/>
          <w:szCs w:val="16"/>
          <w:lang w:val="sr-Latn-CS"/>
        </w:rPr>
        <w:t xml:space="preserve"> </w:t>
      </w:r>
      <w:r w:rsidRPr="0017230F">
        <w:rPr>
          <w:rFonts w:ascii="Times New Roman" w:hAnsi="Times New Roman"/>
          <w:sz w:val="16"/>
          <w:szCs w:val="16"/>
        </w:rPr>
        <w:t>специфичног циља</w:t>
      </w:r>
      <w:r w:rsidRPr="0017230F">
        <w:rPr>
          <w:rFonts w:ascii="Times New Roman" w:hAnsi="Times New Roman"/>
          <w:sz w:val="16"/>
          <w:szCs w:val="16"/>
          <w:lang w:val="bg-BG"/>
        </w:rPr>
        <w:t xml:space="preserve"> 2:</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Број младих угрожених сиромаштвом, оба пола/рода  који су учествовали у креирању услуге и  који су користили услугу</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Број младих Рома и Ромкиња који су учествовали у креирању услуге и који су користили услугу</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Број младих са инвалидитетом оба пола/рода који су учествовали у креирању услуге и који су користили услугу</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Број младих који живе у избеглиштву и расељењу, оба пола/рода који су учествовали у креирању услуге и који су користили услугу</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Број младих који су повратници у процесу реадмисије, оба пола/рода који су учествовали у креирању услуге и који су користили услугу</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Број младих родитеља, оба пола/рода који су учествовали у креирању услуге  и који су користили услугу</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 xml:space="preserve">Број младих са нерешеним стамбеним статусом, оба пола/рода који су учествовали у креирању услуге и који су користили услугу </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 xml:space="preserve">Број младих без родитељског старања, оба пола/рода који су учествовали у креирању услуге и који су користили услугу </w:t>
      </w:r>
    </w:p>
    <w:p w:rsidR="00831E3B" w:rsidRPr="0017230F" w:rsidRDefault="00831E3B" w:rsidP="00BF0815">
      <w:pPr>
        <w:numPr>
          <w:ilvl w:val="0"/>
          <w:numId w:val="6"/>
        </w:numPr>
        <w:spacing w:after="0"/>
        <w:rPr>
          <w:rFonts w:ascii="Times New Roman" w:hAnsi="Times New Roman"/>
          <w:sz w:val="16"/>
          <w:szCs w:val="16"/>
          <w:lang w:val="bg-BG"/>
        </w:rPr>
      </w:pPr>
      <w:r w:rsidRPr="0017230F">
        <w:rPr>
          <w:rFonts w:ascii="Times New Roman" w:hAnsi="Times New Roman"/>
          <w:sz w:val="16"/>
          <w:szCs w:val="16"/>
          <w:lang w:val="bg-BG"/>
        </w:rPr>
        <w:t>Број младих улице, оба пола/рода који су учествовали у креирању услуге и који су користили услугу</w:t>
      </w:r>
    </w:p>
    <w:p w:rsidR="00831E3B" w:rsidRPr="0017230F" w:rsidRDefault="00831E3B" w:rsidP="00BF0815">
      <w:pPr>
        <w:numPr>
          <w:ilvl w:val="0"/>
          <w:numId w:val="6"/>
        </w:numPr>
        <w:spacing w:after="0"/>
        <w:rPr>
          <w:sz w:val="16"/>
          <w:szCs w:val="16"/>
        </w:rPr>
      </w:pPr>
      <w:r w:rsidRPr="0017230F">
        <w:rPr>
          <w:rFonts w:ascii="Times New Roman" w:hAnsi="Times New Roman"/>
          <w:sz w:val="16"/>
          <w:szCs w:val="16"/>
          <w:lang w:val="bg-BG"/>
        </w:rPr>
        <w:t>Број младих ЛГБТ, оба пола/рода који су учествовали у креирању услуге и који су користили услугу</w:t>
      </w:r>
    </w:p>
  </w:footnote>
  <w:footnote w:id="47">
    <w:p w:rsidR="00831E3B" w:rsidRPr="0017230F" w:rsidRDefault="00831E3B" w:rsidP="00A46239">
      <w:pPr>
        <w:spacing w:after="0"/>
        <w:rPr>
          <w:sz w:val="16"/>
          <w:szCs w:val="16"/>
          <w:lang w:val="sr-Cyrl-RS"/>
        </w:rPr>
      </w:pPr>
      <w:r w:rsidRPr="0017230F">
        <w:rPr>
          <w:rFonts w:ascii="Times New Roman" w:hAnsi="Times New Roman"/>
          <w:sz w:val="16"/>
          <w:szCs w:val="16"/>
          <w:vertAlign w:val="superscript"/>
          <w:lang w:val="bg-BG"/>
        </w:rPr>
        <w:footnoteRef/>
      </w:r>
      <w:r w:rsidRPr="0017230F">
        <w:rPr>
          <w:rFonts w:ascii="Times New Roman" w:hAnsi="Times New Roman"/>
          <w:sz w:val="16"/>
          <w:szCs w:val="16"/>
          <w:lang w:val="bg-BG"/>
        </w:rPr>
        <w:t xml:space="preserve"> Трошкови за ову активност су буџетирани у оквиру области 1. Запошљавање и предузетништво младих</w:t>
      </w:r>
    </w:p>
  </w:footnote>
  <w:footnote w:id="48">
    <w:p w:rsidR="00831E3B" w:rsidRPr="006A301D" w:rsidRDefault="00831E3B" w:rsidP="00A46239">
      <w:pPr>
        <w:spacing w:after="0"/>
        <w:rPr>
          <w:lang w:val="sr-Cyrl-RS"/>
        </w:rPr>
      </w:pPr>
      <w:r w:rsidRPr="0017230F">
        <w:rPr>
          <w:rFonts w:ascii="Times New Roman" w:hAnsi="Times New Roman"/>
          <w:sz w:val="16"/>
          <w:szCs w:val="16"/>
          <w:vertAlign w:val="superscript"/>
          <w:lang w:val="bg-BG"/>
        </w:rPr>
        <w:footnoteRef/>
      </w:r>
      <w:r w:rsidRPr="0017230F">
        <w:rPr>
          <w:rFonts w:ascii="Times New Roman" w:hAnsi="Times New Roman"/>
          <w:sz w:val="16"/>
          <w:szCs w:val="16"/>
          <w:lang w:val="bg-BG"/>
        </w:rPr>
        <w:t xml:space="preserve"> Трошкови за ову активност су буџетирани у оквиру области 1. Запошљавање и предузетништво младих</w:t>
      </w:r>
    </w:p>
  </w:footnote>
  <w:footnote w:id="49">
    <w:p w:rsidR="00831E3B" w:rsidRPr="001354F1" w:rsidRDefault="00831E3B" w:rsidP="00A46239">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6"/>
          <w:szCs w:val="16"/>
          <w:lang w:val="sr-Cyrl-RS"/>
        </w:rPr>
        <w:t xml:space="preserve">Средства су исказана у оквиру активности </w:t>
      </w:r>
      <w:r w:rsidRPr="004F0677">
        <w:rPr>
          <w:rFonts w:ascii="Times New Roman" w:hAnsi="Times New Roman"/>
          <w:sz w:val="16"/>
          <w:szCs w:val="16"/>
          <w:lang w:val="sr-Cyrl-RS"/>
        </w:rPr>
        <w:t>2.1.2.3.</w:t>
      </w:r>
    </w:p>
  </w:footnote>
  <w:footnote w:id="50">
    <w:p w:rsidR="00831E3B" w:rsidRPr="00936D04" w:rsidRDefault="00831E3B">
      <w:pPr>
        <w:pStyle w:val="FootnoteText"/>
        <w:rPr>
          <w:lang w:val="sr-Cyrl-RS"/>
        </w:rPr>
      </w:pPr>
      <w:r>
        <w:rPr>
          <w:rStyle w:val="FootnoteReference"/>
        </w:rPr>
        <w:footnoteRef/>
      </w:r>
      <w:r>
        <w:t xml:space="preserve"> </w:t>
      </w:r>
      <w:r>
        <w:rPr>
          <w:rFonts w:ascii="Times New Roman" w:hAnsi="Times New Roman"/>
          <w:sz w:val="16"/>
          <w:szCs w:val="16"/>
          <w:lang w:val="sr-Cyrl-RS"/>
        </w:rPr>
        <w:t xml:space="preserve">Средства су исказана у оквиру активности </w:t>
      </w:r>
      <w:r w:rsidRPr="004F0677">
        <w:rPr>
          <w:rFonts w:ascii="Times New Roman" w:hAnsi="Times New Roman"/>
          <w:sz w:val="16"/>
          <w:szCs w:val="16"/>
          <w:lang w:val="sr-Cyrl-RS"/>
        </w:rPr>
        <w:t>2.1.2.3.</w:t>
      </w:r>
    </w:p>
  </w:footnote>
  <w:footnote w:id="51">
    <w:p w:rsidR="00831E3B" w:rsidRPr="0017230F" w:rsidRDefault="00831E3B" w:rsidP="00CC6249">
      <w:pPr>
        <w:pStyle w:val="FootnoteText"/>
        <w:jc w:val="both"/>
        <w:rPr>
          <w:sz w:val="16"/>
          <w:szCs w:val="16"/>
          <w:lang w:val="bg-BG"/>
        </w:rPr>
      </w:pPr>
      <w:r w:rsidRPr="0017230F">
        <w:rPr>
          <w:rStyle w:val="FootnoteReference"/>
          <w:rFonts w:ascii="Times New Roman" w:eastAsia="MS Gothic" w:hAnsi="Times New Roman"/>
          <w:sz w:val="16"/>
          <w:szCs w:val="16"/>
        </w:rPr>
        <w:footnoteRef/>
      </w:r>
      <w:r w:rsidRPr="0017230F">
        <w:rPr>
          <w:rFonts w:ascii="Times New Roman" w:hAnsi="Times New Roman"/>
          <w:sz w:val="16"/>
          <w:szCs w:val="16"/>
          <w:lang w:val="ru-RU"/>
        </w:rPr>
        <w:t xml:space="preserve"> </w:t>
      </w:r>
      <w:r w:rsidRPr="0017230F">
        <w:rPr>
          <w:rFonts w:ascii="Times New Roman" w:hAnsi="Times New Roman"/>
          <w:sz w:val="16"/>
          <w:szCs w:val="16"/>
        </w:rPr>
        <w:t>EUROPASS</w:t>
      </w:r>
      <w:r w:rsidRPr="0017230F">
        <w:rPr>
          <w:rFonts w:ascii="Times New Roman" w:hAnsi="Times New Roman"/>
          <w:sz w:val="16"/>
          <w:szCs w:val="16"/>
          <w:lang w:val="ru-RU"/>
        </w:rPr>
        <w:t xml:space="preserve"> (еуропас) је сет докумената који помаже грађанима да своје вештине и квалификације јасно и разумљиво представе у Европи.</w:t>
      </w:r>
    </w:p>
  </w:footnote>
  <w:footnote w:id="52">
    <w:p w:rsidR="00831E3B" w:rsidRPr="0017230F" w:rsidRDefault="00831E3B" w:rsidP="00CC6249">
      <w:pPr>
        <w:pStyle w:val="FootnoteText"/>
        <w:jc w:val="both"/>
        <w:rPr>
          <w:sz w:val="16"/>
          <w:szCs w:val="16"/>
          <w:lang w:val="bg-BG"/>
        </w:rPr>
      </w:pPr>
      <w:r w:rsidRPr="0017230F">
        <w:rPr>
          <w:rStyle w:val="FootnoteReference"/>
          <w:rFonts w:ascii="Times New Roman" w:hAnsi="Times New Roman"/>
          <w:sz w:val="16"/>
          <w:szCs w:val="16"/>
        </w:rPr>
        <w:footnoteRef/>
      </w:r>
      <w:r w:rsidRPr="0017230F">
        <w:rPr>
          <w:rFonts w:ascii="Times New Roman" w:hAnsi="Times New Roman"/>
          <w:sz w:val="16"/>
          <w:szCs w:val="16"/>
          <w:lang w:val="ru-RU"/>
        </w:rPr>
        <w:t xml:space="preserve"> </w:t>
      </w:r>
      <w:r w:rsidRPr="0017230F">
        <w:rPr>
          <w:rFonts w:ascii="Times New Roman" w:hAnsi="Times New Roman"/>
          <w:sz w:val="16"/>
          <w:szCs w:val="16"/>
          <w:lang w:val="bg-BG"/>
        </w:rPr>
        <w:t>Праћење ће се развити кроз успостављање система  за праћење (мониторинг и евалуација), а индикатор ће се пратити кроз збир појединачних индикатора активности из овог специфичног циља.</w:t>
      </w:r>
    </w:p>
  </w:footnote>
  <w:footnote w:id="53">
    <w:p w:rsidR="00831E3B" w:rsidRPr="0017230F" w:rsidRDefault="00831E3B" w:rsidP="00CC6249">
      <w:pPr>
        <w:pStyle w:val="FootnoteText"/>
        <w:jc w:val="both"/>
        <w:rPr>
          <w:sz w:val="16"/>
          <w:szCs w:val="16"/>
          <w:lang w:val="bg-BG"/>
        </w:rPr>
      </w:pPr>
      <w:r w:rsidRPr="0017230F">
        <w:rPr>
          <w:rStyle w:val="FootnoteReference"/>
          <w:rFonts w:ascii="Times New Roman" w:hAnsi="Times New Roman"/>
          <w:sz w:val="16"/>
          <w:szCs w:val="16"/>
        </w:rPr>
        <w:footnoteRef/>
      </w:r>
      <w:r w:rsidRPr="0017230F">
        <w:rPr>
          <w:rFonts w:ascii="Times New Roman" w:hAnsi="Times New Roman"/>
          <w:sz w:val="16"/>
          <w:szCs w:val="16"/>
          <w:lang w:val="bg-BG"/>
        </w:rPr>
        <w:t xml:space="preserve"> Активност подразумева послове носилаца, као органа државне управе, у праћењу стања у области, иницијативе за предлагање прописа, а укључује и предлагање мера подршке за радну мобилност младих код органа државне управе у чијем су делокругу надлежности за предлагање или доношење прописа.</w:t>
      </w:r>
    </w:p>
  </w:footnote>
  <w:footnote w:id="54">
    <w:p w:rsidR="00831E3B" w:rsidRPr="001354F1" w:rsidRDefault="00831E3B" w:rsidP="004602ED">
      <w:pPr>
        <w:pStyle w:val="FootnoteText"/>
        <w:rPr>
          <w:rFonts w:ascii="Times New Roman" w:hAnsi="Times New Roman"/>
          <w:sz w:val="16"/>
          <w:szCs w:val="16"/>
          <w:lang w:val="sr-Cyrl-RS"/>
        </w:rPr>
      </w:pPr>
      <w:r w:rsidRPr="001354F1">
        <w:rPr>
          <w:rStyle w:val="FootnoteReference"/>
          <w:rFonts w:ascii="Times New Roman" w:hAnsi="Times New Roman"/>
          <w:sz w:val="16"/>
          <w:szCs w:val="16"/>
        </w:rPr>
        <w:footnoteRef/>
      </w:r>
      <w:r w:rsidRPr="001354F1">
        <w:rPr>
          <w:rFonts w:ascii="Times New Roman" w:hAnsi="Times New Roman"/>
          <w:sz w:val="16"/>
          <w:szCs w:val="16"/>
          <w:lang w:val="sr-Cyrl-RS"/>
        </w:rPr>
        <w:t xml:space="preserve"> </w:t>
      </w:r>
      <w:r>
        <w:rPr>
          <w:rFonts w:ascii="Times New Roman" w:hAnsi="Times New Roman"/>
          <w:sz w:val="14"/>
          <w:szCs w:val="16"/>
          <w:lang w:val="sr-Cyrl-RS"/>
        </w:rPr>
        <w:t>П</w:t>
      </w:r>
      <w:r w:rsidRPr="005D7828">
        <w:rPr>
          <w:rFonts w:ascii="Times New Roman" w:hAnsi="Times New Roman"/>
          <w:sz w:val="14"/>
          <w:szCs w:val="16"/>
          <w:lang w:val="sr-Cyrl-RS"/>
        </w:rPr>
        <w:t>рограм финансиран из средстава исказан</w:t>
      </w:r>
      <w:r>
        <w:rPr>
          <w:rFonts w:ascii="Times New Roman" w:hAnsi="Times New Roman"/>
          <w:sz w:val="14"/>
          <w:szCs w:val="16"/>
          <w:lang w:val="sr-Cyrl-RS"/>
        </w:rPr>
        <w:t xml:space="preserve">их </w:t>
      </w:r>
      <w:r w:rsidRPr="005D7828">
        <w:rPr>
          <w:rFonts w:ascii="Times New Roman" w:hAnsi="Times New Roman"/>
          <w:sz w:val="14"/>
          <w:szCs w:val="16"/>
          <w:lang w:val="sr-Cyrl-RS"/>
        </w:rPr>
        <w:t>у активности 1.1.2.2.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3014393"/>
      <w:docPartObj>
        <w:docPartGallery w:val="Page Numbers (Top of Page)"/>
        <w:docPartUnique/>
      </w:docPartObj>
    </w:sdtPr>
    <w:sdtEndPr>
      <w:rPr>
        <w:noProof/>
      </w:rPr>
    </w:sdtEndPr>
    <w:sdtContent>
      <w:p w:rsidR="00831E3B" w:rsidRDefault="00831E3B">
        <w:pPr>
          <w:pStyle w:val="Header"/>
          <w:jc w:val="center"/>
        </w:pPr>
        <w:r w:rsidRPr="00BB343F">
          <w:rPr>
            <w:rFonts w:ascii="Times New Roman" w:hAnsi="Times New Roman"/>
          </w:rPr>
          <w:fldChar w:fldCharType="begin"/>
        </w:r>
        <w:r w:rsidRPr="00BB343F">
          <w:rPr>
            <w:rFonts w:ascii="Times New Roman" w:hAnsi="Times New Roman"/>
          </w:rPr>
          <w:instrText xml:space="preserve"> PAGE   \* MERGEFORMAT </w:instrText>
        </w:r>
        <w:r w:rsidRPr="00BB343F">
          <w:rPr>
            <w:rFonts w:ascii="Times New Roman" w:hAnsi="Times New Roman"/>
          </w:rPr>
          <w:fldChar w:fldCharType="separate"/>
        </w:r>
        <w:r w:rsidR="00BD6625">
          <w:rPr>
            <w:rFonts w:ascii="Times New Roman" w:hAnsi="Times New Roman"/>
            <w:noProof/>
          </w:rPr>
          <w:t>2</w:t>
        </w:r>
        <w:r w:rsidRPr="00BB343F">
          <w:rPr>
            <w:rFonts w:ascii="Times New Roman" w:hAnsi="Times New Roman"/>
            <w:noProof/>
          </w:rPr>
          <w:fldChar w:fldCharType="end"/>
        </w:r>
      </w:p>
    </w:sdtContent>
  </w:sdt>
  <w:p w:rsidR="00831E3B" w:rsidRDefault="00831E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113323"/>
      <w:docPartObj>
        <w:docPartGallery w:val="Page Numbers (Top of Page)"/>
        <w:docPartUnique/>
      </w:docPartObj>
    </w:sdtPr>
    <w:sdtEndPr>
      <w:rPr>
        <w:noProof/>
      </w:rPr>
    </w:sdtEndPr>
    <w:sdtContent>
      <w:p w:rsidR="00831E3B" w:rsidRDefault="00831E3B">
        <w:pPr>
          <w:pStyle w:val="Header"/>
          <w:jc w:val="center"/>
        </w:pPr>
        <w:r w:rsidRPr="00BB343F">
          <w:rPr>
            <w:rFonts w:ascii="Times New Roman" w:hAnsi="Times New Roman"/>
          </w:rPr>
          <w:fldChar w:fldCharType="begin"/>
        </w:r>
        <w:r w:rsidRPr="00BB343F">
          <w:rPr>
            <w:rFonts w:ascii="Times New Roman" w:hAnsi="Times New Roman"/>
          </w:rPr>
          <w:instrText xml:space="preserve"> PAGE   \* MERGEFORMAT </w:instrText>
        </w:r>
        <w:r w:rsidRPr="00BB343F">
          <w:rPr>
            <w:rFonts w:ascii="Times New Roman" w:hAnsi="Times New Roman"/>
          </w:rPr>
          <w:fldChar w:fldCharType="separate"/>
        </w:r>
        <w:r w:rsidR="00BD6625">
          <w:rPr>
            <w:rFonts w:ascii="Times New Roman" w:hAnsi="Times New Roman"/>
            <w:noProof/>
          </w:rPr>
          <w:t>77</w:t>
        </w:r>
        <w:r w:rsidRPr="00BB343F">
          <w:rPr>
            <w:rFonts w:ascii="Times New Roman" w:hAnsi="Times New Roman"/>
            <w:noProof/>
          </w:rPr>
          <w:fldChar w:fldCharType="end"/>
        </w:r>
      </w:p>
    </w:sdtContent>
  </w:sdt>
  <w:p w:rsidR="00831E3B" w:rsidRDefault="00831E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C0FAD"/>
    <w:multiLevelType w:val="hybridMultilevel"/>
    <w:tmpl w:val="3492395C"/>
    <w:lvl w:ilvl="0" w:tplc="F1CA7224">
      <w:start w:val="1"/>
      <w:numFmt w:val="decimal"/>
      <w:lvlText w:val="%1."/>
      <w:lvlJc w:val="left"/>
      <w:pPr>
        <w:ind w:left="720" w:hanging="360"/>
      </w:pPr>
      <w:rPr>
        <w:rFonts w:cs="Times New Roman" w:hint="default"/>
        <w:sz w:val="10"/>
        <w:szCs w:val="1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7460B0F"/>
    <w:multiLevelType w:val="hybridMultilevel"/>
    <w:tmpl w:val="DAEAFDFC"/>
    <w:lvl w:ilvl="0" w:tplc="90E2BD4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6845D9"/>
    <w:multiLevelType w:val="hybridMultilevel"/>
    <w:tmpl w:val="C4D841F2"/>
    <w:lvl w:ilvl="0" w:tplc="90E2BD40">
      <w:start w:val="1"/>
      <w:numFmt w:val="bullet"/>
      <w:lvlText w:val="–"/>
      <w:lvlJc w:val="left"/>
      <w:pPr>
        <w:ind w:left="1080" w:hanging="360"/>
      </w:pPr>
      <w:rPr>
        <w:rFonts w:ascii="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 w15:restartNumberingAfterBreak="0">
    <w:nsid w:val="2A3C6C86"/>
    <w:multiLevelType w:val="multilevel"/>
    <w:tmpl w:val="1DD615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4E1C9F"/>
    <w:multiLevelType w:val="hybridMultilevel"/>
    <w:tmpl w:val="3BA236AE"/>
    <w:lvl w:ilvl="0" w:tplc="FAF40182">
      <w:start w:val="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87490C"/>
    <w:multiLevelType w:val="multilevel"/>
    <w:tmpl w:val="08C23B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AE788F"/>
    <w:multiLevelType w:val="hybridMultilevel"/>
    <w:tmpl w:val="B6CE9874"/>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7" w15:restartNumberingAfterBreak="0">
    <w:nsid w:val="3CD922AA"/>
    <w:multiLevelType w:val="hybridMultilevel"/>
    <w:tmpl w:val="260610B2"/>
    <w:lvl w:ilvl="0" w:tplc="90E2BD40">
      <w:start w:val="1"/>
      <w:numFmt w:val="bullet"/>
      <w:lvlText w:val="–"/>
      <w:lvlJc w:val="left"/>
      <w:pPr>
        <w:ind w:left="1853" w:hanging="360"/>
      </w:pPr>
      <w:rPr>
        <w:rFonts w:ascii="Times New Roman" w:hAnsi="Times New Roman" w:cs="Times New Roman" w:hint="default"/>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8" w15:restartNumberingAfterBreak="0">
    <w:nsid w:val="42945775"/>
    <w:multiLevelType w:val="multilevel"/>
    <w:tmpl w:val="CB4247F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4F062AA"/>
    <w:multiLevelType w:val="hybridMultilevel"/>
    <w:tmpl w:val="1DD0330E"/>
    <w:lvl w:ilvl="0" w:tplc="317253B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3770DA"/>
    <w:multiLevelType w:val="multilevel"/>
    <w:tmpl w:val="4296FA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647AC5"/>
    <w:multiLevelType w:val="multilevel"/>
    <w:tmpl w:val="3C76E5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61D5140"/>
    <w:multiLevelType w:val="multilevel"/>
    <w:tmpl w:val="74B26E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BFB6719"/>
    <w:multiLevelType w:val="hybridMultilevel"/>
    <w:tmpl w:val="D43811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A517AE"/>
    <w:multiLevelType w:val="hybridMultilevel"/>
    <w:tmpl w:val="375405C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6C4C640F"/>
    <w:multiLevelType w:val="hybridMultilevel"/>
    <w:tmpl w:val="BAA4B488"/>
    <w:lvl w:ilvl="0" w:tplc="90E2BD40">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71BA2B09"/>
    <w:multiLevelType w:val="hybridMultilevel"/>
    <w:tmpl w:val="8BDE43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02F3A"/>
    <w:multiLevelType w:val="multilevel"/>
    <w:tmpl w:val="F62C9A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6C24851"/>
    <w:multiLevelType w:val="hybridMultilevel"/>
    <w:tmpl w:val="F0BAD6C0"/>
    <w:lvl w:ilvl="0" w:tplc="FC3AF0BE">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6A65A3"/>
    <w:multiLevelType w:val="multilevel"/>
    <w:tmpl w:val="B1FA5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7803F49"/>
    <w:multiLevelType w:val="hybridMultilevel"/>
    <w:tmpl w:val="997232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9A1E3E"/>
    <w:multiLevelType w:val="hybridMultilevel"/>
    <w:tmpl w:val="01509AFC"/>
    <w:lvl w:ilvl="0" w:tplc="90E2BD40">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1D6572"/>
    <w:multiLevelType w:val="hybridMultilevel"/>
    <w:tmpl w:val="14B24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3"/>
  </w:num>
  <w:num w:numId="3">
    <w:abstractNumId w:val="7"/>
  </w:num>
  <w:num w:numId="4">
    <w:abstractNumId w:val="2"/>
  </w:num>
  <w:num w:numId="5">
    <w:abstractNumId w:val="15"/>
  </w:num>
  <w:num w:numId="6">
    <w:abstractNumId w:val="0"/>
  </w:num>
  <w:num w:numId="7">
    <w:abstractNumId w:val="17"/>
  </w:num>
  <w:num w:numId="8">
    <w:abstractNumId w:val="5"/>
  </w:num>
  <w:num w:numId="9">
    <w:abstractNumId w:val="11"/>
  </w:num>
  <w:num w:numId="10">
    <w:abstractNumId w:val="10"/>
  </w:num>
  <w:num w:numId="11">
    <w:abstractNumId w:val="12"/>
  </w:num>
  <w:num w:numId="12">
    <w:abstractNumId w:val="3"/>
  </w:num>
  <w:num w:numId="13">
    <w:abstractNumId w:val="19"/>
  </w:num>
  <w:num w:numId="14">
    <w:abstractNumId w:val="8"/>
  </w:num>
  <w:num w:numId="15">
    <w:abstractNumId w:val="22"/>
  </w:num>
  <w:num w:numId="16">
    <w:abstractNumId w:val="9"/>
  </w:num>
  <w:num w:numId="17">
    <w:abstractNumId w:val="4"/>
  </w:num>
  <w:num w:numId="18">
    <w:abstractNumId w:val="18"/>
  </w:num>
  <w:num w:numId="19">
    <w:abstractNumId w:val="1"/>
  </w:num>
  <w:num w:numId="20">
    <w:abstractNumId w:val="20"/>
  </w:num>
  <w:num w:numId="21">
    <w:abstractNumId w:val="16"/>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455"/>
    <w:rsid w:val="00007651"/>
    <w:rsid w:val="00010275"/>
    <w:rsid w:val="00014DE7"/>
    <w:rsid w:val="00015CF2"/>
    <w:rsid w:val="00042AB9"/>
    <w:rsid w:val="00044170"/>
    <w:rsid w:val="000626AD"/>
    <w:rsid w:val="0006713D"/>
    <w:rsid w:val="00083215"/>
    <w:rsid w:val="00092756"/>
    <w:rsid w:val="00095729"/>
    <w:rsid w:val="00096F45"/>
    <w:rsid w:val="00097DD3"/>
    <w:rsid w:val="000A0586"/>
    <w:rsid w:val="000A112F"/>
    <w:rsid w:val="000A1D3E"/>
    <w:rsid w:val="000A20B0"/>
    <w:rsid w:val="000A79ED"/>
    <w:rsid w:val="000B0EF7"/>
    <w:rsid w:val="000B1A9A"/>
    <w:rsid w:val="000B31F5"/>
    <w:rsid w:val="000B3EC4"/>
    <w:rsid w:val="000C3EDE"/>
    <w:rsid w:val="000C65BE"/>
    <w:rsid w:val="000D078E"/>
    <w:rsid w:val="000E1FBC"/>
    <w:rsid w:val="000E3B4D"/>
    <w:rsid w:val="000F1DDD"/>
    <w:rsid w:val="000F35F0"/>
    <w:rsid w:val="000F6574"/>
    <w:rsid w:val="000F665C"/>
    <w:rsid w:val="00100B7A"/>
    <w:rsid w:val="001038AF"/>
    <w:rsid w:val="00106701"/>
    <w:rsid w:val="0011414D"/>
    <w:rsid w:val="00115308"/>
    <w:rsid w:val="00116044"/>
    <w:rsid w:val="00116059"/>
    <w:rsid w:val="00117E9D"/>
    <w:rsid w:val="00123427"/>
    <w:rsid w:val="00127648"/>
    <w:rsid w:val="00132248"/>
    <w:rsid w:val="001354F1"/>
    <w:rsid w:val="00143A40"/>
    <w:rsid w:val="001514A9"/>
    <w:rsid w:val="001544EA"/>
    <w:rsid w:val="00154B9E"/>
    <w:rsid w:val="0016279F"/>
    <w:rsid w:val="00162E03"/>
    <w:rsid w:val="0017230F"/>
    <w:rsid w:val="00172CB7"/>
    <w:rsid w:val="00174D0F"/>
    <w:rsid w:val="001909FD"/>
    <w:rsid w:val="0019246D"/>
    <w:rsid w:val="001943C0"/>
    <w:rsid w:val="00196281"/>
    <w:rsid w:val="00196D82"/>
    <w:rsid w:val="001A453A"/>
    <w:rsid w:val="001A5096"/>
    <w:rsid w:val="001B0F42"/>
    <w:rsid w:val="001D0FED"/>
    <w:rsid w:val="001D7DB8"/>
    <w:rsid w:val="001E6310"/>
    <w:rsid w:val="001F4C69"/>
    <w:rsid w:val="002120D6"/>
    <w:rsid w:val="00216622"/>
    <w:rsid w:val="00217051"/>
    <w:rsid w:val="00224B14"/>
    <w:rsid w:val="00227292"/>
    <w:rsid w:val="00234744"/>
    <w:rsid w:val="0023742F"/>
    <w:rsid w:val="00241555"/>
    <w:rsid w:val="00252922"/>
    <w:rsid w:val="0025572B"/>
    <w:rsid w:val="00273EEC"/>
    <w:rsid w:val="00275607"/>
    <w:rsid w:val="00285094"/>
    <w:rsid w:val="0029110D"/>
    <w:rsid w:val="00291966"/>
    <w:rsid w:val="0029757C"/>
    <w:rsid w:val="002A05AC"/>
    <w:rsid w:val="002A0DA3"/>
    <w:rsid w:val="002A1E66"/>
    <w:rsid w:val="002A7B56"/>
    <w:rsid w:val="002C0EC2"/>
    <w:rsid w:val="002C2BE7"/>
    <w:rsid w:val="002C7516"/>
    <w:rsid w:val="002D0352"/>
    <w:rsid w:val="002D5900"/>
    <w:rsid w:val="002E76E3"/>
    <w:rsid w:val="002F5200"/>
    <w:rsid w:val="002F52BF"/>
    <w:rsid w:val="002F6F75"/>
    <w:rsid w:val="00306889"/>
    <w:rsid w:val="003068DC"/>
    <w:rsid w:val="00307942"/>
    <w:rsid w:val="00314353"/>
    <w:rsid w:val="00315633"/>
    <w:rsid w:val="00322345"/>
    <w:rsid w:val="00325E7D"/>
    <w:rsid w:val="00327C27"/>
    <w:rsid w:val="00327CC3"/>
    <w:rsid w:val="00330D0D"/>
    <w:rsid w:val="00341A76"/>
    <w:rsid w:val="003436E2"/>
    <w:rsid w:val="0034437C"/>
    <w:rsid w:val="00345652"/>
    <w:rsid w:val="003523B3"/>
    <w:rsid w:val="00352B91"/>
    <w:rsid w:val="003560C4"/>
    <w:rsid w:val="00363C8A"/>
    <w:rsid w:val="003645B4"/>
    <w:rsid w:val="00365996"/>
    <w:rsid w:val="00367A08"/>
    <w:rsid w:val="00367ED7"/>
    <w:rsid w:val="0037066F"/>
    <w:rsid w:val="00380E4F"/>
    <w:rsid w:val="00392F9A"/>
    <w:rsid w:val="003A046E"/>
    <w:rsid w:val="003A3B1D"/>
    <w:rsid w:val="003A5E25"/>
    <w:rsid w:val="003B0608"/>
    <w:rsid w:val="003B3092"/>
    <w:rsid w:val="003B53BE"/>
    <w:rsid w:val="003B57C0"/>
    <w:rsid w:val="003C7B38"/>
    <w:rsid w:val="003E0736"/>
    <w:rsid w:val="003E2BD7"/>
    <w:rsid w:val="003F06A0"/>
    <w:rsid w:val="003F6217"/>
    <w:rsid w:val="00417999"/>
    <w:rsid w:val="004212B5"/>
    <w:rsid w:val="00421FA3"/>
    <w:rsid w:val="004318CB"/>
    <w:rsid w:val="0043302D"/>
    <w:rsid w:val="00440B0B"/>
    <w:rsid w:val="0044124E"/>
    <w:rsid w:val="00446324"/>
    <w:rsid w:val="0045133E"/>
    <w:rsid w:val="00453A2C"/>
    <w:rsid w:val="004602ED"/>
    <w:rsid w:val="00464A20"/>
    <w:rsid w:val="004663BD"/>
    <w:rsid w:val="00472D52"/>
    <w:rsid w:val="00476EDB"/>
    <w:rsid w:val="00482569"/>
    <w:rsid w:val="004852D6"/>
    <w:rsid w:val="00490FBD"/>
    <w:rsid w:val="004942AA"/>
    <w:rsid w:val="004954D7"/>
    <w:rsid w:val="004A3618"/>
    <w:rsid w:val="004A61E3"/>
    <w:rsid w:val="004B0903"/>
    <w:rsid w:val="004B2028"/>
    <w:rsid w:val="004B4AF0"/>
    <w:rsid w:val="004C1996"/>
    <w:rsid w:val="004C6F57"/>
    <w:rsid w:val="004D285A"/>
    <w:rsid w:val="004D4E65"/>
    <w:rsid w:val="004E3025"/>
    <w:rsid w:val="004E5F0F"/>
    <w:rsid w:val="004E6191"/>
    <w:rsid w:val="004E784C"/>
    <w:rsid w:val="004F02EC"/>
    <w:rsid w:val="004F172E"/>
    <w:rsid w:val="004F2C98"/>
    <w:rsid w:val="004F4B4E"/>
    <w:rsid w:val="004F7826"/>
    <w:rsid w:val="00510EA7"/>
    <w:rsid w:val="00511BBD"/>
    <w:rsid w:val="00516E49"/>
    <w:rsid w:val="0052557D"/>
    <w:rsid w:val="00525A60"/>
    <w:rsid w:val="0052728D"/>
    <w:rsid w:val="00530C5A"/>
    <w:rsid w:val="00532168"/>
    <w:rsid w:val="00542A44"/>
    <w:rsid w:val="0054424B"/>
    <w:rsid w:val="0054783F"/>
    <w:rsid w:val="00554263"/>
    <w:rsid w:val="00576022"/>
    <w:rsid w:val="005765E1"/>
    <w:rsid w:val="00577AE4"/>
    <w:rsid w:val="00580340"/>
    <w:rsid w:val="005818FD"/>
    <w:rsid w:val="005844CA"/>
    <w:rsid w:val="005849B0"/>
    <w:rsid w:val="00590B11"/>
    <w:rsid w:val="005945DC"/>
    <w:rsid w:val="005A3EB6"/>
    <w:rsid w:val="005A76F2"/>
    <w:rsid w:val="005A7C0B"/>
    <w:rsid w:val="005B205C"/>
    <w:rsid w:val="005B6F07"/>
    <w:rsid w:val="005C07B7"/>
    <w:rsid w:val="005C5DCD"/>
    <w:rsid w:val="005D2DD0"/>
    <w:rsid w:val="005D33FA"/>
    <w:rsid w:val="005D7828"/>
    <w:rsid w:val="005E024E"/>
    <w:rsid w:val="005E4106"/>
    <w:rsid w:val="005E5E66"/>
    <w:rsid w:val="00600B12"/>
    <w:rsid w:val="00605213"/>
    <w:rsid w:val="006059F5"/>
    <w:rsid w:val="00611DA9"/>
    <w:rsid w:val="00615B32"/>
    <w:rsid w:val="00616338"/>
    <w:rsid w:val="00617500"/>
    <w:rsid w:val="006201DF"/>
    <w:rsid w:val="00620B13"/>
    <w:rsid w:val="006211E4"/>
    <w:rsid w:val="006252D9"/>
    <w:rsid w:val="00626A71"/>
    <w:rsid w:val="00626DCB"/>
    <w:rsid w:val="00627E6E"/>
    <w:rsid w:val="00630E9A"/>
    <w:rsid w:val="006325FF"/>
    <w:rsid w:val="00632B24"/>
    <w:rsid w:val="00632DFB"/>
    <w:rsid w:val="00637921"/>
    <w:rsid w:val="006430A0"/>
    <w:rsid w:val="00644A61"/>
    <w:rsid w:val="00656B2F"/>
    <w:rsid w:val="00656D18"/>
    <w:rsid w:val="006620F1"/>
    <w:rsid w:val="006653AE"/>
    <w:rsid w:val="00667188"/>
    <w:rsid w:val="00670EB9"/>
    <w:rsid w:val="0067113F"/>
    <w:rsid w:val="00672183"/>
    <w:rsid w:val="00672E8A"/>
    <w:rsid w:val="00676252"/>
    <w:rsid w:val="00677124"/>
    <w:rsid w:val="0069139D"/>
    <w:rsid w:val="00691FB7"/>
    <w:rsid w:val="00694C85"/>
    <w:rsid w:val="00697A25"/>
    <w:rsid w:val="006B27DD"/>
    <w:rsid w:val="006C027A"/>
    <w:rsid w:val="006C07F2"/>
    <w:rsid w:val="006C2623"/>
    <w:rsid w:val="006C756D"/>
    <w:rsid w:val="006E2847"/>
    <w:rsid w:val="006E43B0"/>
    <w:rsid w:val="006E6617"/>
    <w:rsid w:val="006F35D3"/>
    <w:rsid w:val="00707B32"/>
    <w:rsid w:val="00710122"/>
    <w:rsid w:val="007140E3"/>
    <w:rsid w:val="00723461"/>
    <w:rsid w:val="007340F2"/>
    <w:rsid w:val="00742099"/>
    <w:rsid w:val="0074701A"/>
    <w:rsid w:val="00751D97"/>
    <w:rsid w:val="007674F9"/>
    <w:rsid w:val="00773ED4"/>
    <w:rsid w:val="00781A07"/>
    <w:rsid w:val="00785E4A"/>
    <w:rsid w:val="007A1D97"/>
    <w:rsid w:val="007B3519"/>
    <w:rsid w:val="007B6097"/>
    <w:rsid w:val="007B78BC"/>
    <w:rsid w:val="007C10AA"/>
    <w:rsid w:val="007C6365"/>
    <w:rsid w:val="007D0EE5"/>
    <w:rsid w:val="007D3BF8"/>
    <w:rsid w:val="007E05DC"/>
    <w:rsid w:val="007E2ED0"/>
    <w:rsid w:val="007E326F"/>
    <w:rsid w:val="007E78BB"/>
    <w:rsid w:val="007F19A6"/>
    <w:rsid w:val="007F4972"/>
    <w:rsid w:val="007F7D87"/>
    <w:rsid w:val="008017C9"/>
    <w:rsid w:val="00803355"/>
    <w:rsid w:val="00803C34"/>
    <w:rsid w:val="00803F80"/>
    <w:rsid w:val="008049D3"/>
    <w:rsid w:val="00806F0B"/>
    <w:rsid w:val="0080748D"/>
    <w:rsid w:val="00817408"/>
    <w:rsid w:val="00822ECC"/>
    <w:rsid w:val="008273C8"/>
    <w:rsid w:val="00831309"/>
    <w:rsid w:val="00831E3B"/>
    <w:rsid w:val="00842B80"/>
    <w:rsid w:val="00846E03"/>
    <w:rsid w:val="0085420B"/>
    <w:rsid w:val="00856094"/>
    <w:rsid w:val="00860226"/>
    <w:rsid w:val="008640E5"/>
    <w:rsid w:val="00864CD3"/>
    <w:rsid w:val="00870032"/>
    <w:rsid w:val="008727C6"/>
    <w:rsid w:val="008761FE"/>
    <w:rsid w:val="00893E52"/>
    <w:rsid w:val="008A250A"/>
    <w:rsid w:val="008A2F2F"/>
    <w:rsid w:val="008B0BA9"/>
    <w:rsid w:val="008B396B"/>
    <w:rsid w:val="008B3D9F"/>
    <w:rsid w:val="008C6921"/>
    <w:rsid w:val="008D1711"/>
    <w:rsid w:val="008D2231"/>
    <w:rsid w:val="008D49BD"/>
    <w:rsid w:val="008E0D78"/>
    <w:rsid w:val="008E464C"/>
    <w:rsid w:val="00900479"/>
    <w:rsid w:val="00900A5B"/>
    <w:rsid w:val="009102AA"/>
    <w:rsid w:val="00910837"/>
    <w:rsid w:val="00916BD2"/>
    <w:rsid w:val="00921126"/>
    <w:rsid w:val="00922ED3"/>
    <w:rsid w:val="00923B74"/>
    <w:rsid w:val="00924A4C"/>
    <w:rsid w:val="00932B61"/>
    <w:rsid w:val="00936D04"/>
    <w:rsid w:val="009419F5"/>
    <w:rsid w:val="00953BA5"/>
    <w:rsid w:val="00957A99"/>
    <w:rsid w:val="00962F82"/>
    <w:rsid w:val="0096694D"/>
    <w:rsid w:val="00966F86"/>
    <w:rsid w:val="0096794C"/>
    <w:rsid w:val="009721C2"/>
    <w:rsid w:val="0097478F"/>
    <w:rsid w:val="0098280F"/>
    <w:rsid w:val="009A23DD"/>
    <w:rsid w:val="009B365D"/>
    <w:rsid w:val="009B506D"/>
    <w:rsid w:val="009B779D"/>
    <w:rsid w:val="009C3C30"/>
    <w:rsid w:val="009C3F3C"/>
    <w:rsid w:val="009D0BEF"/>
    <w:rsid w:val="009D1B5E"/>
    <w:rsid w:val="009D4603"/>
    <w:rsid w:val="009E45D1"/>
    <w:rsid w:val="009F6C1A"/>
    <w:rsid w:val="009F76FD"/>
    <w:rsid w:val="009F792A"/>
    <w:rsid w:val="00A00D10"/>
    <w:rsid w:val="00A01356"/>
    <w:rsid w:val="00A01EA0"/>
    <w:rsid w:val="00A07B74"/>
    <w:rsid w:val="00A12868"/>
    <w:rsid w:val="00A22D94"/>
    <w:rsid w:val="00A23EC1"/>
    <w:rsid w:val="00A25A51"/>
    <w:rsid w:val="00A300CB"/>
    <w:rsid w:val="00A31090"/>
    <w:rsid w:val="00A31EF4"/>
    <w:rsid w:val="00A34699"/>
    <w:rsid w:val="00A40D51"/>
    <w:rsid w:val="00A43888"/>
    <w:rsid w:val="00A43A81"/>
    <w:rsid w:val="00A46239"/>
    <w:rsid w:val="00A55105"/>
    <w:rsid w:val="00A60108"/>
    <w:rsid w:val="00A62E32"/>
    <w:rsid w:val="00A65049"/>
    <w:rsid w:val="00A722D3"/>
    <w:rsid w:val="00A74EAE"/>
    <w:rsid w:val="00A764E2"/>
    <w:rsid w:val="00A8145C"/>
    <w:rsid w:val="00A82DF1"/>
    <w:rsid w:val="00A85EF3"/>
    <w:rsid w:val="00A91AF5"/>
    <w:rsid w:val="00A9258D"/>
    <w:rsid w:val="00AA322C"/>
    <w:rsid w:val="00AB38BA"/>
    <w:rsid w:val="00AC4909"/>
    <w:rsid w:val="00AC5F49"/>
    <w:rsid w:val="00AC6268"/>
    <w:rsid w:val="00AD1A73"/>
    <w:rsid w:val="00AE26C0"/>
    <w:rsid w:val="00AE6170"/>
    <w:rsid w:val="00AE67F0"/>
    <w:rsid w:val="00B03B93"/>
    <w:rsid w:val="00B11E89"/>
    <w:rsid w:val="00B13607"/>
    <w:rsid w:val="00B14981"/>
    <w:rsid w:val="00B14B7C"/>
    <w:rsid w:val="00B2604F"/>
    <w:rsid w:val="00B26402"/>
    <w:rsid w:val="00B37878"/>
    <w:rsid w:val="00B42CE2"/>
    <w:rsid w:val="00B6110F"/>
    <w:rsid w:val="00B623D3"/>
    <w:rsid w:val="00B62E42"/>
    <w:rsid w:val="00B72CB1"/>
    <w:rsid w:val="00B73B35"/>
    <w:rsid w:val="00B7650C"/>
    <w:rsid w:val="00B80C6E"/>
    <w:rsid w:val="00B83FFB"/>
    <w:rsid w:val="00B84F22"/>
    <w:rsid w:val="00B8613D"/>
    <w:rsid w:val="00B966DE"/>
    <w:rsid w:val="00BA30C7"/>
    <w:rsid w:val="00BA48D7"/>
    <w:rsid w:val="00BB02A5"/>
    <w:rsid w:val="00BB0A13"/>
    <w:rsid w:val="00BB2F02"/>
    <w:rsid w:val="00BB343F"/>
    <w:rsid w:val="00BB570F"/>
    <w:rsid w:val="00BB6F9D"/>
    <w:rsid w:val="00BC3A82"/>
    <w:rsid w:val="00BD0258"/>
    <w:rsid w:val="00BD463F"/>
    <w:rsid w:val="00BD6625"/>
    <w:rsid w:val="00BE77D2"/>
    <w:rsid w:val="00BE79CF"/>
    <w:rsid w:val="00BF0815"/>
    <w:rsid w:val="00BF0B65"/>
    <w:rsid w:val="00BF1D52"/>
    <w:rsid w:val="00BF417E"/>
    <w:rsid w:val="00BF4480"/>
    <w:rsid w:val="00BF66CE"/>
    <w:rsid w:val="00BF6EB9"/>
    <w:rsid w:val="00BF77BD"/>
    <w:rsid w:val="00C025C2"/>
    <w:rsid w:val="00C0376F"/>
    <w:rsid w:val="00C05958"/>
    <w:rsid w:val="00C067B3"/>
    <w:rsid w:val="00C10593"/>
    <w:rsid w:val="00C10EC6"/>
    <w:rsid w:val="00C1298F"/>
    <w:rsid w:val="00C14923"/>
    <w:rsid w:val="00C150E0"/>
    <w:rsid w:val="00C17917"/>
    <w:rsid w:val="00C17E58"/>
    <w:rsid w:val="00C20776"/>
    <w:rsid w:val="00C340A1"/>
    <w:rsid w:val="00C34342"/>
    <w:rsid w:val="00C373E9"/>
    <w:rsid w:val="00C40A8E"/>
    <w:rsid w:val="00C540E5"/>
    <w:rsid w:val="00C56BD4"/>
    <w:rsid w:val="00C61162"/>
    <w:rsid w:val="00C63D71"/>
    <w:rsid w:val="00C6564F"/>
    <w:rsid w:val="00C67207"/>
    <w:rsid w:val="00C71019"/>
    <w:rsid w:val="00C81953"/>
    <w:rsid w:val="00C922EA"/>
    <w:rsid w:val="00C92A35"/>
    <w:rsid w:val="00C95193"/>
    <w:rsid w:val="00C96550"/>
    <w:rsid w:val="00CA0139"/>
    <w:rsid w:val="00CA582C"/>
    <w:rsid w:val="00CB24C3"/>
    <w:rsid w:val="00CB45AA"/>
    <w:rsid w:val="00CC1BC7"/>
    <w:rsid w:val="00CC235A"/>
    <w:rsid w:val="00CC6249"/>
    <w:rsid w:val="00CD0DC3"/>
    <w:rsid w:val="00CD2419"/>
    <w:rsid w:val="00CE7C32"/>
    <w:rsid w:val="00CF1EF3"/>
    <w:rsid w:val="00CF4009"/>
    <w:rsid w:val="00CF58CE"/>
    <w:rsid w:val="00D04660"/>
    <w:rsid w:val="00D1466E"/>
    <w:rsid w:val="00D25787"/>
    <w:rsid w:val="00D26744"/>
    <w:rsid w:val="00D33451"/>
    <w:rsid w:val="00D45CFB"/>
    <w:rsid w:val="00D47863"/>
    <w:rsid w:val="00D6085A"/>
    <w:rsid w:val="00D61471"/>
    <w:rsid w:val="00D630FE"/>
    <w:rsid w:val="00D65858"/>
    <w:rsid w:val="00D663E7"/>
    <w:rsid w:val="00D66F0A"/>
    <w:rsid w:val="00D7684E"/>
    <w:rsid w:val="00D85F7F"/>
    <w:rsid w:val="00D91C91"/>
    <w:rsid w:val="00D94D05"/>
    <w:rsid w:val="00DA421C"/>
    <w:rsid w:val="00DB0BA5"/>
    <w:rsid w:val="00DB684C"/>
    <w:rsid w:val="00DB723B"/>
    <w:rsid w:val="00DC1088"/>
    <w:rsid w:val="00DC4648"/>
    <w:rsid w:val="00DC4FD6"/>
    <w:rsid w:val="00DC6DD4"/>
    <w:rsid w:val="00DD07A1"/>
    <w:rsid w:val="00DD24AA"/>
    <w:rsid w:val="00DD648F"/>
    <w:rsid w:val="00DE7759"/>
    <w:rsid w:val="00DF458A"/>
    <w:rsid w:val="00E07ED9"/>
    <w:rsid w:val="00E16024"/>
    <w:rsid w:val="00E20677"/>
    <w:rsid w:val="00E236EB"/>
    <w:rsid w:val="00E2579D"/>
    <w:rsid w:val="00E32125"/>
    <w:rsid w:val="00E3733D"/>
    <w:rsid w:val="00E50B0E"/>
    <w:rsid w:val="00E50EE8"/>
    <w:rsid w:val="00E512E2"/>
    <w:rsid w:val="00E52E84"/>
    <w:rsid w:val="00E618AF"/>
    <w:rsid w:val="00E6198F"/>
    <w:rsid w:val="00E6228A"/>
    <w:rsid w:val="00E633C1"/>
    <w:rsid w:val="00E63CC0"/>
    <w:rsid w:val="00E67944"/>
    <w:rsid w:val="00E71373"/>
    <w:rsid w:val="00E76FED"/>
    <w:rsid w:val="00E80451"/>
    <w:rsid w:val="00E85E94"/>
    <w:rsid w:val="00E87518"/>
    <w:rsid w:val="00E87F9A"/>
    <w:rsid w:val="00E90BA6"/>
    <w:rsid w:val="00E91FF1"/>
    <w:rsid w:val="00E93E5B"/>
    <w:rsid w:val="00EA127F"/>
    <w:rsid w:val="00EA1A34"/>
    <w:rsid w:val="00EA44B7"/>
    <w:rsid w:val="00EA4F7D"/>
    <w:rsid w:val="00EA76BE"/>
    <w:rsid w:val="00EB60FA"/>
    <w:rsid w:val="00EB652F"/>
    <w:rsid w:val="00EC159E"/>
    <w:rsid w:val="00EC1A22"/>
    <w:rsid w:val="00ED2472"/>
    <w:rsid w:val="00ED450D"/>
    <w:rsid w:val="00ED795C"/>
    <w:rsid w:val="00ED7B83"/>
    <w:rsid w:val="00EE0081"/>
    <w:rsid w:val="00EE1B38"/>
    <w:rsid w:val="00EE2070"/>
    <w:rsid w:val="00EE4709"/>
    <w:rsid w:val="00EE47A8"/>
    <w:rsid w:val="00F00844"/>
    <w:rsid w:val="00F00DAD"/>
    <w:rsid w:val="00F0752C"/>
    <w:rsid w:val="00F12709"/>
    <w:rsid w:val="00F1277E"/>
    <w:rsid w:val="00F141DA"/>
    <w:rsid w:val="00F14CC4"/>
    <w:rsid w:val="00F15D92"/>
    <w:rsid w:val="00F217E8"/>
    <w:rsid w:val="00F22BB8"/>
    <w:rsid w:val="00F24DD3"/>
    <w:rsid w:val="00F25B32"/>
    <w:rsid w:val="00F35BD7"/>
    <w:rsid w:val="00F44FED"/>
    <w:rsid w:val="00F50ABD"/>
    <w:rsid w:val="00F52CBC"/>
    <w:rsid w:val="00F56455"/>
    <w:rsid w:val="00F601A8"/>
    <w:rsid w:val="00F6062B"/>
    <w:rsid w:val="00F60A81"/>
    <w:rsid w:val="00F61EA2"/>
    <w:rsid w:val="00F624BB"/>
    <w:rsid w:val="00F66086"/>
    <w:rsid w:val="00F673D8"/>
    <w:rsid w:val="00F67E29"/>
    <w:rsid w:val="00F7206B"/>
    <w:rsid w:val="00F75487"/>
    <w:rsid w:val="00F8189A"/>
    <w:rsid w:val="00F81AF7"/>
    <w:rsid w:val="00F8627C"/>
    <w:rsid w:val="00F93390"/>
    <w:rsid w:val="00FA1A2C"/>
    <w:rsid w:val="00FA3ACE"/>
    <w:rsid w:val="00FA3AD7"/>
    <w:rsid w:val="00FB03F8"/>
    <w:rsid w:val="00FB2418"/>
    <w:rsid w:val="00FB28C7"/>
    <w:rsid w:val="00FB3E36"/>
    <w:rsid w:val="00FB7106"/>
    <w:rsid w:val="00FB75F5"/>
    <w:rsid w:val="00FC4210"/>
    <w:rsid w:val="00FC5524"/>
    <w:rsid w:val="00FD3556"/>
    <w:rsid w:val="00FD5B7E"/>
    <w:rsid w:val="00FE0162"/>
    <w:rsid w:val="00FE102D"/>
    <w:rsid w:val="00FF0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9B5F2A-BED2-43E1-A183-DE086B60C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455"/>
    <w:pPr>
      <w:spacing w:after="200" w:line="276" w:lineRule="auto"/>
    </w:pPr>
    <w:rPr>
      <w:rFonts w:ascii="Calibri" w:eastAsia="Times New Roman" w:hAnsi="Calibri" w:cs="Times New Roman"/>
      <w:sz w:val="22"/>
      <w:szCs w:val="22"/>
      <w:lang w:val="sr-Cyrl-CS"/>
    </w:rPr>
  </w:style>
  <w:style w:type="paragraph" w:styleId="Heading1">
    <w:name w:val="heading 1"/>
    <w:basedOn w:val="Normal"/>
    <w:next w:val="Normal"/>
    <w:link w:val="Heading1Char"/>
    <w:uiPriority w:val="99"/>
    <w:qFormat/>
    <w:rsid w:val="002C7516"/>
    <w:pPr>
      <w:keepNext/>
      <w:spacing w:before="240" w:after="60" w:line="240" w:lineRule="auto"/>
      <w:outlineLvl w:val="0"/>
    </w:pPr>
    <w:rPr>
      <w:rFonts w:ascii="Arial" w:hAnsi="Arial"/>
      <w:b/>
      <w:bCs/>
      <w:kern w:val="32"/>
      <w:sz w:val="32"/>
      <w:szCs w:val="32"/>
      <w:lang w:val="sq-AL"/>
    </w:rPr>
  </w:style>
  <w:style w:type="paragraph" w:styleId="Heading2">
    <w:name w:val="heading 2"/>
    <w:basedOn w:val="Normal"/>
    <w:next w:val="Normal"/>
    <w:link w:val="Heading2Char"/>
    <w:uiPriority w:val="99"/>
    <w:qFormat/>
    <w:rsid w:val="002C7516"/>
    <w:pPr>
      <w:keepNext/>
      <w:keepLines/>
      <w:spacing w:before="200" w:after="0"/>
      <w:outlineLvl w:val="1"/>
    </w:pPr>
    <w:rPr>
      <w:rFonts w:ascii="Cambria" w:eastAsia="MS Gothic" w:hAnsi="Cambria"/>
      <w:b/>
      <w:bCs/>
      <w:color w:val="4F81BD"/>
      <w:sz w:val="26"/>
      <w:szCs w:val="26"/>
      <w:lang w:val="en-US"/>
    </w:rPr>
  </w:style>
  <w:style w:type="paragraph" w:styleId="Heading3">
    <w:name w:val="heading 3"/>
    <w:basedOn w:val="Normal"/>
    <w:link w:val="Heading3Char"/>
    <w:uiPriority w:val="99"/>
    <w:qFormat/>
    <w:rsid w:val="002C7516"/>
    <w:pPr>
      <w:spacing w:before="100" w:beforeAutospacing="1" w:after="100" w:afterAutospacing="1" w:line="240" w:lineRule="auto"/>
      <w:outlineLvl w:val="2"/>
    </w:pPr>
    <w:rPr>
      <w:rFonts w:ascii="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omakpopisa">
    <w:name w:val="Odlomak popisa"/>
    <w:basedOn w:val="Normal"/>
    <w:link w:val="OdlomakpopisaChar"/>
    <w:uiPriority w:val="99"/>
    <w:rsid w:val="00F56455"/>
    <w:pPr>
      <w:ind w:left="720"/>
      <w:contextualSpacing/>
    </w:pPr>
  </w:style>
  <w:style w:type="character" w:customStyle="1" w:styleId="OdlomakpopisaChar">
    <w:name w:val="Odlomak popisa Char"/>
    <w:link w:val="Odlomakpopisa"/>
    <w:uiPriority w:val="99"/>
    <w:locked/>
    <w:rsid w:val="00F56455"/>
    <w:rPr>
      <w:rFonts w:ascii="Calibri" w:eastAsia="Times New Roman" w:hAnsi="Calibri" w:cs="Times New Roman"/>
      <w:sz w:val="22"/>
      <w:szCs w:val="22"/>
      <w:lang w:val="sr-Cyrl-CS"/>
    </w:rPr>
  </w:style>
  <w:style w:type="table" w:styleId="TableGrid">
    <w:name w:val="Table Grid"/>
    <w:basedOn w:val="TableNormal"/>
    <w:uiPriority w:val="99"/>
    <w:rsid w:val="00F56455"/>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t,ft Char Char Char,ft Char Char,Voetnoottekst Maarten,single space Char1,Footnote Text Char Char Char1,single space Char Char,ft Char Char1,ft Char1,FOOTNOTES Char,fn Char,Geneva 9 Char,f Cha,footnote text Char,footnote tex"/>
    <w:basedOn w:val="Normal"/>
    <w:link w:val="FootnoteTextChar2"/>
    <w:uiPriority w:val="99"/>
    <w:rsid w:val="00F56455"/>
    <w:pPr>
      <w:spacing w:after="0" w:line="240" w:lineRule="auto"/>
    </w:pPr>
    <w:rPr>
      <w:sz w:val="20"/>
      <w:szCs w:val="20"/>
      <w:lang w:val="en-US"/>
    </w:rPr>
  </w:style>
  <w:style w:type="character" w:customStyle="1" w:styleId="FootnoteTextChar">
    <w:name w:val="Footnote Text Char"/>
    <w:aliases w:val="single space Char,ft Char,ft Char Char Char Char,ft Char Char Char1,Voetnoottekst Maarten Char,single space Char1 Char,Footnote Text Char Char Char1 Char,single space Char Char Char,ft Char Char1 Char,ft Char1 Char,FOOTNOTES Char Char"/>
    <w:basedOn w:val="DefaultParagraphFont"/>
    <w:uiPriority w:val="99"/>
    <w:semiHidden/>
    <w:rsid w:val="00F56455"/>
    <w:rPr>
      <w:rFonts w:ascii="Calibri" w:eastAsia="Times New Roman" w:hAnsi="Calibri" w:cs="Times New Roman"/>
      <w:sz w:val="20"/>
      <w:szCs w:val="20"/>
      <w:lang w:val="sr-Cyrl-CS"/>
    </w:rPr>
  </w:style>
  <w:style w:type="character" w:customStyle="1" w:styleId="FootnoteTextChar2">
    <w:name w:val="Footnote Text Char2"/>
    <w:aliases w:val="single space Char3,ft Char3,ft Char Char Char Char2,ft Char Char Char3,Voetnoottekst Maarten Char2,single space Char1 Char2,Footnote Text Char Char Char1 Char2,single space Char Char Char2,ft Char Char1 Char2,ft Char1 Char2"/>
    <w:link w:val="FootnoteText"/>
    <w:uiPriority w:val="99"/>
    <w:locked/>
    <w:rsid w:val="00F56455"/>
    <w:rPr>
      <w:rFonts w:ascii="Calibri" w:eastAsia="Times New Roman" w:hAnsi="Calibri" w:cs="Times New Roman"/>
      <w:sz w:val="20"/>
      <w:szCs w:val="20"/>
    </w:rPr>
  </w:style>
  <w:style w:type="character" w:styleId="FootnoteReference">
    <w:name w:val="footnote reference"/>
    <w:aliases w:val="ftref,BVI fnr,16 Point,Superscript 6 Point,nota pié di pagina,Footnote text,Ref. de nota al pie1,Times 10 Point,Exposant 3 Point,Footnote symbol,Footnote reference number,EN Footnote Reference,note TESI,Footnotes re"/>
    <w:uiPriority w:val="99"/>
    <w:rsid w:val="00F56455"/>
    <w:rPr>
      <w:rFonts w:cs="Times New Roman"/>
      <w:vertAlign w:val="superscript"/>
    </w:rPr>
  </w:style>
  <w:style w:type="paragraph" w:customStyle="1" w:styleId="Default">
    <w:name w:val="Default"/>
    <w:uiPriority w:val="99"/>
    <w:rsid w:val="00F56455"/>
    <w:pPr>
      <w:autoSpaceDE w:val="0"/>
      <w:autoSpaceDN w:val="0"/>
      <w:adjustRightInd w:val="0"/>
    </w:pPr>
    <w:rPr>
      <w:rFonts w:ascii="Times New Roman" w:eastAsia="Times New Roman" w:hAnsi="Times New Roman" w:cs="Times New Roman"/>
      <w:color w:val="000000"/>
      <w:lang w:val="uz-Cyrl-UZ"/>
    </w:rPr>
  </w:style>
  <w:style w:type="paragraph" w:styleId="ListParagraph">
    <w:name w:val="List Paragraph"/>
    <w:basedOn w:val="Normal"/>
    <w:uiPriority w:val="34"/>
    <w:qFormat/>
    <w:rsid w:val="00F56455"/>
    <w:pPr>
      <w:ind w:left="720"/>
      <w:contextualSpacing/>
    </w:pPr>
  </w:style>
  <w:style w:type="paragraph" w:styleId="NormalWeb">
    <w:name w:val="Normal (Web)"/>
    <w:basedOn w:val="Normal"/>
    <w:uiPriority w:val="99"/>
    <w:unhideWhenUsed/>
    <w:rsid w:val="00F56455"/>
    <w:pPr>
      <w:spacing w:before="100" w:beforeAutospacing="1" w:after="100" w:afterAutospacing="1" w:line="240" w:lineRule="auto"/>
    </w:pPr>
    <w:rPr>
      <w:rFonts w:ascii="Times New Roman" w:hAnsi="Times New Roman"/>
      <w:sz w:val="24"/>
      <w:szCs w:val="24"/>
      <w:lang w:val="en-US"/>
    </w:rPr>
  </w:style>
  <w:style w:type="paragraph" w:styleId="Footer">
    <w:name w:val="footer"/>
    <w:aliases w:val="Char Char Char Char,Char Char,Char,Char Char Char,Char Char Char Char Char,Char Char Char Char Char Char,Char Char Char Char Char Char Char Char Char Char,Char Char Char Char Char Char Char Char,Char Char Char Char Char Char Char Char Char,Char1"/>
    <w:basedOn w:val="Normal"/>
    <w:link w:val="FooterChar"/>
    <w:unhideWhenUsed/>
    <w:rsid w:val="00F56455"/>
    <w:pPr>
      <w:tabs>
        <w:tab w:val="center" w:pos="4680"/>
        <w:tab w:val="right" w:pos="9360"/>
      </w:tabs>
      <w:spacing w:after="0" w:line="240" w:lineRule="auto"/>
    </w:pPr>
  </w:style>
  <w:style w:type="character" w:customStyle="1" w:styleId="FooterChar">
    <w:name w:val="Footer Char"/>
    <w:aliases w:val="Char Char Char Char Char1,Char Char Char1,Char Char1,Char Char Char Char1,Char Char Char Char Char Char1,Char Char Char Char Char Char Char,Char Char Char Char Char Char Char Char Char Char Char,Char Char Char Char Char Char Char Char Char1"/>
    <w:basedOn w:val="DefaultParagraphFont"/>
    <w:link w:val="Footer"/>
    <w:rsid w:val="00F56455"/>
    <w:rPr>
      <w:rFonts w:ascii="Calibri" w:eastAsia="Times New Roman" w:hAnsi="Calibri" w:cs="Times New Roman"/>
      <w:sz w:val="22"/>
      <w:szCs w:val="22"/>
      <w:lang w:val="sr-Cyrl-CS"/>
    </w:rPr>
  </w:style>
  <w:style w:type="character" w:styleId="PageNumber">
    <w:name w:val="page number"/>
    <w:basedOn w:val="DefaultParagraphFont"/>
    <w:uiPriority w:val="99"/>
    <w:unhideWhenUsed/>
    <w:rsid w:val="00F56455"/>
  </w:style>
  <w:style w:type="character" w:customStyle="1" w:styleId="Heading1Char">
    <w:name w:val="Heading 1 Char"/>
    <w:basedOn w:val="DefaultParagraphFont"/>
    <w:link w:val="Heading1"/>
    <w:uiPriority w:val="99"/>
    <w:rsid w:val="002C7516"/>
    <w:rPr>
      <w:rFonts w:ascii="Arial" w:eastAsia="Times New Roman" w:hAnsi="Arial" w:cs="Times New Roman"/>
      <w:b/>
      <w:bCs/>
      <w:kern w:val="32"/>
      <w:sz w:val="32"/>
      <w:szCs w:val="32"/>
      <w:lang w:val="sq-AL"/>
    </w:rPr>
  </w:style>
  <w:style w:type="character" w:customStyle="1" w:styleId="Heading2Char">
    <w:name w:val="Heading 2 Char"/>
    <w:basedOn w:val="DefaultParagraphFont"/>
    <w:link w:val="Heading2"/>
    <w:uiPriority w:val="99"/>
    <w:rsid w:val="002C7516"/>
    <w:rPr>
      <w:rFonts w:ascii="Cambria" w:eastAsia="MS Gothic" w:hAnsi="Cambria" w:cs="Times New Roman"/>
      <w:b/>
      <w:bCs/>
      <w:color w:val="4F81BD"/>
      <w:sz w:val="26"/>
      <w:szCs w:val="26"/>
    </w:rPr>
  </w:style>
  <w:style w:type="character" w:customStyle="1" w:styleId="Heading3Char">
    <w:name w:val="Heading 3 Char"/>
    <w:basedOn w:val="DefaultParagraphFont"/>
    <w:link w:val="Heading3"/>
    <w:uiPriority w:val="99"/>
    <w:rsid w:val="002C7516"/>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rsid w:val="002C7516"/>
    <w:pPr>
      <w:spacing w:after="0" w:line="240" w:lineRule="auto"/>
    </w:pPr>
    <w:rPr>
      <w:rFonts w:ascii="Segoe UI" w:hAnsi="Segoe UI"/>
      <w:sz w:val="18"/>
      <w:szCs w:val="20"/>
      <w:lang w:val="en-US" w:eastAsia="sr-Latn-CS"/>
    </w:rPr>
  </w:style>
  <w:style w:type="character" w:customStyle="1" w:styleId="BalloonTextChar">
    <w:name w:val="Balloon Text Char"/>
    <w:basedOn w:val="DefaultParagraphFont"/>
    <w:link w:val="BalloonText"/>
    <w:uiPriority w:val="99"/>
    <w:semiHidden/>
    <w:rsid w:val="002C7516"/>
    <w:rPr>
      <w:rFonts w:ascii="Segoe UI" w:eastAsia="Times New Roman" w:hAnsi="Segoe UI" w:cs="Times New Roman"/>
      <w:sz w:val="18"/>
      <w:szCs w:val="20"/>
      <w:lang w:eastAsia="sr-Latn-CS"/>
    </w:rPr>
  </w:style>
  <w:style w:type="character" w:customStyle="1" w:styleId="FootnoteTextChar12">
    <w:name w:val="Footnote Text Char12"/>
    <w:aliases w:val="single space Char13,ft Char13,ft Char Char Char Char12,ft Char Char Char110,Voetnoottekst Maarten Char12,single space Char1 Char12,Footnote Text Char Char Char1 Char12,single space Char Char Char12,ft Char Char1 Char12"/>
    <w:uiPriority w:val="99"/>
    <w:semiHidden/>
    <w:locked/>
    <w:rsid w:val="002C7516"/>
    <w:rPr>
      <w:rFonts w:cs="Times New Roman"/>
      <w:sz w:val="20"/>
      <w:szCs w:val="20"/>
      <w:lang w:val="sr-Cyrl-CS"/>
    </w:rPr>
  </w:style>
  <w:style w:type="character" w:customStyle="1" w:styleId="FootnoteTextChar11">
    <w:name w:val="Footnote Text Char11"/>
    <w:aliases w:val="single space Char12,ft Char12,ft Char Char Char Char11,ft Char Char Char19,Voetnoottekst Maarten Char11,single space Char1 Char11,Footnote Text Char Char Char1 Char11,single space Char Char Char11,ft Char Char1 Char11"/>
    <w:uiPriority w:val="99"/>
    <w:semiHidden/>
    <w:rsid w:val="002C7516"/>
    <w:rPr>
      <w:sz w:val="20"/>
      <w:lang w:val="sr-Cyrl-CS" w:eastAsia="en-US"/>
    </w:rPr>
  </w:style>
  <w:style w:type="character" w:customStyle="1" w:styleId="FootnoteTextChar10">
    <w:name w:val="Footnote Text Char10"/>
    <w:aliases w:val="single space Char11,ft Char11,ft Char Char Char Char10,ft Char Char Char18,Voetnoottekst Maarten Char10,single space Char1 Char10,Footnote Text Char Char Char1 Char10,single space Char Char Char10,ft Char Char1 Char10"/>
    <w:uiPriority w:val="99"/>
    <w:semiHidden/>
    <w:locked/>
    <w:rsid w:val="002C7516"/>
    <w:rPr>
      <w:sz w:val="20"/>
      <w:lang w:val="sr-Cyrl-CS" w:eastAsia="en-US"/>
    </w:rPr>
  </w:style>
  <w:style w:type="character" w:customStyle="1" w:styleId="FootnoteTextChar9">
    <w:name w:val="Footnote Text Char9"/>
    <w:aliases w:val="single space Char10,ft Char10,ft Char Char Char Char9,ft Char Char Char17,Voetnoottekst Maarten Char9,single space Char1 Char9,Footnote Text Char Char Char1 Char9,single space Char Char Char9,ft Char Char1 Char9,ft Char1 Char9"/>
    <w:uiPriority w:val="99"/>
    <w:semiHidden/>
    <w:locked/>
    <w:rsid w:val="002C7516"/>
    <w:rPr>
      <w:sz w:val="20"/>
      <w:lang w:val="sr-Cyrl-CS" w:eastAsia="en-US"/>
    </w:rPr>
  </w:style>
  <w:style w:type="character" w:customStyle="1" w:styleId="FootnoteTextChar8">
    <w:name w:val="Footnote Text Char8"/>
    <w:aliases w:val="single space Char9,ft Char9,ft Char Char Char Char8,ft Char Char Char16,Voetnoottekst Maarten Char8,single space Char1 Char8,Footnote Text Char Char Char1 Char8,single space Char Char Char8,ft Char Char1 Char8,ft Char1 Char8"/>
    <w:uiPriority w:val="99"/>
    <w:semiHidden/>
    <w:locked/>
    <w:rsid w:val="002C7516"/>
    <w:rPr>
      <w:sz w:val="20"/>
      <w:lang w:val="sr-Cyrl-CS" w:eastAsia="en-US"/>
    </w:rPr>
  </w:style>
  <w:style w:type="character" w:customStyle="1" w:styleId="FootnoteTextChar7">
    <w:name w:val="Footnote Text Char7"/>
    <w:aliases w:val="single space Char8,ft Char8,ft Char Char Char Char7,ft Char Char Char15,Voetnoottekst Maarten Char7,single space Char1 Char7,Footnote Text Char Char Char1 Char7,single space Char Char Char7,ft Char Char1 Char7,ft Char1 Char7"/>
    <w:uiPriority w:val="99"/>
    <w:rsid w:val="002C7516"/>
    <w:rPr>
      <w:sz w:val="20"/>
    </w:rPr>
  </w:style>
  <w:style w:type="character" w:customStyle="1" w:styleId="FootnoteTextChar6">
    <w:name w:val="Footnote Text Char6"/>
    <w:aliases w:val="single space Char7,ft Char7,ft Char Char Char Char6,ft Char Char Char14,Voetnoottekst Maarten Char6,single space Char1 Char6,Footnote Text Char Char Char1 Char6,single space Char Char Char6,ft Char Char1 Char6,ft Char1 Char6"/>
    <w:uiPriority w:val="99"/>
    <w:semiHidden/>
    <w:locked/>
    <w:rsid w:val="002C7516"/>
    <w:rPr>
      <w:sz w:val="20"/>
    </w:rPr>
  </w:style>
  <w:style w:type="character" w:customStyle="1" w:styleId="FootnoteTextChar5">
    <w:name w:val="Footnote Text Char5"/>
    <w:aliases w:val="single space Char6,ft Char6,ft Char Char Char Char5,ft Char Char Char13,Voetnoottekst Maarten Char5,single space Char1 Char5,Footnote Text Char Char Char1 Char5,single space Char Char Char5,ft Char Char1 Char5,ft Char1 Char5"/>
    <w:uiPriority w:val="99"/>
    <w:semiHidden/>
    <w:locked/>
    <w:rsid w:val="002C7516"/>
    <w:rPr>
      <w:sz w:val="20"/>
    </w:rPr>
  </w:style>
  <w:style w:type="character" w:customStyle="1" w:styleId="FootnoteTextChar4">
    <w:name w:val="Footnote Text Char4"/>
    <w:aliases w:val="single space Char5,ft Char5,ft Char Char Char Char4,ft Char Char Char12,Voetnoottekst Maarten Char4,single space Char1 Char4,Footnote Text Char Char Char1 Char4,single space Char Char Char4,ft Char Char1 Char4,ft Char1 Char4"/>
    <w:uiPriority w:val="99"/>
    <w:semiHidden/>
    <w:locked/>
    <w:rsid w:val="002C7516"/>
    <w:rPr>
      <w:sz w:val="20"/>
    </w:rPr>
  </w:style>
  <w:style w:type="character" w:customStyle="1" w:styleId="FootnoteTextChar3">
    <w:name w:val="Footnote Text Char3"/>
    <w:aliases w:val="single space Char4,ft Char4,ft Char Char Char Char3,ft Char Char Char11,Voetnoottekst Maarten Char3,single space Char1 Char3,Footnote Text Char Char Char1 Char3,single space Char Char Char3,ft Char Char1 Char3,ft Char1 Char3"/>
    <w:uiPriority w:val="99"/>
    <w:semiHidden/>
    <w:rsid w:val="002C7516"/>
    <w:rPr>
      <w:sz w:val="20"/>
    </w:rPr>
  </w:style>
  <w:style w:type="character" w:styleId="CommentReference">
    <w:name w:val="annotation reference"/>
    <w:uiPriority w:val="99"/>
    <w:semiHidden/>
    <w:rsid w:val="002C7516"/>
    <w:rPr>
      <w:rFonts w:cs="Times New Roman"/>
      <w:sz w:val="16"/>
    </w:rPr>
  </w:style>
  <w:style w:type="paragraph" w:styleId="CommentText">
    <w:name w:val="annotation text"/>
    <w:basedOn w:val="Normal"/>
    <w:link w:val="CommentTextChar1"/>
    <w:uiPriority w:val="99"/>
    <w:semiHidden/>
    <w:rsid w:val="002C7516"/>
    <w:pPr>
      <w:spacing w:line="240" w:lineRule="auto"/>
    </w:pPr>
    <w:rPr>
      <w:sz w:val="20"/>
      <w:szCs w:val="20"/>
      <w:lang w:val="en-US"/>
    </w:rPr>
  </w:style>
  <w:style w:type="character" w:customStyle="1" w:styleId="CommentTextChar">
    <w:name w:val="Comment Text Char"/>
    <w:basedOn w:val="DefaultParagraphFont"/>
    <w:uiPriority w:val="99"/>
    <w:semiHidden/>
    <w:rsid w:val="002C7516"/>
    <w:rPr>
      <w:rFonts w:ascii="Calibri" w:eastAsia="Times New Roman" w:hAnsi="Calibri" w:cs="Times New Roman"/>
      <w:sz w:val="20"/>
      <w:szCs w:val="20"/>
      <w:lang w:val="sr-Cyrl-CS"/>
    </w:rPr>
  </w:style>
  <w:style w:type="character" w:customStyle="1" w:styleId="CommentTextChar1">
    <w:name w:val="Comment Text Char1"/>
    <w:link w:val="CommentText"/>
    <w:uiPriority w:val="99"/>
    <w:semiHidden/>
    <w:locked/>
    <w:rsid w:val="002C751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2C7516"/>
    <w:rPr>
      <w:b/>
    </w:rPr>
  </w:style>
  <w:style w:type="character" w:customStyle="1" w:styleId="CommentSubjectChar">
    <w:name w:val="Comment Subject Char"/>
    <w:basedOn w:val="CommentTextChar"/>
    <w:link w:val="CommentSubject"/>
    <w:uiPriority w:val="99"/>
    <w:semiHidden/>
    <w:rsid w:val="002C7516"/>
    <w:rPr>
      <w:rFonts w:ascii="Calibri" w:eastAsia="Times New Roman" w:hAnsi="Calibri" w:cs="Times New Roman"/>
      <w:b/>
      <w:sz w:val="20"/>
      <w:szCs w:val="20"/>
      <w:lang w:val="sr-Cyrl-CS"/>
    </w:rPr>
  </w:style>
  <w:style w:type="paragraph" w:styleId="Header">
    <w:name w:val="header"/>
    <w:basedOn w:val="Normal"/>
    <w:link w:val="HeaderChar"/>
    <w:uiPriority w:val="99"/>
    <w:rsid w:val="002C7516"/>
    <w:pPr>
      <w:tabs>
        <w:tab w:val="center" w:pos="4680"/>
        <w:tab w:val="right" w:pos="9360"/>
      </w:tabs>
      <w:spacing w:after="0" w:line="240" w:lineRule="auto"/>
    </w:pPr>
    <w:rPr>
      <w:sz w:val="20"/>
      <w:szCs w:val="20"/>
      <w:lang w:val="en-US" w:eastAsia="sr-Latn-CS"/>
    </w:rPr>
  </w:style>
  <w:style w:type="character" w:customStyle="1" w:styleId="HeaderChar">
    <w:name w:val="Header Char"/>
    <w:basedOn w:val="DefaultParagraphFont"/>
    <w:link w:val="Header"/>
    <w:uiPriority w:val="99"/>
    <w:rsid w:val="002C7516"/>
    <w:rPr>
      <w:rFonts w:ascii="Calibri" w:eastAsia="Times New Roman" w:hAnsi="Calibri" w:cs="Times New Roman"/>
      <w:sz w:val="20"/>
      <w:szCs w:val="20"/>
      <w:lang w:eastAsia="sr-Latn-CS"/>
    </w:rPr>
  </w:style>
  <w:style w:type="character" w:customStyle="1" w:styleId="FootnoteTextChar1">
    <w:name w:val="Footnote Text Char1"/>
    <w:aliases w:val="single space Char2,ft Char2,ft Char Char Char Char1,ft Char Char Char2,Voetnoottekst Maarten Char1,single space Char1 Char1,Footnote Text Char Char Char1 Char1,single space Char Char Char1,ft Char Char1 Char1,ft Char1 Char1"/>
    <w:uiPriority w:val="99"/>
    <w:locked/>
    <w:rsid w:val="002C7516"/>
    <w:rPr>
      <w:sz w:val="20"/>
      <w:lang w:val="en-US"/>
    </w:rPr>
  </w:style>
  <w:style w:type="character" w:customStyle="1" w:styleId="st">
    <w:name w:val="st"/>
    <w:uiPriority w:val="99"/>
    <w:rsid w:val="002C7516"/>
  </w:style>
  <w:style w:type="paragraph" w:customStyle="1" w:styleId="Revizija">
    <w:name w:val="Revizija"/>
    <w:hidden/>
    <w:uiPriority w:val="99"/>
    <w:semiHidden/>
    <w:rsid w:val="002C7516"/>
    <w:rPr>
      <w:rFonts w:ascii="Calibri" w:eastAsia="MS Mincho" w:hAnsi="Calibri" w:cs="Calibri"/>
      <w:sz w:val="22"/>
      <w:szCs w:val="22"/>
      <w:lang w:val="uz-Cyrl-UZ" w:eastAsia="uz-Cyrl-UZ"/>
    </w:rPr>
  </w:style>
  <w:style w:type="paragraph" w:customStyle="1" w:styleId="ColorfulList-Accent11">
    <w:name w:val="Colorful List - Accent 11"/>
    <w:basedOn w:val="Normal"/>
    <w:uiPriority w:val="99"/>
    <w:rsid w:val="002C7516"/>
    <w:pPr>
      <w:ind w:left="720"/>
    </w:pPr>
    <w:rPr>
      <w:rFonts w:cs="Calibri"/>
    </w:rPr>
  </w:style>
  <w:style w:type="character" w:styleId="Hyperlink">
    <w:name w:val="Hyperlink"/>
    <w:uiPriority w:val="99"/>
    <w:rsid w:val="002C7516"/>
    <w:rPr>
      <w:rFonts w:cs="Times New Roman"/>
      <w:color w:val="0000FF"/>
      <w:u w:val="single"/>
    </w:rPr>
  </w:style>
  <w:style w:type="character" w:customStyle="1" w:styleId="CharChar3">
    <w:name w:val="Char Char3"/>
    <w:uiPriority w:val="99"/>
    <w:semiHidden/>
    <w:rsid w:val="002C7516"/>
    <w:rPr>
      <w:sz w:val="20"/>
    </w:rPr>
  </w:style>
  <w:style w:type="paragraph" w:customStyle="1" w:styleId="MediumGrid2-Accent11">
    <w:name w:val="Medium Grid 2 - Accent 11"/>
    <w:uiPriority w:val="99"/>
    <w:rsid w:val="002C7516"/>
    <w:rPr>
      <w:rFonts w:ascii="Calibri" w:eastAsia="Times New Roman" w:hAnsi="Calibri" w:cs="Calibri"/>
      <w:sz w:val="22"/>
      <w:szCs w:val="22"/>
    </w:rPr>
  </w:style>
  <w:style w:type="paragraph" w:styleId="EndnoteText">
    <w:name w:val="endnote text"/>
    <w:basedOn w:val="Normal"/>
    <w:link w:val="EndnoteTextChar"/>
    <w:uiPriority w:val="99"/>
    <w:semiHidden/>
    <w:rsid w:val="002C7516"/>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rsid w:val="002C7516"/>
    <w:rPr>
      <w:rFonts w:ascii="Calibri" w:eastAsia="Times New Roman" w:hAnsi="Calibri" w:cs="Times New Roman"/>
      <w:sz w:val="20"/>
      <w:szCs w:val="20"/>
    </w:rPr>
  </w:style>
  <w:style w:type="character" w:styleId="EndnoteReference">
    <w:name w:val="endnote reference"/>
    <w:uiPriority w:val="99"/>
    <w:semiHidden/>
    <w:rsid w:val="002C7516"/>
    <w:rPr>
      <w:rFonts w:cs="Times New Roman"/>
      <w:vertAlign w:val="superscript"/>
    </w:rPr>
  </w:style>
  <w:style w:type="paragraph" w:styleId="Caption">
    <w:name w:val="caption"/>
    <w:basedOn w:val="Normal"/>
    <w:next w:val="Normal"/>
    <w:uiPriority w:val="99"/>
    <w:qFormat/>
    <w:rsid w:val="002C7516"/>
    <w:pPr>
      <w:spacing w:line="240" w:lineRule="auto"/>
    </w:pPr>
    <w:rPr>
      <w:b/>
      <w:bCs/>
      <w:color w:val="4F81BD"/>
      <w:sz w:val="18"/>
      <w:szCs w:val="18"/>
    </w:rPr>
  </w:style>
  <w:style w:type="paragraph" w:styleId="Title">
    <w:name w:val="Title"/>
    <w:basedOn w:val="Normal"/>
    <w:next w:val="Normal"/>
    <w:link w:val="TitleChar"/>
    <w:uiPriority w:val="99"/>
    <w:qFormat/>
    <w:rsid w:val="002C7516"/>
    <w:pPr>
      <w:pBdr>
        <w:bottom w:val="single" w:sz="8" w:space="4" w:color="4F81BD"/>
      </w:pBdr>
      <w:spacing w:after="300" w:line="240" w:lineRule="auto"/>
      <w:contextualSpacing/>
    </w:pPr>
    <w:rPr>
      <w:rFonts w:ascii="Cambria" w:hAnsi="Cambria"/>
      <w:color w:val="17365D"/>
      <w:spacing w:val="5"/>
      <w:kern w:val="28"/>
      <w:sz w:val="52"/>
      <w:szCs w:val="52"/>
      <w:lang w:val="en-US"/>
    </w:rPr>
  </w:style>
  <w:style w:type="character" w:customStyle="1" w:styleId="TitleChar">
    <w:name w:val="Title Char"/>
    <w:basedOn w:val="DefaultParagraphFont"/>
    <w:link w:val="Title"/>
    <w:uiPriority w:val="99"/>
    <w:rsid w:val="002C7516"/>
    <w:rPr>
      <w:rFonts w:ascii="Cambria" w:eastAsia="Times New Roman" w:hAnsi="Cambria" w:cs="Times New Roman"/>
      <w:color w:val="17365D"/>
      <w:spacing w:val="5"/>
      <w:kern w:val="28"/>
      <w:sz w:val="52"/>
      <w:szCs w:val="52"/>
    </w:rPr>
  </w:style>
  <w:style w:type="character" w:styleId="Strong">
    <w:name w:val="Strong"/>
    <w:uiPriority w:val="99"/>
    <w:qFormat/>
    <w:rsid w:val="002C7516"/>
    <w:rPr>
      <w:rFonts w:cs="Times New Roman"/>
      <w:b/>
    </w:rPr>
  </w:style>
  <w:style w:type="character" w:styleId="Emphasis">
    <w:name w:val="Emphasis"/>
    <w:uiPriority w:val="99"/>
    <w:qFormat/>
    <w:rsid w:val="002C7516"/>
    <w:rPr>
      <w:rFonts w:cs="Times New Roman"/>
      <w:i/>
    </w:rPr>
  </w:style>
  <w:style w:type="paragraph" w:customStyle="1" w:styleId="Bezproreda">
    <w:name w:val="Bez proreda"/>
    <w:uiPriority w:val="99"/>
    <w:rsid w:val="002C7516"/>
    <w:rPr>
      <w:rFonts w:ascii="Calibri" w:eastAsia="Times New Roman" w:hAnsi="Calibri" w:cs="Times New Roman"/>
      <w:sz w:val="22"/>
      <w:szCs w:val="22"/>
      <w:lang w:val="sr-Latn-CS"/>
    </w:rPr>
  </w:style>
  <w:style w:type="paragraph" w:styleId="Subtitle">
    <w:name w:val="Subtitle"/>
    <w:basedOn w:val="Normal"/>
    <w:next w:val="Normal"/>
    <w:link w:val="SubtitleChar"/>
    <w:uiPriority w:val="99"/>
    <w:qFormat/>
    <w:rsid w:val="002C7516"/>
    <w:pPr>
      <w:numPr>
        <w:ilvl w:val="1"/>
      </w:numPr>
    </w:pPr>
    <w:rPr>
      <w:rFonts w:ascii="Cambria" w:eastAsia="MS Gothic" w:hAnsi="Cambria"/>
      <w:i/>
      <w:iCs/>
      <w:color w:val="4F81BD"/>
      <w:spacing w:val="15"/>
      <w:sz w:val="24"/>
      <w:szCs w:val="24"/>
      <w:lang w:val="en-US"/>
    </w:rPr>
  </w:style>
  <w:style w:type="character" w:customStyle="1" w:styleId="SubtitleChar">
    <w:name w:val="Subtitle Char"/>
    <w:basedOn w:val="DefaultParagraphFont"/>
    <w:link w:val="Subtitle"/>
    <w:uiPriority w:val="99"/>
    <w:rsid w:val="002C7516"/>
    <w:rPr>
      <w:rFonts w:ascii="Cambria" w:eastAsia="MS Gothic" w:hAnsi="Cambria" w:cs="Times New Roman"/>
      <w:i/>
      <w:iCs/>
      <w:color w:val="4F81BD"/>
      <w:spacing w:val="15"/>
    </w:rPr>
  </w:style>
  <w:style w:type="paragraph" w:customStyle="1" w:styleId="TitleARTICLE">
    <w:name w:val="Title ARTICLE"/>
    <w:basedOn w:val="Title"/>
    <w:link w:val="TitleARTICLEChar"/>
    <w:autoRedefine/>
    <w:uiPriority w:val="99"/>
    <w:rsid w:val="002C7516"/>
    <w:pPr>
      <w:jc w:val="center"/>
    </w:pPr>
    <w:rPr>
      <w:rFonts w:ascii="Times New Roman" w:hAnsi="Times New Roman"/>
      <w:color w:val="663300"/>
      <w:sz w:val="24"/>
      <w:szCs w:val="20"/>
      <w:lang w:val="en-GB"/>
    </w:rPr>
  </w:style>
  <w:style w:type="character" w:customStyle="1" w:styleId="TitleARTICLEChar">
    <w:name w:val="Title ARTICLE Char"/>
    <w:link w:val="TitleARTICLE"/>
    <w:uiPriority w:val="99"/>
    <w:locked/>
    <w:rsid w:val="002C7516"/>
    <w:rPr>
      <w:rFonts w:ascii="Times New Roman" w:eastAsia="Times New Roman" w:hAnsi="Times New Roman" w:cs="Times New Roman"/>
      <w:color w:val="663300"/>
      <w:spacing w:val="5"/>
      <w:kern w:val="28"/>
      <w:szCs w:val="20"/>
      <w:lang w:val="en-GB"/>
    </w:rPr>
  </w:style>
  <w:style w:type="table" w:customStyle="1" w:styleId="TableGrid1">
    <w:name w:val="Table Grid1"/>
    <w:uiPriority w:val="99"/>
    <w:rsid w:val="002C7516"/>
    <w:rPr>
      <w:rFonts w:ascii="Calibri" w:eastAsia="Times New Roman" w:hAnsi="Calibri"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yq080---odsek">
    <w:name w:val="wyq080---odsek"/>
    <w:basedOn w:val="Normal"/>
    <w:uiPriority w:val="99"/>
    <w:rsid w:val="002C7516"/>
    <w:pPr>
      <w:spacing w:after="0" w:line="240" w:lineRule="auto"/>
      <w:jc w:val="center"/>
    </w:pPr>
    <w:rPr>
      <w:rFonts w:ascii="Arial" w:hAnsi="Arial" w:cs="Arial"/>
      <w:b/>
      <w:bCs/>
      <w:sz w:val="29"/>
      <w:szCs w:val="29"/>
      <w:lang w:val="en-US"/>
    </w:rPr>
  </w:style>
  <w:style w:type="paragraph" w:customStyle="1" w:styleId="stil1tekst">
    <w:name w:val="stil_1tekst"/>
    <w:basedOn w:val="Normal"/>
    <w:rsid w:val="002C7516"/>
    <w:pPr>
      <w:spacing w:after="0" w:line="240" w:lineRule="auto"/>
      <w:ind w:left="525" w:right="525" w:firstLine="240"/>
      <w:jc w:val="both"/>
    </w:pPr>
    <w:rPr>
      <w:rFonts w:ascii="Times New Roman" w:hAnsi="Times New Roman"/>
      <w:sz w:val="24"/>
      <w:szCs w:val="24"/>
    </w:rPr>
  </w:style>
  <w:style w:type="paragraph" w:customStyle="1" w:styleId="stil2zakon">
    <w:name w:val="stil_2zakon"/>
    <w:basedOn w:val="Normal"/>
    <w:rsid w:val="002C7516"/>
    <w:pPr>
      <w:spacing w:before="100" w:beforeAutospacing="1" w:after="100" w:afterAutospacing="1" w:line="240" w:lineRule="auto"/>
      <w:jc w:val="center"/>
    </w:pPr>
    <w:rPr>
      <w:rFonts w:ascii="Times New Roman" w:hAnsi="Times New Roman"/>
      <w:color w:val="0033CC"/>
      <w:sz w:val="53"/>
      <w:szCs w:val="53"/>
    </w:rPr>
  </w:style>
  <w:style w:type="paragraph" w:customStyle="1" w:styleId="stil3mesto">
    <w:name w:val="stil_3mesto"/>
    <w:basedOn w:val="Normal"/>
    <w:rsid w:val="002C7516"/>
    <w:pPr>
      <w:spacing w:after="0" w:line="240" w:lineRule="auto"/>
      <w:ind w:left="1650" w:right="1650"/>
      <w:jc w:val="center"/>
    </w:pPr>
    <w:rPr>
      <w:rFonts w:ascii="Times New Roman" w:hAnsi="Times New Roman"/>
      <w:i/>
      <w:iCs/>
      <w:sz w:val="29"/>
      <w:szCs w:val="29"/>
    </w:rPr>
  </w:style>
  <w:style w:type="character" w:customStyle="1" w:styleId="UnresolvedMention1">
    <w:name w:val="Unresolved Mention1"/>
    <w:basedOn w:val="DefaultParagraphFont"/>
    <w:uiPriority w:val="99"/>
    <w:semiHidden/>
    <w:unhideWhenUsed/>
    <w:rsid w:val="002C7516"/>
    <w:rPr>
      <w:color w:val="808080"/>
      <w:shd w:val="clear" w:color="auto" w:fill="E6E6E6"/>
    </w:rPr>
  </w:style>
  <w:style w:type="paragraph" w:styleId="Revision">
    <w:name w:val="Revision"/>
    <w:hidden/>
    <w:uiPriority w:val="99"/>
    <w:semiHidden/>
    <w:rsid w:val="002C7516"/>
    <w:rPr>
      <w:rFonts w:ascii="Calibri" w:eastAsia="Times New Roman" w:hAnsi="Calibri" w:cs="Times New Roman"/>
      <w:sz w:val="22"/>
      <w:szCs w:val="22"/>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411586">
      <w:bodyDiv w:val="1"/>
      <w:marLeft w:val="0"/>
      <w:marRight w:val="0"/>
      <w:marTop w:val="0"/>
      <w:marBottom w:val="0"/>
      <w:divBdr>
        <w:top w:val="none" w:sz="0" w:space="0" w:color="auto"/>
        <w:left w:val="none" w:sz="0" w:space="0" w:color="auto"/>
        <w:bottom w:val="none" w:sz="0" w:space="0" w:color="auto"/>
        <w:right w:val="none" w:sz="0" w:space="0" w:color="auto"/>
      </w:divBdr>
    </w:div>
    <w:div w:id="1133331521">
      <w:bodyDiv w:val="1"/>
      <w:marLeft w:val="0"/>
      <w:marRight w:val="0"/>
      <w:marTop w:val="0"/>
      <w:marBottom w:val="0"/>
      <w:divBdr>
        <w:top w:val="none" w:sz="0" w:space="0" w:color="auto"/>
        <w:left w:val="none" w:sz="0" w:space="0" w:color="auto"/>
        <w:bottom w:val="none" w:sz="0" w:space="0" w:color="auto"/>
        <w:right w:val="none" w:sz="0" w:space="0" w:color="auto"/>
      </w:divBdr>
    </w:div>
    <w:div w:id="1151171746">
      <w:bodyDiv w:val="1"/>
      <w:marLeft w:val="0"/>
      <w:marRight w:val="0"/>
      <w:marTop w:val="0"/>
      <w:marBottom w:val="0"/>
      <w:divBdr>
        <w:top w:val="none" w:sz="0" w:space="0" w:color="auto"/>
        <w:left w:val="none" w:sz="0" w:space="0" w:color="auto"/>
        <w:bottom w:val="none" w:sz="0" w:space="0" w:color="auto"/>
        <w:right w:val="none" w:sz="0" w:space="0" w:color="auto"/>
      </w:divBdr>
    </w:div>
    <w:div w:id="1343891999">
      <w:bodyDiv w:val="1"/>
      <w:marLeft w:val="0"/>
      <w:marRight w:val="0"/>
      <w:marTop w:val="0"/>
      <w:marBottom w:val="0"/>
      <w:divBdr>
        <w:top w:val="none" w:sz="0" w:space="0" w:color="auto"/>
        <w:left w:val="none" w:sz="0" w:space="0" w:color="auto"/>
        <w:bottom w:val="none" w:sz="0" w:space="0" w:color="auto"/>
        <w:right w:val="none" w:sz="0" w:space="0" w:color="auto"/>
      </w:divBdr>
    </w:div>
    <w:div w:id="1698700885">
      <w:bodyDiv w:val="1"/>
      <w:marLeft w:val="0"/>
      <w:marRight w:val="0"/>
      <w:marTop w:val="0"/>
      <w:marBottom w:val="0"/>
      <w:divBdr>
        <w:top w:val="none" w:sz="0" w:space="0" w:color="auto"/>
        <w:left w:val="none" w:sz="0" w:space="0" w:color="auto"/>
        <w:bottom w:val="none" w:sz="0" w:space="0" w:color="auto"/>
        <w:right w:val="none" w:sz="0" w:space="0" w:color="auto"/>
      </w:divBdr>
    </w:div>
    <w:div w:id="1710493116">
      <w:bodyDiv w:val="1"/>
      <w:marLeft w:val="0"/>
      <w:marRight w:val="0"/>
      <w:marTop w:val="0"/>
      <w:marBottom w:val="0"/>
      <w:divBdr>
        <w:top w:val="none" w:sz="0" w:space="0" w:color="auto"/>
        <w:left w:val="none" w:sz="0" w:space="0" w:color="auto"/>
        <w:bottom w:val="none" w:sz="0" w:space="0" w:color="auto"/>
        <w:right w:val="none" w:sz="0" w:space="0" w:color="auto"/>
      </w:divBdr>
    </w:div>
    <w:div w:id="185337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2E245-7957-4688-A9E3-7FC37727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77</Pages>
  <Words>21825</Words>
  <Characters>124408</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Bojan Grgic</cp:lastModifiedBy>
  <cp:revision>2</cp:revision>
  <cp:lastPrinted>2018-12-13T12:07:00Z</cp:lastPrinted>
  <dcterms:created xsi:type="dcterms:W3CDTF">2018-12-13T15:31:00Z</dcterms:created>
  <dcterms:modified xsi:type="dcterms:W3CDTF">2018-12-13T15:31:00Z</dcterms:modified>
</cp:coreProperties>
</file>