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181" w:rsidRPr="00A9217B" w:rsidRDefault="004E7181" w:rsidP="00845A6F">
      <w:pPr>
        <w:ind w:firstLine="708"/>
        <w:rPr>
          <w:rFonts w:ascii="Times New Roman" w:hAnsi="Times New Roman" w:cs="Times New Roman"/>
          <w:b/>
          <w:bCs/>
        </w:rPr>
      </w:pPr>
      <w:bookmarkStart w:id="0" w:name="_GoBack"/>
      <w:bookmarkEnd w:id="0"/>
    </w:p>
    <w:p w:rsidR="004E7181" w:rsidRDefault="004E7181" w:rsidP="00845A6F">
      <w:pPr>
        <w:ind w:firstLine="708"/>
        <w:rPr>
          <w:rFonts w:ascii="Times New Roman" w:hAnsi="Times New Roman" w:cs="Times New Roman"/>
          <w:b/>
          <w:bCs/>
          <w:lang w:val="sr-Cyrl-CS"/>
        </w:rPr>
      </w:pP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rsidR="004E7181" w:rsidRPr="00760BEE" w:rsidRDefault="004E7181" w:rsidP="00845A6F">
      <w:pPr>
        <w:ind w:firstLine="708"/>
        <w:rPr>
          <w:rFonts w:ascii="Times New Roman" w:hAnsi="Times New Roman" w:cs="Times New Roman"/>
          <w:lang w:val="ru-RU"/>
        </w:rPr>
      </w:pPr>
      <w:r w:rsidRPr="00760BEE">
        <w:rPr>
          <w:rFonts w:ascii="Times New Roman" w:hAnsi="Times New Roman" w:cs="Times New Roman"/>
          <w:lang w:val="sr-Cyrl-CS"/>
        </w:rPr>
        <w:t xml:space="preserve">На основу члана 45. став 1. Закона о Влади </w:t>
      </w:r>
      <w:r w:rsidRPr="00760BEE">
        <w:rPr>
          <w:rFonts w:ascii="Times New Roman" w:hAnsi="Times New Roman" w:cs="Times New Roman"/>
          <w:lang w:val="ru-RU"/>
        </w:rPr>
        <w:t xml:space="preserve">(„Службени гласник </w:t>
      </w:r>
      <w:r w:rsidRPr="00760BEE">
        <w:rPr>
          <w:rFonts w:ascii="Times New Roman" w:hAnsi="Times New Roman" w:cs="Times New Roman"/>
        </w:rPr>
        <w:t>PC</w:t>
      </w:r>
      <w:r w:rsidRPr="00760BEE">
        <w:rPr>
          <w:rFonts w:ascii="Times New Roman" w:hAnsi="Times New Roman" w:cs="Times New Roman"/>
          <w:lang w:val="sr-Cyrl-CS"/>
        </w:rPr>
        <w:t>”</w:t>
      </w:r>
      <w:r w:rsidRPr="00760BEE">
        <w:rPr>
          <w:rFonts w:ascii="Times New Roman" w:hAnsi="Times New Roman" w:cs="Times New Roman"/>
          <w:lang w:val="ru-RU"/>
        </w:rPr>
        <w:t>, бр. 55/05, 71/05</w:t>
      </w:r>
      <w:r>
        <w:rPr>
          <w:rFonts w:ascii="Times New Roman" w:hAnsi="Times New Roman" w:cs="Times New Roman"/>
          <w:lang w:val="ru-RU"/>
        </w:rPr>
        <w:t xml:space="preserve"> </w:t>
      </w:r>
      <w:r w:rsidRPr="00760BEE">
        <w:rPr>
          <w:rFonts w:ascii="Times New Roman" w:hAnsi="Times New Roman" w:cs="Times New Roman"/>
          <w:lang w:val="sr-Cyrl-CS"/>
        </w:rPr>
        <w:t>–</w:t>
      </w:r>
      <w:r>
        <w:rPr>
          <w:rFonts w:ascii="Times New Roman" w:hAnsi="Times New Roman" w:cs="Times New Roman"/>
          <w:lang w:val="sr-Cyrl-CS"/>
        </w:rPr>
        <w:t xml:space="preserve"> </w:t>
      </w:r>
      <w:r w:rsidRPr="00760BEE">
        <w:rPr>
          <w:rFonts w:ascii="Times New Roman" w:hAnsi="Times New Roman" w:cs="Times New Roman"/>
          <w:lang w:val="ru-RU"/>
        </w:rPr>
        <w:t>исправка, 101/07, 65/08</w:t>
      </w:r>
      <w:r w:rsidRPr="00760BEE">
        <w:rPr>
          <w:rFonts w:ascii="Times New Roman" w:hAnsi="Times New Roman" w:cs="Times New Roman"/>
          <w:lang w:val="sr-Cyrl-CS"/>
        </w:rPr>
        <w:t>,</w:t>
      </w:r>
      <w:r w:rsidRPr="00760BEE">
        <w:rPr>
          <w:rFonts w:ascii="Times New Roman" w:hAnsi="Times New Roman" w:cs="Times New Roman"/>
          <w:lang w:val="ru-RU"/>
        </w:rPr>
        <w:t xml:space="preserve"> 16/11</w:t>
      </w:r>
      <w:r w:rsidRPr="00760BEE">
        <w:rPr>
          <w:rFonts w:ascii="Times New Roman" w:hAnsi="Times New Roman" w:cs="Times New Roman"/>
          <w:lang w:val="sr-Cyrl-CS"/>
        </w:rPr>
        <w:t>, 68/12</w:t>
      </w:r>
      <w:r>
        <w:rPr>
          <w:rFonts w:ascii="Times New Roman" w:hAnsi="Times New Roman" w:cs="Times New Roman"/>
          <w:lang w:val="sr-Cyrl-CS"/>
        </w:rPr>
        <w:t xml:space="preserve"> </w:t>
      </w:r>
      <w:r w:rsidRPr="00760BEE">
        <w:rPr>
          <w:rFonts w:ascii="Times New Roman" w:hAnsi="Times New Roman" w:cs="Times New Roman"/>
          <w:lang w:val="sr-Cyrl-CS"/>
        </w:rPr>
        <w:t>–</w:t>
      </w:r>
      <w:r>
        <w:rPr>
          <w:rFonts w:ascii="Times New Roman" w:hAnsi="Times New Roman" w:cs="Times New Roman"/>
          <w:lang w:val="sr-Cyrl-CS"/>
        </w:rPr>
        <w:t xml:space="preserve"> </w:t>
      </w:r>
      <w:r w:rsidRPr="00760BEE">
        <w:rPr>
          <w:rFonts w:ascii="Times New Roman" w:hAnsi="Times New Roman" w:cs="Times New Roman"/>
          <w:lang w:val="sr-Cyrl-CS"/>
        </w:rPr>
        <w:t>УС</w:t>
      </w:r>
      <w:r w:rsidRPr="00EB0EDD">
        <w:rPr>
          <w:rFonts w:ascii="Times New Roman" w:hAnsi="Times New Roman" w:cs="Times New Roman"/>
          <w:lang w:val="ru-RU"/>
        </w:rPr>
        <w:t xml:space="preserve">, </w:t>
      </w:r>
      <w:r w:rsidRPr="00760BEE">
        <w:rPr>
          <w:rFonts w:ascii="Times New Roman" w:hAnsi="Times New Roman" w:cs="Times New Roman"/>
          <w:lang w:val="sr-Cyrl-CS"/>
        </w:rPr>
        <w:t>72/12</w:t>
      </w:r>
      <w:r w:rsidRPr="00EB0EDD">
        <w:rPr>
          <w:rFonts w:ascii="Times New Roman" w:hAnsi="Times New Roman" w:cs="Times New Roman"/>
          <w:lang w:val="ru-RU"/>
        </w:rPr>
        <w:t>,</w:t>
      </w:r>
      <w:r>
        <w:rPr>
          <w:rFonts w:ascii="Times New Roman" w:hAnsi="Times New Roman" w:cs="Times New Roman"/>
          <w:lang w:val="ru-RU"/>
        </w:rPr>
        <w:t xml:space="preserve"> </w:t>
      </w:r>
      <w:r w:rsidRPr="00EB0EDD">
        <w:rPr>
          <w:rFonts w:ascii="Times New Roman" w:hAnsi="Times New Roman" w:cs="Times New Roman"/>
          <w:lang w:val="ru-RU"/>
        </w:rPr>
        <w:t>7/14</w:t>
      </w:r>
      <w:r>
        <w:rPr>
          <w:rFonts w:ascii="Times New Roman" w:hAnsi="Times New Roman" w:cs="Times New Roman"/>
          <w:lang w:val="ru-RU"/>
        </w:rPr>
        <w:t xml:space="preserve"> </w:t>
      </w:r>
      <w:r w:rsidRPr="00760BEE">
        <w:rPr>
          <w:rFonts w:ascii="Times New Roman" w:hAnsi="Times New Roman" w:cs="Times New Roman"/>
          <w:lang w:val="sr-Cyrl-CS"/>
        </w:rPr>
        <w:t>–</w:t>
      </w:r>
      <w:r>
        <w:rPr>
          <w:rFonts w:ascii="Times New Roman" w:hAnsi="Times New Roman" w:cs="Times New Roman"/>
          <w:lang w:val="sr-Cyrl-CS"/>
        </w:rPr>
        <w:t xml:space="preserve"> </w:t>
      </w:r>
      <w:r w:rsidRPr="00760BEE">
        <w:rPr>
          <w:rFonts w:ascii="Times New Roman" w:hAnsi="Times New Roman" w:cs="Times New Roman"/>
          <w:lang w:val="sr-Cyrl-CS"/>
        </w:rPr>
        <w:t>УС</w:t>
      </w:r>
      <w:r w:rsidRPr="00EB0EDD">
        <w:rPr>
          <w:rFonts w:ascii="Times New Roman" w:hAnsi="Times New Roman" w:cs="Times New Roman"/>
          <w:lang w:val="ru-RU"/>
        </w:rPr>
        <w:t xml:space="preserve"> и 44/14</w:t>
      </w:r>
      <w:r w:rsidRPr="00760BEE">
        <w:rPr>
          <w:rFonts w:ascii="Times New Roman" w:hAnsi="Times New Roman" w:cs="Times New Roman"/>
          <w:lang w:val="ru-RU"/>
        </w:rPr>
        <w:t>)</w:t>
      </w:r>
    </w:p>
    <w:p w:rsidR="004E7181" w:rsidRPr="00760BEE" w:rsidRDefault="004E7181" w:rsidP="00845A6F">
      <w:pPr>
        <w:rPr>
          <w:rFonts w:ascii="Times New Roman" w:hAnsi="Times New Roman" w:cs="Times New Roman"/>
          <w:lang w:val="ru-RU"/>
        </w:rPr>
      </w:pPr>
      <w:r w:rsidRPr="00760BEE">
        <w:rPr>
          <w:rFonts w:ascii="Times New Roman" w:hAnsi="Times New Roman" w:cs="Times New Roman"/>
          <w:lang w:val="sr-Cyrl-CS"/>
        </w:rPr>
        <w:tab/>
        <w:t>Влада доноси</w:t>
      </w:r>
    </w:p>
    <w:p w:rsidR="004E7181" w:rsidRPr="00F22B59" w:rsidRDefault="004E7181" w:rsidP="00845A6F">
      <w:pPr>
        <w:tabs>
          <w:tab w:val="left" w:pos="360"/>
          <w:tab w:val="left" w:pos="720"/>
        </w:tabs>
        <w:spacing w:after="0" w:line="240" w:lineRule="auto"/>
        <w:jc w:val="center"/>
        <w:rPr>
          <w:rFonts w:ascii="Times New Roman" w:hAnsi="Times New Roman" w:cs="Times New Roman"/>
          <w:lang w:val="sr-Cyrl-CS"/>
        </w:rPr>
      </w:pPr>
      <w:r w:rsidRPr="00760BEE">
        <w:rPr>
          <w:rFonts w:ascii="Times New Roman" w:hAnsi="Times New Roman" w:cs="Times New Roman"/>
          <w:lang w:val="ru-RU"/>
        </w:rPr>
        <w:tab/>
      </w:r>
    </w:p>
    <w:p w:rsidR="004E7181" w:rsidRDefault="004E7181" w:rsidP="00845A6F">
      <w:pPr>
        <w:pStyle w:val="Header"/>
        <w:spacing w:line="240" w:lineRule="auto"/>
        <w:jc w:val="center"/>
        <w:rPr>
          <w:rFonts w:ascii="Times New Roman" w:hAnsi="Times New Roman" w:cs="Times New Roman"/>
          <w:b/>
          <w:bCs/>
          <w:caps/>
          <w:color w:val="000000"/>
          <w:lang w:val="sr-Cyrl-CS"/>
        </w:rPr>
      </w:pPr>
      <w:r w:rsidRPr="00760BEE">
        <w:rPr>
          <w:rFonts w:ascii="Times New Roman" w:hAnsi="Times New Roman" w:cs="Times New Roman"/>
          <w:b/>
          <w:bCs/>
          <w:caps/>
        </w:rPr>
        <w:t xml:space="preserve">стратегијУ                                                                                                                 </w:t>
      </w:r>
      <w:r w:rsidRPr="00760BEE">
        <w:rPr>
          <w:rFonts w:ascii="Times New Roman" w:hAnsi="Times New Roman" w:cs="Times New Roman"/>
          <w:b/>
          <w:bCs/>
          <w:caps/>
          <w:lang w:val="sr-Cyrl-CS"/>
        </w:rPr>
        <w:t>превенције и сузбијања трговине људима</w:t>
      </w:r>
      <w:r w:rsidRPr="00760BEE">
        <w:rPr>
          <w:rFonts w:ascii="Times New Roman" w:hAnsi="Times New Roman" w:cs="Times New Roman"/>
          <w:b/>
          <w:bCs/>
          <w:caps/>
        </w:rPr>
        <w:t xml:space="preserve">,                                                                          </w:t>
      </w:r>
      <w:r w:rsidRPr="00760BEE">
        <w:rPr>
          <w:rFonts w:ascii="Times New Roman" w:hAnsi="Times New Roman" w:cs="Times New Roman"/>
          <w:b/>
          <w:bCs/>
          <w:caps/>
          <w:color w:val="000000"/>
          <w:lang w:val="sr-Cyrl-CS"/>
        </w:rPr>
        <w:t>ПОСЕБНО</w:t>
      </w:r>
      <w:r w:rsidRPr="00760BEE">
        <w:rPr>
          <w:rFonts w:ascii="Times New Roman" w:hAnsi="Times New Roman" w:cs="Times New Roman"/>
          <w:b/>
          <w:bCs/>
          <w:caps/>
          <w:color w:val="000000"/>
        </w:rPr>
        <w:t xml:space="preserve"> женама и</w:t>
      </w:r>
      <w:r w:rsidRPr="00760BEE">
        <w:rPr>
          <w:rFonts w:ascii="Times New Roman" w:hAnsi="Times New Roman" w:cs="Times New Roman"/>
          <w:b/>
          <w:bCs/>
          <w:caps/>
          <w:color w:val="000000"/>
          <w:lang w:val="sr-Cyrl-CS"/>
        </w:rPr>
        <w:t xml:space="preserve"> ДЕЦ</w:t>
      </w:r>
      <w:r w:rsidRPr="00760BEE">
        <w:rPr>
          <w:rFonts w:ascii="Times New Roman" w:hAnsi="Times New Roman" w:cs="Times New Roman"/>
          <w:b/>
          <w:bCs/>
          <w:caps/>
          <w:color w:val="000000"/>
        </w:rPr>
        <w:t>ом</w:t>
      </w:r>
      <w:r w:rsidRPr="00760BEE">
        <w:rPr>
          <w:rFonts w:ascii="Times New Roman" w:hAnsi="Times New Roman" w:cs="Times New Roman"/>
          <w:b/>
          <w:bCs/>
          <w:caps/>
          <w:color w:val="000000"/>
          <w:lang w:val="sr-Cyrl-CS"/>
        </w:rPr>
        <w:t xml:space="preserve">  и</w:t>
      </w:r>
      <w:r>
        <w:rPr>
          <w:rFonts w:ascii="Times New Roman" w:hAnsi="Times New Roman" w:cs="Times New Roman"/>
          <w:b/>
          <w:bCs/>
          <w:caps/>
          <w:color w:val="000000"/>
        </w:rPr>
        <w:t xml:space="preserve"> </w:t>
      </w:r>
      <w:r w:rsidRPr="00760BEE">
        <w:rPr>
          <w:rFonts w:ascii="Times New Roman" w:hAnsi="Times New Roman" w:cs="Times New Roman"/>
          <w:b/>
          <w:bCs/>
          <w:caps/>
          <w:color w:val="000000"/>
          <w:lang w:val="sr-Cyrl-CS"/>
        </w:rPr>
        <w:t>заштите жртава</w:t>
      </w:r>
    </w:p>
    <w:p w:rsidR="004E7181" w:rsidRPr="0094082F" w:rsidRDefault="004E7181" w:rsidP="00845A6F">
      <w:pPr>
        <w:pStyle w:val="Header"/>
        <w:spacing w:line="240" w:lineRule="auto"/>
        <w:jc w:val="center"/>
        <w:rPr>
          <w:rFonts w:ascii="Times New Roman" w:hAnsi="Times New Roman" w:cs="Times New Roman"/>
          <w:b/>
          <w:bCs/>
        </w:rPr>
      </w:pPr>
      <w:r>
        <w:rPr>
          <w:rFonts w:ascii="Times New Roman" w:hAnsi="Times New Roman" w:cs="Times New Roman"/>
          <w:b/>
          <w:bCs/>
        </w:rPr>
        <w:t>201</w:t>
      </w:r>
      <w:r>
        <w:rPr>
          <w:rFonts w:ascii="Times New Roman" w:hAnsi="Times New Roman" w:cs="Times New Roman"/>
          <w:b/>
          <w:bCs/>
          <w:lang w:val="sr-Cyrl-CS"/>
        </w:rPr>
        <w:t>7</w:t>
      </w:r>
      <w:r>
        <w:rPr>
          <w:rFonts w:ascii="Times New Roman" w:hAnsi="Times New Roman" w:cs="Times New Roman"/>
          <w:b/>
          <w:bCs/>
        </w:rPr>
        <w:softHyphen/>
      </w:r>
      <w:r>
        <w:rPr>
          <w:rFonts w:ascii="Times New Roman" w:hAnsi="Times New Roman" w:cs="Times New Roman"/>
          <w:b/>
          <w:bCs/>
        </w:rPr>
        <w:softHyphen/>
        <w:t>–</w:t>
      </w:r>
      <w:r w:rsidRPr="00760BEE">
        <w:rPr>
          <w:rFonts w:ascii="Times New Roman" w:hAnsi="Times New Roman" w:cs="Times New Roman"/>
          <w:b/>
          <w:bCs/>
        </w:rPr>
        <w:t>20</w:t>
      </w:r>
      <w:r w:rsidRPr="00760BEE">
        <w:rPr>
          <w:rFonts w:ascii="Times New Roman" w:hAnsi="Times New Roman" w:cs="Times New Roman"/>
          <w:b/>
          <w:bCs/>
          <w:lang w:val="sr-Cyrl-CS"/>
        </w:rPr>
        <w:t>2</w:t>
      </w:r>
      <w:r>
        <w:rPr>
          <w:rFonts w:ascii="Times New Roman" w:hAnsi="Times New Roman" w:cs="Times New Roman"/>
          <w:b/>
          <w:bCs/>
        </w:rPr>
        <w:t>2</w:t>
      </w:r>
    </w:p>
    <w:p w:rsidR="004E7181" w:rsidRDefault="004E7181" w:rsidP="00845A6F">
      <w:pPr>
        <w:pStyle w:val="Heading1"/>
        <w:tabs>
          <w:tab w:val="left" w:pos="3807"/>
        </w:tabs>
        <w:spacing w:before="0" w:after="0" w:line="240" w:lineRule="auto"/>
        <w:jc w:val="center"/>
        <w:rPr>
          <w:rFonts w:ascii="Times New Roman" w:hAnsi="Times New Roman" w:cs="Times New Roman"/>
          <w:sz w:val="24"/>
          <w:szCs w:val="24"/>
        </w:rPr>
      </w:pPr>
    </w:p>
    <w:p w:rsidR="004E7181" w:rsidRPr="00A41537" w:rsidRDefault="004E7181" w:rsidP="00845A6F">
      <w:pPr>
        <w:pStyle w:val="Heading1"/>
        <w:tabs>
          <w:tab w:val="left" w:pos="3807"/>
        </w:tabs>
        <w:spacing w:before="0" w:after="0" w:line="240" w:lineRule="auto"/>
        <w:jc w:val="center"/>
        <w:rPr>
          <w:rFonts w:ascii="Times New Roman" w:hAnsi="Times New Roman" w:cs="Times New Roman"/>
          <w:sz w:val="24"/>
          <w:szCs w:val="24"/>
        </w:rPr>
      </w:pPr>
      <w:r w:rsidRPr="00A41537">
        <w:rPr>
          <w:rFonts w:ascii="Times New Roman" w:hAnsi="Times New Roman" w:cs="Times New Roman"/>
          <w:sz w:val="24"/>
          <w:szCs w:val="24"/>
        </w:rPr>
        <w:t>1. УВОДНИ ДЕО</w:t>
      </w:r>
    </w:p>
    <w:p w:rsidR="004E7181" w:rsidRPr="00760BEE" w:rsidRDefault="004E7181" w:rsidP="00845A6F">
      <w:pPr>
        <w:jc w:val="both"/>
        <w:rPr>
          <w:rFonts w:ascii="Times New Roman" w:hAnsi="Times New Roman" w:cs="Times New Roman"/>
          <w:b/>
          <w:bCs/>
          <w:lang w:val="ru-RU"/>
        </w:rPr>
      </w:pPr>
      <w:r>
        <w:rPr>
          <w:rFonts w:ascii="Times New Roman" w:hAnsi="Times New Roman" w:cs="Times New Roman"/>
          <w:b/>
          <w:bCs/>
          <w:lang w:val="ru-RU"/>
        </w:rPr>
        <w:tab/>
      </w:r>
    </w:p>
    <w:p w:rsidR="004E7181" w:rsidRPr="00EB0EDD"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017189">
        <w:rPr>
          <w:rFonts w:ascii="Times New Roman" w:hAnsi="Times New Roman" w:cs="Times New Roman"/>
          <w:lang w:val="ru-RU"/>
        </w:rPr>
        <w:t>С</w:t>
      </w:r>
      <w:r w:rsidRPr="00EB0EDD">
        <w:rPr>
          <w:rFonts w:ascii="Times New Roman" w:hAnsi="Times New Roman" w:cs="Times New Roman"/>
          <w:lang w:val="ru-RU"/>
        </w:rPr>
        <w:t xml:space="preserve">тратегија превенције и сузбијања трговине људима, посебно женама и децом и </w:t>
      </w:r>
      <w:r>
        <w:rPr>
          <w:rFonts w:ascii="Times New Roman" w:hAnsi="Times New Roman" w:cs="Times New Roman"/>
          <w:lang w:val="ru-RU"/>
        </w:rPr>
        <w:t>заштите жртава за период од 2017</w:t>
      </w:r>
      <w:r w:rsidRPr="00EB0EDD">
        <w:rPr>
          <w:rFonts w:ascii="Times New Roman" w:hAnsi="Times New Roman" w:cs="Times New Roman"/>
          <w:lang w:val="ru-RU"/>
        </w:rPr>
        <w:t>. до 202</w:t>
      </w:r>
      <w:r w:rsidRPr="00017189">
        <w:rPr>
          <w:rFonts w:ascii="Times New Roman" w:hAnsi="Times New Roman" w:cs="Times New Roman"/>
          <w:lang w:val="ru-RU"/>
        </w:rPr>
        <w:t>2</w:t>
      </w:r>
      <w:r w:rsidRPr="00EB0EDD">
        <w:rPr>
          <w:rFonts w:ascii="Times New Roman" w:hAnsi="Times New Roman" w:cs="Times New Roman"/>
          <w:lang w:val="ru-RU"/>
        </w:rPr>
        <w:t>. године (у даљем тексту</w:t>
      </w:r>
      <w:r>
        <w:rPr>
          <w:rFonts w:ascii="Times New Roman" w:hAnsi="Times New Roman" w:cs="Times New Roman"/>
          <w:lang w:val="ru-RU"/>
        </w:rPr>
        <w:t>:</w:t>
      </w:r>
      <w:r w:rsidRPr="00EB0EDD">
        <w:rPr>
          <w:rFonts w:ascii="Times New Roman" w:hAnsi="Times New Roman" w:cs="Times New Roman"/>
          <w:lang w:val="ru-RU"/>
        </w:rPr>
        <w:t xml:space="preserve"> Стратегија)</w:t>
      </w:r>
      <w:r w:rsidRPr="00017189">
        <w:rPr>
          <w:rFonts w:ascii="Times New Roman" w:hAnsi="Times New Roman" w:cs="Times New Roman"/>
          <w:lang w:val="ru-RU"/>
        </w:rPr>
        <w:t>,</w:t>
      </w:r>
      <w:r w:rsidRPr="00EB0EDD">
        <w:rPr>
          <w:rFonts w:ascii="Times New Roman" w:hAnsi="Times New Roman" w:cs="Times New Roman"/>
          <w:lang w:val="ru-RU"/>
        </w:rPr>
        <w:t xml:space="preserve"> је други стратешки документ који Влада доноси у решавању проблема трговине људима. </w:t>
      </w:r>
    </w:p>
    <w:p w:rsidR="004E7181" w:rsidRPr="00EB0EDD"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EB0EDD">
        <w:rPr>
          <w:rFonts w:ascii="Times New Roman" w:hAnsi="Times New Roman" w:cs="Times New Roman"/>
          <w:lang w:val="ru-RU"/>
        </w:rPr>
        <w:t xml:space="preserve">Иако су уложени напори у решавању проблема трговине људима и даље </w:t>
      </w:r>
      <w:r w:rsidRPr="00760BEE">
        <w:rPr>
          <w:rFonts w:ascii="Times New Roman" w:hAnsi="Times New Roman" w:cs="Times New Roman"/>
          <w:lang w:val="ru-RU"/>
        </w:rPr>
        <w:t>се у Републици Србији</w:t>
      </w:r>
      <w:r w:rsidRPr="00760BEE">
        <w:rPr>
          <w:rFonts w:ascii="Times New Roman" w:hAnsi="Times New Roman" w:cs="Times New Roman"/>
          <w:lang w:val="sr-Latn-CS"/>
        </w:rPr>
        <w:t xml:space="preserve"> препознају </w:t>
      </w:r>
      <w:r w:rsidRPr="00760BEE">
        <w:rPr>
          <w:rFonts w:ascii="Times New Roman" w:hAnsi="Times New Roman" w:cs="Times New Roman"/>
          <w:lang w:val="ru-RU"/>
        </w:rPr>
        <w:t xml:space="preserve">континуирано скоро све </w:t>
      </w:r>
      <w:r w:rsidRPr="00760BEE">
        <w:rPr>
          <w:rFonts w:ascii="Times New Roman" w:hAnsi="Times New Roman" w:cs="Times New Roman"/>
          <w:lang w:val="sr-Latn-CS"/>
        </w:rPr>
        <w:t>форме трговине људима (сексуална</w:t>
      </w:r>
      <w:r w:rsidRPr="00760BEE">
        <w:rPr>
          <w:rFonts w:ascii="Times New Roman" w:hAnsi="Times New Roman" w:cs="Times New Roman"/>
          <w:lang w:val="sr-Cyrl-CS"/>
        </w:rPr>
        <w:t xml:space="preserve"> експлоатација,</w:t>
      </w:r>
      <w:r w:rsidRPr="00760BEE">
        <w:rPr>
          <w:rFonts w:ascii="Times New Roman" w:hAnsi="Times New Roman" w:cs="Times New Roman"/>
          <w:lang w:val="sr-Latn-CS"/>
        </w:rPr>
        <w:t xml:space="preserve"> радна</w:t>
      </w:r>
      <w:r w:rsidRPr="00760BEE">
        <w:rPr>
          <w:rFonts w:ascii="Times New Roman" w:hAnsi="Times New Roman" w:cs="Times New Roman"/>
          <w:lang w:val="sr-Cyrl-CS"/>
        </w:rPr>
        <w:t xml:space="preserve"> експлоатација</w:t>
      </w:r>
      <w:r w:rsidRPr="00760BEE">
        <w:rPr>
          <w:rFonts w:ascii="Times New Roman" w:hAnsi="Times New Roman" w:cs="Times New Roman"/>
          <w:lang w:val="sr-Latn-CS"/>
        </w:rPr>
        <w:t xml:space="preserve">, </w:t>
      </w:r>
      <w:r w:rsidRPr="00760BEE">
        <w:rPr>
          <w:rFonts w:ascii="Times New Roman" w:hAnsi="Times New Roman" w:cs="Times New Roman"/>
          <w:lang w:val="sr-Cyrl-CS"/>
        </w:rPr>
        <w:t xml:space="preserve">принуда на </w:t>
      </w:r>
      <w:r w:rsidRPr="00760BEE">
        <w:rPr>
          <w:rFonts w:ascii="Times New Roman" w:hAnsi="Times New Roman" w:cs="Times New Roman"/>
          <w:lang w:val="sr-Latn-CS"/>
        </w:rPr>
        <w:t>просјачење</w:t>
      </w:r>
      <w:r w:rsidRPr="00760BEE">
        <w:rPr>
          <w:rFonts w:ascii="Times New Roman" w:hAnsi="Times New Roman" w:cs="Times New Roman"/>
          <w:lang w:val="sr-Cyrl-CS"/>
        </w:rPr>
        <w:t>, принуда на вршење кривичних дела</w:t>
      </w:r>
      <w:r>
        <w:rPr>
          <w:rFonts w:ascii="Times New Roman" w:hAnsi="Times New Roman" w:cs="Times New Roman"/>
          <w:lang w:val="sr-Cyrl-CS"/>
        </w:rPr>
        <w:t>, принудни бракови са елементима експлоатације</w:t>
      </w:r>
      <w:r w:rsidRPr="00760BEE">
        <w:rPr>
          <w:rFonts w:ascii="Times New Roman" w:hAnsi="Times New Roman" w:cs="Times New Roman"/>
          <w:lang w:val="sr-Cyrl-CS"/>
        </w:rPr>
        <w:t xml:space="preserve"> и др</w:t>
      </w:r>
      <w:r w:rsidRPr="00760BEE">
        <w:rPr>
          <w:rFonts w:ascii="Times New Roman" w:hAnsi="Times New Roman" w:cs="Times New Roman"/>
          <w:lang w:val="ru-RU"/>
        </w:rPr>
        <w:t>.</w:t>
      </w:r>
      <w:r w:rsidRPr="00760BEE">
        <w:rPr>
          <w:rFonts w:ascii="Times New Roman" w:hAnsi="Times New Roman" w:cs="Times New Roman"/>
          <w:lang w:val="sr-Latn-CS"/>
        </w:rPr>
        <w:t>)</w:t>
      </w:r>
      <w:r w:rsidRPr="00760BEE">
        <w:rPr>
          <w:rFonts w:ascii="Times New Roman" w:hAnsi="Times New Roman" w:cs="Times New Roman"/>
          <w:lang w:val="sr-Cyrl-CS"/>
        </w:rPr>
        <w:t>. Статистичка анализа</w:t>
      </w:r>
      <w:r w:rsidRPr="007B17E3">
        <w:rPr>
          <w:rFonts w:ascii="Times New Roman" w:hAnsi="Times New Roman" w:cs="Times New Roman"/>
          <w:lang w:val="sr-Cyrl-CS"/>
        </w:rPr>
        <w:t xml:space="preserve"> </w:t>
      </w:r>
      <w:r w:rsidRPr="00760BEE">
        <w:rPr>
          <w:rFonts w:ascii="Times New Roman" w:hAnsi="Times New Roman" w:cs="Times New Roman"/>
          <w:lang w:val="sr-Cyrl-CS"/>
        </w:rPr>
        <w:t>указује на</w:t>
      </w:r>
      <w:r w:rsidRPr="007B17E3">
        <w:rPr>
          <w:rFonts w:ascii="Times New Roman" w:hAnsi="Times New Roman" w:cs="Times New Roman"/>
          <w:lang w:val="sr-Cyrl-CS"/>
        </w:rPr>
        <w:t xml:space="preserve"> </w:t>
      </w:r>
      <w:r w:rsidRPr="00760BEE">
        <w:rPr>
          <w:rFonts w:ascii="Times New Roman" w:hAnsi="Times New Roman" w:cs="Times New Roman"/>
          <w:lang w:val="sr-Cyrl-CS"/>
        </w:rPr>
        <w:t>велики удео</w:t>
      </w:r>
      <w:r w:rsidRPr="007B17E3">
        <w:rPr>
          <w:rFonts w:ascii="Times New Roman" w:hAnsi="Times New Roman" w:cs="Times New Roman"/>
          <w:lang w:val="sr-Cyrl-CS"/>
        </w:rPr>
        <w:t xml:space="preserve"> </w:t>
      </w:r>
      <w:r w:rsidRPr="00760BEE">
        <w:rPr>
          <w:rFonts w:ascii="Times New Roman" w:hAnsi="Times New Roman" w:cs="Times New Roman"/>
          <w:lang w:val="sr-Cyrl-CS"/>
        </w:rPr>
        <w:t xml:space="preserve">домаћих држављана жртава трговине људима </w:t>
      </w:r>
      <w:r w:rsidRPr="00760BEE">
        <w:rPr>
          <w:rFonts w:ascii="Times New Roman" w:hAnsi="Times New Roman" w:cs="Times New Roman"/>
          <w:lang w:val="sr-Latn-CS"/>
        </w:rPr>
        <w:t>којима је трговано у оквиру граница Републике Србије</w:t>
      </w:r>
      <w:r w:rsidRPr="00760BEE">
        <w:rPr>
          <w:rFonts w:ascii="Times New Roman" w:hAnsi="Times New Roman" w:cs="Times New Roman"/>
          <w:lang w:val="sr-Cyrl-CS"/>
        </w:rPr>
        <w:t xml:space="preserve">, пораст броја деце жртава трговине људима, појаву дуалне или вишеструке експлоатације жртава као и пораст броја домаћих држављана </w:t>
      </w:r>
      <w:r>
        <w:rPr>
          <w:rFonts w:ascii="Times New Roman" w:hAnsi="Times New Roman" w:cs="Times New Roman"/>
          <w:lang w:val="sr-Cyrl-CS"/>
        </w:rPr>
        <w:t xml:space="preserve">жртава трговине људима у иностранству и то </w:t>
      </w:r>
      <w:r w:rsidRPr="00760BEE">
        <w:rPr>
          <w:rFonts w:ascii="Times New Roman" w:hAnsi="Times New Roman" w:cs="Times New Roman"/>
          <w:lang w:val="sr-Cyrl-CS"/>
        </w:rPr>
        <w:t>мушкараца жртава радне експлоатације у индустрији грађевине</w:t>
      </w:r>
      <w:r>
        <w:rPr>
          <w:rFonts w:ascii="Times New Roman" w:hAnsi="Times New Roman" w:cs="Times New Roman"/>
          <w:lang w:val="sr-Cyrl-CS"/>
        </w:rPr>
        <w:t xml:space="preserve"> и жена жртава експлоатације у проституцији</w:t>
      </w:r>
      <w:r w:rsidRPr="00760BEE">
        <w:rPr>
          <w:rFonts w:ascii="Times New Roman" w:hAnsi="Times New Roman" w:cs="Times New Roman"/>
          <w:lang w:val="sr-Cyrl-CS"/>
        </w:rPr>
        <w:t>.</w:t>
      </w:r>
    </w:p>
    <w:p w:rsidR="004E7181" w:rsidRPr="00EB0EDD"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EB0EDD">
        <w:rPr>
          <w:rFonts w:ascii="Times New Roman" w:hAnsi="Times New Roman" w:cs="Times New Roman"/>
          <w:lang w:val="ru-RU"/>
        </w:rPr>
        <w:t xml:space="preserve">Интензивни </w:t>
      </w:r>
      <w:r>
        <w:rPr>
          <w:rFonts w:ascii="Times New Roman" w:hAnsi="Times New Roman" w:cs="Times New Roman"/>
          <w:lang w:val="ru-RU"/>
        </w:rPr>
        <w:t>мешовити м</w:t>
      </w:r>
      <w:r w:rsidRPr="00760BEE">
        <w:rPr>
          <w:rFonts w:ascii="Times New Roman" w:hAnsi="Times New Roman" w:cs="Times New Roman"/>
          <w:lang w:val="ru-RU"/>
        </w:rPr>
        <w:t>играциони токови</w:t>
      </w:r>
      <w:r w:rsidRPr="007B17E3">
        <w:rPr>
          <w:rFonts w:ascii="Times New Roman" w:hAnsi="Times New Roman" w:cs="Times New Roman"/>
          <w:lang w:val="sr-Cyrl-CS"/>
        </w:rPr>
        <w:t xml:space="preserve"> </w:t>
      </w:r>
      <w:r w:rsidRPr="00760BEE">
        <w:rPr>
          <w:rFonts w:ascii="Times New Roman" w:hAnsi="Times New Roman" w:cs="Times New Roman"/>
          <w:lang w:val="ru-RU"/>
        </w:rPr>
        <w:t>са подручја</w:t>
      </w:r>
      <w:r>
        <w:rPr>
          <w:rFonts w:ascii="Times New Roman" w:hAnsi="Times New Roman" w:cs="Times New Roman"/>
          <w:lang w:val="ru-RU"/>
        </w:rPr>
        <w:t xml:space="preserve"> Блиског Истока, </w:t>
      </w:r>
      <w:r w:rsidRPr="00760BEE">
        <w:rPr>
          <w:rFonts w:ascii="Times New Roman" w:hAnsi="Times New Roman" w:cs="Times New Roman"/>
          <w:lang w:val="ru-RU"/>
        </w:rPr>
        <w:t xml:space="preserve">Азије и Африке ка земљама </w:t>
      </w:r>
      <w:r>
        <w:rPr>
          <w:rFonts w:ascii="Times New Roman" w:hAnsi="Times New Roman" w:cs="Times New Roman"/>
          <w:lang w:val="ru-RU"/>
        </w:rPr>
        <w:t xml:space="preserve">Европске </w:t>
      </w:r>
      <w:r w:rsidRPr="00017189">
        <w:rPr>
          <w:rFonts w:ascii="Times New Roman" w:hAnsi="Times New Roman" w:cs="Times New Roman"/>
          <w:lang w:val="ru-RU"/>
        </w:rPr>
        <w:t>у</w:t>
      </w:r>
      <w:r>
        <w:rPr>
          <w:rFonts w:ascii="Times New Roman" w:hAnsi="Times New Roman" w:cs="Times New Roman"/>
          <w:lang w:val="ru-RU"/>
        </w:rPr>
        <w:t>није, преко територије Републике Србије</w:t>
      </w:r>
      <w:r w:rsidRPr="00760BEE">
        <w:rPr>
          <w:rFonts w:ascii="Times New Roman" w:hAnsi="Times New Roman" w:cs="Times New Roman"/>
          <w:lang w:val="ru-RU"/>
        </w:rPr>
        <w:t xml:space="preserve">, </w:t>
      </w:r>
      <w:r>
        <w:rPr>
          <w:rFonts w:ascii="Times New Roman" w:hAnsi="Times New Roman" w:cs="Times New Roman"/>
          <w:lang w:val="ru-RU"/>
        </w:rPr>
        <w:t>усложњавају одговор државе и друштва на проблем трговине људима. Међу ирегуларним мигрантима, избеглицама и тражиоцима азила су и оне категорије које су посебно рањиве од трговине људима и експлоатације и њих треба препознати и заштитити, а нарочито младе девојке и децу која путују без пратње.</w:t>
      </w:r>
    </w:p>
    <w:p w:rsidR="004E7181" w:rsidRPr="00EB0EDD"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Pr>
          <w:rFonts w:ascii="Times New Roman" w:hAnsi="Times New Roman" w:cs="Times New Roman"/>
          <w:lang w:val="ru-RU"/>
        </w:rPr>
        <w:t xml:space="preserve">Нова </w:t>
      </w:r>
      <w:r w:rsidRPr="00017189">
        <w:rPr>
          <w:rFonts w:ascii="Times New Roman" w:hAnsi="Times New Roman" w:cs="Times New Roman"/>
          <w:lang w:val="ru-RU"/>
        </w:rPr>
        <w:t>с</w:t>
      </w:r>
      <w:r w:rsidRPr="00EB0EDD">
        <w:rPr>
          <w:rFonts w:ascii="Times New Roman" w:hAnsi="Times New Roman" w:cs="Times New Roman"/>
          <w:lang w:val="ru-RU"/>
        </w:rPr>
        <w:t xml:space="preserve">тратегија има за циљ да обезбеди </w:t>
      </w:r>
      <w:r w:rsidRPr="004426D4">
        <w:rPr>
          <w:rFonts w:ascii="Times New Roman" w:hAnsi="Times New Roman" w:cs="Times New Roman"/>
          <w:lang w:val="sr-Latn-CS"/>
        </w:rPr>
        <w:t xml:space="preserve">свеобухватан </w:t>
      </w:r>
      <w:r w:rsidRPr="00EB0EDD">
        <w:rPr>
          <w:rFonts w:ascii="Times New Roman" w:hAnsi="Times New Roman" w:cs="Times New Roman"/>
          <w:lang w:val="ru-RU"/>
        </w:rPr>
        <w:t xml:space="preserve">и континуиран </w:t>
      </w:r>
      <w:r w:rsidRPr="004426D4">
        <w:rPr>
          <w:rFonts w:ascii="Times New Roman" w:hAnsi="Times New Roman" w:cs="Times New Roman"/>
          <w:lang w:val="sr-Latn-CS"/>
        </w:rPr>
        <w:t>одговор друштва на трговину људима</w:t>
      </w:r>
      <w:r w:rsidRPr="004426D4">
        <w:rPr>
          <w:rFonts w:ascii="Times New Roman" w:hAnsi="Times New Roman" w:cs="Times New Roman"/>
          <w:lang w:val="ru-RU"/>
        </w:rPr>
        <w:t xml:space="preserve">, </w:t>
      </w:r>
      <w:r w:rsidRPr="004426D4">
        <w:rPr>
          <w:rFonts w:ascii="Times New Roman" w:hAnsi="Times New Roman" w:cs="Times New Roman"/>
          <w:lang w:val="sr-Latn-CS"/>
        </w:rPr>
        <w:t xml:space="preserve">у складу са динамиком нових изазова, ризика и претњи, </w:t>
      </w:r>
      <w:r w:rsidRPr="00EB0EDD">
        <w:rPr>
          <w:rFonts w:ascii="Times New Roman" w:hAnsi="Times New Roman" w:cs="Times New Roman"/>
          <w:lang w:val="ru-RU"/>
        </w:rPr>
        <w:t xml:space="preserve">на тај начин што ће се унапредити </w:t>
      </w:r>
      <w:r w:rsidRPr="004426D4">
        <w:rPr>
          <w:rFonts w:ascii="Times New Roman" w:hAnsi="Times New Roman" w:cs="Times New Roman"/>
          <w:lang w:val="sr-Latn-CS"/>
        </w:rPr>
        <w:t>систем превенције, помоћи и заштите жртава и сузбијања трговине људима,</w:t>
      </w:r>
      <w:r w:rsidRPr="004426D4">
        <w:rPr>
          <w:rFonts w:ascii="Times New Roman" w:hAnsi="Times New Roman" w:cs="Times New Roman"/>
          <w:lang w:val="ru-RU"/>
        </w:rPr>
        <w:t xml:space="preserve"> посебно женама и децом. До остварења овог циља Стратегије доћи ће се </w:t>
      </w:r>
      <w:r w:rsidRPr="004426D4">
        <w:rPr>
          <w:rFonts w:ascii="Times New Roman" w:hAnsi="Times New Roman" w:cs="Times New Roman"/>
          <w:lang w:val="sr-Latn-CS"/>
        </w:rPr>
        <w:t xml:space="preserve">функционалним повезивањем и  институционалном изградњом капацитета свих партнера. </w:t>
      </w:r>
    </w:p>
    <w:p w:rsidR="004E7181" w:rsidRPr="004426D4"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EB0EDD">
        <w:rPr>
          <w:rFonts w:ascii="Times New Roman" w:hAnsi="Times New Roman" w:cs="Times New Roman"/>
          <w:lang w:val="ru-RU"/>
        </w:rPr>
        <w:t>Стратегија је израђена и у складу са актуелним политикама које Евр</w:t>
      </w:r>
      <w:r>
        <w:rPr>
          <w:rFonts w:ascii="Times New Roman" w:hAnsi="Times New Roman" w:cs="Times New Roman"/>
          <w:lang w:val="sr-Latn-CS"/>
        </w:rPr>
        <w:t>o</w:t>
      </w:r>
      <w:r>
        <w:rPr>
          <w:rFonts w:ascii="Times New Roman" w:hAnsi="Times New Roman" w:cs="Times New Roman"/>
          <w:lang w:val="ru-RU"/>
        </w:rPr>
        <w:t xml:space="preserve">пска </w:t>
      </w:r>
      <w:r w:rsidRPr="00017189">
        <w:rPr>
          <w:rFonts w:ascii="Times New Roman" w:hAnsi="Times New Roman" w:cs="Times New Roman"/>
          <w:lang w:val="ru-RU"/>
        </w:rPr>
        <w:t>у</w:t>
      </w:r>
      <w:r w:rsidRPr="00EB0EDD">
        <w:rPr>
          <w:rFonts w:ascii="Times New Roman" w:hAnsi="Times New Roman" w:cs="Times New Roman"/>
          <w:lang w:val="ru-RU"/>
        </w:rPr>
        <w:t>нија води на плану искорењивања трговине људима и миграција.</w:t>
      </w:r>
    </w:p>
    <w:p w:rsidR="004E7181" w:rsidRPr="00EB0EDD"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b/>
          <w:bCs/>
          <w:color w:val="000000"/>
          <w:lang w:val="ru-RU"/>
        </w:rPr>
      </w:pPr>
    </w:p>
    <w:p w:rsidR="004E7181" w:rsidRDefault="004E7181" w:rsidP="00845A6F">
      <w:pPr>
        <w:pStyle w:val="Heading1"/>
        <w:tabs>
          <w:tab w:val="left" w:pos="3181"/>
        </w:tabs>
        <w:spacing w:before="0" w:after="0" w:line="240" w:lineRule="auto"/>
        <w:jc w:val="center"/>
        <w:rPr>
          <w:rFonts w:ascii="Times New Roman" w:hAnsi="Times New Roman" w:cs="Times New Roman"/>
          <w:sz w:val="24"/>
          <w:szCs w:val="24"/>
          <w:lang w:val="sr-Cyrl-CS"/>
        </w:rPr>
      </w:pPr>
    </w:p>
    <w:p w:rsidR="004E7181" w:rsidRDefault="004E7181" w:rsidP="00845A6F">
      <w:pPr>
        <w:pStyle w:val="Heading1"/>
        <w:tabs>
          <w:tab w:val="left" w:pos="3181"/>
        </w:tabs>
        <w:spacing w:before="0" w:after="0" w:line="240" w:lineRule="auto"/>
        <w:jc w:val="center"/>
        <w:rPr>
          <w:rFonts w:ascii="Times New Roman" w:hAnsi="Times New Roman" w:cs="Times New Roman"/>
          <w:sz w:val="24"/>
          <w:szCs w:val="24"/>
          <w:lang w:val="sr-Cyrl-CS"/>
        </w:rPr>
      </w:pPr>
    </w:p>
    <w:p w:rsidR="004E7181" w:rsidRDefault="004E7181" w:rsidP="00845A6F">
      <w:pPr>
        <w:pStyle w:val="Heading1"/>
        <w:tabs>
          <w:tab w:val="left" w:pos="3181"/>
        </w:tabs>
        <w:spacing w:before="0" w:after="0" w:line="240" w:lineRule="auto"/>
        <w:jc w:val="center"/>
        <w:rPr>
          <w:rFonts w:ascii="Times New Roman" w:hAnsi="Times New Roman" w:cs="Times New Roman"/>
          <w:sz w:val="24"/>
          <w:szCs w:val="24"/>
          <w:lang w:val="sr-Cyrl-CS"/>
        </w:rPr>
      </w:pPr>
    </w:p>
    <w:p w:rsidR="004E7181" w:rsidRDefault="004E7181" w:rsidP="00845A6F">
      <w:pPr>
        <w:pStyle w:val="Heading1"/>
        <w:tabs>
          <w:tab w:val="left" w:pos="3181"/>
        </w:tabs>
        <w:spacing w:before="0" w:after="0" w:line="240" w:lineRule="auto"/>
        <w:jc w:val="center"/>
        <w:rPr>
          <w:rFonts w:ascii="Times New Roman" w:hAnsi="Times New Roman" w:cs="Times New Roman"/>
          <w:sz w:val="24"/>
          <w:szCs w:val="24"/>
          <w:lang w:val="sr-Cyrl-CS"/>
        </w:rPr>
      </w:pPr>
    </w:p>
    <w:p w:rsidR="004E7181" w:rsidRDefault="004E7181" w:rsidP="00845A6F">
      <w:pPr>
        <w:pStyle w:val="Heading1"/>
        <w:tabs>
          <w:tab w:val="left" w:pos="3181"/>
        </w:tabs>
        <w:spacing w:before="0" w:after="0" w:line="240" w:lineRule="auto"/>
        <w:jc w:val="center"/>
        <w:rPr>
          <w:rFonts w:ascii="Times New Roman" w:hAnsi="Times New Roman" w:cs="Times New Roman"/>
          <w:sz w:val="24"/>
          <w:szCs w:val="24"/>
          <w:lang w:val="sr-Cyrl-CS"/>
        </w:rPr>
      </w:pPr>
    </w:p>
    <w:p w:rsidR="004E7181" w:rsidRDefault="004E7181" w:rsidP="00845A6F">
      <w:pPr>
        <w:pStyle w:val="Heading1"/>
        <w:tabs>
          <w:tab w:val="left" w:pos="3181"/>
        </w:tabs>
        <w:spacing w:before="0" w:after="0" w:line="240" w:lineRule="auto"/>
        <w:jc w:val="center"/>
        <w:rPr>
          <w:rFonts w:ascii="Times New Roman" w:hAnsi="Times New Roman" w:cs="Times New Roman"/>
          <w:sz w:val="24"/>
          <w:szCs w:val="24"/>
          <w:lang w:val="sr-Cyrl-CS"/>
        </w:rPr>
      </w:pPr>
    </w:p>
    <w:p w:rsidR="004E7181" w:rsidRPr="00760BEE" w:rsidRDefault="004E7181" w:rsidP="00845A6F">
      <w:pPr>
        <w:pStyle w:val="Heading1"/>
        <w:tabs>
          <w:tab w:val="left" w:pos="3181"/>
        </w:tabs>
        <w:spacing w:before="0" w:after="0" w:line="240" w:lineRule="auto"/>
        <w:jc w:val="center"/>
        <w:rPr>
          <w:rFonts w:ascii="Times New Roman" w:hAnsi="Times New Roman" w:cs="Times New Roman"/>
          <w:sz w:val="24"/>
          <w:szCs w:val="24"/>
          <w:lang w:val="sr-Cyrl-CS"/>
        </w:rPr>
      </w:pPr>
      <w:r w:rsidRPr="00760BEE">
        <w:rPr>
          <w:rFonts w:ascii="Times New Roman" w:hAnsi="Times New Roman" w:cs="Times New Roman"/>
          <w:sz w:val="24"/>
          <w:szCs w:val="24"/>
        </w:rPr>
        <w:t xml:space="preserve">2. </w:t>
      </w:r>
      <w:r w:rsidRPr="00760BEE">
        <w:rPr>
          <w:rFonts w:ascii="Times New Roman" w:hAnsi="Times New Roman" w:cs="Times New Roman"/>
          <w:sz w:val="24"/>
          <w:szCs w:val="24"/>
          <w:lang w:val="sr-Cyrl-CS"/>
        </w:rPr>
        <w:t>НОРМАТИВНИ</w:t>
      </w:r>
      <w:r w:rsidRPr="00760BEE">
        <w:rPr>
          <w:rFonts w:ascii="Times New Roman" w:hAnsi="Times New Roman" w:cs="Times New Roman"/>
          <w:sz w:val="24"/>
          <w:szCs w:val="24"/>
        </w:rPr>
        <w:t xml:space="preserve"> ОКВИР</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760BEE">
        <w:rPr>
          <w:rFonts w:ascii="Times New Roman" w:hAnsi="Times New Roman" w:cs="Times New Roman"/>
          <w:lang w:val="sr-Cyrl-CS"/>
        </w:rPr>
        <w:t xml:space="preserve">Нормативни </w:t>
      </w:r>
      <w:r w:rsidRPr="00760BEE">
        <w:rPr>
          <w:rFonts w:ascii="Times New Roman" w:hAnsi="Times New Roman" w:cs="Times New Roman"/>
          <w:lang w:val="ru-RU"/>
        </w:rPr>
        <w:t xml:space="preserve">оквир </w:t>
      </w:r>
      <w:r w:rsidRPr="00760BEE">
        <w:rPr>
          <w:rFonts w:ascii="Times New Roman" w:hAnsi="Times New Roman" w:cs="Times New Roman"/>
          <w:lang w:val="sr-Latn-CS"/>
        </w:rPr>
        <w:t xml:space="preserve">у Републици Србији </w:t>
      </w:r>
      <w:r w:rsidRPr="00760BEE">
        <w:rPr>
          <w:rFonts w:ascii="Times New Roman" w:hAnsi="Times New Roman" w:cs="Times New Roman"/>
          <w:lang w:val="sr-Cyrl-CS"/>
        </w:rPr>
        <w:t>обезбеђује</w:t>
      </w:r>
      <w:r w:rsidRPr="00760BEE">
        <w:rPr>
          <w:rFonts w:ascii="Times New Roman" w:hAnsi="Times New Roman" w:cs="Times New Roman"/>
          <w:lang w:val="ru-RU"/>
        </w:rPr>
        <w:t xml:space="preserve"> правни основ који </w:t>
      </w:r>
      <w:r w:rsidRPr="00760BEE">
        <w:rPr>
          <w:rFonts w:ascii="Times New Roman" w:hAnsi="Times New Roman" w:cs="Times New Roman"/>
          <w:lang w:val="sr-Latn-CS"/>
        </w:rPr>
        <w:t>омогућава рад на превенцији, заштити жртава и сузбијању трговине људима са аспекта заштите људских права</w:t>
      </w:r>
      <w:r w:rsidRPr="00760BEE">
        <w:rPr>
          <w:rFonts w:ascii="Times New Roman" w:hAnsi="Times New Roman" w:cs="Times New Roman"/>
          <w:lang w:val="ru-RU"/>
        </w:rPr>
        <w:t xml:space="preserve">. </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sr-Cyrl-CS"/>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760BEE">
        <w:rPr>
          <w:rFonts w:ascii="Times New Roman" w:hAnsi="Times New Roman" w:cs="Times New Roman"/>
          <w:lang w:val="ru-RU"/>
        </w:rPr>
        <w:t xml:space="preserve">Највиши правни акт, </w:t>
      </w:r>
      <w:r w:rsidRPr="00760BEE">
        <w:rPr>
          <w:rFonts w:ascii="Times New Roman" w:hAnsi="Times New Roman" w:cs="Times New Roman"/>
          <w:lang w:val="sr-Latn-CS"/>
        </w:rPr>
        <w:t>Устав Републике Србије</w:t>
      </w:r>
      <w:r>
        <w:rPr>
          <w:rFonts w:ascii="Times New Roman" w:hAnsi="Times New Roman" w:cs="Times New Roman"/>
          <w:lang w:val="sr-Latn-CS"/>
        </w:rPr>
        <w:t xml:space="preserve">, </w:t>
      </w:r>
      <w:r w:rsidRPr="00760BEE">
        <w:rPr>
          <w:rFonts w:ascii="Times New Roman" w:hAnsi="Times New Roman" w:cs="Times New Roman"/>
          <w:lang w:val="sr-Latn-CS"/>
        </w:rPr>
        <w:t>одредбом члана 26</w:t>
      </w:r>
      <w:r w:rsidRPr="00760BEE">
        <w:rPr>
          <w:rFonts w:ascii="Times New Roman" w:hAnsi="Times New Roman" w:cs="Times New Roman"/>
          <w:lang w:val="ru-RU"/>
        </w:rPr>
        <w:t>.</w:t>
      </w:r>
      <w:r w:rsidRPr="00760BEE">
        <w:rPr>
          <w:rFonts w:ascii="Times New Roman" w:hAnsi="Times New Roman" w:cs="Times New Roman"/>
          <w:lang w:val="sr-Latn-CS"/>
        </w:rPr>
        <w:t xml:space="preserve"> изричито забрањује држање у ропству или у положају сличном ропству односно, забрањује сваки облик трговине људима и принудни рад. </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sr-Latn-CS"/>
        </w:rPr>
      </w:pPr>
    </w:p>
    <w:p w:rsidR="004E7181" w:rsidRPr="009A1E45" w:rsidRDefault="004E7181" w:rsidP="00845A6F">
      <w:pPr>
        <w:autoSpaceDE w:val="0"/>
        <w:autoSpaceDN w:val="0"/>
        <w:adjustRightInd w:val="0"/>
        <w:spacing w:after="0" w:line="240" w:lineRule="auto"/>
        <w:ind w:firstLine="708"/>
        <w:jc w:val="both"/>
        <w:rPr>
          <w:rFonts w:ascii="Times New Roman" w:hAnsi="Times New Roman" w:cs="Times New Roman"/>
        </w:rPr>
      </w:pPr>
      <w:r w:rsidRPr="002D2306">
        <w:rPr>
          <w:rFonts w:ascii="Times New Roman" w:hAnsi="Times New Roman" w:cs="Times New Roman"/>
          <w:lang w:val="sr-Cyrl-CS"/>
        </w:rPr>
        <w:t xml:space="preserve">Закони који </w:t>
      </w:r>
      <w:r w:rsidRPr="002D2306">
        <w:rPr>
          <w:rFonts w:ascii="Times New Roman" w:hAnsi="Times New Roman" w:cs="Times New Roman"/>
          <w:lang w:val="ru-RU"/>
        </w:rPr>
        <w:t xml:space="preserve">уређују област </w:t>
      </w:r>
      <w:r w:rsidRPr="002D2306">
        <w:rPr>
          <w:rFonts w:ascii="Times New Roman" w:hAnsi="Times New Roman" w:cs="Times New Roman"/>
          <w:lang w:val="sr-Cyrl-CS"/>
        </w:rPr>
        <w:t xml:space="preserve">трговине људима и њене последице су: </w:t>
      </w:r>
      <w:r w:rsidRPr="002D2306">
        <w:rPr>
          <w:rFonts w:ascii="Times New Roman" w:hAnsi="Times New Roman" w:cs="Times New Roman"/>
          <w:lang w:val="sr-Latn-CS"/>
        </w:rPr>
        <w:t>Кривичн</w:t>
      </w:r>
      <w:r w:rsidRPr="002D2306">
        <w:rPr>
          <w:rFonts w:ascii="Times New Roman" w:hAnsi="Times New Roman" w:cs="Times New Roman"/>
          <w:lang w:val="sr-Cyrl-CS"/>
        </w:rPr>
        <w:t>и</w:t>
      </w:r>
      <w:r w:rsidRPr="002D2306">
        <w:rPr>
          <w:rFonts w:ascii="Times New Roman" w:hAnsi="Times New Roman" w:cs="Times New Roman"/>
          <w:lang w:val="sr-Latn-CS"/>
        </w:rPr>
        <w:t xml:space="preserve"> законик</w:t>
      </w:r>
      <w:r>
        <w:rPr>
          <w:rFonts w:ascii="Times New Roman" w:hAnsi="Times New Roman" w:cs="Times New Roman"/>
          <w:lang w:val="sr-Latn-CS"/>
        </w:rPr>
        <w:t xml:space="preserve"> </w:t>
      </w:r>
      <w:r w:rsidRPr="002D2306">
        <w:rPr>
          <w:rFonts w:ascii="Times New Roman" w:hAnsi="Times New Roman" w:cs="Times New Roman"/>
          <w:lang w:val="sr-Cyrl-CS"/>
        </w:rPr>
        <w:t>(„Службени гласник РС”, бр. 85/05, 88/05 – испр</w:t>
      </w:r>
      <w:r w:rsidRPr="002D2306">
        <w:rPr>
          <w:rFonts w:ascii="Times New Roman" w:hAnsi="Times New Roman" w:cs="Times New Roman"/>
          <w:lang w:val="ru-RU"/>
        </w:rPr>
        <w:t>авка</w:t>
      </w:r>
      <w:r w:rsidRPr="002D2306">
        <w:rPr>
          <w:rFonts w:ascii="Times New Roman" w:hAnsi="Times New Roman" w:cs="Times New Roman"/>
          <w:lang w:val="sr-Cyrl-CS"/>
        </w:rPr>
        <w:t>, 107/05– испр</w:t>
      </w:r>
      <w:r w:rsidRPr="002D2306">
        <w:rPr>
          <w:rFonts w:ascii="Times New Roman" w:hAnsi="Times New Roman" w:cs="Times New Roman"/>
          <w:lang w:val="ru-RU"/>
        </w:rPr>
        <w:t>авка,</w:t>
      </w:r>
      <w:r w:rsidRPr="002D2306">
        <w:rPr>
          <w:rFonts w:ascii="Times New Roman" w:hAnsi="Times New Roman" w:cs="Times New Roman"/>
          <w:lang w:val="sr-Cyrl-CS"/>
        </w:rPr>
        <w:t xml:space="preserve"> 72/09, 111/09, 121/12</w:t>
      </w:r>
      <w:r w:rsidRPr="002D2306">
        <w:rPr>
          <w:rFonts w:ascii="Times New Roman" w:hAnsi="Times New Roman" w:cs="Times New Roman"/>
          <w:lang w:val="ru-RU"/>
        </w:rPr>
        <w:t xml:space="preserve">, </w:t>
      </w:r>
      <w:r w:rsidRPr="002D2306">
        <w:rPr>
          <w:rFonts w:ascii="Times New Roman" w:hAnsi="Times New Roman" w:cs="Times New Roman"/>
          <w:lang w:val="sr-Cyrl-CS"/>
        </w:rPr>
        <w:t>104/13</w:t>
      </w:r>
      <w:r w:rsidRPr="002D2306">
        <w:rPr>
          <w:rFonts w:ascii="Times New Roman" w:hAnsi="Times New Roman" w:cs="Times New Roman"/>
          <w:lang w:val="ru-RU"/>
        </w:rPr>
        <w:t xml:space="preserve"> и 108/14</w:t>
      </w:r>
      <w:r w:rsidRPr="002D2306">
        <w:rPr>
          <w:rFonts w:ascii="Times New Roman" w:hAnsi="Times New Roman" w:cs="Times New Roman"/>
          <w:lang w:val="sr-Cyrl-CS"/>
        </w:rPr>
        <w:t>)</w:t>
      </w:r>
      <w:r w:rsidRPr="002D2306">
        <w:rPr>
          <w:rFonts w:ascii="Times New Roman" w:hAnsi="Times New Roman" w:cs="Times New Roman"/>
          <w:lang w:val="ru-RU"/>
        </w:rPr>
        <w:t>,</w:t>
      </w:r>
      <w:r w:rsidRPr="007B17E3">
        <w:rPr>
          <w:rFonts w:ascii="Times New Roman" w:hAnsi="Times New Roman" w:cs="Times New Roman"/>
          <w:lang w:val="sr-Latn-CS"/>
        </w:rPr>
        <w:t xml:space="preserve"> </w:t>
      </w:r>
      <w:r w:rsidRPr="002D2306">
        <w:rPr>
          <w:rFonts w:ascii="Times New Roman" w:hAnsi="Times New Roman" w:cs="Times New Roman"/>
          <w:lang w:val="sr-Latn-CS"/>
        </w:rPr>
        <w:t>Законик о кривичном поступку</w:t>
      </w:r>
      <w:r w:rsidRPr="002D2306">
        <w:rPr>
          <w:rFonts w:ascii="Times New Roman" w:hAnsi="Times New Roman" w:cs="Times New Roman"/>
          <w:lang w:val="ru-RU"/>
        </w:rPr>
        <w:t xml:space="preserve"> („Службени гласник РС”, бр. </w:t>
      </w:r>
      <w:hyperlink r:id="rId7" w:anchor="zk72/11" w:history="1">
        <w:r w:rsidRPr="002D2306">
          <w:rPr>
            <w:rStyle w:val="Hyperlink"/>
            <w:rFonts w:ascii="Times New Roman" w:hAnsi="Times New Roman"/>
            <w:color w:val="auto"/>
            <w:u w:val="none"/>
            <w:lang w:val="ru-RU"/>
          </w:rPr>
          <w:t>72/11</w:t>
        </w:r>
      </w:hyperlink>
      <w:r w:rsidRPr="002D2306">
        <w:rPr>
          <w:rFonts w:ascii="Times New Roman" w:hAnsi="Times New Roman" w:cs="Times New Roman"/>
          <w:lang w:val="ru-RU"/>
        </w:rPr>
        <w:t xml:space="preserve">, </w:t>
      </w:r>
      <w:hyperlink r:id="rId8" w:anchor="zk101/11" w:history="1">
        <w:r w:rsidRPr="002D2306">
          <w:rPr>
            <w:rStyle w:val="Hyperlink"/>
            <w:rFonts w:ascii="Times New Roman" w:hAnsi="Times New Roman"/>
            <w:color w:val="auto"/>
            <w:u w:val="none"/>
            <w:lang w:val="ru-RU"/>
          </w:rPr>
          <w:t>101/11</w:t>
        </w:r>
      </w:hyperlink>
      <w:r w:rsidRPr="002D2306">
        <w:rPr>
          <w:rFonts w:ascii="Times New Roman" w:hAnsi="Times New Roman" w:cs="Times New Roman"/>
          <w:lang w:val="ru-RU"/>
        </w:rPr>
        <w:t xml:space="preserve">, </w:t>
      </w:r>
      <w:hyperlink r:id="rId9" w:anchor="zk121/12" w:history="1">
        <w:r w:rsidRPr="002D2306">
          <w:rPr>
            <w:rStyle w:val="Hyperlink"/>
            <w:rFonts w:ascii="Times New Roman" w:hAnsi="Times New Roman"/>
            <w:color w:val="auto"/>
            <w:u w:val="none"/>
            <w:lang w:val="ru-RU"/>
          </w:rPr>
          <w:t>121/12</w:t>
        </w:r>
      </w:hyperlink>
      <w:r w:rsidRPr="002D2306">
        <w:rPr>
          <w:rFonts w:ascii="Times New Roman" w:hAnsi="Times New Roman" w:cs="Times New Roman"/>
          <w:lang w:val="ru-RU"/>
        </w:rPr>
        <w:t xml:space="preserve">, </w:t>
      </w:r>
      <w:hyperlink r:id="rId10" w:anchor="zk32/13" w:history="1">
        <w:r w:rsidRPr="002D2306">
          <w:rPr>
            <w:rStyle w:val="Hyperlink"/>
            <w:rFonts w:ascii="Times New Roman" w:hAnsi="Times New Roman"/>
            <w:color w:val="auto"/>
            <w:u w:val="none"/>
            <w:lang w:val="ru-RU"/>
          </w:rPr>
          <w:t>32/13</w:t>
        </w:r>
      </w:hyperlink>
      <w:r w:rsidRPr="002D2306">
        <w:rPr>
          <w:rFonts w:ascii="Times New Roman" w:hAnsi="Times New Roman" w:cs="Times New Roman"/>
          <w:lang w:val="ru-RU"/>
        </w:rPr>
        <w:t xml:space="preserve">, </w:t>
      </w:r>
      <w:hyperlink r:id="rId11" w:anchor="zk45/13" w:history="1">
        <w:r w:rsidRPr="002D2306">
          <w:rPr>
            <w:rStyle w:val="Hyperlink"/>
            <w:rFonts w:ascii="Times New Roman" w:hAnsi="Times New Roman"/>
            <w:color w:val="auto"/>
            <w:u w:val="none"/>
            <w:lang w:val="ru-RU"/>
          </w:rPr>
          <w:t>45/13</w:t>
        </w:r>
      </w:hyperlink>
      <w:r w:rsidRPr="002D2306">
        <w:rPr>
          <w:rFonts w:ascii="Times New Roman" w:hAnsi="Times New Roman" w:cs="Times New Roman"/>
          <w:lang w:val="ru-RU"/>
        </w:rPr>
        <w:t xml:space="preserve"> и 55/14)</w:t>
      </w:r>
      <w:r w:rsidRPr="002D2306">
        <w:rPr>
          <w:rFonts w:ascii="Times New Roman" w:hAnsi="Times New Roman" w:cs="Times New Roman"/>
          <w:lang w:val="sr-Latn-CS"/>
        </w:rPr>
        <w:t>, Закон о одговорности правних лица за кривична дела</w:t>
      </w:r>
      <w:r w:rsidRPr="002D2306">
        <w:rPr>
          <w:rFonts w:ascii="Times New Roman" w:hAnsi="Times New Roman" w:cs="Times New Roman"/>
          <w:lang w:val="ru-RU"/>
        </w:rPr>
        <w:t xml:space="preserve"> (</w:t>
      </w:r>
      <w:r w:rsidRPr="002D2306">
        <w:rPr>
          <w:rFonts w:ascii="Times New Roman" w:hAnsi="Times New Roman" w:cs="Times New Roman"/>
          <w:lang w:val="sr-Cyrl-CS"/>
        </w:rPr>
        <w:t>„</w:t>
      </w:r>
      <w:r>
        <w:rPr>
          <w:rFonts w:ascii="Times New Roman" w:hAnsi="Times New Roman" w:cs="Times New Roman"/>
          <w:lang w:val="ru-RU"/>
        </w:rPr>
        <w:t>Службени гласник РС”, бр.</w:t>
      </w:r>
      <w:r w:rsidRPr="002D2306">
        <w:rPr>
          <w:rFonts w:ascii="Times New Roman" w:hAnsi="Times New Roman" w:cs="Times New Roman"/>
          <w:lang w:val="ru-RU"/>
        </w:rPr>
        <w:t xml:space="preserve"> 97/08)</w:t>
      </w:r>
      <w:r w:rsidRPr="002D2306">
        <w:rPr>
          <w:rFonts w:ascii="Times New Roman" w:hAnsi="Times New Roman" w:cs="Times New Roman"/>
          <w:lang w:val="sr-Latn-CS"/>
        </w:rPr>
        <w:t xml:space="preserve">, Закон о организацији и надлежности државних органа у сузбијању организованог криминала, корупције и других </w:t>
      </w:r>
      <w:r w:rsidRPr="002D2306">
        <w:rPr>
          <w:rFonts w:ascii="Times New Roman" w:hAnsi="Times New Roman" w:cs="Times New Roman"/>
          <w:lang w:val="sr-Cyrl-CS"/>
        </w:rPr>
        <w:t xml:space="preserve">посебно </w:t>
      </w:r>
      <w:r w:rsidRPr="002D2306">
        <w:rPr>
          <w:rFonts w:ascii="Times New Roman" w:hAnsi="Times New Roman" w:cs="Times New Roman"/>
          <w:lang w:val="sr-Latn-CS"/>
        </w:rPr>
        <w:t>тешких кривичних дела</w:t>
      </w:r>
      <w:r w:rsidRPr="002D2306">
        <w:rPr>
          <w:rFonts w:ascii="Times New Roman" w:hAnsi="Times New Roman" w:cs="Times New Roman"/>
          <w:lang w:val="ru-RU"/>
        </w:rPr>
        <w:t xml:space="preserve"> („Службени гласник РС”, бр. 42/02, 27/03, 39/03, 67/03, 29/04, 58/04</w:t>
      </w:r>
      <w:r w:rsidRPr="00017189">
        <w:rPr>
          <w:rFonts w:ascii="Times New Roman" w:hAnsi="Times New Roman" w:cs="Times New Roman"/>
          <w:lang w:val="ru-RU"/>
        </w:rPr>
        <w:t xml:space="preserve"> – др</w:t>
      </w:r>
      <w:r>
        <w:rPr>
          <w:rFonts w:ascii="Times New Roman" w:hAnsi="Times New Roman" w:cs="Times New Roman"/>
          <w:lang w:val="ru-RU"/>
        </w:rPr>
        <w:t>.</w:t>
      </w:r>
      <w:r w:rsidRPr="00017189">
        <w:rPr>
          <w:rFonts w:ascii="Times New Roman" w:hAnsi="Times New Roman" w:cs="Times New Roman"/>
          <w:lang w:val="ru-RU"/>
        </w:rPr>
        <w:t xml:space="preserve"> закон,</w:t>
      </w:r>
      <w:r w:rsidRPr="002D2306">
        <w:rPr>
          <w:rFonts w:ascii="Times New Roman" w:hAnsi="Times New Roman" w:cs="Times New Roman"/>
          <w:lang w:val="ru-RU"/>
        </w:rPr>
        <w:t xml:space="preserve"> 45/05, 61/05, 72/09, 72/11 </w:t>
      </w:r>
      <w:r w:rsidRPr="00017189">
        <w:rPr>
          <w:rFonts w:ascii="Times New Roman" w:hAnsi="Times New Roman" w:cs="Times New Roman"/>
          <w:lang w:val="ru-RU"/>
        </w:rPr>
        <w:t>– др</w:t>
      </w:r>
      <w:r>
        <w:rPr>
          <w:rFonts w:ascii="Times New Roman" w:hAnsi="Times New Roman" w:cs="Times New Roman"/>
          <w:lang w:val="ru-RU"/>
        </w:rPr>
        <w:t>.</w:t>
      </w:r>
      <w:r w:rsidRPr="00017189">
        <w:rPr>
          <w:rFonts w:ascii="Times New Roman" w:hAnsi="Times New Roman" w:cs="Times New Roman"/>
          <w:lang w:val="ru-RU"/>
        </w:rPr>
        <w:t xml:space="preserve"> закон,</w:t>
      </w:r>
      <w:r w:rsidRPr="002D2306">
        <w:rPr>
          <w:rFonts w:ascii="Times New Roman" w:hAnsi="Times New Roman" w:cs="Times New Roman"/>
          <w:lang w:val="ru-RU"/>
        </w:rPr>
        <w:t xml:space="preserve"> 101/11 </w:t>
      </w:r>
      <w:r w:rsidRPr="00017189">
        <w:rPr>
          <w:rFonts w:ascii="Times New Roman" w:hAnsi="Times New Roman" w:cs="Times New Roman"/>
          <w:lang w:val="ru-RU"/>
        </w:rPr>
        <w:t>– др</w:t>
      </w:r>
      <w:r>
        <w:rPr>
          <w:rFonts w:ascii="Times New Roman" w:hAnsi="Times New Roman" w:cs="Times New Roman"/>
          <w:lang w:val="ru-RU"/>
        </w:rPr>
        <w:t>.</w:t>
      </w:r>
      <w:r w:rsidRPr="00017189">
        <w:rPr>
          <w:rFonts w:ascii="Times New Roman" w:hAnsi="Times New Roman" w:cs="Times New Roman"/>
          <w:lang w:val="ru-RU"/>
        </w:rPr>
        <w:t xml:space="preserve"> закон</w:t>
      </w:r>
      <w:r w:rsidRPr="002D2306">
        <w:rPr>
          <w:rFonts w:ascii="Times New Roman" w:hAnsi="Times New Roman" w:cs="Times New Roman"/>
          <w:lang w:val="ru-RU"/>
        </w:rPr>
        <w:t xml:space="preserve"> и 32/13)</w:t>
      </w:r>
      <w:r w:rsidRPr="002D2306">
        <w:rPr>
          <w:rFonts w:ascii="Times New Roman" w:hAnsi="Times New Roman" w:cs="Times New Roman"/>
          <w:lang w:val="sr-Latn-CS"/>
        </w:rPr>
        <w:t>, Закон о одузимању имовине проистекле из кривичног дела</w:t>
      </w:r>
      <w:r>
        <w:rPr>
          <w:rFonts w:ascii="Times New Roman" w:hAnsi="Times New Roman" w:cs="Times New Roman"/>
          <w:lang w:val="ru-RU"/>
        </w:rPr>
        <w:t xml:space="preserve"> („Службени гласник РС”, број</w:t>
      </w:r>
      <w:r w:rsidRPr="002D2306">
        <w:rPr>
          <w:rFonts w:ascii="Times New Roman" w:hAnsi="Times New Roman" w:cs="Times New Roman"/>
          <w:lang w:val="ru-RU"/>
        </w:rPr>
        <w:t xml:space="preserve"> 32/13)</w:t>
      </w:r>
      <w:r w:rsidRPr="002D2306">
        <w:rPr>
          <w:rFonts w:ascii="Times New Roman" w:hAnsi="Times New Roman" w:cs="Times New Roman"/>
          <w:lang w:val="sr-Latn-CS"/>
        </w:rPr>
        <w:t>, Закон о полицији</w:t>
      </w:r>
      <w:r>
        <w:rPr>
          <w:rFonts w:ascii="Times New Roman" w:hAnsi="Times New Roman" w:cs="Times New Roman"/>
          <w:lang w:val="ru-RU"/>
        </w:rPr>
        <w:t xml:space="preserve"> („Службени гласник РС”, бр</w:t>
      </w:r>
      <w:r>
        <w:rPr>
          <w:rFonts w:ascii="Times New Roman" w:hAnsi="Times New Roman" w:cs="Times New Roman"/>
        </w:rPr>
        <w:t>oj 6/16</w:t>
      </w:r>
      <w:r w:rsidRPr="002D2306">
        <w:rPr>
          <w:rFonts w:ascii="Times New Roman" w:hAnsi="Times New Roman" w:cs="Times New Roman"/>
          <w:lang w:val="ru-RU"/>
        </w:rPr>
        <w:t>)</w:t>
      </w:r>
      <w:r w:rsidRPr="002D2306">
        <w:rPr>
          <w:rFonts w:ascii="Times New Roman" w:hAnsi="Times New Roman" w:cs="Times New Roman"/>
          <w:lang w:val="sr-Latn-CS"/>
        </w:rPr>
        <w:t>, Закон о странцима</w:t>
      </w:r>
      <w:r w:rsidRPr="002D2306">
        <w:rPr>
          <w:rFonts w:ascii="Times New Roman" w:hAnsi="Times New Roman" w:cs="Times New Roman"/>
          <w:lang w:val="ru-RU"/>
        </w:rPr>
        <w:t xml:space="preserve"> („Служ</w:t>
      </w:r>
      <w:r>
        <w:rPr>
          <w:rFonts w:ascii="Times New Roman" w:hAnsi="Times New Roman" w:cs="Times New Roman"/>
          <w:lang w:val="ru-RU"/>
        </w:rPr>
        <w:t>бени гласник РС”, број</w:t>
      </w:r>
      <w:r w:rsidRPr="002D2306">
        <w:rPr>
          <w:rFonts w:ascii="Times New Roman" w:hAnsi="Times New Roman" w:cs="Times New Roman"/>
          <w:lang w:val="ru-RU"/>
        </w:rPr>
        <w:t xml:space="preserve"> 97/08)</w:t>
      </w:r>
      <w:r w:rsidRPr="002D2306">
        <w:rPr>
          <w:rFonts w:ascii="Times New Roman" w:hAnsi="Times New Roman" w:cs="Times New Roman"/>
          <w:lang w:val="sr-Latn-CS"/>
        </w:rPr>
        <w:t>, Закон о малолетним учиниоцима кривичних дела и кривичноправној заштити малолетних лица</w:t>
      </w:r>
      <w:r w:rsidRPr="002D2306">
        <w:rPr>
          <w:rFonts w:ascii="Times New Roman" w:hAnsi="Times New Roman" w:cs="Times New Roman"/>
          <w:lang w:val="ru-RU"/>
        </w:rPr>
        <w:t xml:space="preserve"> („Службени гласник РС”, број 85/05)</w:t>
      </w:r>
      <w:r w:rsidRPr="002D2306">
        <w:rPr>
          <w:rFonts w:ascii="Times New Roman" w:hAnsi="Times New Roman" w:cs="Times New Roman"/>
          <w:lang w:val="sr-Latn-CS"/>
        </w:rPr>
        <w:t xml:space="preserve">, </w:t>
      </w:r>
      <w:r w:rsidRPr="002D2306">
        <w:rPr>
          <w:rFonts w:ascii="Times New Roman" w:hAnsi="Times New Roman" w:cs="Times New Roman"/>
          <w:lang w:val="sr-Cyrl-CS"/>
        </w:rPr>
        <w:t>Закон о међународној правној помоћи у кривичним стварима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број 20/09), Закон о управљању миграцијама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број 107/12), Закон о азилу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број 109/07), Закон о равноправности полова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xml:space="preserve">, број 104/09), </w:t>
      </w:r>
      <w:r w:rsidRPr="00152F4C">
        <w:rPr>
          <w:rFonts w:ascii="Times New Roman" w:hAnsi="Times New Roman" w:cs="Times New Roman"/>
          <w:lang w:val="sr-Cyrl-CS"/>
        </w:rPr>
        <w:t>Закон о</w:t>
      </w:r>
      <w:r>
        <w:rPr>
          <w:rFonts w:ascii="Times New Roman" w:hAnsi="Times New Roman" w:cs="Times New Roman"/>
        </w:rPr>
        <w:t xml:space="preserve"> Црвеном крсту Србије</w:t>
      </w:r>
      <w:r w:rsidRPr="00152F4C">
        <w:rPr>
          <w:rFonts w:ascii="Times New Roman" w:hAnsi="Times New Roman" w:cs="Times New Roman"/>
          <w:lang w:val="sr-Cyrl-CS"/>
        </w:rPr>
        <w:t xml:space="preserve"> („</w:t>
      </w:r>
      <w:r w:rsidRPr="00152F4C">
        <w:rPr>
          <w:rFonts w:ascii="Times New Roman" w:hAnsi="Times New Roman" w:cs="Times New Roman"/>
          <w:lang w:val="ru-RU"/>
        </w:rPr>
        <w:t>Службени гласник РС”</w:t>
      </w:r>
      <w:r w:rsidRPr="00152F4C">
        <w:rPr>
          <w:rFonts w:ascii="Times New Roman" w:hAnsi="Times New Roman" w:cs="Times New Roman"/>
          <w:lang w:val="sr-Cyrl-CS"/>
        </w:rPr>
        <w:t>, бр</w:t>
      </w:r>
      <w:r w:rsidRPr="00152F4C">
        <w:rPr>
          <w:rFonts w:ascii="Times New Roman" w:hAnsi="Times New Roman" w:cs="Times New Roman"/>
          <w:lang w:val="ru-RU"/>
        </w:rPr>
        <w:t>.</w:t>
      </w:r>
      <w:r w:rsidRPr="00152F4C">
        <w:rPr>
          <w:rFonts w:ascii="Times New Roman" w:hAnsi="Times New Roman" w:cs="Times New Roman"/>
          <w:lang w:val="sr-Cyrl-CS"/>
        </w:rPr>
        <w:t xml:space="preserve"> </w:t>
      </w:r>
      <w:r>
        <w:rPr>
          <w:rFonts w:ascii="Times New Roman" w:hAnsi="Times New Roman" w:cs="Times New Roman"/>
        </w:rPr>
        <w:t>107</w:t>
      </w:r>
      <w:r w:rsidRPr="00152F4C">
        <w:rPr>
          <w:rFonts w:ascii="Times New Roman" w:hAnsi="Times New Roman" w:cs="Times New Roman"/>
          <w:lang w:val="sr-Cyrl-CS"/>
        </w:rPr>
        <w:t>/0</w:t>
      </w:r>
      <w:r>
        <w:rPr>
          <w:rFonts w:ascii="Times New Roman" w:hAnsi="Times New Roman" w:cs="Times New Roman"/>
        </w:rPr>
        <w:t>5</w:t>
      </w:r>
      <w:r w:rsidRPr="00152F4C">
        <w:rPr>
          <w:rFonts w:ascii="Times New Roman" w:hAnsi="Times New Roman" w:cs="Times New Roman"/>
          <w:lang w:val="sr-Cyrl-CS"/>
        </w:rPr>
        <w:t>),</w:t>
      </w:r>
      <w:r w:rsidRPr="002D2306">
        <w:rPr>
          <w:rFonts w:ascii="Times New Roman" w:hAnsi="Times New Roman" w:cs="Times New Roman"/>
          <w:lang w:val="sr-Cyrl-CS"/>
        </w:rPr>
        <w:t xml:space="preserve"> Закон о заштитнику грађана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xml:space="preserve">, бр. 79/05 и 54/07), </w:t>
      </w:r>
      <w:r w:rsidRPr="002D2306">
        <w:rPr>
          <w:rFonts w:ascii="Times New Roman" w:hAnsi="Times New Roman" w:cs="Times New Roman"/>
          <w:lang w:val="sr-Latn-CS"/>
        </w:rPr>
        <w:t>Закон о програму заштите учесника у кривичном поступку</w:t>
      </w:r>
      <w:r w:rsidRPr="002D2306">
        <w:rPr>
          <w:rFonts w:ascii="Times New Roman" w:hAnsi="Times New Roman" w:cs="Times New Roman"/>
          <w:lang w:val="ru-RU"/>
        </w:rPr>
        <w:t xml:space="preserve"> („Службени гласник РС”, број 85/05)</w:t>
      </w:r>
      <w:r w:rsidRPr="002D2306">
        <w:rPr>
          <w:rFonts w:ascii="Times New Roman" w:hAnsi="Times New Roman" w:cs="Times New Roman"/>
          <w:lang w:val="sr-Cyrl-CS"/>
        </w:rPr>
        <w:t>, Закон о социјалној заштити</w:t>
      </w:r>
      <w:r>
        <w:rPr>
          <w:rFonts w:ascii="Times New Roman" w:hAnsi="Times New Roman" w:cs="Times New Roman"/>
        </w:rPr>
        <w:t xml:space="preserve"> </w:t>
      </w:r>
      <w:r w:rsidRPr="002D2306">
        <w:rPr>
          <w:rFonts w:ascii="Times New Roman" w:hAnsi="Times New Roman" w:cs="Times New Roman"/>
          <w:lang w:val="sr-Cyrl-CS"/>
        </w:rPr>
        <w:t>(„</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бр</w:t>
      </w:r>
      <w:r w:rsidRPr="002D2306">
        <w:rPr>
          <w:rFonts w:ascii="Times New Roman" w:hAnsi="Times New Roman" w:cs="Times New Roman"/>
          <w:lang w:val="ru-RU"/>
        </w:rPr>
        <w:t>ој</w:t>
      </w:r>
      <w:r w:rsidRPr="002D2306">
        <w:rPr>
          <w:rFonts w:ascii="Times New Roman" w:hAnsi="Times New Roman" w:cs="Times New Roman"/>
          <w:lang w:val="sr-Cyrl-CS"/>
        </w:rPr>
        <w:t xml:space="preserve"> 24/11), Закон о </w:t>
      </w:r>
      <w:r>
        <w:rPr>
          <w:rFonts w:ascii="Times New Roman" w:hAnsi="Times New Roman" w:cs="Times New Roman"/>
        </w:rPr>
        <w:t xml:space="preserve">условима за упућивање запослених на привремени рад у иностранство и њиховој заштити </w:t>
      </w:r>
      <w:r>
        <w:rPr>
          <w:rFonts w:ascii="Times New Roman" w:hAnsi="Times New Roman" w:cs="Times New Roman"/>
          <w:lang w:val="sr-Cyrl-CS"/>
        </w:rPr>
        <w:t>(</w:t>
      </w:r>
      <w:r w:rsidRPr="002D2306">
        <w:rPr>
          <w:rFonts w:ascii="Times New Roman" w:hAnsi="Times New Roman" w:cs="Times New Roman"/>
          <w:lang w:val="sr-Cyrl-CS"/>
        </w:rPr>
        <w:t>„</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xml:space="preserve">, број </w:t>
      </w:r>
      <w:r>
        <w:rPr>
          <w:rFonts w:ascii="Times New Roman" w:hAnsi="Times New Roman" w:cs="Times New Roman"/>
        </w:rPr>
        <w:t>91</w:t>
      </w:r>
      <w:r w:rsidRPr="002D2306">
        <w:rPr>
          <w:rFonts w:ascii="Times New Roman" w:hAnsi="Times New Roman" w:cs="Times New Roman"/>
          <w:lang w:val="sr-Cyrl-CS"/>
        </w:rPr>
        <w:t>/</w:t>
      </w:r>
      <w:r>
        <w:rPr>
          <w:rFonts w:ascii="Times New Roman" w:hAnsi="Times New Roman" w:cs="Times New Roman"/>
        </w:rPr>
        <w:t>15</w:t>
      </w:r>
      <w:r w:rsidRPr="002D2306">
        <w:rPr>
          <w:rFonts w:ascii="Times New Roman" w:hAnsi="Times New Roman" w:cs="Times New Roman"/>
          <w:lang w:val="sr-Cyrl-CS"/>
        </w:rPr>
        <w:t>), Закон о забрани дискриминације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w:t>
      </w:r>
      <w:r>
        <w:rPr>
          <w:rFonts w:ascii="Times New Roman" w:hAnsi="Times New Roman" w:cs="Times New Roman"/>
        </w:rPr>
        <w:t xml:space="preserve"> </w:t>
      </w:r>
      <w:r w:rsidRPr="002D2306">
        <w:rPr>
          <w:rFonts w:ascii="Times New Roman" w:hAnsi="Times New Roman" w:cs="Times New Roman"/>
          <w:lang w:val="sr-Cyrl-CS"/>
        </w:rPr>
        <w:t>број 22/09), Закон о здравственој заштити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бр. 107/05, 72/09</w:t>
      </w:r>
      <w:r w:rsidRPr="00017189">
        <w:rPr>
          <w:rFonts w:ascii="Times New Roman" w:hAnsi="Times New Roman" w:cs="Times New Roman"/>
          <w:lang w:val="ru-RU"/>
        </w:rPr>
        <w:t xml:space="preserve"> – други закон</w:t>
      </w:r>
      <w:r w:rsidRPr="002D2306">
        <w:rPr>
          <w:rFonts w:ascii="Times New Roman" w:hAnsi="Times New Roman" w:cs="Times New Roman"/>
          <w:lang w:val="sr-Cyrl-CS"/>
        </w:rPr>
        <w:t>, 88/10, 99/10, 57/11, 119/12</w:t>
      </w:r>
      <w:r w:rsidRPr="002D2306">
        <w:rPr>
          <w:rFonts w:ascii="Times New Roman" w:hAnsi="Times New Roman" w:cs="Times New Roman"/>
          <w:lang w:val="ru-RU"/>
        </w:rPr>
        <w:t>,</w:t>
      </w:r>
      <w:r w:rsidRPr="002D2306">
        <w:rPr>
          <w:rFonts w:ascii="Times New Roman" w:hAnsi="Times New Roman" w:cs="Times New Roman"/>
          <w:lang w:val="sr-Cyrl-CS"/>
        </w:rPr>
        <w:t xml:space="preserve"> 45/13</w:t>
      </w:r>
      <w:r>
        <w:rPr>
          <w:rFonts w:ascii="Times New Roman" w:hAnsi="Times New Roman" w:cs="Times New Roman"/>
        </w:rPr>
        <w:t xml:space="preserve"> </w:t>
      </w:r>
      <w:r w:rsidRPr="00017189">
        <w:rPr>
          <w:rFonts w:ascii="Times New Roman" w:hAnsi="Times New Roman" w:cs="Times New Roman"/>
          <w:lang w:val="ru-RU"/>
        </w:rPr>
        <w:t>– други закон</w:t>
      </w:r>
      <w:r w:rsidRPr="002D2306">
        <w:rPr>
          <w:rFonts w:ascii="Times New Roman" w:hAnsi="Times New Roman" w:cs="Times New Roman"/>
          <w:lang w:val="ru-RU"/>
        </w:rPr>
        <w:t xml:space="preserve"> и 93/14</w:t>
      </w:r>
      <w:r w:rsidRPr="002D2306">
        <w:rPr>
          <w:rFonts w:ascii="Times New Roman" w:hAnsi="Times New Roman" w:cs="Times New Roman"/>
          <w:lang w:val="sr-Cyrl-CS"/>
        </w:rPr>
        <w:t>), Закон о здравственом осигурању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бр. 107/05, 109/05</w:t>
      </w:r>
      <w:r w:rsidRPr="00017189">
        <w:rPr>
          <w:rFonts w:ascii="Times New Roman" w:hAnsi="Times New Roman" w:cs="Times New Roman"/>
          <w:lang w:val="ru-RU"/>
        </w:rPr>
        <w:t xml:space="preserve"> – исправка</w:t>
      </w:r>
      <w:r w:rsidRPr="002D2306">
        <w:rPr>
          <w:rFonts w:ascii="Times New Roman" w:hAnsi="Times New Roman" w:cs="Times New Roman"/>
          <w:lang w:val="sr-Cyrl-CS"/>
        </w:rPr>
        <w:t>, 57/11, 110/12–УС</w:t>
      </w:r>
      <w:r w:rsidRPr="00017189">
        <w:rPr>
          <w:rFonts w:ascii="Times New Roman" w:hAnsi="Times New Roman" w:cs="Times New Roman"/>
          <w:lang w:val="ru-RU"/>
        </w:rPr>
        <w:t>,</w:t>
      </w:r>
      <w:r w:rsidRPr="002D2306">
        <w:rPr>
          <w:rFonts w:ascii="Times New Roman" w:hAnsi="Times New Roman" w:cs="Times New Roman"/>
          <w:lang w:val="sr-Cyrl-CS"/>
        </w:rPr>
        <w:t xml:space="preserve"> 119/12</w:t>
      </w:r>
      <w:r w:rsidRPr="002D2306">
        <w:rPr>
          <w:rFonts w:ascii="Times New Roman" w:hAnsi="Times New Roman" w:cs="Times New Roman"/>
          <w:lang w:val="ru-RU"/>
        </w:rPr>
        <w:t>, 99/14, 123/14 и 126/14</w:t>
      </w:r>
      <w:r>
        <w:rPr>
          <w:rFonts w:ascii="Times New Roman" w:hAnsi="Times New Roman" w:cs="Times New Roman"/>
          <w:lang w:val="ru-RU"/>
        </w:rPr>
        <w:t xml:space="preserve"> </w:t>
      </w:r>
      <w:r w:rsidRPr="002D2306">
        <w:rPr>
          <w:rFonts w:ascii="Times New Roman" w:hAnsi="Times New Roman" w:cs="Times New Roman"/>
          <w:lang w:val="ru-RU"/>
        </w:rPr>
        <w:t>–</w:t>
      </w:r>
      <w:r>
        <w:rPr>
          <w:rFonts w:ascii="Times New Roman" w:hAnsi="Times New Roman" w:cs="Times New Roman"/>
          <w:lang w:val="ru-RU"/>
        </w:rPr>
        <w:t xml:space="preserve"> </w:t>
      </w:r>
      <w:r w:rsidRPr="002D2306">
        <w:rPr>
          <w:rFonts w:ascii="Times New Roman" w:hAnsi="Times New Roman" w:cs="Times New Roman"/>
          <w:lang w:val="ru-RU"/>
        </w:rPr>
        <w:t>УС</w:t>
      </w:r>
      <w:r w:rsidRPr="002D2306">
        <w:rPr>
          <w:rFonts w:ascii="Times New Roman" w:hAnsi="Times New Roman" w:cs="Times New Roman"/>
          <w:lang w:val="sr-Cyrl-CS"/>
        </w:rPr>
        <w:t>)</w:t>
      </w:r>
      <w:r w:rsidRPr="002D2306">
        <w:rPr>
          <w:rFonts w:ascii="Times New Roman" w:hAnsi="Times New Roman" w:cs="Times New Roman"/>
          <w:lang w:val="ru-RU"/>
        </w:rPr>
        <w:t xml:space="preserve">, </w:t>
      </w:r>
      <w:r w:rsidRPr="002D2306">
        <w:rPr>
          <w:rFonts w:ascii="Times New Roman" w:hAnsi="Times New Roman" w:cs="Times New Roman"/>
          <w:lang w:val="sl-SI"/>
        </w:rPr>
        <w:t>Породични закон</w:t>
      </w:r>
      <w:r w:rsidRPr="002D2306">
        <w:rPr>
          <w:rFonts w:ascii="Times New Roman" w:hAnsi="Times New Roman" w:cs="Times New Roman"/>
          <w:lang w:val="ru-RU"/>
        </w:rPr>
        <w:t xml:space="preserve"> („Службени гласник РС”, бр. </w:t>
      </w:r>
      <w:hyperlink r:id="rId12" w:anchor="zk18/05" w:history="1">
        <w:r w:rsidRPr="002D2306">
          <w:rPr>
            <w:rStyle w:val="Hyperlink"/>
            <w:rFonts w:ascii="Times New Roman" w:hAnsi="Times New Roman"/>
            <w:color w:val="auto"/>
            <w:u w:val="none"/>
            <w:lang w:val="ru-RU"/>
          </w:rPr>
          <w:t>18/05</w:t>
        </w:r>
      </w:hyperlink>
      <w:r w:rsidRPr="002D2306">
        <w:rPr>
          <w:rFonts w:ascii="Times New Roman" w:hAnsi="Times New Roman" w:cs="Times New Roman"/>
          <w:lang w:val="sr-Cyrl-CS"/>
        </w:rPr>
        <w:t xml:space="preserve"> и</w:t>
      </w:r>
      <w:r w:rsidRPr="002D2306">
        <w:rPr>
          <w:rFonts w:ascii="Times New Roman" w:hAnsi="Times New Roman" w:cs="Times New Roman"/>
          <w:lang w:val="ru-RU"/>
        </w:rPr>
        <w:t xml:space="preserve"> 72/11</w:t>
      </w:r>
      <w:r w:rsidRPr="00017189">
        <w:rPr>
          <w:rFonts w:ascii="Times New Roman" w:hAnsi="Times New Roman" w:cs="Times New Roman"/>
          <w:lang w:val="ru-RU"/>
        </w:rPr>
        <w:t xml:space="preserve"> – други закон и 6/15</w:t>
      </w:r>
      <w:r w:rsidRPr="002D2306">
        <w:rPr>
          <w:rFonts w:ascii="Times New Roman" w:hAnsi="Times New Roman" w:cs="Times New Roman"/>
          <w:lang w:val="ru-RU"/>
        </w:rPr>
        <w:t>)</w:t>
      </w:r>
      <w:r w:rsidRPr="002D2306">
        <w:rPr>
          <w:rFonts w:ascii="Times New Roman" w:hAnsi="Times New Roman" w:cs="Times New Roman"/>
          <w:lang w:val="sl-SI"/>
        </w:rPr>
        <w:t>, Закон о основама система образовања и васпитања</w:t>
      </w:r>
      <w:r w:rsidRPr="002D2306">
        <w:rPr>
          <w:rFonts w:ascii="Times New Roman" w:hAnsi="Times New Roman" w:cs="Times New Roman"/>
          <w:lang w:val="ru-RU"/>
        </w:rPr>
        <w:t xml:space="preserve"> („Службени гласник РС”, бр. 72/09, 52/11</w:t>
      </w:r>
      <w:r w:rsidRPr="00017189">
        <w:rPr>
          <w:rFonts w:ascii="Times New Roman" w:hAnsi="Times New Roman" w:cs="Times New Roman"/>
          <w:lang w:val="ru-RU"/>
        </w:rPr>
        <w:t>,</w:t>
      </w:r>
      <w:r w:rsidRPr="002D2306">
        <w:rPr>
          <w:rFonts w:ascii="Times New Roman" w:hAnsi="Times New Roman" w:cs="Times New Roman"/>
          <w:lang w:val="ru-RU"/>
        </w:rPr>
        <w:t xml:space="preserve"> 55/13</w:t>
      </w:r>
      <w:r w:rsidRPr="00017189">
        <w:rPr>
          <w:rFonts w:ascii="Times New Roman" w:hAnsi="Times New Roman" w:cs="Times New Roman"/>
          <w:lang w:val="ru-RU"/>
        </w:rPr>
        <w:t>, 35/15 – аутентично тумачење и 68/15</w:t>
      </w:r>
      <w:r w:rsidRPr="002D2306">
        <w:rPr>
          <w:rFonts w:ascii="Times New Roman" w:hAnsi="Times New Roman" w:cs="Times New Roman"/>
          <w:lang w:val="ru-RU"/>
        </w:rPr>
        <w:t>)</w:t>
      </w:r>
      <w:r w:rsidRPr="002D2306">
        <w:rPr>
          <w:rFonts w:ascii="Times New Roman" w:hAnsi="Times New Roman" w:cs="Times New Roman"/>
          <w:lang w:val="sl-SI"/>
        </w:rPr>
        <w:t>, Закон о раду</w:t>
      </w:r>
      <w:r w:rsidRPr="002D2306">
        <w:rPr>
          <w:rFonts w:ascii="Times New Roman" w:hAnsi="Times New Roman" w:cs="Times New Roman"/>
          <w:lang w:val="ru-RU"/>
        </w:rPr>
        <w:t xml:space="preserve"> („Службени гласник РС”, </w:t>
      </w:r>
      <w:r>
        <w:rPr>
          <w:rFonts w:ascii="Times New Roman" w:hAnsi="Times New Roman" w:cs="Times New Roman"/>
          <w:lang w:val="ru-RU"/>
        </w:rPr>
        <w:t>бр. 24/05, 61/05, 54/09, 32/13</w:t>
      </w:r>
      <w:r>
        <w:rPr>
          <w:rFonts w:ascii="Times New Roman" w:hAnsi="Times New Roman" w:cs="Times New Roman"/>
        </w:rPr>
        <w:t>,</w:t>
      </w:r>
      <w:r w:rsidRPr="002D2306">
        <w:rPr>
          <w:rFonts w:ascii="Times New Roman" w:hAnsi="Times New Roman" w:cs="Times New Roman"/>
          <w:lang w:val="ru-RU"/>
        </w:rPr>
        <w:t xml:space="preserve"> 75/14</w:t>
      </w:r>
      <w:r>
        <w:rPr>
          <w:rFonts w:ascii="Times New Roman" w:hAnsi="Times New Roman" w:cs="Times New Roman"/>
        </w:rPr>
        <w:t xml:space="preserve"> и 13/17-УС</w:t>
      </w:r>
      <w:r w:rsidRPr="002D2306">
        <w:rPr>
          <w:rFonts w:ascii="Times New Roman" w:hAnsi="Times New Roman" w:cs="Times New Roman"/>
          <w:lang w:val="ru-RU"/>
        </w:rPr>
        <w:t>)</w:t>
      </w:r>
      <w:r w:rsidRPr="002D2306">
        <w:rPr>
          <w:rFonts w:ascii="Times New Roman" w:hAnsi="Times New Roman" w:cs="Times New Roman"/>
          <w:lang w:val="sl-SI"/>
        </w:rPr>
        <w:t>, Закон о матичним књигама</w:t>
      </w:r>
      <w:r w:rsidRPr="002D2306">
        <w:rPr>
          <w:rFonts w:ascii="Times New Roman" w:hAnsi="Times New Roman" w:cs="Times New Roman"/>
          <w:lang w:val="ru-RU"/>
        </w:rPr>
        <w:t xml:space="preserve"> („Службени гласник РС”, број 20/09)</w:t>
      </w:r>
      <w:r w:rsidRPr="002D2306">
        <w:rPr>
          <w:rFonts w:ascii="Times New Roman" w:hAnsi="Times New Roman" w:cs="Times New Roman"/>
          <w:lang w:val="sl-SI"/>
        </w:rPr>
        <w:t xml:space="preserve">, </w:t>
      </w:r>
      <w:r w:rsidRPr="002D2306">
        <w:rPr>
          <w:rFonts w:ascii="Times New Roman" w:hAnsi="Times New Roman" w:cs="Times New Roman"/>
          <w:lang w:val="sr-Cyrl-CS"/>
        </w:rPr>
        <w:t>Закон о електронским комуникацијама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бр. 44/10</w:t>
      </w:r>
      <w:r w:rsidRPr="002D2306">
        <w:rPr>
          <w:rFonts w:ascii="Times New Roman" w:hAnsi="Times New Roman" w:cs="Times New Roman"/>
          <w:lang w:val="ru-RU"/>
        </w:rPr>
        <w:t>,</w:t>
      </w:r>
      <w:r w:rsidRPr="002D2306">
        <w:rPr>
          <w:rFonts w:ascii="Times New Roman" w:hAnsi="Times New Roman" w:cs="Times New Roman"/>
          <w:lang w:val="sr-Cyrl-CS"/>
        </w:rPr>
        <w:t xml:space="preserve"> 60/13–УС</w:t>
      </w:r>
      <w:r w:rsidRPr="002D2306">
        <w:rPr>
          <w:rFonts w:ascii="Times New Roman" w:hAnsi="Times New Roman" w:cs="Times New Roman"/>
          <w:lang w:val="ru-RU"/>
        </w:rPr>
        <w:t xml:space="preserve"> и 62/14</w:t>
      </w:r>
      <w:r w:rsidRPr="002D2306">
        <w:rPr>
          <w:rFonts w:ascii="Times New Roman" w:hAnsi="Times New Roman" w:cs="Times New Roman"/>
          <w:lang w:val="sr-Cyrl-CS"/>
        </w:rPr>
        <w:t>)</w:t>
      </w:r>
      <w:r w:rsidRPr="002D2306">
        <w:rPr>
          <w:rFonts w:ascii="Times New Roman" w:hAnsi="Times New Roman" w:cs="Times New Roman"/>
          <w:lang w:val="ru-RU"/>
        </w:rPr>
        <w:t>,</w:t>
      </w:r>
      <w:r>
        <w:rPr>
          <w:rFonts w:ascii="Times New Roman" w:hAnsi="Times New Roman" w:cs="Times New Roman"/>
          <w:lang w:val="ru-RU"/>
        </w:rPr>
        <w:t xml:space="preserve"> </w:t>
      </w:r>
      <w:r w:rsidRPr="002D2306">
        <w:rPr>
          <w:rFonts w:ascii="Times New Roman" w:hAnsi="Times New Roman" w:cs="Times New Roman"/>
          <w:lang w:val="sr-Latn-CS"/>
        </w:rPr>
        <w:t>Закон о организацији и надлежности државних органа за борбу против високотехнолошког криминала</w:t>
      </w:r>
      <w:r w:rsidRPr="002D2306">
        <w:rPr>
          <w:rFonts w:ascii="Times New Roman" w:hAnsi="Times New Roman" w:cs="Times New Roman"/>
          <w:lang w:val="ru-RU"/>
        </w:rPr>
        <w:t xml:space="preserve"> („Службени гласник РС”, бр. 61/05 и 104/09)</w:t>
      </w:r>
      <w:r w:rsidRPr="002D2306">
        <w:rPr>
          <w:rFonts w:ascii="Times New Roman" w:hAnsi="Times New Roman" w:cs="Times New Roman"/>
          <w:lang w:val="sr-Latn-CS"/>
        </w:rPr>
        <w:t>,</w:t>
      </w:r>
      <w:r w:rsidRPr="002D2306">
        <w:rPr>
          <w:rFonts w:ascii="Times New Roman" w:hAnsi="Times New Roman" w:cs="Times New Roman"/>
          <w:lang w:val="sr-Cyrl-CS"/>
        </w:rPr>
        <w:t xml:space="preserve"> Закон о републичким административним таксама („</w:t>
      </w:r>
      <w:r w:rsidRPr="002D2306">
        <w:rPr>
          <w:rFonts w:ascii="Times New Roman" w:hAnsi="Times New Roman" w:cs="Times New Roman"/>
          <w:lang w:val="ru-RU"/>
        </w:rPr>
        <w:t>Службени гласник РС”</w:t>
      </w:r>
      <w:r w:rsidRPr="002D2306">
        <w:rPr>
          <w:rFonts w:ascii="Times New Roman" w:hAnsi="Times New Roman" w:cs="Times New Roman"/>
          <w:lang w:val="sr-Cyrl-CS"/>
        </w:rPr>
        <w:t>, бр. 43/03, 51/03</w:t>
      </w:r>
      <w:r w:rsidRPr="00017189">
        <w:rPr>
          <w:rFonts w:ascii="Times New Roman" w:hAnsi="Times New Roman" w:cs="Times New Roman"/>
          <w:lang w:val="ru-RU"/>
        </w:rPr>
        <w:t xml:space="preserve"> – исправка</w:t>
      </w:r>
      <w:r w:rsidRPr="002D2306">
        <w:rPr>
          <w:rFonts w:ascii="Times New Roman" w:hAnsi="Times New Roman" w:cs="Times New Roman"/>
          <w:lang w:val="sr-Cyrl-CS"/>
        </w:rPr>
        <w:t>, 61/05, 101/05</w:t>
      </w:r>
      <w:r w:rsidRPr="00017189">
        <w:rPr>
          <w:rFonts w:ascii="Times New Roman" w:hAnsi="Times New Roman" w:cs="Times New Roman"/>
          <w:lang w:val="ru-RU"/>
        </w:rPr>
        <w:t xml:space="preserve"> – други закон,</w:t>
      </w:r>
      <w:r w:rsidRPr="002D2306">
        <w:rPr>
          <w:rFonts w:ascii="Times New Roman" w:hAnsi="Times New Roman" w:cs="Times New Roman"/>
          <w:lang w:val="sr-Cyrl-CS"/>
        </w:rPr>
        <w:t xml:space="preserve"> 5/09, 54/09, 50/11, 70/11</w:t>
      </w:r>
      <w:r w:rsidRPr="002D2306">
        <w:rPr>
          <w:rFonts w:ascii="Times New Roman" w:hAnsi="Times New Roman" w:cs="Times New Roman"/>
          <w:lang w:val="ru-RU"/>
        </w:rPr>
        <w:t xml:space="preserve"> – усклађени дин. изн.</w:t>
      </w:r>
      <w:r w:rsidRPr="002D2306">
        <w:rPr>
          <w:rFonts w:ascii="Times New Roman" w:hAnsi="Times New Roman" w:cs="Times New Roman"/>
          <w:lang w:val="sr-Cyrl-CS"/>
        </w:rPr>
        <w:t>, 55/12</w:t>
      </w:r>
      <w:r>
        <w:rPr>
          <w:rFonts w:ascii="Times New Roman" w:hAnsi="Times New Roman" w:cs="Times New Roman"/>
        </w:rPr>
        <w:t xml:space="preserve"> </w:t>
      </w:r>
      <w:r w:rsidRPr="002D2306">
        <w:rPr>
          <w:rFonts w:ascii="Times New Roman" w:hAnsi="Times New Roman" w:cs="Times New Roman"/>
          <w:lang w:val="ru-RU"/>
        </w:rPr>
        <w:t>– усклађени дин. изн.</w:t>
      </w:r>
      <w:r w:rsidRPr="002D2306">
        <w:rPr>
          <w:rFonts w:ascii="Times New Roman" w:hAnsi="Times New Roman" w:cs="Times New Roman"/>
          <w:lang w:val="sr-Cyrl-CS"/>
        </w:rPr>
        <w:t>, 93/12, 47/13</w:t>
      </w:r>
      <w:r>
        <w:rPr>
          <w:rFonts w:ascii="Times New Roman" w:hAnsi="Times New Roman" w:cs="Times New Roman"/>
        </w:rPr>
        <w:t xml:space="preserve"> </w:t>
      </w:r>
      <w:r w:rsidRPr="002D2306">
        <w:rPr>
          <w:rFonts w:ascii="Times New Roman" w:hAnsi="Times New Roman" w:cs="Times New Roman"/>
          <w:lang w:val="ru-RU"/>
        </w:rPr>
        <w:t>– усклађени дин. изн.</w:t>
      </w:r>
      <w:r>
        <w:rPr>
          <w:rFonts w:ascii="Times New Roman" w:hAnsi="Times New Roman" w:cs="Times New Roman"/>
          <w:lang w:val="sr-Cyrl-CS"/>
        </w:rPr>
        <w:t xml:space="preserve">, </w:t>
      </w:r>
      <w:r w:rsidRPr="002D2306">
        <w:rPr>
          <w:rFonts w:ascii="Times New Roman" w:hAnsi="Times New Roman" w:cs="Times New Roman"/>
          <w:lang w:val="sr-Cyrl-CS"/>
        </w:rPr>
        <w:t>65/13</w:t>
      </w:r>
      <w:r>
        <w:rPr>
          <w:rFonts w:ascii="Times New Roman" w:hAnsi="Times New Roman" w:cs="Times New Roman"/>
        </w:rPr>
        <w:t xml:space="preserve"> </w:t>
      </w:r>
      <w:r w:rsidRPr="00017189">
        <w:rPr>
          <w:rFonts w:ascii="Times New Roman" w:hAnsi="Times New Roman" w:cs="Times New Roman"/>
          <w:lang w:val="ru-RU"/>
        </w:rPr>
        <w:t>– други закон,</w:t>
      </w:r>
      <w:r w:rsidRPr="002D2306">
        <w:rPr>
          <w:rFonts w:ascii="Times New Roman" w:hAnsi="Times New Roman" w:cs="Times New Roman"/>
          <w:lang w:val="ru-RU"/>
        </w:rPr>
        <w:t xml:space="preserve"> 57/14</w:t>
      </w:r>
      <w:r>
        <w:rPr>
          <w:rFonts w:ascii="Times New Roman" w:hAnsi="Times New Roman" w:cs="Times New Roman"/>
        </w:rPr>
        <w:t xml:space="preserve"> </w:t>
      </w:r>
      <w:r w:rsidRPr="002D2306">
        <w:rPr>
          <w:rFonts w:ascii="Times New Roman" w:hAnsi="Times New Roman" w:cs="Times New Roman"/>
          <w:lang w:val="ru-RU"/>
        </w:rPr>
        <w:t>– усклађени дин. изн.</w:t>
      </w:r>
      <w:r w:rsidRPr="00017189">
        <w:rPr>
          <w:rFonts w:ascii="Times New Roman" w:hAnsi="Times New Roman" w:cs="Times New Roman"/>
          <w:lang w:val="ru-RU"/>
        </w:rPr>
        <w:t>, 45/15</w:t>
      </w:r>
      <w:r>
        <w:rPr>
          <w:rFonts w:ascii="Times New Roman" w:hAnsi="Times New Roman" w:cs="Times New Roman"/>
        </w:rPr>
        <w:t xml:space="preserve"> </w:t>
      </w:r>
      <w:r w:rsidRPr="002D2306">
        <w:rPr>
          <w:rFonts w:ascii="Times New Roman" w:hAnsi="Times New Roman" w:cs="Times New Roman"/>
          <w:lang w:val="ru-RU"/>
        </w:rPr>
        <w:t>– усклађени дин. изн.</w:t>
      </w:r>
      <w:r w:rsidRPr="002D2306">
        <w:rPr>
          <w:rFonts w:ascii="Times New Roman" w:hAnsi="Times New Roman" w:cs="Times New Roman"/>
          <w:lang w:val="sr-Cyrl-CS"/>
        </w:rPr>
        <w:t xml:space="preserve">и </w:t>
      </w:r>
      <w:r w:rsidRPr="00017189">
        <w:rPr>
          <w:rFonts w:ascii="Times New Roman" w:hAnsi="Times New Roman" w:cs="Times New Roman"/>
          <w:lang w:val="ru-RU"/>
        </w:rPr>
        <w:t>83/15</w:t>
      </w:r>
      <w:r w:rsidRPr="002D2306">
        <w:rPr>
          <w:rFonts w:ascii="Times New Roman" w:hAnsi="Times New Roman" w:cs="Times New Roman"/>
          <w:lang w:val="sr-Cyrl-CS"/>
        </w:rPr>
        <w:t>)</w:t>
      </w:r>
      <w:r w:rsidRPr="002D2306">
        <w:rPr>
          <w:rFonts w:ascii="Times New Roman" w:hAnsi="Times New Roman" w:cs="Times New Roman"/>
          <w:lang w:val="sr-Latn-CS"/>
        </w:rPr>
        <w:t xml:space="preserve"> и други закони</w:t>
      </w:r>
      <w:r w:rsidRPr="002D2306">
        <w:rPr>
          <w:rFonts w:ascii="Times New Roman" w:hAnsi="Times New Roman" w:cs="Times New Roman"/>
          <w:lang w:val="sr-Cyrl-CS"/>
        </w:rPr>
        <w:t>.</w:t>
      </w:r>
    </w:p>
    <w:p w:rsidR="004E7181" w:rsidRPr="00017189"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b/>
          <w:bCs/>
          <w:lang w:val="ru-RU"/>
        </w:rPr>
      </w:pPr>
      <w:r w:rsidRPr="00760BEE">
        <w:rPr>
          <w:rFonts w:ascii="Times New Roman" w:hAnsi="Times New Roman" w:cs="Times New Roman"/>
          <w:lang w:val="ru-RU"/>
        </w:rPr>
        <w:lastRenderedPageBreak/>
        <w:tab/>
      </w:r>
      <w:r w:rsidRPr="00760BEE">
        <w:rPr>
          <w:rFonts w:ascii="Times New Roman" w:hAnsi="Times New Roman" w:cs="Times New Roman"/>
          <w:b/>
          <w:bCs/>
          <w:lang w:val="ru-RU"/>
        </w:rPr>
        <w:t>2.1. Дефиниција основних појмова</w:t>
      </w:r>
    </w:p>
    <w:p w:rsidR="004E7181" w:rsidRPr="00B751DE" w:rsidRDefault="004E7181" w:rsidP="00845A6F">
      <w:pPr>
        <w:autoSpaceDE w:val="0"/>
        <w:autoSpaceDN w:val="0"/>
        <w:adjustRightInd w:val="0"/>
        <w:spacing w:after="0" w:line="240" w:lineRule="auto"/>
        <w:ind w:firstLine="708"/>
        <w:jc w:val="both"/>
        <w:rPr>
          <w:rFonts w:ascii="Times New Roman" w:hAnsi="Times New Roman" w:cs="Times New Roman"/>
          <w:b/>
          <w:bCs/>
          <w:color w:val="FF6600"/>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b/>
          <w:bCs/>
          <w:i/>
          <w:iCs/>
          <w:lang w:val="ru-RU"/>
        </w:rPr>
      </w:pPr>
      <w:r w:rsidRPr="00760BEE">
        <w:rPr>
          <w:rFonts w:ascii="Times New Roman" w:hAnsi="Times New Roman" w:cs="Times New Roman"/>
          <w:b/>
          <w:bCs/>
          <w:i/>
          <w:iCs/>
          <w:lang w:val="ru-RU"/>
        </w:rPr>
        <w:t>2.1.1. Дефиниција кривичног дела трговине људима</w:t>
      </w: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b/>
          <w:bCs/>
          <w:i/>
          <w:iCs/>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760BEE">
        <w:rPr>
          <w:rFonts w:ascii="Times New Roman" w:hAnsi="Times New Roman" w:cs="Times New Roman"/>
          <w:lang w:val="sr-Latn-CS"/>
        </w:rPr>
        <w:t xml:space="preserve">Према </w:t>
      </w:r>
      <w:r w:rsidRPr="00760BEE">
        <w:rPr>
          <w:rFonts w:ascii="Times New Roman" w:hAnsi="Times New Roman" w:cs="Times New Roman"/>
          <w:lang w:val="sr-Cyrl-CS"/>
        </w:rPr>
        <w:t>члану 388. став 1. Кривичног законика</w:t>
      </w:r>
      <w:r w:rsidRPr="007B17E3">
        <w:rPr>
          <w:rFonts w:ascii="Times New Roman" w:hAnsi="Times New Roman" w:cs="Times New Roman"/>
          <w:lang w:val="ru-RU"/>
        </w:rPr>
        <w:t>,</w:t>
      </w:r>
      <w:r w:rsidRPr="00760BEE">
        <w:rPr>
          <w:rFonts w:ascii="Times New Roman" w:hAnsi="Times New Roman" w:cs="Times New Roman"/>
          <w:lang w:val="sr-Cyrl-CS"/>
        </w:rPr>
        <w:t xml:space="preserve"> кривично дело трговине људима врши онај ко силом или претњом, довођењем у заблуду или одржавањем у заблуди, злоупотребом овлашћења, поверења, односа зависности, тешких прилика другог, задржавањем личних исправа или давањем, или примањем новца или друге користи врбује, превози, пребацује, предаје, продаје, купује, посредује у продаји, сакрива или држи друго лице, а у циљу експлоатације његовог рада, принудног рада, вршења кривичн</w:t>
      </w:r>
      <w:r w:rsidRPr="00760BEE">
        <w:rPr>
          <w:rFonts w:ascii="Times New Roman" w:hAnsi="Times New Roman" w:cs="Times New Roman"/>
          <w:lang w:val="ru-RU"/>
        </w:rPr>
        <w:t>их</w:t>
      </w:r>
      <w:r w:rsidRPr="00760BEE">
        <w:rPr>
          <w:rFonts w:ascii="Times New Roman" w:hAnsi="Times New Roman" w:cs="Times New Roman"/>
          <w:lang w:val="sr-Cyrl-CS"/>
        </w:rPr>
        <w:t xml:space="preserve"> дела, проституције или друге врсте сексуалне експлоатације, просјачења, употребе у порнографске сврхе, успостављање ропског или њему сличног односа, ради одузимања органа или дела тела или ради коришћења у оружаним сукобима. </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sr-Cyrl-CS"/>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Cyrl-CS"/>
        </w:rPr>
        <w:t>Такође, п</w:t>
      </w:r>
      <w:r w:rsidRPr="00760BEE">
        <w:rPr>
          <w:rFonts w:ascii="Times New Roman" w:hAnsi="Times New Roman" w:cs="Times New Roman"/>
          <w:lang w:val="sr-Latn-CS"/>
        </w:rPr>
        <w:t xml:space="preserve">рема </w:t>
      </w:r>
      <w:r w:rsidRPr="00760BEE">
        <w:rPr>
          <w:rFonts w:ascii="Times New Roman" w:hAnsi="Times New Roman" w:cs="Times New Roman"/>
          <w:lang w:val="sr-Cyrl-CS"/>
        </w:rPr>
        <w:t xml:space="preserve">члану 388. став </w:t>
      </w:r>
      <w:r w:rsidRPr="00760BEE">
        <w:rPr>
          <w:rFonts w:ascii="Times New Roman" w:hAnsi="Times New Roman" w:cs="Times New Roman"/>
          <w:lang w:val="ru-RU"/>
        </w:rPr>
        <w:t>8</w:t>
      </w:r>
      <w:r w:rsidRPr="00760BEE">
        <w:rPr>
          <w:rFonts w:ascii="Times New Roman" w:hAnsi="Times New Roman" w:cs="Times New Roman"/>
          <w:lang w:val="sr-Cyrl-CS"/>
        </w:rPr>
        <w:t>. Кривичног законика</w:t>
      </w:r>
      <w:r w:rsidRPr="007B17E3">
        <w:rPr>
          <w:rFonts w:ascii="Times New Roman" w:hAnsi="Times New Roman" w:cs="Times New Roman"/>
          <w:lang w:val="sr-Cyrl-CS"/>
        </w:rPr>
        <w:t>,</w:t>
      </w:r>
      <w:r w:rsidRPr="00760BEE">
        <w:rPr>
          <w:rFonts w:ascii="Times New Roman" w:hAnsi="Times New Roman" w:cs="Times New Roman"/>
          <w:lang w:val="sr-Cyrl-CS"/>
        </w:rPr>
        <w:t xml:space="preserve"> за трговину људима може се гонити и лице</w:t>
      </w:r>
      <w:r w:rsidRPr="00760BEE">
        <w:rPr>
          <w:rFonts w:ascii="Times New Roman" w:hAnsi="Times New Roman" w:cs="Times New Roman"/>
          <w:lang w:val="ru-RU"/>
        </w:rPr>
        <w:t xml:space="preserve"> ко</w:t>
      </w:r>
      <w:r w:rsidRPr="00760BEE">
        <w:rPr>
          <w:rFonts w:ascii="Times New Roman" w:hAnsi="Times New Roman" w:cs="Times New Roman"/>
        </w:rPr>
        <w:t>je</w:t>
      </w:r>
      <w:r w:rsidRPr="00760BEE">
        <w:rPr>
          <w:rFonts w:ascii="Times New Roman" w:hAnsi="Times New Roman" w:cs="Times New Roman"/>
          <w:lang w:val="ru-RU"/>
        </w:rPr>
        <w:t xml:space="preserve"> зна или је могло знати да је неко лице жртва трговине људима, па искористи њен положај или другоме омогући искоришћавање њеног положаја ради експлоатације предвиђене ставом 1. тог члана</w:t>
      </w:r>
      <w:r w:rsidRPr="00760BEE">
        <w:rPr>
          <w:rFonts w:ascii="Times New Roman" w:hAnsi="Times New Roman" w:cs="Times New Roman"/>
          <w:lang w:val="sr-Cyrl-CS"/>
        </w:rPr>
        <w:t>.</w:t>
      </w: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b/>
          <w:bCs/>
          <w:i/>
          <w:iCs/>
          <w:lang w:val="ru-RU"/>
        </w:rPr>
      </w:pPr>
      <w:r w:rsidRPr="00760BEE">
        <w:rPr>
          <w:rFonts w:ascii="Times New Roman" w:hAnsi="Times New Roman" w:cs="Times New Roman"/>
          <w:b/>
          <w:bCs/>
          <w:i/>
          <w:iCs/>
          <w:lang w:val="ru-RU"/>
        </w:rPr>
        <w:t>2.1.2. Дефиниција жртве трговине људима</w:t>
      </w: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b/>
          <w:bCs/>
          <w:i/>
          <w:iCs/>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ru-RU"/>
        </w:rPr>
        <w:t>Жртвом се у смислу наведене одредбе и ове стратегије, сматра свако физичко лице подвргнуто трговини људима.</w:t>
      </w: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b/>
          <w:bCs/>
          <w:i/>
          <w:iCs/>
          <w:lang w:val="ru-RU"/>
        </w:rPr>
        <w:t>2.1.3. Дефиниција детета</w:t>
      </w: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20"/>
        <w:jc w:val="both"/>
        <w:rPr>
          <w:rFonts w:ascii="Times New Roman" w:hAnsi="Times New Roman" w:cs="Times New Roman"/>
          <w:lang w:val="ru-RU"/>
        </w:rPr>
      </w:pPr>
      <w:r w:rsidRPr="00760BEE">
        <w:rPr>
          <w:rFonts w:ascii="Times New Roman" w:hAnsi="Times New Roman" w:cs="Times New Roman"/>
          <w:lang w:val="ru-RU"/>
        </w:rPr>
        <w:t>Дететом се у смислу ове стратегије сматра свако лице млађе од 18 година.</w:t>
      </w:r>
    </w:p>
    <w:p w:rsidR="004E7181" w:rsidRPr="00760BEE" w:rsidRDefault="004E7181" w:rsidP="00845A6F">
      <w:pPr>
        <w:autoSpaceDE w:val="0"/>
        <w:autoSpaceDN w:val="0"/>
        <w:adjustRightInd w:val="0"/>
        <w:spacing w:after="0" w:line="240" w:lineRule="auto"/>
        <w:ind w:firstLine="720"/>
        <w:jc w:val="both"/>
        <w:rPr>
          <w:rFonts w:ascii="Times New Roman" w:hAnsi="Times New Roman" w:cs="Times New Roman"/>
          <w:lang w:val="ru-RU"/>
        </w:rPr>
      </w:pPr>
    </w:p>
    <w:p w:rsidR="004E7181" w:rsidRPr="00E852E5" w:rsidRDefault="004E7181" w:rsidP="00845A6F">
      <w:pPr>
        <w:autoSpaceDE w:val="0"/>
        <w:autoSpaceDN w:val="0"/>
        <w:adjustRightInd w:val="0"/>
        <w:spacing w:after="0" w:line="240" w:lineRule="auto"/>
        <w:ind w:firstLine="708"/>
        <w:jc w:val="both"/>
        <w:rPr>
          <w:rFonts w:ascii="Times New Roman" w:hAnsi="Times New Roman" w:cs="Times New Roman"/>
          <w:b/>
          <w:bCs/>
          <w:i/>
          <w:iCs/>
          <w:lang w:val="ru-RU"/>
        </w:rPr>
      </w:pPr>
      <w:r w:rsidRPr="00E852E5">
        <w:rPr>
          <w:rFonts w:ascii="Times New Roman" w:hAnsi="Times New Roman" w:cs="Times New Roman"/>
          <w:b/>
          <w:bCs/>
          <w:i/>
          <w:iCs/>
          <w:lang w:val="ru-RU"/>
        </w:rPr>
        <w:t>2.1.4. Процена стасуса за жртве трговине људима</w:t>
      </w:r>
    </w:p>
    <w:p w:rsidR="004E7181" w:rsidRPr="00E852E5" w:rsidRDefault="004E7181" w:rsidP="00845A6F">
      <w:pPr>
        <w:autoSpaceDE w:val="0"/>
        <w:autoSpaceDN w:val="0"/>
        <w:adjustRightInd w:val="0"/>
        <w:spacing w:after="0" w:line="240" w:lineRule="auto"/>
        <w:ind w:firstLine="708"/>
        <w:jc w:val="both"/>
        <w:rPr>
          <w:rFonts w:ascii="Times New Roman" w:hAnsi="Times New Roman" w:cs="Times New Roman"/>
          <w:b/>
          <w:bCs/>
          <w:i/>
          <w:iCs/>
          <w:lang w:val="ru-RU"/>
        </w:rPr>
      </w:pPr>
    </w:p>
    <w:p w:rsidR="004E7181" w:rsidRPr="00E852E5" w:rsidRDefault="004E7181" w:rsidP="00845A6F">
      <w:pPr>
        <w:autoSpaceDE w:val="0"/>
        <w:autoSpaceDN w:val="0"/>
        <w:adjustRightInd w:val="0"/>
        <w:spacing w:after="0" w:line="240" w:lineRule="auto"/>
        <w:ind w:firstLine="708"/>
        <w:jc w:val="both"/>
        <w:rPr>
          <w:ins w:id="1" w:author="jankovics" w:date="2013-05-31T11:00:00Z"/>
          <w:rFonts w:ascii="Times New Roman" w:hAnsi="Times New Roman" w:cs="Times New Roman"/>
          <w:lang w:val="ru-RU"/>
        </w:rPr>
      </w:pPr>
      <w:r w:rsidRPr="00E852E5">
        <w:rPr>
          <w:rFonts w:ascii="Times New Roman" w:hAnsi="Times New Roman" w:cs="Times New Roman"/>
          <w:lang w:val="ru-RU"/>
        </w:rPr>
        <w:t>Услуге процене и планирања за жртве трговине људима пружа Центар за заштиту жртава трговине људима.</w:t>
      </w:r>
    </w:p>
    <w:p w:rsidR="004E7181" w:rsidRPr="0027477E" w:rsidRDefault="004E7181" w:rsidP="00845A6F">
      <w:pPr>
        <w:tabs>
          <w:tab w:val="left" w:pos="900"/>
        </w:tabs>
        <w:autoSpaceDE w:val="0"/>
        <w:autoSpaceDN w:val="0"/>
        <w:adjustRightInd w:val="0"/>
        <w:spacing w:after="0" w:line="240" w:lineRule="auto"/>
        <w:jc w:val="both"/>
        <w:rPr>
          <w:rFonts w:ascii="Times New Roman" w:hAnsi="Times New Roman" w:cs="Times New Roman"/>
          <w:color w:val="00B050"/>
          <w:lang w:val="ru-RU"/>
        </w:rPr>
      </w:pPr>
    </w:p>
    <w:p w:rsidR="004E7181" w:rsidRPr="007B17E3" w:rsidRDefault="004E7181" w:rsidP="00845A6F">
      <w:pPr>
        <w:autoSpaceDE w:val="0"/>
        <w:autoSpaceDN w:val="0"/>
        <w:adjustRightInd w:val="0"/>
        <w:spacing w:after="0" w:line="240" w:lineRule="auto"/>
        <w:ind w:firstLine="708"/>
        <w:jc w:val="both"/>
        <w:rPr>
          <w:rFonts w:ascii="Times New Roman" w:hAnsi="Times New Roman" w:cs="Times New Roman"/>
          <w:color w:val="FF0000"/>
          <w:u w:val="single"/>
          <w:lang w:val="ru-RU"/>
        </w:rPr>
      </w:pPr>
      <w:r w:rsidRPr="00760BEE">
        <w:rPr>
          <w:rFonts w:ascii="Times New Roman" w:hAnsi="Times New Roman" w:cs="Times New Roman"/>
          <w:lang w:val="sr-Latn-CS"/>
        </w:rPr>
        <w:t>Најважнији међународни документи који су релевантни за области супротста</w:t>
      </w:r>
      <w:r w:rsidRPr="00760BEE">
        <w:rPr>
          <w:rFonts w:ascii="Times New Roman" w:hAnsi="Times New Roman" w:cs="Times New Roman"/>
          <w:lang w:val="sr-Latn-CS"/>
        </w:rPr>
        <w:softHyphen/>
        <w:t>вљања трговини људима и децом су: Универзална декларација о људским правима (1948); Међународни пакт о грађанским и политичким правима (1966); Конвенција о елиминисању свих обл</w:t>
      </w:r>
      <w:r>
        <w:rPr>
          <w:rFonts w:ascii="Times New Roman" w:hAnsi="Times New Roman" w:cs="Times New Roman"/>
          <w:lang w:val="sr-Latn-CS"/>
        </w:rPr>
        <w:t xml:space="preserve">ика дискриминације жена (1979); </w:t>
      </w:r>
      <w:r w:rsidRPr="00760BEE">
        <w:rPr>
          <w:rFonts w:ascii="Times New Roman" w:hAnsi="Times New Roman" w:cs="Times New Roman"/>
          <w:lang w:val="sr-Latn-CS"/>
        </w:rPr>
        <w:t>Конвенција о правима детета (1989); Kонвенција Међународне организације рада бр. 182 о најгорим облицима деч</w:t>
      </w:r>
      <w:r w:rsidRPr="00760BEE">
        <w:rPr>
          <w:rFonts w:ascii="Times New Roman" w:hAnsi="Times New Roman" w:cs="Times New Roman"/>
          <w:lang w:val="sr-Cyrl-CS"/>
        </w:rPr>
        <w:t>и</w:t>
      </w:r>
      <w:r w:rsidRPr="00760BEE">
        <w:rPr>
          <w:rFonts w:ascii="Times New Roman" w:hAnsi="Times New Roman" w:cs="Times New Roman"/>
          <w:lang w:val="sr-Latn-CS"/>
        </w:rPr>
        <w:t>јег рада (1999</w:t>
      </w:r>
      <w:r w:rsidRPr="00AA4394">
        <w:rPr>
          <w:rFonts w:ascii="Times New Roman" w:hAnsi="Times New Roman" w:cs="Times New Roman"/>
          <w:lang w:val="sr-Latn-CS"/>
        </w:rPr>
        <w:t xml:space="preserve">); </w:t>
      </w:r>
      <w:r w:rsidRPr="00AA4394">
        <w:rPr>
          <w:rFonts w:ascii="Times New Roman" w:hAnsi="Times New Roman" w:cs="Times New Roman"/>
          <w:lang w:val="sr-Cyrl-CS"/>
        </w:rPr>
        <w:t>Опциони протокол уз Конвенцију о правима детета о продаји деце, дечијој проституци</w:t>
      </w:r>
      <w:r>
        <w:rPr>
          <w:rFonts w:ascii="Times New Roman" w:hAnsi="Times New Roman" w:cs="Times New Roman"/>
          <w:lang w:val="sr-Cyrl-CS"/>
        </w:rPr>
        <w:t>ји и дечијој порнографији (2000</w:t>
      </w:r>
      <w:r w:rsidRPr="00AA4394">
        <w:rPr>
          <w:rFonts w:ascii="Times New Roman" w:hAnsi="Times New Roman" w:cs="Times New Roman"/>
          <w:lang w:val="sr-Latn-CS"/>
        </w:rPr>
        <w:t>);</w:t>
      </w:r>
      <w:r>
        <w:rPr>
          <w:rFonts w:ascii="Times New Roman" w:hAnsi="Times New Roman" w:cs="Times New Roman"/>
          <w:lang w:val="sr-Latn-CS"/>
        </w:rPr>
        <w:t xml:space="preserve"> </w:t>
      </w:r>
      <w:r w:rsidRPr="00760BEE">
        <w:rPr>
          <w:rFonts w:ascii="Times New Roman" w:hAnsi="Times New Roman" w:cs="Times New Roman"/>
          <w:lang w:val="sr-Latn-CS"/>
        </w:rPr>
        <w:t>Протокол за превенцију, сузбијање и кажњавање трговине људским бићи</w:t>
      </w:r>
      <w:r w:rsidRPr="00760BEE">
        <w:rPr>
          <w:rFonts w:ascii="Times New Roman" w:hAnsi="Times New Roman" w:cs="Times New Roman"/>
          <w:lang w:val="sr-Latn-CS"/>
        </w:rPr>
        <w:softHyphen/>
        <w:t>ма, нарочито женама и децом (2003), који допуњава Конвенцију Уједињених нација против транснационалног организованог криминала (2001); Етичке и безбедносне препоруке за вођење разговора са женама жртвама трговине људима Светске здравствене организације (2003); Европска конвенција</w:t>
      </w:r>
      <w:r>
        <w:rPr>
          <w:rFonts w:ascii="Times New Roman" w:hAnsi="Times New Roman" w:cs="Times New Roman"/>
          <w:lang w:val="sr-Cyrl-CS"/>
        </w:rPr>
        <w:t xml:space="preserve"> за</w:t>
      </w:r>
      <w:r w:rsidRPr="00760BEE">
        <w:rPr>
          <w:rFonts w:ascii="Times New Roman" w:hAnsi="Times New Roman" w:cs="Times New Roman"/>
          <w:lang w:val="sr-Latn-CS"/>
        </w:rPr>
        <w:t xml:space="preserve"> заштит</w:t>
      </w:r>
      <w:r>
        <w:rPr>
          <w:rFonts w:ascii="Times New Roman" w:hAnsi="Times New Roman" w:cs="Times New Roman"/>
          <w:lang w:val="sr-Cyrl-CS"/>
        </w:rPr>
        <w:t>у</w:t>
      </w:r>
      <w:r w:rsidRPr="00760BEE">
        <w:rPr>
          <w:rFonts w:ascii="Times New Roman" w:hAnsi="Times New Roman" w:cs="Times New Roman"/>
          <w:lang w:val="sr-Latn-CS"/>
        </w:rPr>
        <w:t xml:space="preserve"> људских права (1950) и основних слобода са до</w:t>
      </w:r>
      <w:r w:rsidRPr="00760BEE">
        <w:rPr>
          <w:rFonts w:ascii="Times New Roman" w:hAnsi="Times New Roman" w:cs="Times New Roman"/>
          <w:lang w:val="sr-Latn-CS"/>
        </w:rPr>
        <w:softHyphen/>
        <w:t xml:space="preserve">датним протоколима (1952, 1963, 1983, 1984, 2000 </w:t>
      </w:r>
      <w:r w:rsidRPr="00760BEE">
        <w:rPr>
          <w:rFonts w:ascii="Times New Roman" w:hAnsi="Times New Roman" w:cs="Times New Roman"/>
          <w:lang w:val="sr-Cyrl-CS"/>
        </w:rPr>
        <w:t>и</w:t>
      </w:r>
      <w:r w:rsidRPr="00760BEE">
        <w:rPr>
          <w:rFonts w:ascii="Times New Roman" w:hAnsi="Times New Roman" w:cs="Times New Roman"/>
          <w:lang w:val="sr-Latn-CS"/>
        </w:rPr>
        <w:t xml:space="preserve"> 2002) и стандарди Е</w:t>
      </w:r>
      <w:r>
        <w:rPr>
          <w:rFonts w:ascii="Times New Roman" w:hAnsi="Times New Roman" w:cs="Times New Roman"/>
          <w:lang w:val="sr-Latn-CS"/>
        </w:rPr>
        <w:t xml:space="preserve">вропског суда за људска права; </w:t>
      </w:r>
      <w:r w:rsidRPr="00760BEE">
        <w:rPr>
          <w:rFonts w:ascii="Times New Roman" w:hAnsi="Times New Roman" w:cs="Times New Roman"/>
          <w:lang w:val="sr-Latn-CS"/>
        </w:rPr>
        <w:t>Конвенција Савета Европе против трговине људима (2005);  Конвенције Савета Европе о заштити деце од сексуалног искоришћавања и сексуалног злостављања (2007); Споразум Републике Србије и Европске заједнице о реадмисији лица која незаконито бораве (2007)</w:t>
      </w:r>
      <w:r w:rsidRPr="007B17E3">
        <w:rPr>
          <w:rFonts w:ascii="Times New Roman" w:hAnsi="Times New Roman" w:cs="Times New Roman"/>
          <w:lang w:val="ru-RU"/>
        </w:rPr>
        <w:t>.</w:t>
      </w:r>
    </w:p>
    <w:p w:rsidR="004E7181" w:rsidRPr="007B17E3" w:rsidRDefault="004E7181" w:rsidP="00845A6F">
      <w:pPr>
        <w:autoSpaceDE w:val="0"/>
        <w:autoSpaceDN w:val="0"/>
        <w:adjustRightInd w:val="0"/>
        <w:spacing w:after="0" w:line="240" w:lineRule="auto"/>
        <w:jc w:val="both"/>
        <w:rPr>
          <w:rFonts w:ascii="Times New Roman" w:hAnsi="Times New Roman" w:cs="Times New Roman"/>
          <w:color w:val="FF0000"/>
          <w:u w:val="single"/>
          <w:lang w:val="ru-RU"/>
        </w:rPr>
      </w:pPr>
    </w:p>
    <w:p w:rsidR="004E7181" w:rsidRPr="007B17E3"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60BEE" w:rsidRDefault="004E7181" w:rsidP="00845A6F">
      <w:pPr>
        <w:pStyle w:val="Heading1"/>
        <w:spacing w:before="0" w:after="0" w:line="240" w:lineRule="auto"/>
        <w:ind w:left="2124" w:firstLine="708"/>
        <w:rPr>
          <w:ins w:id="2" w:author="jankovics" w:date="2013-05-31T11:42:00Z"/>
          <w:rFonts w:ascii="Times New Roman" w:hAnsi="Times New Roman" w:cs="Times New Roman"/>
          <w:sz w:val="24"/>
          <w:szCs w:val="24"/>
          <w:lang w:val="sr-Cyrl-CS"/>
        </w:rPr>
      </w:pPr>
      <w:r w:rsidRPr="00760BEE">
        <w:rPr>
          <w:rFonts w:ascii="Times New Roman" w:hAnsi="Times New Roman" w:cs="Times New Roman"/>
          <w:sz w:val="24"/>
          <w:szCs w:val="24"/>
        </w:rPr>
        <w:lastRenderedPageBreak/>
        <w:t>3. СТРАТЕШКИ ОКВИР</w:t>
      </w:r>
    </w:p>
    <w:p w:rsidR="004E7181" w:rsidRPr="00E852E5" w:rsidRDefault="004E7181" w:rsidP="00845A6F">
      <w:pPr>
        <w:pStyle w:val="NormalWeb"/>
        <w:ind w:firstLine="708"/>
        <w:jc w:val="both"/>
        <w:rPr>
          <w:rFonts w:ascii="Times New Roman" w:hAnsi="Times New Roman" w:cs="Times New Roman"/>
        </w:rPr>
      </w:pPr>
      <w:r w:rsidRPr="00760BEE">
        <w:rPr>
          <w:rFonts w:ascii="Times New Roman" w:hAnsi="Times New Roman" w:cs="Times New Roman"/>
        </w:rPr>
        <w:t>Најважнији стратешки документи који су релевантни за област</w:t>
      </w:r>
      <w:r w:rsidRPr="00760BEE">
        <w:rPr>
          <w:rFonts w:ascii="Times New Roman" w:hAnsi="Times New Roman" w:cs="Times New Roman"/>
          <w:lang w:val="sr-Cyrl-CS"/>
        </w:rPr>
        <w:t>и</w:t>
      </w:r>
      <w:r w:rsidRPr="00760BEE">
        <w:rPr>
          <w:rFonts w:ascii="Times New Roman" w:hAnsi="Times New Roman" w:cs="Times New Roman"/>
        </w:rPr>
        <w:t xml:space="preserve"> супротста</w:t>
      </w:r>
      <w:r w:rsidRPr="00760BEE">
        <w:rPr>
          <w:rFonts w:ascii="Times New Roman" w:hAnsi="Times New Roman" w:cs="Times New Roman"/>
        </w:rPr>
        <w:softHyphen/>
        <w:t>вљања трговини људима и децом су:  Стратегија борбе против трговине људима у Републици Србији („Службени гласник РС</w:t>
      </w:r>
      <w:r w:rsidRPr="00760BEE">
        <w:rPr>
          <w:rFonts w:ascii="Times New Roman" w:hAnsi="Times New Roman" w:cs="Times New Roman"/>
          <w:lang w:val="ru-RU"/>
        </w:rPr>
        <w:t>”</w:t>
      </w:r>
      <w:r w:rsidRPr="00760BEE">
        <w:rPr>
          <w:rFonts w:ascii="Times New Roman" w:hAnsi="Times New Roman" w:cs="Times New Roman"/>
        </w:rPr>
        <w:t xml:space="preserve">, број 111/06), Стратегија националне безбедности </w:t>
      </w:r>
      <w:r w:rsidRPr="00760BEE">
        <w:rPr>
          <w:rFonts w:ascii="Times New Roman" w:hAnsi="Times New Roman" w:cs="Times New Roman"/>
          <w:lang w:val="sr-Cyrl-CS"/>
        </w:rPr>
        <w:t>у Републици Србији</w:t>
      </w:r>
      <w:r w:rsidRPr="00760BEE">
        <w:rPr>
          <w:rFonts w:ascii="Times New Roman" w:hAnsi="Times New Roman" w:cs="Times New Roman"/>
        </w:rPr>
        <w:t> („Службени гласник РС</w:t>
      </w:r>
      <w:r w:rsidRPr="00760BEE">
        <w:rPr>
          <w:rFonts w:ascii="Times New Roman" w:hAnsi="Times New Roman" w:cs="Times New Roman"/>
          <w:lang w:val="ru-RU"/>
        </w:rPr>
        <w:t>”</w:t>
      </w:r>
      <w:r w:rsidRPr="00760BEE">
        <w:rPr>
          <w:rFonts w:ascii="Times New Roman" w:hAnsi="Times New Roman" w:cs="Times New Roman"/>
        </w:rPr>
        <w:t>, број  88/09), Стратегија интегрисаног управљања границом у Републици Србији („Службени гласник РС</w:t>
      </w:r>
      <w:r w:rsidRPr="00760BEE">
        <w:rPr>
          <w:rFonts w:ascii="Times New Roman" w:hAnsi="Times New Roman" w:cs="Times New Roman"/>
          <w:lang w:val="ru-RU"/>
        </w:rPr>
        <w:t>”</w:t>
      </w:r>
      <w:r w:rsidRPr="00760BEE">
        <w:rPr>
          <w:rFonts w:ascii="Times New Roman" w:hAnsi="Times New Roman" w:cs="Times New Roman"/>
        </w:rPr>
        <w:t xml:space="preserve">, број </w:t>
      </w:r>
      <w:r>
        <w:rPr>
          <w:rFonts w:ascii="Times New Roman" w:hAnsi="Times New Roman" w:cs="Times New Roman"/>
        </w:rPr>
        <w:t>9</w:t>
      </w:r>
      <w:r w:rsidRPr="00760BEE">
        <w:rPr>
          <w:rFonts w:ascii="Times New Roman" w:hAnsi="Times New Roman" w:cs="Times New Roman"/>
        </w:rPr>
        <w:t>/</w:t>
      </w:r>
      <w:r>
        <w:rPr>
          <w:rFonts w:ascii="Times New Roman" w:hAnsi="Times New Roman" w:cs="Times New Roman"/>
          <w:lang w:val="sr-Cyrl-CS"/>
        </w:rPr>
        <w:t>1</w:t>
      </w:r>
      <w:r>
        <w:rPr>
          <w:rFonts w:ascii="Times New Roman" w:hAnsi="Times New Roman" w:cs="Times New Roman"/>
        </w:rPr>
        <w:t>7</w:t>
      </w:r>
      <w:r w:rsidRPr="00760BEE">
        <w:rPr>
          <w:rFonts w:ascii="Times New Roman" w:hAnsi="Times New Roman" w:cs="Times New Roman"/>
        </w:rPr>
        <w:t>)</w:t>
      </w:r>
      <w:r w:rsidRPr="00760BEE">
        <w:rPr>
          <w:rFonts w:ascii="Times New Roman" w:hAnsi="Times New Roman" w:cs="Times New Roman"/>
          <w:lang w:val="sr-Cyrl-CS"/>
        </w:rPr>
        <w:t>,</w:t>
      </w:r>
      <w:r w:rsidRPr="00760BEE">
        <w:rPr>
          <w:rFonts w:ascii="Times New Roman" w:hAnsi="Times New Roman" w:cs="Times New Roman"/>
        </w:rPr>
        <w:t xml:space="preserve"> Национална стратегија за прев</w:t>
      </w:r>
      <w:r>
        <w:rPr>
          <w:rFonts w:ascii="Times New Roman" w:hAnsi="Times New Roman" w:cs="Times New Roman"/>
        </w:rPr>
        <w:t>енцију и заштиту деце од насиља</w:t>
      </w:r>
      <w:r w:rsidRPr="00760BEE">
        <w:rPr>
          <w:rFonts w:ascii="Times New Roman" w:hAnsi="Times New Roman" w:cs="Times New Roman"/>
        </w:rPr>
        <w:t> („Службени гласник РС</w:t>
      </w:r>
      <w:r w:rsidRPr="00760BEE">
        <w:rPr>
          <w:rFonts w:ascii="Times New Roman" w:hAnsi="Times New Roman" w:cs="Times New Roman"/>
          <w:lang w:val="ru-RU"/>
        </w:rPr>
        <w:t>”</w:t>
      </w:r>
      <w:r>
        <w:rPr>
          <w:rFonts w:ascii="Times New Roman" w:hAnsi="Times New Roman" w:cs="Times New Roman"/>
        </w:rPr>
        <w:t xml:space="preserve">, </w:t>
      </w:r>
      <w:r w:rsidRPr="00760BEE">
        <w:rPr>
          <w:rFonts w:ascii="Times New Roman" w:hAnsi="Times New Roman" w:cs="Times New Roman"/>
        </w:rPr>
        <w:t>број 122/08</w:t>
      </w:r>
      <w:r>
        <w:rPr>
          <w:rFonts w:ascii="Times New Roman" w:hAnsi="Times New Roman" w:cs="Times New Roman"/>
        </w:rPr>
        <w:t>),</w:t>
      </w:r>
      <w:r w:rsidRPr="00760BEE">
        <w:rPr>
          <w:rFonts w:ascii="Times New Roman" w:hAnsi="Times New Roman" w:cs="Times New Roman"/>
        </w:rPr>
        <w:t> </w:t>
      </w:r>
      <w:r w:rsidRPr="00E852E5">
        <w:rPr>
          <w:rFonts w:ascii="Times New Roman" w:hAnsi="Times New Roman" w:cs="Times New Roman"/>
        </w:rPr>
        <w:t xml:space="preserve">Стратегија за социјално укључивање Рома и Ромкиња у Републици Србији за </w:t>
      </w:r>
      <w:r>
        <w:rPr>
          <w:rFonts w:ascii="Times New Roman" w:hAnsi="Times New Roman" w:cs="Times New Roman"/>
        </w:rPr>
        <w:t>период од 2016. dо 2025. године</w:t>
      </w:r>
      <w:r w:rsidRPr="00E852E5">
        <w:rPr>
          <w:rFonts w:ascii="Times New Roman" w:hAnsi="Times New Roman" w:cs="Times New Roman"/>
        </w:rPr>
        <w:t xml:space="preserve"> („Службени гласник РС</w:t>
      </w:r>
      <w:r w:rsidRPr="00E852E5">
        <w:rPr>
          <w:rFonts w:ascii="Times New Roman" w:hAnsi="Times New Roman" w:cs="Times New Roman"/>
          <w:lang w:val="ru-RU"/>
        </w:rPr>
        <w:t>”</w:t>
      </w:r>
      <w:r w:rsidRPr="00E852E5">
        <w:rPr>
          <w:rFonts w:ascii="Times New Roman" w:hAnsi="Times New Roman" w:cs="Times New Roman"/>
        </w:rPr>
        <w:t>, број 26/16),</w:t>
      </w:r>
      <w:r>
        <w:rPr>
          <w:rFonts w:ascii="Times New Roman" w:hAnsi="Times New Roman" w:cs="Times New Roman"/>
        </w:rPr>
        <w:t xml:space="preserve"> </w:t>
      </w:r>
      <w:r w:rsidRPr="00760BEE">
        <w:rPr>
          <w:rFonts w:ascii="Times New Roman" w:hAnsi="Times New Roman" w:cs="Times New Roman"/>
        </w:rPr>
        <w:t xml:space="preserve">Стратегија за управљање </w:t>
      </w:r>
      <w:r>
        <w:rPr>
          <w:rFonts w:ascii="Times New Roman" w:hAnsi="Times New Roman" w:cs="Times New Roman"/>
        </w:rPr>
        <w:t xml:space="preserve">миграцијама </w:t>
      </w:r>
      <w:r w:rsidRPr="00760BEE">
        <w:rPr>
          <w:rFonts w:ascii="Times New Roman" w:hAnsi="Times New Roman" w:cs="Times New Roman"/>
        </w:rPr>
        <w:t>(„Службени гласник РС</w:t>
      </w:r>
      <w:r w:rsidRPr="00760BEE">
        <w:rPr>
          <w:rFonts w:ascii="Times New Roman" w:hAnsi="Times New Roman" w:cs="Times New Roman"/>
          <w:lang w:val="ru-RU"/>
        </w:rPr>
        <w:t>”</w:t>
      </w:r>
      <w:r w:rsidRPr="00760BEE">
        <w:rPr>
          <w:rFonts w:ascii="Times New Roman" w:hAnsi="Times New Roman" w:cs="Times New Roman"/>
        </w:rPr>
        <w:t>, број 59/09),</w:t>
      </w:r>
      <w:r>
        <w:rPr>
          <w:rFonts w:ascii="Times New Roman" w:hAnsi="Times New Roman" w:cs="Times New Roman"/>
        </w:rPr>
        <w:t xml:space="preserve"> </w:t>
      </w:r>
      <w:r w:rsidRPr="00E852E5">
        <w:rPr>
          <w:rFonts w:ascii="Times New Roman" w:hAnsi="Times New Roman" w:cs="Times New Roman"/>
        </w:rPr>
        <w:t xml:space="preserve">Национална стратегија за родну равноправност за </w:t>
      </w:r>
      <w:r>
        <w:rPr>
          <w:rFonts w:ascii="Times New Roman" w:hAnsi="Times New Roman" w:cs="Times New Roman"/>
        </w:rPr>
        <w:t>период од 2016. до 2020. године са</w:t>
      </w:r>
      <w:r w:rsidRPr="00E852E5">
        <w:rPr>
          <w:rFonts w:ascii="Times New Roman" w:hAnsi="Times New Roman" w:cs="Times New Roman"/>
        </w:rPr>
        <w:t xml:space="preserve"> Акциони</w:t>
      </w:r>
      <w:r>
        <w:rPr>
          <w:rFonts w:ascii="Times New Roman" w:hAnsi="Times New Roman" w:cs="Times New Roman"/>
        </w:rPr>
        <w:t>м</w:t>
      </w:r>
      <w:r w:rsidRPr="00E852E5">
        <w:rPr>
          <w:rFonts w:ascii="Times New Roman" w:hAnsi="Times New Roman" w:cs="Times New Roman"/>
        </w:rPr>
        <w:t xml:space="preserve"> план</w:t>
      </w:r>
      <w:r>
        <w:rPr>
          <w:rFonts w:ascii="Times New Roman" w:hAnsi="Times New Roman" w:cs="Times New Roman"/>
        </w:rPr>
        <w:t>ом за период од 2016. до 2018. године</w:t>
      </w:r>
      <w:r w:rsidRPr="00E852E5">
        <w:rPr>
          <w:rFonts w:ascii="Times New Roman" w:hAnsi="Times New Roman" w:cs="Times New Roman"/>
        </w:rPr>
        <w:t xml:space="preserve"> („Службени гласник РС</w:t>
      </w:r>
      <w:r w:rsidRPr="00E852E5">
        <w:rPr>
          <w:rFonts w:ascii="Times New Roman" w:hAnsi="Times New Roman" w:cs="Times New Roman"/>
          <w:lang w:val="ru-RU"/>
        </w:rPr>
        <w:t>”</w:t>
      </w:r>
      <w:r w:rsidRPr="00E852E5">
        <w:rPr>
          <w:rFonts w:ascii="Times New Roman" w:hAnsi="Times New Roman" w:cs="Times New Roman"/>
        </w:rPr>
        <w:t>, број 4/16)</w:t>
      </w:r>
      <w:r>
        <w:rPr>
          <w:rFonts w:ascii="Times New Roman" w:hAnsi="Times New Roman" w:cs="Times New Roman"/>
        </w:rPr>
        <w:t xml:space="preserve">, </w:t>
      </w:r>
      <w:r w:rsidRPr="00760BEE">
        <w:rPr>
          <w:rFonts w:ascii="Times New Roman" w:hAnsi="Times New Roman" w:cs="Times New Roman"/>
        </w:rPr>
        <w:t>Национална стратегија запошљавања за период 20</w:t>
      </w:r>
      <w:r w:rsidRPr="00760BEE">
        <w:rPr>
          <w:rFonts w:ascii="Times New Roman" w:hAnsi="Times New Roman" w:cs="Times New Roman"/>
          <w:lang w:val="sr-Cyrl-CS"/>
        </w:rPr>
        <w:t>11</w:t>
      </w:r>
      <w:r w:rsidRPr="00F22B59">
        <w:rPr>
          <w:rFonts w:ascii="Times New Roman" w:hAnsi="Times New Roman" w:cs="Times New Roman"/>
          <w:lang w:val="sr-Cyrl-CS"/>
        </w:rPr>
        <w:t>–</w:t>
      </w:r>
      <w:r w:rsidRPr="00760BEE">
        <w:rPr>
          <w:rFonts w:ascii="Times New Roman" w:hAnsi="Times New Roman" w:cs="Times New Roman"/>
        </w:rPr>
        <w:t>20</w:t>
      </w:r>
      <w:r w:rsidRPr="00760BEE">
        <w:rPr>
          <w:rFonts w:ascii="Times New Roman" w:hAnsi="Times New Roman" w:cs="Times New Roman"/>
          <w:lang w:val="sr-Cyrl-CS"/>
        </w:rPr>
        <w:t>2</w:t>
      </w:r>
      <w:r w:rsidRPr="00760BEE">
        <w:rPr>
          <w:rFonts w:ascii="Times New Roman" w:hAnsi="Times New Roman" w:cs="Times New Roman"/>
        </w:rPr>
        <w:t>0 („Службени гласник РС</w:t>
      </w:r>
      <w:r w:rsidRPr="00760BEE">
        <w:rPr>
          <w:rFonts w:ascii="Times New Roman" w:hAnsi="Times New Roman" w:cs="Times New Roman"/>
          <w:lang w:val="ru-RU"/>
        </w:rPr>
        <w:t>”</w:t>
      </w:r>
      <w:r w:rsidRPr="00760BEE">
        <w:rPr>
          <w:rFonts w:ascii="Times New Roman" w:hAnsi="Times New Roman" w:cs="Times New Roman"/>
        </w:rPr>
        <w:t>,</w:t>
      </w:r>
      <w:r w:rsidRPr="00760BEE">
        <w:rPr>
          <w:rFonts w:ascii="Times New Roman" w:hAnsi="Times New Roman" w:cs="Times New Roman"/>
          <w:lang w:val="sr-Cyrl-CS"/>
        </w:rPr>
        <w:t xml:space="preserve"> број 37/11</w:t>
      </w:r>
      <w:r>
        <w:rPr>
          <w:rFonts w:ascii="Times New Roman" w:hAnsi="Times New Roman" w:cs="Times New Roman"/>
        </w:rPr>
        <w:t xml:space="preserve">), </w:t>
      </w:r>
      <w:r w:rsidRPr="00E852E5">
        <w:rPr>
          <w:rFonts w:ascii="Times New Roman" w:hAnsi="Times New Roman" w:cs="Times New Roman"/>
        </w:rPr>
        <w:t>Национална стратегија за младе за период од 2015. до 2025. године („Службени гласник РС</w:t>
      </w:r>
      <w:r w:rsidRPr="00E852E5">
        <w:rPr>
          <w:rFonts w:ascii="Times New Roman" w:hAnsi="Times New Roman" w:cs="Times New Roman"/>
          <w:lang w:val="ru-RU"/>
        </w:rPr>
        <w:t>”</w:t>
      </w:r>
      <w:r w:rsidRPr="00E852E5">
        <w:rPr>
          <w:rFonts w:ascii="Times New Roman" w:hAnsi="Times New Roman" w:cs="Times New Roman"/>
        </w:rPr>
        <w:t>, број 22/15).</w:t>
      </w:r>
    </w:p>
    <w:p w:rsidR="004E7181" w:rsidRPr="00760BEE" w:rsidRDefault="004E7181" w:rsidP="00845A6F">
      <w:pPr>
        <w:autoSpaceDE w:val="0"/>
        <w:autoSpaceDN w:val="0"/>
        <w:adjustRightInd w:val="0"/>
        <w:spacing w:after="0" w:line="240" w:lineRule="auto"/>
        <w:ind w:left="708"/>
        <w:jc w:val="both"/>
        <w:rPr>
          <w:rFonts w:ascii="Times New Roman" w:hAnsi="Times New Roman" w:cs="Times New Roman"/>
          <w:color w:val="FF0000"/>
          <w:lang w:val="ru-RU"/>
        </w:rPr>
      </w:pPr>
    </w:p>
    <w:p w:rsidR="004E7181" w:rsidRPr="00760BEE" w:rsidRDefault="004E7181" w:rsidP="00845A6F">
      <w:pPr>
        <w:pStyle w:val="Heading1"/>
        <w:spacing w:before="0" w:after="0" w:line="240" w:lineRule="auto"/>
        <w:jc w:val="center"/>
        <w:rPr>
          <w:rFonts w:ascii="Times New Roman" w:hAnsi="Times New Roman" w:cs="Times New Roman"/>
          <w:color w:val="000000"/>
          <w:sz w:val="24"/>
          <w:szCs w:val="24"/>
        </w:rPr>
      </w:pPr>
      <w:r w:rsidRPr="00760BEE">
        <w:rPr>
          <w:rFonts w:ascii="Times New Roman" w:hAnsi="Times New Roman" w:cs="Times New Roman"/>
          <w:sz w:val="24"/>
          <w:szCs w:val="24"/>
        </w:rPr>
        <w:t xml:space="preserve">4. </w:t>
      </w:r>
      <w:r w:rsidRPr="00760BEE">
        <w:rPr>
          <w:rFonts w:ascii="Times New Roman" w:hAnsi="Times New Roman" w:cs="Times New Roman"/>
          <w:sz w:val="24"/>
          <w:szCs w:val="24"/>
          <w:lang w:val="sr-Cyrl-CS"/>
        </w:rPr>
        <w:t xml:space="preserve">АНАЛИЗА СТАЊА </w:t>
      </w:r>
      <w:r w:rsidRPr="00760BEE">
        <w:rPr>
          <w:rFonts w:ascii="Times New Roman" w:hAnsi="Times New Roman" w:cs="Times New Roman"/>
          <w:color w:val="000000"/>
          <w:sz w:val="24"/>
          <w:szCs w:val="24"/>
          <w:lang w:val="sr-Cyrl-CS"/>
        </w:rPr>
        <w:t>СА ПРЕПОРУКАМА</w:t>
      </w:r>
    </w:p>
    <w:p w:rsidR="004E7181" w:rsidRPr="00760BEE" w:rsidRDefault="004E7181" w:rsidP="00845A6F">
      <w:pPr>
        <w:autoSpaceDE w:val="0"/>
        <w:autoSpaceDN w:val="0"/>
        <w:adjustRightInd w:val="0"/>
        <w:spacing w:after="0" w:line="240" w:lineRule="auto"/>
        <w:ind w:left="708"/>
        <w:jc w:val="center"/>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Cyrl-CS"/>
        </w:rPr>
        <w:t xml:space="preserve">У циљу свеобухватне анализе стања и формулисања препорука коришћени су методи </w:t>
      </w:r>
      <w:r w:rsidRPr="00760BEE">
        <w:rPr>
          <w:rFonts w:ascii="Times New Roman" w:hAnsi="Times New Roman" w:cs="Times New Roman"/>
          <w:lang w:val="ru-RU"/>
        </w:rPr>
        <w:t>СВОТ (</w:t>
      </w:r>
      <w:r w:rsidRPr="00760BEE">
        <w:rPr>
          <w:rFonts w:ascii="Times New Roman" w:hAnsi="Times New Roman" w:cs="Times New Roman"/>
        </w:rPr>
        <w:t>SWOT</w:t>
      </w:r>
      <w:r w:rsidRPr="00760BEE">
        <w:rPr>
          <w:rFonts w:ascii="Times New Roman" w:hAnsi="Times New Roman" w:cs="Times New Roman"/>
          <w:lang w:val="ru-RU"/>
        </w:rPr>
        <w:t>)</w:t>
      </w:r>
      <w:r w:rsidRPr="00760BEE">
        <w:rPr>
          <w:rFonts w:ascii="Times New Roman" w:hAnsi="Times New Roman" w:cs="Times New Roman"/>
          <w:lang w:val="sr-Cyrl-CS"/>
        </w:rPr>
        <w:t xml:space="preserve"> и ПЕСТЕЛ</w:t>
      </w:r>
      <w:r w:rsidRPr="00760BEE">
        <w:rPr>
          <w:rFonts w:ascii="Times New Roman" w:hAnsi="Times New Roman" w:cs="Times New Roman"/>
          <w:lang w:val="ru-RU"/>
        </w:rPr>
        <w:t xml:space="preserve"> (</w:t>
      </w:r>
      <w:r w:rsidRPr="00760BEE">
        <w:rPr>
          <w:rFonts w:ascii="Times New Roman" w:hAnsi="Times New Roman" w:cs="Times New Roman"/>
        </w:rPr>
        <w:t>PESTEL</w:t>
      </w:r>
      <w:r w:rsidRPr="00760BEE">
        <w:rPr>
          <w:rFonts w:ascii="Times New Roman" w:hAnsi="Times New Roman" w:cs="Times New Roman"/>
          <w:lang w:val="ru-RU"/>
        </w:rPr>
        <w:t>)</w:t>
      </w:r>
      <w:r w:rsidRPr="00760BEE">
        <w:rPr>
          <w:rFonts w:ascii="Times New Roman" w:hAnsi="Times New Roman" w:cs="Times New Roman"/>
          <w:lang w:val="sr-Cyrl-CS"/>
        </w:rPr>
        <w:t xml:space="preserve">, као и анализа заинтересованих страна, анализа проблема и анализа људских и материјалних ресурса. Такође, коришћени су и релевантни материјали као што су Извештаји Европске комисије о напретку реформи у </w:t>
      </w:r>
      <w:r>
        <w:rPr>
          <w:rFonts w:ascii="Times New Roman" w:hAnsi="Times New Roman" w:cs="Times New Roman"/>
          <w:lang w:val="sr-Cyrl-CS"/>
        </w:rPr>
        <w:t xml:space="preserve">Републици </w:t>
      </w:r>
      <w:r w:rsidRPr="00760BEE">
        <w:rPr>
          <w:rFonts w:ascii="Times New Roman" w:hAnsi="Times New Roman" w:cs="Times New Roman"/>
          <w:lang w:val="sr-Cyrl-CS"/>
        </w:rPr>
        <w:t xml:space="preserve">Србији, Извештаји о трговини људима Стејт Департмента, Упитник за евалуацију имплементације Конвенције Савета Европе о борби против трговине људима уговорних страна Групе експерата о борби против трговине људима 2011, </w:t>
      </w:r>
      <w:r w:rsidRPr="00AA4394">
        <w:rPr>
          <w:rFonts w:ascii="Times New Roman" w:hAnsi="Times New Roman" w:cs="Times New Roman"/>
          <w:lang w:val="sr-Cyrl-CS"/>
        </w:rPr>
        <w:t>Закључне примедбе Комитета за права детета у вези са Иницијалним извештајем Републике Србије о примени Конвенције о правима детета (2008), Закључни коментари Коми</w:t>
      </w:r>
      <w:r>
        <w:rPr>
          <w:rFonts w:ascii="Times New Roman" w:hAnsi="Times New Roman" w:cs="Times New Roman"/>
          <w:lang w:val="sr-Cyrl-CS"/>
        </w:rPr>
        <w:t xml:space="preserve">тета за права детета у вези са </w:t>
      </w:r>
      <w:r w:rsidRPr="00AA4394">
        <w:rPr>
          <w:rFonts w:ascii="Times New Roman" w:hAnsi="Times New Roman" w:cs="Times New Roman"/>
          <w:lang w:val="sr-Cyrl-CS"/>
        </w:rPr>
        <w:t>Иницијалним извештајем Републике Србије о примени Опционог протокола уз Конвенцију о правима детета о продаји деце, дечијој проституцији и дечијој порнографији (2010),</w:t>
      </w:r>
      <w:r w:rsidRPr="00760BEE">
        <w:rPr>
          <w:rFonts w:ascii="Times New Roman" w:hAnsi="Times New Roman" w:cs="Times New Roman"/>
          <w:lang w:val="sr-Cyrl-CS"/>
        </w:rPr>
        <w:t xml:space="preserve"> Извештај Комитета за права детета Уједињених Нација са Дана генералне дискусије 2012. године на тему „Права детета у контексту међународних миграција“, истраживање Деца у покрету – положај и програми подршке и заштите деце у покрету у Републици Србији 2013. године, </w:t>
      </w:r>
      <w:r w:rsidRPr="00AA4394">
        <w:rPr>
          <w:rFonts w:ascii="Times New Roman" w:hAnsi="Times New Roman" w:cs="Times New Roman"/>
          <w:lang w:val="sr-Cyrl-CS"/>
        </w:rPr>
        <w:t xml:space="preserve">Извештај Радне групе Савета Уједињених нација за људска права у процесу Универзалног периодичног прегледа за Републику Србију, укључујући препоруке прихваћене од стране Републике Србије након представљања другог извештаја о стању људских права у Републици Србији (јануар 2013. године, Женева) </w:t>
      </w:r>
      <w:r w:rsidRPr="00760BEE">
        <w:rPr>
          <w:rFonts w:ascii="Times New Roman" w:hAnsi="Times New Roman" w:cs="Times New Roman"/>
          <w:lang w:val="sr-Cyrl-CS"/>
        </w:rPr>
        <w:t>и Извештај са препорукама о истраживању дечијег просјачења у Србији 2011</w:t>
      </w:r>
      <w:r w:rsidRPr="00760BEE">
        <w:rPr>
          <w:rFonts w:ascii="Times New Roman" w:hAnsi="Times New Roman" w:cs="Times New Roman"/>
          <w:lang w:val="ru-RU"/>
        </w:rPr>
        <w:t xml:space="preserve">. </w:t>
      </w:r>
      <w:r>
        <w:rPr>
          <w:rFonts w:ascii="Times New Roman" w:hAnsi="Times New Roman" w:cs="Times New Roman"/>
          <w:lang w:val="ru-RU"/>
        </w:rPr>
        <w:t>г</w:t>
      </w:r>
      <w:r w:rsidRPr="00760BEE">
        <w:rPr>
          <w:rFonts w:ascii="Times New Roman" w:hAnsi="Times New Roman" w:cs="Times New Roman"/>
          <w:lang w:val="ru-RU"/>
        </w:rPr>
        <w:t>одине</w:t>
      </w:r>
      <w:r>
        <w:rPr>
          <w:rFonts w:ascii="Times New Roman" w:hAnsi="Times New Roman" w:cs="Times New Roman"/>
          <w:lang w:val="ru-RU"/>
        </w:rPr>
        <w:t>,</w:t>
      </w:r>
      <w:r w:rsidRPr="00760BEE">
        <w:rPr>
          <w:rFonts w:ascii="Times New Roman" w:hAnsi="Times New Roman" w:cs="Times New Roman"/>
          <w:lang w:val="sr-Cyrl-CS"/>
        </w:rPr>
        <w:t xml:space="preserve"> Заштитника грађана. </w:t>
      </w:r>
    </w:p>
    <w:p w:rsidR="004E7181" w:rsidRPr="00760BEE" w:rsidRDefault="004E7181" w:rsidP="00845A6F">
      <w:pPr>
        <w:autoSpaceDE w:val="0"/>
        <w:autoSpaceDN w:val="0"/>
        <w:adjustRightInd w:val="0"/>
        <w:spacing w:after="0" w:line="240" w:lineRule="auto"/>
        <w:ind w:firstLine="708"/>
        <w:jc w:val="both"/>
        <w:rPr>
          <w:ins w:id="3" w:author="jankovics" w:date="2013-05-31T11:42:00Z"/>
          <w:rFonts w:ascii="Times New Roman" w:hAnsi="Times New Roman" w:cs="Times New Roman"/>
          <w:lang w:val="ru-RU"/>
        </w:rPr>
      </w:pPr>
    </w:p>
    <w:p w:rsidR="004E7181" w:rsidRPr="007B17E3"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273995">
        <w:rPr>
          <w:rFonts w:ascii="Times New Roman" w:hAnsi="Times New Roman" w:cs="Times New Roman"/>
          <w:lang w:val="sr-Latn-CS"/>
        </w:rPr>
        <w:t>Анализа заи</w:t>
      </w:r>
      <w:r w:rsidRPr="00273995">
        <w:rPr>
          <w:rFonts w:ascii="Times New Roman" w:hAnsi="Times New Roman" w:cs="Times New Roman"/>
          <w:lang w:val="sr-Cyrl-CS"/>
        </w:rPr>
        <w:t>н</w:t>
      </w:r>
      <w:r w:rsidRPr="00273995">
        <w:rPr>
          <w:rFonts w:ascii="Times New Roman" w:hAnsi="Times New Roman" w:cs="Times New Roman"/>
          <w:lang w:val="sr-Latn-CS"/>
        </w:rPr>
        <w:t>тересованих страна</w:t>
      </w:r>
      <w:r>
        <w:rPr>
          <w:rFonts w:ascii="Times New Roman" w:hAnsi="Times New Roman" w:cs="Times New Roman"/>
          <w:lang w:val="sr-Latn-CS"/>
        </w:rPr>
        <w:t xml:space="preserve"> </w:t>
      </w:r>
      <w:r w:rsidRPr="00273995">
        <w:rPr>
          <w:rFonts w:ascii="Times New Roman" w:hAnsi="Times New Roman" w:cs="Times New Roman"/>
          <w:lang w:val="sr-Latn-CS"/>
        </w:rPr>
        <w:t xml:space="preserve">указала је на </w:t>
      </w:r>
      <w:r w:rsidRPr="004C0BED">
        <w:rPr>
          <w:rFonts w:ascii="Times New Roman" w:hAnsi="Times New Roman" w:cs="Times New Roman"/>
          <w:lang w:val="sr-Latn-CS"/>
        </w:rPr>
        <w:t>субјекте Стратегије</w:t>
      </w:r>
      <w:r w:rsidRPr="00273995">
        <w:rPr>
          <w:rFonts w:ascii="Times New Roman" w:hAnsi="Times New Roman" w:cs="Times New Roman"/>
          <w:lang w:val="sr-Latn-CS"/>
        </w:rPr>
        <w:t xml:space="preserve">: Министарство унутрашњих послова, </w:t>
      </w:r>
      <w:r w:rsidRPr="00EB0EDD">
        <w:rPr>
          <w:rFonts w:ascii="Times New Roman" w:hAnsi="Times New Roman" w:cs="Times New Roman"/>
          <w:shd w:val="clear" w:color="auto" w:fill="FFFFFF"/>
          <w:lang w:val="ru-RU"/>
        </w:rPr>
        <w:t>Министарство</w:t>
      </w:r>
      <w:r w:rsidRPr="00017189">
        <w:rPr>
          <w:rFonts w:ascii="Times New Roman" w:hAnsi="Times New Roman" w:cs="Times New Roman"/>
          <w:shd w:val="clear" w:color="auto" w:fill="FFFFFF"/>
          <w:lang w:val="ru-RU"/>
        </w:rPr>
        <w:t xml:space="preserve"> за рад,</w:t>
      </w:r>
      <w:r>
        <w:rPr>
          <w:rFonts w:ascii="Times New Roman" w:hAnsi="Times New Roman" w:cs="Times New Roman"/>
          <w:shd w:val="clear" w:color="auto" w:fill="FFFFFF"/>
          <w:lang w:val="ru-RU"/>
        </w:rPr>
        <w:t xml:space="preserve"> запошљавањ</w:t>
      </w:r>
      <w:r w:rsidRPr="00017189">
        <w:rPr>
          <w:rFonts w:ascii="Times New Roman" w:hAnsi="Times New Roman" w:cs="Times New Roman"/>
          <w:shd w:val="clear" w:color="auto" w:fill="FFFFFF"/>
          <w:lang w:val="ru-RU"/>
        </w:rPr>
        <w:t>е</w:t>
      </w:r>
      <w:r w:rsidRPr="00EB0EDD">
        <w:rPr>
          <w:rFonts w:ascii="Times New Roman" w:hAnsi="Times New Roman" w:cs="Times New Roman"/>
          <w:shd w:val="clear" w:color="auto" w:fill="FFFFFF"/>
          <w:lang w:val="ru-RU"/>
        </w:rPr>
        <w:t>, борачк</w:t>
      </w:r>
      <w:r w:rsidRPr="00017189">
        <w:rPr>
          <w:rFonts w:ascii="Times New Roman" w:hAnsi="Times New Roman" w:cs="Times New Roman"/>
          <w:shd w:val="clear" w:color="auto" w:fill="FFFFFF"/>
          <w:lang w:val="ru-RU"/>
        </w:rPr>
        <w:t>а</w:t>
      </w:r>
      <w:r w:rsidRPr="00EB0EDD">
        <w:rPr>
          <w:rFonts w:ascii="Times New Roman" w:hAnsi="Times New Roman" w:cs="Times New Roman"/>
          <w:shd w:val="clear" w:color="auto" w:fill="FFFFFF"/>
          <w:lang w:val="ru-RU"/>
        </w:rPr>
        <w:t xml:space="preserve"> и</w:t>
      </w:r>
      <w:r>
        <w:rPr>
          <w:rFonts w:ascii="Times New Roman" w:hAnsi="Times New Roman" w:cs="Times New Roman"/>
          <w:shd w:val="clear" w:color="auto" w:fill="FFFFFF"/>
          <w:lang w:val="ru-RU"/>
        </w:rPr>
        <w:t xml:space="preserve"> социјалн</w:t>
      </w:r>
      <w:r w:rsidRPr="00017189">
        <w:rPr>
          <w:rFonts w:ascii="Times New Roman" w:hAnsi="Times New Roman" w:cs="Times New Roman"/>
          <w:shd w:val="clear" w:color="auto" w:fill="FFFFFF"/>
          <w:lang w:val="ru-RU"/>
        </w:rPr>
        <w:t>а</w:t>
      </w:r>
      <w:r w:rsidRPr="00EB0EDD">
        <w:rPr>
          <w:rFonts w:ascii="Times New Roman" w:hAnsi="Times New Roman" w:cs="Times New Roman"/>
          <w:shd w:val="clear" w:color="auto" w:fill="FFFFFF"/>
          <w:lang w:val="ru-RU"/>
        </w:rPr>
        <w:t xml:space="preserve"> питања</w:t>
      </w:r>
      <w:r w:rsidRPr="00273995">
        <w:rPr>
          <w:rFonts w:ascii="Times New Roman" w:hAnsi="Times New Roman" w:cs="Times New Roman"/>
          <w:lang w:val="sr-Latn-CS"/>
        </w:rPr>
        <w:t>, Министарство правде,</w:t>
      </w:r>
      <w:r>
        <w:rPr>
          <w:rFonts w:ascii="Times New Roman" w:hAnsi="Times New Roman" w:cs="Times New Roman"/>
          <w:lang w:val="sr-Latn-CS"/>
        </w:rPr>
        <w:t xml:space="preserve"> </w:t>
      </w:r>
      <w:r w:rsidRPr="00273995">
        <w:rPr>
          <w:rFonts w:ascii="Times New Roman" w:hAnsi="Times New Roman" w:cs="Times New Roman"/>
          <w:lang w:val="sr-Latn-CS"/>
        </w:rPr>
        <w:t>Министарство просвете, науке и технолошког развоја, Министарство здравља, Министарство омладине и спорта</w:t>
      </w:r>
      <w:r w:rsidRPr="00273995">
        <w:rPr>
          <w:rFonts w:ascii="Times New Roman" w:hAnsi="Times New Roman" w:cs="Times New Roman"/>
          <w:lang w:val="sr-Cyrl-CS"/>
        </w:rPr>
        <w:t>,</w:t>
      </w:r>
      <w:r w:rsidRPr="00273995">
        <w:rPr>
          <w:rFonts w:ascii="Times New Roman" w:hAnsi="Times New Roman" w:cs="Times New Roman"/>
          <w:lang w:val="sr-Latn-CS"/>
        </w:rPr>
        <w:t xml:space="preserve"> Министарство спољних послова, Министарство културе и информисања,</w:t>
      </w:r>
      <w:r w:rsidRPr="00273995">
        <w:rPr>
          <w:rFonts w:ascii="Times New Roman" w:hAnsi="Times New Roman" w:cs="Times New Roman"/>
          <w:lang w:val="sr-Cyrl-CS"/>
        </w:rPr>
        <w:t xml:space="preserve"> Министарство трговине</w:t>
      </w:r>
      <w:r w:rsidRPr="00017189">
        <w:rPr>
          <w:rFonts w:ascii="Times New Roman" w:hAnsi="Times New Roman" w:cs="Times New Roman"/>
          <w:lang w:val="ru-RU"/>
        </w:rPr>
        <w:t>, туризма</w:t>
      </w:r>
      <w:r w:rsidRPr="00273995">
        <w:rPr>
          <w:rFonts w:ascii="Times New Roman" w:hAnsi="Times New Roman" w:cs="Times New Roman"/>
          <w:lang w:val="sr-Cyrl-CS"/>
        </w:rPr>
        <w:t xml:space="preserve"> и телекомуникација, </w:t>
      </w:r>
      <w:r w:rsidRPr="00273995">
        <w:rPr>
          <w:rFonts w:ascii="Times New Roman" w:hAnsi="Times New Roman" w:cs="Times New Roman"/>
          <w:lang w:val="sr-Latn-CS"/>
        </w:rPr>
        <w:t>Безбедносно-информативн</w:t>
      </w:r>
      <w:r w:rsidRPr="00273995">
        <w:rPr>
          <w:rFonts w:ascii="Times New Roman" w:hAnsi="Times New Roman" w:cs="Times New Roman"/>
          <w:lang w:val="sr-Cyrl-CS"/>
        </w:rPr>
        <w:t>у</w:t>
      </w:r>
      <w:r w:rsidRPr="00273995">
        <w:rPr>
          <w:rFonts w:ascii="Times New Roman" w:hAnsi="Times New Roman" w:cs="Times New Roman"/>
          <w:lang w:val="sr-Latn-CS"/>
        </w:rPr>
        <w:t xml:space="preserve"> агенциј</w:t>
      </w:r>
      <w:r w:rsidRPr="00273995">
        <w:rPr>
          <w:rFonts w:ascii="Times New Roman" w:hAnsi="Times New Roman" w:cs="Times New Roman"/>
          <w:lang w:val="ru-RU"/>
        </w:rPr>
        <w:t>у</w:t>
      </w:r>
      <w:r w:rsidRPr="00273995">
        <w:rPr>
          <w:rFonts w:ascii="Times New Roman" w:hAnsi="Times New Roman" w:cs="Times New Roman"/>
          <w:lang w:val="sr-Cyrl-CS"/>
        </w:rPr>
        <w:t xml:space="preserve">, као и друге државне органе, </w:t>
      </w:r>
      <w:r w:rsidRPr="00AA4394">
        <w:rPr>
          <w:rFonts w:ascii="Times New Roman" w:hAnsi="Times New Roman" w:cs="Times New Roman"/>
          <w:lang w:val="sr-Cyrl-CS"/>
        </w:rPr>
        <w:t xml:space="preserve">организације, органе локалне власти, </w:t>
      </w:r>
      <w:r w:rsidRPr="00AA4394">
        <w:rPr>
          <w:rFonts w:ascii="Times New Roman" w:hAnsi="Times New Roman" w:cs="Times New Roman"/>
          <w:lang w:val="ru-RU"/>
        </w:rPr>
        <w:t>удружења</w:t>
      </w:r>
      <w:r w:rsidRPr="00273995">
        <w:rPr>
          <w:rFonts w:ascii="Times New Roman" w:hAnsi="Times New Roman" w:cs="Times New Roman"/>
          <w:lang w:val="ru-RU"/>
        </w:rPr>
        <w:t xml:space="preserve"> и организације цивилног друштва.</w:t>
      </w:r>
    </w:p>
    <w:p w:rsidR="004E7181" w:rsidRPr="007B17E3"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B17E3"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B17E3"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B17E3"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B17E3"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371D0F"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371D0F">
        <w:rPr>
          <w:rFonts w:ascii="Times New Roman" w:hAnsi="Times New Roman" w:cs="Times New Roman"/>
          <w:lang w:val="sr-Latn-CS"/>
        </w:rPr>
        <w:t xml:space="preserve">Резултати статистичких и аналитичких података </w:t>
      </w:r>
      <w:r w:rsidRPr="00371D0F">
        <w:rPr>
          <w:rFonts w:ascii="Times New Roman" w:hAnsi="Times New Roman" w:cs="Times New Roman"/>
          <w:lang w:val="ru-RU"/>
        </w:rPr>
        <w:t>кључних субјеката Стратегије</w:t>
      </w:r>
      <w:r w:rsidRPr="00371D0F">
        <w:rPr>
          <w:rFonts w:ascii="Times New Roman" w:hAnsi="Times New Roman" w:cs="Times New Roman"/>
          <w:lang w:val="sr-Latn-CS"/>
        </w:rPr>
        <w:t xml:space="preserve"> (ресорна министарства, међународне организације и организације цивилног друштва)</w:t>
      </w:r>
      <w:r w:rsidRPr="00371D0F">
        <w:rPr>
          <w:rFonts w:ascii="Times New Roman" w:hAnsi="Times New Roman" w:cs="Times New Roman"/>
          <w:lang w:val="ru-RU"/>
        </w:rPr>
        <w:t xml:space="preserve"> указују да се у Републици Србији</w:t>
      </w:r>
      <w:r w:rsidRPr="00371D0F">
        <w:rPr>
          <w:rFonts w:ascii="Times New Roman" w:hAnsi="Times New Roman" w:cs="Times New Roman"/>
          <w:lang w:val="sr-Latn-CS"/>
        </w:rPr>
        <w:t xml:space="preserve"> препознају </w:t>
      </w:r>
      <w:r w:rsidRPr="00371D0F">
        <w:rPr>
          <w:rFonts w:ascii="Times New Roman" w:hAnsi="Times New Roman" w:cs="Times New Roman"/>
          <w:lang w:val="ru-RU"/>
        </w:rPr>
        <w:t xml:space="preserve">континуирано скоро све </w:t>
      </w:r>
      <w:r w:rsidRPr="00371D0F">
        <w:rPr>
          <w:rFonts w:ascii="Times New Roman" w:hAnsi="Times New Roman" w:cs="Times New Roman"/>
          <w:lang w:val="sr-Latn-CS"/>
        </w:rPr>
        <w:t>форме трговине људима (сексуална</w:t>
      </w:r>
      <w:r w:rsidRPr="00371D0F">
        <w:rPr>
          <w:rFonts w:ascii="Times New Roman" w:hAnsi="Times New Roman" w:cs="Times New Roman"/>
          <w:lang w:val="sr-Cyrl-CS"/>
        </w:rPr>
        <w:t xml:space="preserve"> експлоатација,</w:t>
      </w:r>
      <w:r w:rsidRPr="00371D0F">
        <w:rPr>
          <w:rFonts w:ascii="Times New Roman" w:hAnsi="Times New Roman" w:cs="Times New Roman"/>
          <w:lang w:val="sr-Latn-CS"/>
        </w:rPr>
        <w:t xml:space="preserve"> радна</w:t>
      </w:r>
      <w:r w:rsidRPr="00371D0F">
        <w:rPr>
          <w:rFonts w:ascii="Times New Roman" w:hAnsi="Times New Roman" w:cs="Times New Roman"/>
          <w:lang w:val="sr-Cyrl-CS"/>
        </w:rPr>
        <w:t xml:space="preserve"> експлоатација</w:t>
      </w:r>
      <w:r w:rsidRPr="00371D0F">
        <w:rPr>
          <w:rFonts w:ascii="Times New Roman" w:hAnsi="Times New Roman" w:cs="Times New Roman"/>
          <w:lang w:val="sr-Latn-CS"/>
        </w:rPr>
        <w:t xml:space="preserve">, </w:t>
      </w:r>
      <w:r w:rsidRPr="00371D0F">
        <w:rPr>
          <w:rFonts w:ascii="Times New Roman" w:hAnsi="Times New Roman" w:cs="Times New Roman"/>
          <w:lang w:val="sr-Cyrl-CS"/>
        </w:rPr>
        <w:t xml:space="preserve">принуда на </w:t>
      </w:r>
      <w:r w:rsidRPr="00371D0F">
        <w:rPr>
          <w:rFonts w:ascii="Times New Roman" w:hAnsi="Times New Roman" w:cs="Times New Roman"/>
          <w:lang w:val="sr-Latn-CS"/>
        </w:rPr>
        <w:t>просјачење</w:t>
      </w:r>
      <w:r w:rsidRPr="00371D0F">
        <w:rPr>
          <w:rFonts w:ascii="Times New Roman" w:hAnsi="Times New Roman" w:cs="Times New Roman"/>
          <w:lang w:val="sr-Cyrl-CS"/>
        </w:rPr>
        <w:t>, принуда на вршење кривичних дела и принудни бракови са елементима експлоатације</w:t>
      </w:r>
      <w:r w:rsidRPr="00371D0F">
        <w:rPr>
          <w:rFonts w:ascii="Times New Roman" w:hAnsi="Times New Roman" w:cs="Times New Roman"/>
          <w:lang w:val="ru-RU"/>
        </w:rPr>
        <w:t>.</w:t>
      </w:r>
      <w:r w:rsidRPr="00371D0F">
        <w:rPr>
          <w:rFonts w:ascii="Times New Roman" w:hAnsi="Times New Roman" w:cs="Times New Roman"/>
          <w:lang w:val="sr-Latn-CS"/>
        </w:rPr>
        <w:t>)</w:t>
      </w:r>
      <w:r w:rsidRPr="00371D0F">
        <w:rPr>
          <w:rFonts w:ascii="Times New Roman" w:hAnsi="Times New Roman" w:cs="Times New Roman"/>
          <w:lang w:val="sr-Cyrl-CS"/>
        </w:rPr>
        <w:t>. Статистичка анализа</w:t>
      </w:r>
      <w:r w:rsidRPr="007B17E3">
        <w:rPr>
          <w:rFonts w:ascii="Times New Roman" w:hAnsi="Times New Roman" w:cs="Times New Roman"/>
          <w:lang w:val="sr-Cyrl-CS"/>
        </w:rPr>
        <w:t xml:space="preserve"> </w:t>
      </w:r>
      <w:r w:rsidRPr="00371D0F">
        <w:rPr>
          <w:rFonts w:ascii="Times New Roman" w:hAnsi="Times New Roman" w:cs="Times New Roman"/>
          <w:lang w:val="sr-Cyrl-CS"/>
        </w:rPr>
        <w:t>указује на</w:t>
      </w:r>
      <w:r w:rsidRPr="007B17E3">
        <w:rPr>
          <w:rFonts w:ascii="Times New Roman" w:hAnsi="Times New Roman" w:cs="Times New Roman"/>
          <w:lang w:val="sr-Cyrl-CS"/>
        </w:rPr>
        <w:t xml:space="preserve"> </w:t>
      </w:r>
      <w:r w:rsidRPr="00371D0F">
        <w:rPr>
          <w:rFonts w:ascii="Times New Roman" w:hAnsi="Times New Roman" w:cs="Times New Roman"/>
          <w:lang w:val="sr-Cyrl-CS"/>
        </w:rPr>
        <w:t>велики удео</w:t>
      </w:r>
      <w:r w:rsidRPr="007B17E3">
        <w:rPr>
          <w:rFonts w:ascii="Times New Roman" w:hAnsi="Times New Roman" w:cs="Times New Roman"/>
          <w:lang w:val="sr-Cyrl-CS"/>
        </w:rPr>
        <w:t xml:space="preserve"> </w:t>
      </w:r>
      <w:r w:rsidRPr="00371D0F">
        <w:rPr>
          <w:rFonts w:ascii="Times New Roman" w:hAnsi="Times New Roman" w:cs="Times New Roman"/>
          <w:lang w:val="sr-Cyrl-CS"/>
        </w:rPr>
        <w:t xml:space="preserve">домаћих држављана жртава трговине људима </w:t>
      </w:r>
      <w:r w:rsidRPr="00371D0F">
        <w:rPr>
          <w:rFonts w:ascii="Times New Roman" w:hAnsi="Times New Roman" w:cs="Times New Roman"/>
          <w:lang w:val="sr-Latn-CS"/>
        </w:rPr>
        <w:t>којима је трговано у оквиру граница Републике Србије</w:t>
      </w:r>
      <w:r w:rsidRPr="00371D0F">
        <w:rPr>
          <w:rFonts w:ascii="Times New Roman" w:hAnsi="Times New Roman" w:cs="Times New Roman"/>
          <w:lang w:val="sr-Cyrl-CS"/>
        </w:rPr>
        <w:t>, пораст броја деце жртава трговине људима, појаву дуалне или вишеструке експлоатације жртава као и пораст броја домаћих држављана жртава трговине људима у иностранству и то мушкараца жртава радне експлоатације у индустрији грађевине и жена жртава експлоатације у проституцији.</w:t>
      </w:r>
    </w:p>
    <w:p w:rsidR="004E7181" w:rsidRPr="00371D0F"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color w:val="000000"/>
          <w:lang w:val="sr-Cyrl-CS"/>
        </w:rPr>
        <w:t>Анализа је показала да је п</w:t>
      </w:r>
      <w:r w:rsidRPr="00760BEE">
        <w:rPr>
          <w:rFonts w:ascii="Times New Roman" w:hAnsi="Times New Roman" w:cs="Times New Roman"/>
          <w:color w:val="000000"/>
          <w:lang w:val="sr-Latn-CS"/>
        </w:rPr>
        <w:t>остојећа економска криза чија је последица незапосленост</w:t>
      </w:r>
      <w:r w:rsidRPr="00760BEE">
        <w:rPr>
          <w:rFonts w:ascii="Times New Roman" w:hAnsi="Times New Roman" w:cs="Times New Roman"/>
          <w:color w:val="000000"/>
          <w:lang w:val="ru-RU"/>
        </w:rPr>
        <w:t xml:space="preserve"> и сиромаштво у </w:t>
      </w:r>
      <w:r w:rsidRPr="00760BEE">
        <w:rPr>
          <w:rFonts w:ascii="Times New Roman" w:hAnsi="Times New Roman" w:cs="Times New Roman"/>
          <w:lang w:val="ru-RU"/>
        </w:rPr>
        <w:t>Републици</w:t>
      </w:r>
      <w:r w:rsidRPr="007B17E3">
        <w:rPr>
          <w:rFonts w:ascii="Times New Roman" w:hAnsi="Times New Roman" w:cs="Times New Roman"/>
          <w:lang w:val="sr-Cyrl-CS"/>
        </w:rPr>
        <w:t xml:space="preserve"> </w:t>
      </w:r>
      <w:r w:rsidRPr="00760BEE">
        <w:rPr>
          <w:rFonts w:ascii="Times New Roman" w:hAnsi="Times New Roman" w:cs="Times New Roman"/>
          <w:color w:val="000000"/>
          <w:lang w:val="ru-RU"/>
        </w:rPr>
        <w:t>Србији,</w:t>
      </w:r>
      <w:r w:rsidRPr="00760BEE">
        <w:rPr>
          <w:rFonts w:ascii="Times New Roman" w:hAnsi="Times New Roman" w:cs="Times New Roman"/>
          <w:color w:val="000000"/>
          <w:lang w:val="sr-Latn-CS"/>
        </w:rPr>
        <w:t xml:space="preserve"> узроковала пораст врбовања </w:t>
      </w:r>
      <w:r w:rsidRPr="00760BEE">
        <w:rPr>
          <w:rFonts w:ascii="Times New Roman" w:hAnsi="Times New Roman" w:cs="Times New Roman"/>
          <w:lang w:val="ru-RU"/>
        </w:rPr>
        <w:t xml:space="preserve">деце и одраслих у циљу </w:t>
      </w:r>
      <w:r>
        <w:rPr>
          <w:rFonts w:ascii="Times New Roman" w:hAnsi="Times New Roman" w:cs="Times New Roman"/>
          <w:lang w:val="ru-RU"/>
        </w:rPr>
        <w:t xml:space="preserve">сексуалне и радне </w:t>
      </w:r>
      <w:r w:rsidRPr="00760BEE">
        <w:rPr>
          <w:rFonts w:ascii="Times New Roman" w:hAnsi="Times New Roman" w:cs="Times New Roman"/>
          <w:lang w:val="ru-RU"/>
        </w:rPr>
        <w:t>експлоатације</w:t>
      </w:r>
      <w:r>
        <w:rPr>
          <w:rFonts w:ascii="Times New Roman" w:hAnsi="Times New Roman" w:cs="Times New Roman"/>
          <w:lang w:val="ru-RU"/>
        </w:rPr>
        <w:t xml:space="preserve"> и искоришћавања у порнографске сврхе. </w:t>
      </w:r>
      <w:r w:rsidRPr="00760BEE">
        <w:rPr>
          <w:rFonts w:ascii="Times New Roman" w:hAnsi="Times New Roman" w:cs="Times New Roman"/>
          <w:color w:val="000000"/>
          <w:lang w:val="ru-RU"/>
        </w:rPr>
        <w:t xml:space="preserve">Ове активности врбовања се све чешће </w:t>
      </w:r>
      <w:r w:rsidRPr="00760BEE">
        <w:rPr>
          <w:rFonts w:ascii="Times New Roman" w:hAnsi="Times New Roman" w:cs="Times New Roman"/>
          <w:lang w:val="ru-RU"/>
        </w:rPr>
        <w:t>врше злоупотребом савремених технологија, мобилним интернетом и социјалним мрежама.</w:t>
      </w:r>
    </w:p>
    <w:p w:rsidR="004E7181" w:rsidRPr="00760BEE" w:rsidRDefault="004E7181" w:rsidP="00845A6F">
      <w:pPr>
        <w:autoSpaceDE w:val="0"/>
        <w:autoSpaceDN w:val="0"/>
        <w:adjustRightInd w:val="0"/>
        <w:spacing w:after="0" w:line="240" w:lineRule="auto"/>
        <w:ind w:left="708"/>
        <w:jc w:val="both"/>
        <w:rPr>
          <w:rFonts w:ascii="Times New Roman" w:hAnsi="Times New Roman" w:cs="Times New Roman"/>
          <w:lang w:val="ru-RU"/>
        </w:rPr>
      </w:pPr>
    </w:p>
    <w:p w:rsidR="004E7181" w:rsidRPr="00017189"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ru-RU"/>
        </w:rPr>
        <w:t>Миграциони токови, како принудни тако и из економских разлога, са подручја Азије и Африке ка земљама Централне и Северне Европе, последњих неколико година узроковали су ирегуларне миграције преко територије Републике Србије. Један број ирегуларних миграната страних држављана, нар</w:t>
      </w:r>
      <w:r>
        <w:rPr>
          <w:rFonts w:ascii="Times New Roman" w:hAnsi="Times New Roman" w:cs="Times New Roman"/>
          <w:lang w:val="ru-RU"/>
        </w:rPr>
        <w:t>очито девој</w:t>
      </w:r>
      <w:r>
        <w:rPr>
          <w:rFonts w:ascii="Times New Roman" w:hAnsi="Times New Roman" w:cs="Times New Roman"/>
        </w:rPr>
        <w:t>a</w:t>
      </w:r>
      <w:r>
        <w:rPr>
          <w:rFonts w:ascii="Times New Roman" w:hAnsi="Times New Roman" w:cs="Times New Roman"/>
          <w:lang w:val="ru-RU"/>
        </w:rPr>
        <w:t>к</w:t>
      </w:r>
      <w:r>
        <w:rPr>
          <w:rFonts w:ascii="Times New Roman" w:hAnsi="Times New Roman" w:cs="Times New Roman"/>
        </w:rPr>
        <w:t>a</w:t>
      </w:r>
      <w:r>
        <w:rPr>
          <w:rFonts w:ascii="Times New Roman" w:hAnsi="Times New Roman" w:cs="Times New Roman"/>
          <w:lang w:val="ru-RU"/>
        </w:rPr>
        <w:t xml:space="preserve"> и дец</w:t>
      </w:r>
      <w:r w:rsidRPr="00017189">
        <w:rPr>
          <w:rFonts w:ascii="Times New Roman" w:hAnsi="Times New Roman" w:cs="Times New Roman"/>
          <w:lang w:val="ru-RU"/>
        </w:rPr>
        <w:t>е</w:t>
      </w:r>
      <w:r w:rsidRPr="00760BEE">
        <w:rPr>
          <w:rFonts w:ascii="Times New Roman" w:hAnsi="Times New Roman" w:cs="Times New Roman"/>
          <w:lang w:val="ru-RU"/>
        </w:rPr>
        <w:t xml:space="preserve"> која путују сама, без пратње родитеља или старатеља и тражиоци азила изложени су ризицима од трговине људима и експлоатације, што додатно усложњава одговор државе и друштва на проблем трговине људима.</w:t>
      </w:r>
      <w:r w:rsidRPr="007B17E3">
        <w:rPr>
          <w:rFonts w:ascii="Times New Roman" w:hAnsi="Times New Roman" w:cs="Times New Roman"/>
          <w:lang w:val="ru-RU"/>
        </w:rPr>
        <w:t xml:space="preserve"> </w:t>
      </w:r>
      <w:r w:rsidRPr="00AC5FF0">
        <w:rPr>
          <w:rFonts w:ascii="Times New Roman" w:hAnsi="Times New Roman" w:cs="Times New Roman"/>
          <w:lang w:val="sr-Cyrl-CS"/>
        </w:rPr>
        <w:t xml:space="preserve">Проблем ће додатно бити решаван новом стратегијом </w:t>
      </w:r>
      <w:r>
        <w:rPr>
          <w:rFonts w:ascii="Times New Roman" w:hAnsi="Times New Roman" w:cs="Times New Roman"/>
          <w:lang w:val="sr-Cyrl-CS"/>
        </w:rPr>
        <w:t>која уређује</w:t>
      </w:r>
      <w:r w:rsidRPr="00AC5FF0">
        <w:rPr>
          <w:rFonts w:ascii="Times New Roman" w:hAnsi="Times New Roman" w:cs="Times New Roman"/>
          <w:lang w:val="sr-Cyrl-CS"/>
        </w:rPr>
        <w:t xml:space="preserve"> супростављање ирегуралним миграцијама чија је израда започела спољном оценом претходног стратешког документа и израдом стратешке анализе са препорукама коју су израдили стручњаци ангажовани кроз ТАИЕКС. </w:t>
      </w:r>
    </w:p>
    <w:p w:rsidR="004E7181" w:rsidRPr="00017189"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AC5FF0"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AC5FF0">
        <w:rPr>
          <w:rFonts w:ascii="Times New Roman" w:hAnsi="Times New Roman" w:cs="Times New Roman"/>
          <w:lang w:val="sr-Cyrl-CS"/>
        </w:rPr>
        <w:t xml:space="preserve">Проблем трговине људима ће бити решаван и кроз активности дефинисане у акционим плановима за преговарачко поглавље 23 и 24. </w:t>
      </w:r>
    </w:p>
    <w:p w:rsidR="004E7181" w:rsidRDefault="004E7181" w:rsidP="00845A6F">
      <w:pPr>
        <w:autoSpaceDE w:val="0"/>
        <w:autoSpaceDN w:val="0"/>
        <w:adjustRightInd w:val="0"/>
        <w:spacing w:after="0" w:line="240" w:lineRule="auto"/>
        <w:ind w:firstLine="708"/>
        <w:jc w:val="both"/>
        <w:rPr>
          <w:rFonts w:ascii="Times New Roman" w:hAnsi="Times New Roman" w:cs="Times New Roman"/>
          <w:lang w:val="sr-Latn-CS"/>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760BEE">
        <w:rPr>
          <w:rFonts w:ascii="Times New Roman" w:hAnsi="Times New Roman" w:cs="Times New Roman"/>
          <w:lang w:val="sr-Cyrl-CS"/>
        </w:rPr>
        <w:t>Анализа стања је указала на следеће активности:</w:t>
      </w:r>
    </w:p>
    <w:p w:rsidR="004E7181" w:rsidRPr="00760BEE" w:rsidRDefault="004E7181" w:rsidP="00845A6F">
      <w:pPr>
        <w:autoSpaceDE w:val="0"/>
        <w:autoSpaceDN w:val="0"/>
        <w:adjustRightInd w:val="0"/>
        <w:spacing w:after="0" w:line="240" w:lineRule="auto"/>
        <w:ind w:left="708"/>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Latn-CS"/>
        </w:rPr>
        <w:t>У спровођењу националне политике превенције, заштите жртава и сузбијања трговине људима</w:t>
      </w:r>
      <w:r w:rsidRPr="00760BEE">
        <w:rPr>
          <w:rFonts w:ascii="Times New Roman" w:hAnsi="Times New Roman" w:cs="Times New Roman"/>
          <w:lang w:val="ru-RU"/>
        </w:rPr>
        <w:t xml:space="preserve"> успостављено је партнерство надлежних државних органа</w:t>
      </w:r>
      <w:r w:rsidRPr="007B17E3">
        <w:rPr>
          <w:rFonts w:ascii="Times New Roman" w:hAnsi="Times New Roman" w:cs="Times New Roman"/>
          <w:lang w:val="ru-RU"/>
        </w:rPr>
        <w:t xml:space="preserve"> </w:t>
      </w:r>
      <w:r w:rsidRPr="00760BEE">
        <w:rPr>
          <w:rFonts w:ascii="Times New Roman" w:hAnsi="Times New Roman" w:cs="Times New Roman"/>
          <w:lang w:val="ru-RU"/>
        </w:rPr>
        <w:t>и цивилног сектора, како на оперативном нивоу, тако и на пољу креирања политика, односно</w:t>
      </w:r>
      <w:r w:rsidRPr="007B17E3">
        <w:rPr>
          <w:rFonts w:ascii="Times New Roman" w:hAnsi="Times New Roman" w:cs="Times New Roman"/>
          <w:lang w:val="ru-RU"/>
        </w:rPr>
        <w:t xml:space="preserve"> </w:t>
      </w:r>
      <w:r w:rsidRPr="00760BEE">
        <w:rPr>
          <w:rFonts w:ascii="Times New Roman" w:hAnsi="Times New Roman" w:cs="Times New Roman"/>
          <w:lang w:val="sr-Latn-CS"/>
        </w:rPr>
        <w:t>успостављен је</w:t>
      </w:r>
      <w:r w:rsidRPr="00760BEE">
        <w:rPr>
          <w:rFonts w:ascii="Times New Roman" w:hAnsi="Times New Roman" w:cs="Times New Roman"/>
          <w:lang w:val="ru-RU"/>
        </w:rPr>
        <w:t xml:space="preserve"> мултидисциплинарни </w:t>
      </w:r>
      <w:r w:rsidRPr="00760BEE">
        <w:rPr>
          <w:rFonts w:ascii="Times New Roman" w:hAnsi="Times New Roman" w:cs="Times New Roman"/>
          <w:lang w:val="sr-Cyrl-CS"/>
        </w:rPr>
        <w:t>о</w:t>
      </w:r>
      <w:r w:rsidRPr="00760BEE">
        <w:rPr>
          <w:rFonts w:ascii="Times New Roman" w:hAnsi="Times New Roman" w:cs="Times New Roman"/>
          <w:lang w:val="sr-Latn-CS"/>
        </w:rPr>
        <w:t>квир рада заснован на заштити људских права жртава</w:t>
      </w:r>
      <w:r w:rsidRPr="00760BEE">
        <w:rPr>
          <w:rFonts w:ascii="Times New Roman" w:hAnsi="Times New Roman" w:cs="Times New Roman"/>
          <w:lang w:val="ru-RU"/>
        </w:rPr>
        <w:t>, успостављена је регионална и међународна сарадња, посебно међународна полицијска сарадња</w:t>
      </w:r>
      <w:r w:rsidRPr="00760BEE">
        <w:rPr>
          <w:rFonts w:ascii="Times New Roman" w:hAnsi="Times New Roman" w:cs="Times New Roman"/>
          <w:lang w:val="sr-Latn-CS"/>
        </w:rPr>
        <w:t xml:space="preserve"> и </w:t>
      </w:r>
      <w:r w:rsidRPr="00760BEE">
        <w:rPr>
          <w:rFonts w:ascii="Times New Roman" w:hAnsi="Times New Roman" w:cs="Times New Roman"/>
          <w:lang w:val="ru-RU"/>
        </w:rPr>
        <w:t xml:space="preserve">успостављен је </w:t>
      </w:r>
      <w:r w:rsidRPr="00760BEE">
        <w:rPr>
          <w:rFonts w:ascii="Times New Roman" w:hAnsi="Times New Roman" w:cs="Times New Roman"/>
          <w:lang w:val="sr-Latn-CS"/>
        </w:rPr>
        <w:t>одговарајући</w:t>
      </w:r>
      <w:r w:rsidRPr="00760BEE">
        <w:rPr>
          <w:rFonts w:ascii="Times New Roman" w:hAnsi="Times New Roman" w:cs="Times New Roman"/>
          <w:lang w:val="ru-RU"/>
        </w:rPr>
        <w:t xml:space="preserve"> стратешки и нормативни </w:t>
      </w:r>
      <w:r w:rsidRPr="00760BEE">
        <w:rPr>
          <w:rFonts w:ascii="Times New Roman" w:hAnsi="Times New Roman" w:cs="Times New Roman"/>
          <w:lang w:val="sr-Latn-CS"/>
        </w:rPr>
        <w:t>оквир</w:t>
      </w:r>
      <w:r w:rsidRPr="00760BEE">
        <w:rPr>
          <w:rFonts w:ascii="Times New Roman" w:hAnsi="Times New Roman" w:cs="Times New Roman"/>
          <w:lang w:val="sr-Cyrl-CS"/>
        </w:rPr>
        <w:t xml:space="preserve">. </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sr-Latn-CS"/>
        </w:rPr>
      </w:pPr>
      <w:r w:rsidRPr="00760BEE">
        <w:rPr>
          <w:rFonts w:ascii="Times New Roman" w:hAnsi="Times New Roman" w:cs="Times New Roman"/>
          <w:lang w:val="sr-Latn-CS"/>
        </w:rPr>
        <w:t xml:space="preserve">Развијени су </w:t>
      </w:r>
      <w:r w:rsidRPr="00760BEE">
        <w:rPr>
          <w:rFonts w:ascii="Times New Roman" w:hAnsi="Times New Roman" w:cs="Times New Roman"/>
          <w:color w:val="000000"/>
          <w:lang w:val="sr-Latn-CS"/>
        </w:rPr>
        <w:t>програми</w:t>
      </w:r>
      <w:r>
        <w:rPr>
          <w:rFonts w:ascii="Times New Roman" w:hAnsi="Times New Roman" w:cs="Times New Roman"/>
          <w:color w:val="000000"/>
          <w:lang w:val="sr-Latn-CS"/>
        </w:rPr>
        <w:t xml:space="preserve"> </w:t>
      </w:r>
      <w:r w:rsidRPr="00760BEE">
        <w:rPr>
          <w:rFonts w:ascii="Times New Roman" w:hAnsi="Times New Roman" w:cs="Times New Roman"/>
          <w:lang w:val="sr-Cyrl-CS"/>
        </w:rPr>
        <w:t>обуке</w:t>
      </w:r>
      <w:r w:rsidRPr="007B17E3">
        <w:rPr>
          <w:rFonts w:ascii="Times New Roman" w:hAnsi="Times New Roman" w:cs="Times New Roman"/>
          <w:lang w:val="ru-RU"/>
        </w:rPr>
        <w:t xml:space="preserve"> </w:t>
      </w:r>
      <w:r w:rsidRPr="00760BEE">
        <w:rPr>
          <w:rFonts w:ascii="Times New Roman" w:hAnsi="Times New Roman" w:cs="Times New Roman"/>
          <w:lang w:val="sr-Latn-CS"/>
        </w:rPr>
        <w:t xml:space="preserve">из области </w:t>
      </w:r>
      <w:r w:rsidRPr="00760BEE">
        <w:rPr>
          <w:rFonts w:ascii="Times New Roman" w:hAnsi="Times New Roman" w:cs="Times New Roman"/>
          <w:lang w:val="ru-RU"/>
        </w:rPr>
        <w:t xml:space="preserve">борбе против </w:t>
      </w:r>
      <w:r w:rsidRPr="00760BEE">
        <w:rPr>
          <w:rFonts w:ascii="Times New Roman" w:hAnsi="Times New Roman" w:cs="Times New Roman"/>
          <w:lang w:val="sr-Latn-CS"/>
        </w:rPr>
        <w:t xml:space="preserve">трговине људима, </w:t>
      </w:r>
      <w:r w:rsidRPr="00760BEE">
        <w:rPr>
          <w:rFonts w:ascii="Times New Roman" w:hAnsi="Times New Roman" w:cs="Times New Roman"/>
          <w:lang w:val="sr-Cyrl-CS"/>
        </w:rPr>
        <w:t>којим</w:t>
      </w:r>
      <w:r>
        <w:rPr>
          <w:rFonts w:ascii="Times New Roman" w:hAnsi="Times New Roman" w:cs="Times New Roman"/>
          <w:lang w:val="sr-Cyrl-CS"/>
        </w:rPr>
        <w:t>а</w:t>
      </w:r>
      <w:r w:rsidRPr="00760BEE">
        <w:rPr>
          <w:rFonts w:ascii="Times New Roman" w:hAnsi="Times New Roman" w:cs="Times New Roman"/>
          <w:lang w:val="sr-Cyrl-CS"/>
        </w:rPr>
        <w:t xml:space="preserve"> су запослени у Министарству унутрашњих послова</w:t>
      </w:r>
      <w:r w:rsidRPr="00760BEE">
        <w:rPr>
          <w:rFonts w:ascii="Times New Roman" w:hAnsi="Times New Roman" w:cs="Times New Roman"/>
          <w:lang w:val="sr-Latn-CS"/>
        </w:rPr>
        <w:t>,</w:t>
      </w:r>
      <w:r w:rsidRPr="00760BEE">
        <w:rPr>
          <w:rFonts w:ascii="Times New Roman" w:hAnsi="Times New Roman" w:cs="Times New Roman"/>
          <w:lang w:val="ru-RU"/>
        </w:rPr>
        <w:t xml:space="preserve"> систему социјалне заштите, </w:t>
      </w:r>
      <w:r w:rsidRPr="00760BEE">
        <w:rPr>
          <w:rFonts w:ascii="Times New Roman" w:hAnsi="Times New Roman" w:cs="Times New Roman"/>
          <w:lang w:val="sr-Cyrl-CS"/>
        </w:rPr>
        <w:t>јавним тужилаштвима, судовима, здравственим и образовним установама и волонтери у организацијама цивилног друштва,</w:t>
      </w:r>
      <w:r w:rsidRPr="00760BEE">
        <w:rPr>
          <w:rFonts w:ascii="Times New Roman" w:hAnsi="Times New Roman" w:cs="Times New Roman"/>
          <w:lang w:val="sr-Latn-CS"/>
        </w:rPr>
        <w:t xml:space="preserve"> стручно оспособљ</w:t>
      </w:r>
      <w:r w:rsidRPr="00760BEE">
        <w:rPr>
          <w:rFonts w:ascii="Times New Roman" w:hAnsi="Times New Roman" w:cs="Times New Roman"/>
          <w:lang w:val="sr-Cyrl-CS"/>
        </w:rPr>
        <w:t>ени</w:t>
      </w:r>
      <w:r>
        <w:rPr>
          <w:rFonts w:ascii="Times New Roman" w:hAnsi="Times New Roman" w:cs="Times New Roman"/>
          <w:lang w:val="sr-Cyrl-CS"/>
        </w:rPr>
        <w:t xml:space="preserve"> </w:t>
      </w:r>
      <w:r w:rsidRPr="00760BEE">
        <w:rPr>
          <w:rFonts w:ascii="Times New Roman" w:hAnsi="Times New Roman" w:cs="Times New Roman"/>
          <w:lang w:val="sr-Latn-CS"/>
        </w:rPr>
        <w:t>за рад на превенцији, препознавању жртава, пружању помоћи и заштит</w:t>
      </w:r>
      <w:r w:rsidRPr="00760BEE">
        <w:rPr>
          <w:rFonts w:ascii="Times New Roman" w:hAnsi="Times New Roman" w:cs="Times New Roman"/>
          <w:lang w:val="ru-RU"/>
        </w:rPr>
        <w:t>и</w:t>
      </w:r>
      <w:r w:rsidRPr="00760BEE">
        <w:rPr>
          <w:rFonts w:ascii="Times New Roman" w:hAnsi="Times New Roman" w:cs="Times New Roman"/>
          <w:lang w:val="sr-Latn-CS"/>
        </w:rPr>
        <w:t xml:space="preserve"> жртава и кривичном гоњењу учинилаца. </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Latn-CS"/>
        </w:rPr>
        <w:t xml:space="preserve">Спроведени су и пројекти у циљу </w:t>
      </w:r>
      <w:r w:rsidRPr="00760BEE">
        <w:rPr>
          <w:rFonts w:ascii="Times New Roman" w:hAnsi="Times New Roman" w:cs="Times New Roman"/>
          <w:lang w:val="sr-Cyrl-CS"/>
        </w:rPr>
        <w:t>образовања</w:t>
      </w:r>
      <w:r w:rsidRPr="00760BEE">
        <w:rPr>
          <w:rFonts w:ascii="Times New Roman" w:hAnsi="Times New Roman" w:cs="Times New Roman"/>
          <w:lang w:val="sr-Latn-CS"/>
        </w:rPr>
        <w:t xml:space="preserve"> и подизања нивоа свести младих, као и велики број вршњачких </w:t>
      </w:r>
      <w:r w:rsidRPr="00760BEE">
        <w:rPr>
          <w:rFonts w:ascii="Times New Roman" w:hAnsi="Times New Roman" w:cs="Times New Roman"/>
          <w:lang w:val="sr-Cyrl-CS"/>
        </w:rPr>
        <w:t>образовних програма</w:t>
      </w:r>
      <w:r w:rsidRPr="00760BEE">
        <w:rPr>
          <w:rFonts w:ascii="Times New Roman" w:hAnsi="Times New Roman" w:cs="Times New Roman"/>
          <w:lang w:val="sr-Latn-CS"/>
        </w:rPr>
        <w:t xml:space="preserve"> у циљу препознавањ</w:t>
      </w:r>
      <w:r w:rsidRPr="00760BEE">
        <w:rPr>
          <w:rFonts w:ascii="Times New Roman" w:hAnsi="Times New Roman" w:cs="Times New Roman"/>
          <w:lang w:val="sr-Cyrl-CS"/>
        </w:rPr>
        <w:t>а</w:t>
      </w:r>
      <w:r w:rsidRPr="007B17E3">
        <w:rPr>
          <w:rFonts w:ascii="Times New Roman" w:hAnsi="Times New Roman" w:cs="Times New Roman"/>
          <w:lang w:val="ru-RU"/>
        </w:rPr>
        <w:t xml:space="preserve"> </w:t>
      </w:r>
      <w:r w:rsidRPr="00760BEE">
        <w:rPr>
          <w:rFonts w:ascii="Times New Roman" w:hAnsi="Times New Roman" w:cs="Times New Roman"/>
          <w:lang w:val="sr-Cyrl-CS"/>
        </w:rPr>
        <w:t>сложености проблема</w:t>
      </w:r>
      <w:r w:rsidRPr="00760BEE">
        <w:rPr>
          <w:rFonts w:ascii="Times New Roman" w:hAnsi="Times New Roman" w:cs="Times New Roman"/>
          <w:lang w:val="sr-Latn-CS"/>
        </w:rPr>
        <w:t xml:space="preserve"> и ради боље идентификације, помоћи и заштите жртава.</w:t>
      </w:r>
    </w:p>
    <w:p w:rsidR="004E7181" w:rsidRPr="007B17E3"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B17E3"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B17E3"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017189"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Cyrl-CS"/>
        </w:rPr>
        <w:t>П</w:t>
      </w:r>
      <w:r w:rsidRPr="00760BEE">
        <w:rPr>
          <w:rFonts w:ascii="Times New Roman" w:hAnsi="Times New Roman" w:cs="Times New Roman"/>
          <w:lang w:val="sr-Latn-CS"/>
        </w:rPr>
        <w:t>остојећи систем идентификације жртава у Републици Србији</w:t>
      </w:r>
      <w:r w:rsidRPr="00760BEE">
        <w:rPr>
          <w:rFonts w:ascii="Times New Roman" w:hAnsi="Times New Roman" w:cs="Times New Roman"/>
          <w:lang w:val="sr-Cyrl-CS"/>
        </w:rPr>
        <w:t xml:space="preserve"> развијан је кроз проактиван приступ, пре свега запослених у полицији</w:t>
      </w:r>
      <w:r w:rsidRPr="007B17E3">
        <w:rPr>
          <w:rFonts w:ascii="Times New Roman" w:hAnsi="Times New Roman" w:cs="Times New Roman"/>
          <w:lang w:val="ru-RU"/>
        </w:rPr>
        <w:t xml:space="preserve"> </w:t>
      </w:r>
      <w:r w:rsidRPr="00760BEE">
        <w:rPr>
          <w:rFonts w:ascii="Times New Roman" w:hAnsi="Times New Roman" w:cs="Times New Roman"/>
          <w:lang w:val="ru-RU"/>
        </w:rPr>
        <w:t xml:space="preserve">и </w:t>
      </w:r>
      <w:r w:rsidRPr="00760BEE">
        <w:rPr>
          <w:rFonts w:ascii="Times New Roman" w:hAnsi="Times New Roman" w:cs="Times New Roman"/>
          <w:lang w:val="sr-Latn-CS"/>
        </w:rPr>
        <w:t>систему социјалне заштите, али и запослених у просвети, здравственим установ</w:t>
      </w:r>
      <w:r>
        <w:rPr>
          <w:rFonts w:ascii="Times New Roman" w:hAnsi="Times New Roman" w:cs="Times New Roman"/>
          <w:lang w:val="sr-Cyrl-CS"/>
        </w:rPr>
        <w:t>а</w:t>
      </w:r>
      <w:r w:rsidRPr="00760BEE">
        <w:rPr>
          <w:rFonts w:ascii="Times New Roman" w:hAnsi="Times New Roman" w:cs="Times New Roman"/>
          <w:lang w:val="sr-Latn-CS"/>
        </w:rPr>
        <w:t>ма</w:t>
      </w:r>
      <w:r w:rsidRPr="00760BEE">
        <w:rPr>
          <w:rFonts w:ascii="Times New Roman" w:hAnsi="Times New Roman" w:cs="Times New Roman"/>
          <w:lang w:val="sr-Cyrl-CS"/>
        </w:rPr>
        <w:t xml:space="preserve"> и организацијама цивилног друштва, као и оних који раде са тражиоцима азила и повратницима</w:t>
      </w:r>
      <w:r>
        <w:rPr>
          <w:rFonts w:ascii="Times New Roman" w:hAnsi="Times New Roman" w:cs="Times New Roman"/>
          <w:lang w:val="sr-Cyrl-CS"/>
        </w:rPr>
        <w:t xml:space="preserve"> на основу Споразума </w:t>
      </w:r>
      <w:r w:rsidRPr="00017189">
        <w:rPr>
          <w:rFonts w:ascii="Times New Roman" w:hAnsi="Times New Roman" w:cs="Times New Roman"/>
          <w:lang w:val="ru-RU"/>
        </w:rPr>
        <w:t xml:space="preserve">између Републике Србије и Европске заједнице </w:t>
      </w:r>
      <w:r>
        <w:rPr>
          <w:rFonts w:ascii="Times New Roman" w:hAnsi="Times New Roman" w:cs="Times New Roman"/>
          <w:lang w:val="sr-Cyrl-CS"/>
        </w:rPr>
        <w:t>о реадмисији</w:t>
      </w:r>
      <w:r w:rsidRPr="00017189">
        <w:rPr>
          <w:rFonts w:ascii="Times New Roman" w:hAnsi="Times New Roman" w:cs="Times New Roman"/>
          <w:lang w:val="ru-RU"/>
        </w:rPr>
        <w:t xml:space="preserve"> лица која незаконито бораве („Службени гласник Републике Србије – Међународни уговори</w:t>
      </w:r>
      <w:r w:rsidRPr="00760BEE">
        <w:rPr>
          <w:rFonts w:ascii="Times New Roman" w:hAnsi="Times New Roman" w:cs="Times New Roman"/>
          <w:lang w:val="ru-RU"/>
        </w:rPr>
        <w:t>”</w:t>
      </w:r>
      <w:r w:rsidRPr="00017189">
        <w:rPr>
          <w:rFonts w:ascii="Times New Roman" w:hAnsi="Times New Roman" w:cs="Times New Roman"/>
          <w:lang w:val="ru-RU"/>
        </w:rPr>
        <w:t>,</w:t>
      </w:r>
      <w:r>
        <w:rPr>
          <w:rFonts w:ascii="Times New Roman" w:hAnsi="Times New Roman" w:cs="Times New Roman"/>
          <w:lang w:val="sr-Cyrl-CS"/>
        </w:rPr>
        <w:t xml:space="preserve"> број </w:t>
      </w:r>
      <w:r w:rsidRPr="00017189">
        <w:rPr>
          <w:rFonts w:ascii="Times New Roman" w:hAnsi="Times New Roman" w:cs="Times New Roman"/>
          <w:lang w:val="ru-RU"/>
        </w:rPr>
        <w:t>103</w:t>
      </w:r>
      <w:r>
        <w:rPr>
          <w:rFonts w:ascii="Times New Roman" w:hAnsi="Times New Roman" w:cs="Times New Roman"/>
          <w:lang w:val="sr-Cyrl-CS"/>
        </w:rPr>
        <w:t>/</w:t>
      </w:r>
      <w:r w:rsidRPr="00017189">
        <w:rPr>
          <w:rFonts w:ascii="Times New Roman" w:hAnsi="Times New Roman" w:cs="Times New Roman"/>
          <w:lang w:val="ru-RU"/>
        </w:rPr>
        <w:t>07).</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ru-RU"/>
        </w:rPr>
        <w:t>На основу Закона о социјалној заштити,</w:t>
      </w:r>
      <w:r w:rsidRPr="00760BEE">
        <w:rPr>
          <w:rFonts w:ascii="Times New Roman" w:hAnsi="Times New Roman" w:cs="Times New Roman"/>
          <w:lang w:val="sr-Cyrl-CS"/>
        </w:rPr>
        <w:t xml:space="preserve"> Влада је априла 2012. године основала </w:t>
      </w:r>
      <w:r w:rsidRPr="00760BEE">
        <w:rPr>
          <w:rFonts w:ascii="Times New Roman" w:hAnsi="Times New Roman" w:cs="Times New Roman"/>
          <w:lang w:val="ru-RU"/>
        </w:rPr>
        <w:t xml:space="preserve">Центар за заштиту жртава трговине људима, који се састоји из две организационе јединице: </w:t>
      </w:r>
      <w:r w:rsidRPr="00760BEE">
        <w:rPr>
          <w:rFonts w:ascii="Times New Roman" w:hAnsi="Times New Roman" w:cs="Times New Roman"/>
          <w:lang w:val="sr-Latn-CS"/>
        </w:rPr>
        <w:t>Служб</w:t>
      </w:r>
      <w:r w:rsidRPr="00760BEE">
        <w:rPr>
          <w:rFonts w:ascii="Times New Roman" w:hAnsi="Times New Roman" w:cs="Times New Roman"/>
          <w:lang w:val="ru-RU"/>
        </w:rPr>
        <w:t>е</w:t>
      </w:r>
      <w:r w:rsidRPr="007B17E3">
        <w:rPr>
          <w:rFonts w:ascii="Times New Roman" w:hAnsi="Times New Roman" w:cs="Times New Roman"/>
          <w:lang w:val="ru-RU"/>
        </w:rPr>
        <w:t xml:space="preserve"> </w:t>
      </w:r>
      <w:r w:rsidRPr="00760BEE">
        <w:rPr>
          <w:rFonts w:ascii="Times New Roman" w:hAnsi="Times New Roman" w:cs="Times New Roman"/>
          <w:lang w:val="ru-RU"/>
        </w:rPr>
        <w:t>за координацију заштите жртава трговине људима и Прихватилишта за жртве трговине људима. За сада функционише само Служба за координацију заштите жртава трговине људима.</w:t>
      </w:r>
    </w:p>
    <w:p w:rsidR="004E7181" w:rsidRPr="00760BEE" w:rsidRDefault="004E7181" w:rsidP="00845A6F">
      <w:pPr>
        <w:autoSpaceDE w:val="0"/>
        <w:autoSpaceDN w:val="0"/>
        <w:adjustRightInd w:val="0"/>
        <w:spacing w:after="0" w:line="240" w:lineRule="auto"/>
        <w:jc w:val="both"/>
        <w:rPr>
          <w:rFonts w:ascii="Times New Roman" w:hAnsi="Times New Roman" w:cs="Times New Roman"/>
          <w:color w:val="7030A0"/>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Cyrl-CS"/>
        </w:rPr>
        <w:t>Оснивањем Центра започео је процес институци</w:t>
      </w:r>
      <w:r w:rsidRPr="00017189">
        <w:rPr>
          <w:rFonts w:ascii="Times New Roman" w:hAnsi="Times New Roman" w:cs="Times New Roman"/>
          <w:lang w:val="ru-RU"/>
        </w:rPr>
        <w:t>о</w:t>
      </w:r>
      <w:r w:rsidRPr="00760BEE">
        <w:rPr>
          <w:rFonts w:ascii="Times New Roman" w:hAnsi="Times New Roman" w:cs="Times New Roman"/>
          <w:lang w:val="sr-Cyrl-CS"/>
        </w:rPr>
        <w:t xml:space="preserve">нализације </w:t>
      </w:r>
      <w:r w:rsidRPr="00760BEE">
        <w:rPr>
          <w:rFonts w:ascii="Times New Roman" w:hAnsi="Times New Roman" w:cs="Times New Roman"/>
          <w:lang w:val="ru-RU"/>
        </w:rPr>
        <w:t>подршке жртвама трговине људима.</w:t>
      </w: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ru-RU"/>
        </w:rPr>
        <w:t>Потребне специјализоване видове подршке и програме реинтеграције жртвама трговине људима,</w:t>
      </w:r>
      <w:r w:rsidRPr="007B17E3">
        <w:rPr>
          <w:rFonts w:ascii="Times New Roman" w:hAnsi="Times New Roman" w:cs="Times New Roman"/>
          <w:lang w:val="ru-RU"/>
        </w:rPr>
        <w:t xml:space="preserve"> </w:t>
      </w:r>
      <w:r w:rsidRPr="00760BEE">
        <w:rPr>
          <w:rFonts w:ascii="Times New Roman" w:hAnsi="Times New Roman" w:cs="Times New Roman"/>
          <w:lang w:val="ru-RU"/>
        </w:rPr>
        <w:t>до сада су углавном обезбеђивале организације цивилног друштва из пројектних средстава и донација, као што су: Привремена кућа (смештај и подршка), програми реинтеграције, СОС телефон за жртве трговине људима</w:t>
      </w:r>
      <w:r>
        <w:rPr>
          <w:rFonts w:ascii="Times New Roman" w:hAnsi="Times New Roman" w:cs="Times New Roman"/>
          <w:lang w:val="ru-RU"/>
        </w:rPr>
        <w:t xml:space="preserve">, а </w:t>
      </w:r>
      <w:r w:rsidRPr="00760BEE">
        <w:rPr>
          <w:rFonts w:ascii="Times New Roman" w:hAnsi="Times New Roman" w:cs="Times New Roman"/>
          <w:lang w:val="ru-RU"/>
        </w:rPr>
        <w:t>уведен је и СОС телефон за несталу децу.</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760BEE">
        <w:rPr>
          <w:rFonts w:ascii="Times New Roman" w:hAnsi="Times New Roman" w:cs="Times New Roman"/>
          <w:lang w:val="sr-Latn-CS"/>
        </w:rPr>
        <w:t>Резултати анализе као позитивне политичке тенденције наводе процес приступања Е</w:t>
      </w:r>
      <w:r w:rsidRPr="00760BEE">
        <w:rPr>
          <w:rFonts w:ascii="Times New Roman" w:hAnsi="Times New Roman" w:cs="Times New Roman"/>
          <w:lang w:val="sr-Cyrl-CS"/>
        </w:rPr>
        <w:t>вропској унији</w:t>
      </w:r>
      <w:r w:rsidRPr="00760BEE">
        <w:rPr>
          <w:rFonts w:ascii="Times New Roman" w:hAnsi="Times New Roman" w:cs="Times New Roman"/>
          <w:lang w:val="sr-Latn-CS"/>
        </w:rPr>
        <w:t xml:space="preserve"> који ће иницирати</w:t>
      </w:r>
      <w:r w:rsidRPr="007B17E3">
        <w:rPr>
          <w:rFonts w:ascii="Times New Roman" w:hAnsi="Times New Roman" w:cs="Times New Roman"/>
          <w:lang w:val="ru-RU"/>
        </w:rPr>
        <w:t xml:space="preserve"> </w:t>
      </w:r>
      <w:r>
        <w:rPr>
          <w:rFonts w:ascii="Times New Roman" w:hAnsi="Times New Roman" w:cs="Times New Roman"/>
          <w:lang w:val="ru-RU"/>
        </w:rPr>
        <w:t xml:space="preserve">усклађивање законодавства, </w:t>
      </w:r>
      <w:r w:rsidRPr="00760BEE">
        <w:rPr>
          <w:rFonts w:ascii="Times New Roman" w:hAnsi="Times New Roman" w:cs="Times New Roman"/>
          <w:lang w:val="ru-RU"/>
        </w:rPr>
        <w:t>унапређење</w:t>
      </w:r>
      <w:r w:rsidRPr="00760BEE">
        <w:rPr>
          <w:rFonts w:ascii="Times New Roman" w:hAnsi="Times New Roman" w:cs="Times New Roman"/>
          <w:lang w:val="sr-Latn-CS"/>
        </w:rPr>
        <w:t xml:space="preserve"> политик</w:t>
      </w:r>
      <w:r w:rsidRPr="00760BEE">
        <w:rPr>
          <w:rFonts w:ascii="Times New Roman" w:hAnsi="Times New Roman" w:cs="Times New Roman"/>
          <w:lang w:val="ru-RU"/>
        </w:rPr>
        <w:t>а</w:t>
      </w:r>
      <w:r w:rsidRPr="00760BEE">
        <w:rPr>
          <w:rFonts w:ascii="Times New Roman" w:hAnsi="Times New Roman" w:cs="Times New Roman"/>
          <w:lang w:val="sr-Cyrl-CS"/>
        </w:rPr>
        <w:t>,</w:t>
      </w:r>
      <w:r w:rsidRPr="00760BEE">
        <w:rPr>
          <w:rFonts w:ascii="Times New Roman" w:hAnsi="Times New Roman" w:cs="Times New Roman"/>
          <w:lang w:val="sr-Latn-CS"/>
        </w:rPr>
        <w:t xml:space="preserve"> процес</w:t>
      </w:r>
      <w:r w:rsidRPr="00760BEE">
        <w:rPr>
          <w:rFonts w:ascii="Times New Roman" w:hAnsi="Times New Roman" w:cs="Times New Roman"/>
          <w:lang w:val="ru-RU"/>
        </w:rPr>
        <w:t>а</w:t>
      </w:r>
      <w:r w:rsidRPr="00760BEE">
        <w:rPr>
          <w:rFonts w:ascii="Times New Roman" w:hAnsi="Times New Roman" w:cs="Times New Roman"/>
          <w:lang w:val="sr-Latn-CS"/>
        </w:rPr>
        <w:t xml:space="preserve"> и пракс</w:t>
      </w:r>
      <w:r w:rsidRPr="00760BEE">
        <w:rPr>
          <w:rFonts w:ascii="Times New Roman" w:hAnsi="Times New Roman" w:cs="Times New Roman"/>
          <w:lang w:val="ru-RU"/>
        </w:rPr>
        <w:t>и</w:t>
      </w:r>
      <w:r w:rsidRPr="00760BEE">
        <w:rPr>
          <w:rFonts w:ascii="Times New Roman" w:hAnsi="Times New Roman" w:cs="Times New Roman"/>
          <w:lang w:val="sr-Latn-CS"/>
        </w:rPr>
        <w:t xml:space="preserve"> у области превенције, заштите жртава и сузбијања трговине људима. </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sr-Cyrl-CS"/>
        </w:rPr>
      </w:pPr>
    </w:p>
    <w:p w:rsidR="004E7181" w:rsidRPr="00B23C2D"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B23C2D">
        <w:rPr>
          <w:rFonts w:ascii="Times New Roman" w:hAnsi="Times New Roman" w:cs="Times New Roman"/>
          <w:lang w:val="sr-Cyrl-CS"/>
        </w:rPr>
        <w:t>Средства за реализовање појединих активности за спровођење Стратегије борб</w:t>
      </w:r>
      <w:r>
        <w:rPr>
          <w:rFonts w:ascii="Times New Roman" w:hAnsi="Times New Roman" w:cs="Times New Roman"/>
          <w:lang w:val="sr-Cyrl-CS"/>
        </w:rPr>
        <w:t>е</w:t>
      </w:r>
      <w:r w:rsidRPr="00B23C2D">
        <w:rPr>
          <w:rFonts w:ascii="Times New Roman" w:hAnsi="Times New Roman" w:cs="Times New Roman"/>
          <w:lang w:val="sr-Cyrl-CS"/>
        </w:rPr>
        <w:t xml:space="preserve"> против трговине људима у Републици Србији из 2006</w:t>
      </w:r>
      <w:r w:rsidRPr="00B23C2D">
        <w:rPr>
          <w:rFonts w:ascii="Times New Roman" w:hAnsi="Times New Roman" w:cs="Times New Roman"/>
          <w:lang w:val="ru-RU"/>
        </w:rPr>
        <w:t>. године</w:t>
      </w:r>
      <w:r w:rsidRPr="00B23C2D">
        <w:rPr>
          <w:rFonts w:ascii="Times New Roman" w:hAnsi="Times New Roman" w:cs="Times New Roman"/>
          <w:lang w:val="sr-Cyrl-CS"/>
        </w:rPr>
        <w:t xml:space="preserve"> у периоду од 2009</w:t>
      </w:r>
      <w:r w:rsidRPr="00B23C2D">
        <w:rPr>
          <w:rFonts w:ascii="Times New Roman" w:hAnsi="Times New Roman" w:cs="Times New Roman"/>
          <w:lang w:val="ru-RU"/>
        </w:rPr>
        <w:t>.</w:t>
      </w:r>
      <w:r w:rsidRPr="00B23C2D">
        <w:rPr>
          <w:rFonts w:ascii="Times New Roman" w:hAnsi="Times New Roman" w:cs="Times New Roman"/>
          <w:lang w:val="sr-Cyrl-CS"/>
        </w:rPr>
        <w:t xml:space="preserve"> до 2016</w:t>
      </w:r>
      <w:r w:rsidRPr="00B23C2D">
        <w:rPr>
          <w:rFonts w:ascii="Times New Roman" w:hAnsi="Times New Roman" w:cs="Times New Roman"/>
          <w:lang w:val="ru-RU"/>
        </w:rPr>
        <w:t xml:space="preserve">. године </w:t>
      </w:r>
      <w:r w:rsidRPr="00B23C2D">
        <w:rPr>
          <w:rFonts w:ascii="Times New Roman" w:hAnsi="Times New Roman" w:cs="Times New Roman"/>
          <w:lang w:val="sr-Cyrl-CS"/>
        </w:rPr>
        <w:t xml:space="preserve">обезбеђивана су једнократно из редовних средстава надлежних министарстава, пројектних активности или међународних донација, а </w:t>
      </w:r>
      <w:r w:rsidRPr="00B23C2D">
        <w:rPr>
          <w:rFonts w:ascii="Times New Roman" w:hAnsi="Times New Roman" w:cs="Times New Roman"/>
          <w:lang w:val="sr-Latn-CS"/>
        </w:rPr>
        <w:t>активности превенције, заштите жртава и сузбијања трговине људима су извођене</w:t>
      </w:r>
      <w:r w:rsidRPr="00B23C2D">
        <w:rPr>
          <w:rFonts w:ascii="Times New Roman" w:hAnsi="Times New Roman" w:cs="Times New Roman"/>
          <w:lang w:val="sr-Cyrl-CS"/>
        </w:rPr>
        <w:t>,</w:t>
      </w:r>
      <w:r w:rsidRPr="007B17E3">
        <w:rPr>
          <w:rFonts w:ascii="Times New Roman" w:hAnsi="Times New Roman" w:cs="Times New Roman"/>
          <w:lang w:val="sr-Cyrl-CS"/>
        </w:rPr>
        <w:t xml:space="preserve"> </w:t>
      </w:r>
      <w:r w:rsidRPr="00B23C2D">
        <w:rPr>
          <w:rFonts w:ascii="Times New Roman" w:hAnsi="Times New Roman" w:cs="Times New Roman"/>
          <w:lang w:val="sr-Cyrl-CS"/>
        </w:rPr>
        <w:t xml:space="preserve">у великој мери, </w:t>
      </w:r>
      <w:r w:rsidRPr="00B23C2D">
        <w:rPr>
          <w:rFonts w:ascii="Times New Roman" w:hAnsi="Times New Roman" w:cs="Times New Roman"/>
          <w:lang w:val="sr-Latn-CS"/>
        </w:rPr>
        <w:t xml:space="preserve">уз подршку </w:t>
      </w:r>
      <w:r w:rsidRPr="00B23C2D">
        <w:rPr>
          <w:rFonts w:ascii="Times New Roman" w:hAnsi="Times New Roman" w:cs="Times New Roman"/>
          <w:lang w:val="ru-RU"/>
        </w:rPr>
        <w:t>организација цивилног друштва</w:t>
      </w:r>
      <w:r w:rsidRPr="00B23C2D">
        <w:rPr>
          <w:rFonts w:ascii="Times New Roman" w:hAnsi="Times New Roman" w:cs="Times New Roman"/>
          <w:lang w:val="sr-Latn-CS"/>
        </w:rPr>
        <w:t>.</w:t>
      </w:r>
    </w:p>
    <w:p w:rsidR="004E7181" w:rsidRPr="00760BEE" w:rsidRDefault="004E7181" w:rsidP="00845A6F">
      <w:pPr>
        <w:autoSpaceDE w:val="0"/>
        <w:autoSpaceDN w:val="0"/>
        <w:adjustRightInd w:val="0"/>
        <w:spacing w:after="0" w:line="240" w:lineRule="auto"/>
        <w:ind w:left="708"/>
        <w:jc w:val="both"/>
        <w:rPr>
          <w:rFonts w:ascii="Times New Roman" w:hAnsi="Times New Roman" w:cs="Times New Roman"/>
          <w:color w:val="000000"/>
          <w:lang w:val="sr-Cyrl-CS"/>
        </w:rPr>
      </w:pPr>
    </w:p>
    <w:p w:rsidR="004E7181" w:rsidRPr="00760BEE" w:rsidRDefault="004E7181" w:rsidP="00845A6F">
      <w:pPr>
        <w:spacing w:after="0" w:line="240" w:lineRule="auto"/>
        <w:ind w:firstLine="708"/>
        <w:jc w:val="both"/>
        <w:rPr>
          <w:rFonts w:ascii="Times New Roman" w:hAnsi="Times New Roman" w:cs="Times New Roman"/>
          <w:lang w:val="sr-Cyrl-CS"/>
        </w:rPr>
      </w:pPr>
      <w:r w:rsidRPr="00760BEE">
        <w:rPr>
          <w:rFonts w:ascii="Times New Roman" w:hAnsi="Times New Roman" w:cs="Times New Roman"/>
          <w:lang w:val="sr-Cyrl-CS"/>
        </w:rPr>
        <w:t>А</w:t>
      </w:r>
      <w:r w:rsidRPr="00760BEE">
        <w:rPr>
          <w:rFonts w:ascii="Times New Roman" w:hAnsi="Times New Roman" w:cs="Times New Roman"/>
          <w:lang w:val="ru-RU"/>
        </w:rPr>
        <w:t>нализом стања уочене су области реаговања које још увек нису развијене, као и оне области које је потребно континуирано и даље унапређивати</w:t>
      </w:r>
      <w:r w:rsidRPr="00760BEE">
        <w:rPr>
          <w:rFonts w:ascii="Times New Roman" w:hAnsi="Times New Roman" w:cs="Times New Roman"/>
          <w:lang w:val="sr-Cyrl-CS"/>
        </w:rPr>
        <w:t xml:space="preserve">: </w:t>
      </w:r>
    </w:p>
    <w:p w:rsidR="004E7181" w:rsidRPr="00760BEE" w:rsidRDefault="004E7181" w:rsidP="00845A6F">
      <w:pPr>
        <w:spacing w:after="0" w:line="240" w:lineRule="auto"/>
        <w:ind w:left="708"/>
        <w:jc w:val="both"/>
        <w:rPr>
          <w:rFonts w:ascii="Times New Roman" w:hAnsi="Times New Roman" w:cs="Times New Roman"/>
          <w:lang w:val="ru-RU"/>
        </w:rPr>
      </w:pPr>
    </w:p>
    <w:p w:rsidR="004E7181"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1) </w:t>
      </w:r>
      <w:r w:rsidRPr="00760BEE">
        <w:rPr>
          <w:rFonts w:ascii="Times New Roman" w:hAnsi="Times New Roman" w:cs="Times New Roman"/>
          <w:lang w:val="ru-RU"/>
        </w:rPr>
        <w:t>с</w:t>
      </w:r>
      <w:r w:rsidRPr="00760BEE">
        <w:rPr>
          <w:rFonts w:ascii="Times New Roman" w:hAnsi="Times New Roman" w:cs="Times New Roman"/>
          <w:lang w:val="sr-Cyrl-CS"/>
        </w:rPr>
        <w:t>истем и</w:t>
      </w:r>
      <w:r w:rsidRPr="00760BEE">
        <w:rPr>
          <w:rFonts w:ascii="Times New Roman" w:hAnsi="Times New Roman" w:cs="Times New Roman"/>
          <w:lang w:val="ru-RU"/>
        </w:rPr>
        <w:t>нституционал</w:t>
      </w:r>
      <w:r w:rsidRPr="00760BEE">
        <w:rPr>
          <w:rFonts w:ascii="Times New Roman" w:hAnsi="Times New Roman" w:cs="Times New Roman"/>
          <w:lang w:val="sr-Cyrl-CS"/>
        </w:rPr>
        <w:t>не</w:t>
      </w:r>
      <w:r w:rsidRPr="00760BEE">
        <w:rPr>
          <w:rFonts w:ascii="Times New Roman" w:hAnsi="Times New Roman" w:cs="Times New Roman"/>
          <w:lang w:val="ru-RU"/>
        </w:rPr>
        <w:t xml:space="preserve"> и оперативн</w:t>
      </w:r>
      <w:r w:rsidRPr="00760BEE">
        <w:rPr>
          <w:rFonts w:ascii="Times New Roman" w:hAnsi="Times New Roman" w:cs="Times New Roman"/>
          <w:lang w:val="sr-Cyrl-CS"/>
        </w:rPr>
        <w:t>е</w:t>
      </w:r>
      <w:r w:rsidRPr="00760BEE">
        <w:rPr>
          <w:rFonts w:ascii="Times New Roman" w:hAnsi="Times New Roman" w:cs="Times New Roman"/>
          <w:lang w:val="ru-RU"/>
        </w:rPr>
        <w:t xml:space="preserve"> координације још увек није у потпуности функционалан;</w:t>
      </w:r>
    </w:p>
    <w:p w:rsidR="004E7181" w:rsidRPr="00306AF8"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2) </w:t>
      </w:r>
      <w:r w:rsidRPr="00306AF8">
        <w:rPr>
          <w:rFonts w:ascii="Times New Roman" w:hAnsi="Times New Roman" w:cs="Times New Roman"/>
          <w:lang w:val="ru-RU"/>
        </w:rPr>
        <w:t>послови сузбијања трговине људима у полицији нису јединствени и специјализовани (више јединица има надлежност у поступању)</w:t>
      </w:r>
      <w:r w:rsidRPr="00017189">
        <w:rPr>
          <w:rFonts w:ascii="Times New Roman" w:hAnsi="Times New Roman" w:cs="Times New Roman"/>
          <w:lang w:val="ru-RU"/>
        </w:rPr>
        <w:t>;</w:t>
      </w:r>
    </w:p>
    <w:p w:rsidR="004E7181" w:rsidRPr="00760BEE"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3) </w:t>
      </w:r>
      <w:r w:rsidRPr="00760BEE">
        <w:rPr>
          <w:rFonts w:ascii="Times New Roman" w:hAnsi="Times New Roman" w:cs="Times New Roman"/>
          <w:lang w:val="ru-RU"/>
        </w:rPr>
        <w:t>н</w:t>
      </w:r>
      <w:r w:rsidRPr="00760BEE">
        <w:rPr>
          <w:rFonts w:ascii="Times New Roman" w:hAnsi="Times New Roman" w:cs="Times New Roman"/>
          <w:lang w:val="sr-Cyrl-CS"/>
        </w:rPr>
        <w:t>е постоји заједнички и свеобухватан с</w:t>
      </w:r>
      <w:r w:rsidRPr="00760BEE">
        <w:rPr>
          <w:rFonts w:ascii="Times New Roman" w:hAnsi="Times New Roman" w:cs="Times New Roman"/>
          <w:lang w:val="ru-RU"/>
        </w:rPr>
        <w:t>истем прикупљања и анализе података о трговини</w:t>
      </w:r>
      <w:r w:rsidRPr="00760BEE">
        <w:rPr>
          <w:rFonts w:ascii="Times New Roman" w:hAnsi="Times New Roman" w:cs="Times New Roman"/>
          <w:lang w:val="sr-Cyrl-CS"/>
        </w:rPr>
        <w:t xml:space="preserve"> људима</w:t>
      </w:r>
      <w:r w:rsidRPr="00760BEE">
        <w:rPr>
          <w:rFonts w:ascii="Times New Roman" w:hAnsi="Times New Roman" w:cs="Times New Roman"/>
          <w:lang w:val="ru-RU"/>
        </w:rPr>
        <w:t>;</w:t>
      </w:r>
    </w:p>
    <w:p w:rsidR="004E7181" w:rsidRPr="007B17E3"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4) </w:t>
      </w:r>
      <w:r w:rsidRPr="00760BEE">
        <w:rPr>
          <w:rFonts w:ascii="Times New Roman" w:hAnsi="Times New Roman" w:cs="Times New Roman"/>
          <w:lang w:val="ru-RU"/>
        </w:rPr>
        <w:t>ф</w:t>
      </w:r>
      <w:r w:rsidRPr="00760BEE">
        <w:rPr>
          <w:rFonts w:ascii="Times New Roman" w:hAnsi="Times New Roman" w:cs="Times New Roman"/>
          <w:lang w:val="sr-Latn-CS"/>
        </w:rPr>
        <w:t>ормализов</w:t>
      </w:r>
      <w:r w:rsidRPr="00760BEE">
        <w:rPr>
          <w:rFonts w:ascii="Times New Roman" w:hAnsi="Times New Roman" w:cs="Times New Roman"/>
          <w:lang w:val="ru-RU"/>
        </w:rPr>
        <w:t xml:space="preserve">ање </w:t>
      </w:r>
      <w:r w:rsidRPr="00760BEE">
        <w:rPr>
          <w:rFonts w:ascii="Times New Roman" w:hAnsi="Times New Roman" w:cs="Times New Roman"/>
          <w:lang w:val="sr-Latn-CS"/>
        </w:rPr>
        <w:t>партнерст</w:t>
      </w:r>
      <w:r w:rsidRPr="00760BEE">
        <w:rPr>
          <w:rFonts w:ascii="Times New Roman" w:hAnsi="Times New Roman" w:cs="Times New Roman"/>
          <w:lang w:val="ru-RU"/>
        </w:rPr>
        <w:t>а</w:t>
      </w:r>
      <w:r w:rsidRPr="00760BEE">
        <w:rPr>
          <w:rFonts w:ascii="Times New Roman" w:hAnsi="Times New Roman" w:cs="Times New Roman"/>
          <w:lang w:val="sr-Latn-CS"/>
        </w:rPr>
        <w:t>ва у одговору на трговину људима на локалном, националном и међународном нивоу</w:t>
      </w:r>
      <w:r w:rsidRPr="00760BEE">
        <w:rPr>
          <w:rFonts w:ascii="Times New Roman" w:hAnsi="Times New Roman" w:cs="Times New Roman"/>
          <w:lang w:val="ru-RU"/>
        </w:rPr>
        <w:t xml:space="preserve"> још увек није у потпуности успостављено; </w:t>
      </w:r>
    </w:p>
    <w:p w:rsidR="004E7181" w:rsidRPr="007B17E3" w:rsidRDefault="004E7181" w:rsidP="0028417A">
      <w:pPr>
        <w:ind w:firstLine="708"/>
        <w:jc w:val="both"/>
        <w:rPr>
          <w:rFonts w:ascii="Times New Roman" w:hAnsi="Times New Roman" w:cs="Times New Roman"/>
          <w:lang w:val="ru-RU"/>
        </w:rPr>
      </w:pPr>
    </w:p>
    <w:p w:rsidR="004E7181" w:rsidRPr="007B17E3" w:rsidRDefault="004E7181" w:rsidP="0028417A">
      <w:pPr>
        <w:ind w:firstLine="708"/>
        <w:jc w:val="both"/>
        <w:rPr>
          <w:rFonts w:ascii="Times New Roman" w:hAnsi="Times New Roman" w:cs="Times New Roman"/>
          <w:lang w:val="ru-RU"/>
        </w:rPr>
      </w:pPr>
    </w:p>
    <w:p w:rsidR="004E7181" w:rsidRPr="007B17E3" w:rsidRDefault="004E7181" w:rsidP="0028417A">
      <w:pPr>
        <w:ind w:firstLine="708"/>
        <w:jc w:val="both"/>
        <w:rPr>
          <w:rFonts w:ascii="Times New Roman" w:hAnsi="Times New Roman" w:cs="Times New Roman"/>
          <w:lang w:val="ru-RU"/>
        </w:rPr>
      </w:pPr>
    </w:p>
    <w:p w:rsidR="004E7181" w:rsidRPr="00760BEE"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5) потребно је унапредити сарадњу државних органа у оквиру </w:t>
      </w:r>
      <w:r w:rsidRPr="00760BEE">
        <w:rPr>
          <w:rFonts w:ascii="Times New Roman" w:hAnsi="Times New Roman" w:cs="Times New Roman"/>
          <w:lang w:val="ru-RU"/>
        </w:rPr>
        <w:t>концепт</w:t>
      </w:r>
      <w:r>
        <w:rPr>
          <w:rFonts w:ascii="Times New Roman" w:hAnsi="Times New Roman" w:cs="Times New Roman"/>
          <w:lang w:val="ru-RU"/>
        </w:rPr>
        <w:t>а</w:t>
      </w:r>
      <w:r w:rsidRPr="007B17E3">
        <w:rPr>
          <w:rFonts w:ascii="Times New Roman" w:hAnsi="Times New Roman" w:cs="Times New Roman"/>
          <w:lang w:val="ru-RU"/>
        </w:rPr>
        <w:t xml:space="preserve"> </w:t>
      </w:r>
      <w:r w:rsidRPr="00760BEE">
        <w:rPr>
          <w:rFonts w:ascii="Times New Roman" w:hAnsi="Times New Roman" w:cs="Times New Roman"/>
          <w:lang w:val="sr-Cyrl-CS"/>
        </w:rPr>
        <w:t xml:space="preserve">интегрисаног </w:t>
      </w:r>
      <w:r w:rsidRPr="00760BEE">
        <w:rPr>
          <w:rFonts w:ascii="Times New Roman" w:hAnsi="Times New Roman" w:cs="Times New Roman"/>
          <w:lang w:val="ru-RU"/>
        </w:rPr>
        <w:t>управљања границом</w:t>
      </w:r>
      <w:r>
        <w:rPr>
          <w:rFonts w:ascii="Times New Roman" w:hAnsi="Times New Roman" w:cs="Times New Roman"/>
          <w:lang w:val="ru-RU"/>
        </w:rPr>
        <w:t xml:space="preserve"> и система свеобухватног управљања миграцијама, нарочито како би се побољшало препознавање и идентификација жртава трговине људима међу категоријама рањивих миграната и тражилаца азила</w:t>
      </w:r>
      <w:r w:rsidRPr="00760BEE">
        <w:rPr>
          <w:rFonts w:ascii="Times New Roman" w:hAnsi="Times New Roman" w:cs="Times New Roman"/>
          <w:lang w:val="ru-RU"/>
        </w:rPr>
        <w:t>;</w:t>
      </w:r>
    </w:p>
    <w:p w:rsidR="004E7181" w:rsidRPr="00760BEE"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6) </w:t>
      </w:r>
      <w:r w:rsidRPr="00760BEE">
        <w:rPr>
          <w:rFonts w:ascii="Times New Roman" w:hAnsi="Times New Roman" w:cs="Times New Roman"/>
          <w:lang w:val="ru-RU"/>
        </w:rPr>
        <w:t>н</w:t>
      </w:r>
      <w:r w:rsidRPr="00760BEE">
        <w:rPr>
          <w:rFonts w:ascii="Times New Roman" w:hAnsi="Times New Roman" w:cs="Times New Roman"/>
          <w:lang w:val="sr-Latn-CS"/>
        </w:rPr>
        <w:t xml:space="preserve">еравномерна </w:t>
      </w:r>
      <w:r w:rsidRPr="00760BEE">
        <w:rPr>
          <w:rFonts w:ascii="Times New Roman" w:hAnsi="Times New Roman" w:cs="Times New Roman"/>
          <w:lang w:val="sr-Cyrl-CS"/>
        </w:rPr>
        <w:t xml:space="preserve">је </w:t>
      </w:r>
      <w:r w:rsidRPr="00760BEE">
        <w:rPr>
          <w:rFonts w:ascii="Times New Roman" w:hAnsi="Times New Roman" w:cs="Times New Roman"/>
          <w:lang w:val="sr-Latn-CS"/>
        </w:rPr>
        <w:t>обученост и сензибилисаност стручњака који раде на превенцији, заштити жртава и сузбијању трговине људима</w:t>
      </w:r>
      <w:r w:rsidRPr="00760BEE">
        <w:rPr>
          <w:rFonts w:ascii="Times New Roman" w:hAnsi="Times New Roman" w:cs="Times New Roman"/>
          <w:lang w:val="ru-RU"/>
        </w:rPr>
        <w:t>;</w:t>
      </w:r>
    </w:p>
    <w:p w:rsidR="004E7181" w:rsidRPr="00760BEE"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7) </w:t>
      </w:r>
      <w:r w:rsidRPr="00760BEE">
        <w:rPr>
          <w:rFonts w:ascii="Times New Roman" w:hAnsi="Times New Roman" w:cs="Times New Roman"/>
          <w:lang w:val="ru-RU"/>
        </w:rPr>
        <w:t>с</w:t>
      </w:r>
      <w:r w:rsidRPr="00760BEE">
        <w:rPr>
          <w:rFonts w:ascii="Times New Roman" w:hAnsi="Times New Roman" w:cs="Times New Roman"/>
          <w:lang w:val="sr-Latn-CS"/>
        </w:rPr>
        <w:t xml:space="preserve">истем идентификације, заштите и подршке жртвама трговине људима, посебно </w:t>
      </w:r>
      <w:r w:rsidRPr="00760BEE">
        <w:rPr>
          <w:rFonts w:ascii="Times New Roman" w:hAnsi="Times New Roman" w:cs="Times New Roman"/>
          <w:lang w:val="ru-RU"/>
        </w:rPr>
        <w:t>када су у питању</w:t>
      </w:r>
      <w:r w:rsidRPr="00760BEE">
        <w:rPr>
          <w:rFonts w:ascii="Times New Roman" w:hAnsi="Times New Roman" w:cs="Times New Roman"/>
          <w:lang w:val="sr-Latn-CS"/>
        </w:rPr>
        <w:t xml:space="preserve"> дец</w:t>
      </w:r>
      <w:r>
        <w:rPr>
          <w:rFonts w:ascii="Times New Roman" w:hAnsi="Times New Roman" w:cs="Times New Roman"/>
          <w:lang w:val="ru-RU"/>
        </w:rPr>
        <w:t xml:space="preserve">а и рањиве категорије миграната </w:t>
      </w:r>
      <w:r w:rsidRPr="00760BEE">
        <w:rPr>
          <w:rFonts w:ascii="Times New Roman" w:hAnsi="Times New Roman" w:cs="Times New Roman"/>
          <w:lang w:val="sr-Cyrl-CS"/>
        </w:rPr>
        <w:t xml:space="preserve">није у потпуности развијен; </w:t>
      </w:r>
    </w:p>
    <w:p w:rsidR="004E7181" w:rsidRPr="00760BEE"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8) </w:t>
      </w:r>
      <w:r w:rsidRPr="00760BEE">
        <w:rPr>
          <w:rFonts w:ascii="Times New Roman" w:hAnsi="Times New Roman" w:cs="Times New Roman"/>
          <w:lang w:val="ru-RU"/>
        </w:rPr>
        <w:t xml:space="preserve">систем још увек није развио посебне програме подршке за групе у ризику </w:t>
      </w:r>
      <w:r>
        <w:rPr>
          <w:rFonts w:ascii="Times New Roman" w:hAnsi="Times New Roman" w:cs="Times New Roman"/>
          <w:lang w:val="ru-RU"/>
        </w:rPr>
        <w:t xml:space="preserve">и рањиве категорије миграната </w:t>
      </w:r>
      <w:r w:rsidRPr="00760BEE">
        <w:rPr>
          <w:rFonts w:ascii="Times New Roman" w:hAnsi="Times New Roman" w:cs="Times New Roman"/>
          <w:lang w:val="ru-RU"/>
        </w:rPr>
        <w:t>када је у питању превенција трговине људима и подршка жртвама трговине људима;</w:t>
      </w:r>
    </w:p>
    <w:p w:rsidR="004E7181" w:rsidRPr="00760BEE"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9) </w:t>
      </w:r>
      <w:r w:rsidRPr="00760BEE">
        <w:rPr>
          <w:rFonts w:ascii="Times New Roman" w:hAnsi="Times New Roman" w:cs="Times New Roman"/>
          <w:lang w:val="ru-RU"/>
        </w:rPr>
        <w:t>систем још увек не располаже потребним људским ресурсима (н</w:t>
      </w:r>
      <w:r>
        <w:rPr>
          <w:rFonts w:ascii="Times New Roman" w:hAnsi="Times New Roman" w:cs="Times New Roman"/>
          <w:lang w:val="sr-Cyrl-CS"/>
        </w:rPr>
        <w:t>ису</w:t>
      </w:r>
      <w:r w:rsidRPr="007B17E3">
        <w:rPr>
          <w:rFonts w:ascii="Times New Roman" w:hAnsi="Times New Roman" w:cs="Times New Roman"/>
          <w:lang w:val="ru-RU"/>
        </w:rPr>
        <w:t xml:space="preserve"> </w:t>
      </w:r>
      <w:r w:rsidRPr="00760BEE">
        <w:rPr>
          <w:rFonts w:ascii="Times New Roman" w:hAnsi="Times New Roman" w:cs="Times New Roman"/>
          <w:lang w:val="sr-Cyrl-CS"/>
        </w:rPr>
        <w:t>у довољној мери развијене ко</w:t>
      </w:r>
      <w:r>
        <w:rPr>
          <w:rFonts w:ascii="Times New Roman" w:hAnsi="Times New Roman" w:cs="Times New Roman"/>
          <w:lang w:val="sr-Cyrl-CS"/>
        </w:rPr>
        <w:t>мпе</w:t>
      </w:r>
      <w:r w:rsidRPr="00760BEE">
        <w:rPr>
          <w:rFonts w:ascii="Times New Roman" w:hAnsi="Times New Roman" w:cs="Times New Roman"/>
          <w:lang w:val="sr-Cyrl-CS"/>
        </w:rPr>
        <w:t xml:space="preserve">тенције запослених </w:t>
      </w:r>
      <w:r w:rsidRPr="00760BEE">
        <w:rPr>
          <w:rFonts w:ascii="Times New Roman" w:hAnsi="Times New Roman" w:cs="Times New Roman"/>
          <w:lang w:val="ru-RU"/>
        </w:rPr>
        <w:t>у области откривања и процесуирања случајева трговине људима) и материјалним ресурсима (н</w:t>
      </w:r>
      <w:r w:rsidRPr="00760BEE">
        <w:rPr>
          <w:rFonts w:ascii="Times New Roman" w:hAnsi="Times New Roman" w:cs="Times New Roman"/>
          <w:lang w:val="sr-Cyrl-CS"/>
        </w:rPr>
        <w:t xml:space="preserve">е постоје стална </w:t>
      </w:r>
      <w:r w:rsidRPr="00760BEE">
        <w:rPr>
          <w:rFonts w:ascii="Times New Roman" w:hAnsi="Times New Roman" w:cs="Times New Roman"/>
          <w:lang w:val="ru-RU"/>
        </w:rPr>
        <w:t>буџетска средства за финансирање на пољу превен</w:t>
      </w:r>
      <w:r>
        <w:rPr>
          <w:rFonts w:ascii="Times New Roman" w:hAnsi="Times New Roman" w:cs="Times New Roman"/>
          <w:lang w:val="ru-RU"/>
        </w:rPr>
        <w:t>ције, заштите жртава и сузбијањ</w:t>
      </w:r>
      <w:r w:rsidRPr="00017189">
        <w:rPr>
          <w:rFonts w:ascii="Times New Roman" w:hAnsi="Times New Roman" w:cs="Times New Roman"/>
          <w:lang w:val="ru-RU"/>
        </w:rPr>
        <w:t>а</w:t>
      </w:r>
      <w:r w:rsidRPr="00760BEE">
        <w:rPr>
          <w:rFonts w:ascii="Times New Roman" w:hAnsi="Times New Roman" w:cs="Times New Roman"/>
          <w:lang w:val="ru-RU"/>
        </w:rPr>
        <w:t xml:space="preserve"> трговине људима),</w:t>
      </w:r>
      <w:r w:rsidRPr="007B17E3">
        <w:rPr>
          <w:rFonts w:ascii="Times New Roman" w:hAnsi="Times New Roman" w:cs="Times New Roman"/>
          <w:lang w:val="ru-RU"/>
        </w:rPr>
        <w:t xml:space="preserve"> </w:t>
      </w:r>
      <w:r w:rsidRPr="00760BEE">
        <w:rPr>
          <w:rFonts w:ascii="Times New Roman" w:hAnsi="Times New Roman" w:cs="Times New Roman"/>
          <w:lang w:val="ru-RU"/>
        </w:rPr>
        <w:t>за квалитетну подршку жртвама трговине људима;</w:t>
      </w:r>
    </w:p>
    <w:p w:rsidR="004E7181" w:rsidRPr="00760BEE"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10) </w:t>
      </w:r>
      <w:r w:rsidRPr="00760BEE">
        <w:rPr>
          <w:rFonts w:ascii="Times New Roman" w:hAnsi="Times New Roman" w:cs="Times New Roman"/>
          <w:lang w:val="ru-RU"/>
        </w:rPr>
        <w:t>н</w:t>
      </w:r>
      <w:r w:rsidRPr="00760BEE">
        <w:rPr>
          <w:rFonts w:ascii="Times New Roman" w:hAnsi="Times New Roman" w:cs="Times New Roman"/>
          <w:lang w:val="sr-Cyrl-CS"/>
        </w:rPr>
        <w:t>ије довољно развијена свест г</w:t>
      </w:r>
      <w:r w:rsidRPr="00760BEE">
        <w:rPr>
          <w:rFonts w:ascii="Times New Roman" w:hAnsi="Times New Roman" w:cs="Times New Roman"/>
          <w:lang w:val="ru-RU"/>
        </w:rPr>
        <w:t>рађана</w:t>
      </w:r>
      <w:r w:rsidRPr="00760BEE">
        <w:rPr>
          <w:rFonts w:ascii="Times New Roman" w:hAnsi="Times New Roman" w:cs="Times New Roman"/>
          <w:lang w:val="sr-Cyrl-CS"/>
        </w:rPr>
        <w:t xml:space="preserve"> и медија о проблему трговине људима; </w:t>
      </w:r>
    </w:p>
    <w:p w:rsidR="004E7181" w:rsidRPr="00760BEE" w:rsidRDefault="004E7181" w:rsidP="0028417A">
      <w:pPr>
        <w:ind w:firstLine="708"/>
        <w:jc w:val="both"/>
        <w:rPr>
          <w:rFonts w:ascii="Times New Roman" w:hAnsi="Times New Roman" w:cs="Times New Roman"/>
          <w:lang w:val="ru-RU"/>
        </w:rPr>
      </w:pPr>
      <w:r>
        <w:rPr>
          <w:rFonts w:ascii="Times New Roman" w:hAnsi="Times New Roman" w:cs="Times New Roman"/>
          <w:lang w:val="sr-Cyrl-CS"/>
        </w:rPr>
        <w:t xml:space="preserve">11) </w:t>
      </w:r>
      <w:r w:rsidRPr="00760BEE">
        <w:rPr>
          <w:rFonts w:ascii="Times New Roman" w:hAnsi="Times New Roman" w:cs="Times New Roman"/>
          <w:lang w:val="sr-Cyrl-CS"/>
        </w:rPr>
        <w:t>Ф</w:t>
      </w:r>
      <w:r w:rsidRPr="00760BEE">
        <w:rPr>
          <w:rFonts w:ascii="Times New Roman" w:hAnsi="Times New Roman" w:cs="Times New Roman"/>
          <w:lang w:val="ru-RU"/>
        </w:rPr>
        <w:t xml:space="preserve">онд за подршку жртвама трговине људима није успостављен; </w:t>
      </w:r>
    </w:p>
    <w:p w:rsidR="004E7181" w:rsidRPr="00760BEE"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12) </w:t>
      </w:r>
      <w:r w:rsidRPr="00760BEE">
        <w:rPr>
          <w:rFonts w:ascii="Times New Roman" w:hAnsi="Times New Roman" w:cs="Times New Roman"/>
          <w:lang w:val="ru-RU"/>
        </w:rPr>
        <w:t xml:space="preserve">процес обештећења жртава трговине људима, у оквиру парничног поступка је неефикасан и не омогућава </w:t>
      </w:r>
      <w:r w:rsidRPr="00760BEE">
        <w:rPr>
          <w:rFonts w:ascii="Times New Roman" w:hAnsi="Times New Roman" w:cs="Times New Roman"/>
          <w:lang w:val="sr-Cyrl-CS"/>
        </w:rPr>
        <w:t xml:space="preserve">одговарајуће </w:t>
      </w:r>
      <w:r w:rsidRPr="00760BEE">
        <w:rPr>
          <w:rFonts w:ascii="Times New Roman" w:hAnsi="Times New Roman" w:cs="Times New Roman"/>
          <w:lang w:val="ru-RU"/>
        </w:rPr>
        <w:t>обеште</w:t>
      </w:r>
      <w:r w:rsidRPr="00760BEE">
        <w:rPr>
          <w:rFonts w:ascii="Times New Roman" w:hAnsi="Times New Roman" w:cs="Times New Roman"/>
          <w:lang w:val="sr-Cyrl-CS"/>
        </w:rPr>
        <w:t>ће</w:t>
      </w:r>
      <w:r w:rsidRPr="00760BEE">
        <w:rPr>
          <w:rFonts w:ascii="Times New Roman" w:hAnsi="Times New Roman" w:cs="Times New Roman"/>
          <w:lang w:val="ru-RU"/>
        </w:rPr>
        <w:t>ње жртава трговине људима;</w:t>
      </w:r>
    </w:p>
    <w:p w:rsidR="004E7181" w:rsidRPr="006508B6"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13) </w:t>
      </w:r>
      <w:r w:rsidRPr="00760BEE">
        <w:rPr>
          <w:rFonts w:ascii="Times New Roman" w:hAnsi="Times New Roman" w:cs="Times New Roman"/>
          <w:lang w:val="ru-RU"/>
        </w:rPr>
        <w:t>прихватилиште за ургентно збрињавање жртава трговине људима, основано при Центру за заштиту жртава трговине људима, још увек није у функцији</w:t>
      </w:r>
      <w:r w:rsidRPr="00017189">
        <w:rPr>
          <w:rFonts w:ascii="Times New Roman" w:hAnsi="Times New Roman" w:cs="Times New Roman"/>
          <w:lang w:val="ru-RU"/>
        </w:rPr>
        <w:t>;</w:t>
      </w:r>
    </w:p>
    <w:p w:rsidR="004E7181" w:rsidRDefault="004E7181" w:rsidP="0028417A">
      <w:pPr>
        <w:ind w:firstLine="708"/>
        <w:jc w:val="both"/>
        <w:rPr>
          <w:rFonts w:ascii="Times New Roman" w:hAnsi="Times New Roman" w:cs="Times New Roman"/>
          <w:lang w:val="ru-RU"/>
        </w:rPr>
      </w:pPr>
      <w:r>
        <w:rPr>
          <w:rFonts w:ascii="Times New Roman" w:hAnsi="Times New Roman" w:cs="Times New Roman"/>
          <w:lang w:val="sr-Cyrl-CS"/>
        </w:rPr>
        <w:t xml:space="preserve">14) </w:t>
      </w:r>
      <w:r w:rsidRPr="006508B6">
        <w:rPr>
          <w:rFonts w:ascii="Times New Roman" w:hAnsi="Times New Roman" w:cs="Times New Roman"/>
          <w:lang w:val="sr-Cyrl-CS"/>
        </w:rPr>
        <w:t>институција Националног известиоца за проблем трговине људима није успо</w:t>
      </w:r>
      <w:r>
        <w:rPr>
          <w:rFonts w:ascii="Times New Roman" w:hAnsi="Times New Roman" w:cs="Times New Roman"/>
          <w:lang w:val="sr-Cyrl-CS"/>
        </w:rPr>
        <w:t>стављена</w:t>
      </w:r>
      <w:r w:rsidRPr="00017189">
        <w:rPr>
          <w:rFonts w:ascii="Times New Roman" w:hAnsi="Times New Roman" w:cs="Times New Roman"/>
          <w:lang w:val="ru-RU"/>
        </w:rPr>
        <w:t>;</w:t>
      </w:r>
    </w:p>
    <w:p w:rsidR="004E7181"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15) </w:t>
      </w:r>
      <w:r w:rsidRPr="00017189">
        <w:rPr>
          <w:rFonts w:ascii="Times New Roman" w:hAnsi="Times New Roman" w:cs="Times New Roman"/>
          <w:lang w:val="ru-RU"/>
        </w:rPr>
        <w:t>н</w:t>
      </w:r>
      <w:r>
        <w:rPr>
          <w:rFonts w:ascii="Times New Roman" w:hAnsi="Times New Roman" w:cs="Times New Roman"/>
          <w:lang w:val="ru-RU"/>
        </w:rPr>
        <w:t>ије довољно развијена свест запослених у надлежним органима и органима локалне самоуправе, стручњака, грађана и медија о проблему искоришћавања деце и одраслих у просјачењу са елементима експлоатације и трговине људима</w:t>
      </w:r>
      <w:r w:rsidRPr="00017189">
        <w:rPr>
          <w:rFonts w:ascii="Times New Roman" w:hAnsi="Times New Roman" w:cs="Times New Roman"/>
          <w:lang w:val="ru-RU"/>
        </w:rPr>
        <w:t>;</w:t>
      </w:r>
    </w:p>
    <w:p w:rsidR="004E7181" w:rsidRPr="007B17E3" w:rsidRDefault="004E7181" w:rsidP="0028417A">
      <w:pPr>
        <w:ind w:firstLine="708"/>
        <w:jc w:val="both"/>
        <w:rPr>
          <w:rFonts w:ascii="Times New Roman" w:hAnsi="Times New Roman" w:cs="Times New Roman"/>
          <w:lang w:val="ru-RU"/>
        </w:rPr>
      </w:pPr>
      <w:r>
        <w:rPr>
          <w:rFonts w:ascii="Times New Roman" w:hAnsi="Times New Roman" w:cs="Times New Roman"/>
          <w:lang w:val="ru-RU"/>
        </w:rPr>
        <w:t xml:space="preserve">16) </w:t>
      </w:r>
      <w:r w:rsidRPr="00D2740D">
        <w:rPr>
          <w:rFonts w:ascii="Times New Roman" w:hAnsi="Times New Roman" w:cs="Times New Roman"/>
          <w:lang w:val="ru-RU"/>
        </w:rPr>
        <w:t>н</w:t>
      </w:r>
      <w:r w:rsidRPr="00D2740D">
        <w:rPr>
          <w:rFonts w:ascii="Times New Roman" w:hAnsi="Times New Roman" w:cs="Times New Roman"/>
          <w:lang w:val="sr-Cyrl-CS"/>
        </w:rPr>
        <w:t>ије довољно развијена свест г</w:t>
      </w:r>
      <w:r w:rsidRPr="00D2740D">
        <w:rPr>
          <w:rFonts w:ascii="Times New Roman" w:hAnsi="Times New Roman" w:cs="Times New Roman"/>
          <w:lang w:val="ru-RU"/>
        </w:rPr>
        <w:t xml:space="preserve">рађана, </w:t>
      </w:r>
      <w:r w:rsidRPr="00D2740D">
        <w:rPr>
          <w:rFonts w:ascii="Times New Roman" w:hAnsi="Times New Roman" w:cs="Times New Roman"/>
          <w:lang w:val="sr-Cyrl-CS"/>
        </w:rPr>
        <w:t>медија и здравствених радника о проблему трговине органима.</w:t>
      </w:r>
    </w:p>
    <w:p w:rsidR="004E7181" w:rsidRPr="007B17E3" w:rsidRDefault="004E7181" w:rsidP="0028417A">
      <w:pPr>
        <w:ind w:firstLine="708"/>
        <w:jc w:val="both"/>
        <w:rPr>
          <w:rFonts w:ascii="Times New Roman" w:hAnsi="Times New Roman" w:cs="Times New Roman"/>
          <w:lang w:val="ru-RU"/>
        </w:rPr>
      </w:pPr>
    </w:p>
    <w:p w:rsidR="004E7181" w:rsidRPr="007B17E3" w:rsidRDefault="004E7181" w:rsidP="0028417A">
      <w:pPr>
        <w:ind w:firstLine="708"/>
        <w:jc w:val="both"/>
        <w:rPr>
          <w:rFonts w:ascii="Times New Roman" w:hAnsi="Times New Roman" w:cs="Times New Roman"/>
          <w:lang w:val="ru-RU"/>
        </w:rPr>
      </w:pPr>
    </w:p>
    <w:p w:rsidR="004E7181" w:rsidRPr="007B17E3" w:rsidRDefault="004E7181" w:rsidP="0028417A">
      <w:pPr>
        <w:ind w:firstLine="708"/>
        <w:jc w:val="both"/>
        <w:rPr>
          <w:rFonts w:ascii="Times New Roman" w:hAnsi="Times New Roman" w:cs="Times New Roman"/>
          <w:lang w:val="ru-RU"/>
        </w:rPr>
      </w:pPr>
    </w:p>
    <w:p w:rsidR="004E7181" w:rsidRPr="007B17E3" w:rsidRDefault="004E7181" w:rsidP="0028417A">
      <w:pPr>
        <w:ind w:firstLine="708"/>
        <w:jc w:val="both"/>
        <w:rPr>
          <w:rFonts w:ascii="Times New Roman" w:hAnsi="Times New Roman" w:cs="Times New Roman"/>
          <w:lang w:val="ru-RU"/>
        </w:rPr>
      </w:pPr>
    </w:p>
    <w:p w:rsidR="004E7181" w:rsidRPr="007B17E3" w:rsidRDefault="004E7181" w:rsidP="0028417A">
      <w:pPr>
        <w:ind w:firstLine="708"/>
        <w:jc w:val="both"/>
        <w:rPr>
          <w:rFonts w:ascii="Times New Roman" w:hAnsi="Times New Roman" w:cs="Times New Roman"/>
          <w:lang w:val="ru-RU"/>
        </w:rPr>
      </w:pPr>
    </w:p>
    <w:p w:rsidR="004E7181" w:rsidRPr="00017189" w:rsidRDefault="004E7181" w:rsidP="00845A6F">
      <w:pPr>
        <w:spacing w:after="0" w:line="240" w:lineRule="auto"/>
        <w:ind w:left="1428"/>
        <w:jc w:val="both"/>
        <w:rPr>
          <w:rFonts w:ascii="Times New Roman" w:hAnsi="Times New Roman" w:cs="Times New Roman"/>
          <w:lang w:val="ru-RU"/>
        </w:rPr>
      </w:pPr>
    </w:p>
    <w:p w:rsidR="004E7181" w:rsidRPr="00760BEE" w:rsidRDefault="004E7181" w:rsidP="00845A6F">
      <w:pPr>
        <w:pStyle w:val="Heading1"/>
        <w:spacing w:line="240" w:lineRule="auto"/>
        <w:jc w:val="center"/>
        <w:rPr>
          <w:rFonts w:ascii="Times New Roman" w:hAnsi="Times New Roman" w:cs="Times New Roman"/>
          <w:color w:val="000000"/>
          <w:sz w:val="24"/>
          <w:szCs w:val="24"/>
        </w:rPr>
      </w:pPr>
      <w:bookmarkStart w:id="4" w:name="_Toc359322553"/>
      <w:r w:rsidRPr="00760BEE">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760BEE">
        <w:rPr>
          <w:rFonts w:ascii="Times New Roman" w:hAnsi="Times New Roman" w:cs="Times New Roman"/>
          <w:color w:val="000000"/>
          <w:sz w:val="24"/>
          <w:szCs w:val="24"/>
        </w:rPr>
        <w:t xml:space="preserve">ПРЕВЕНЦИЈА И ЗАШТИТА </w:t>
      </w:r>
      <w:r w:rsidRPr="00760BEE">
        <w:rPr>
          <w:rFonts w:ascii="Times New Roman" w:hAnsi="Times New Roman" w:cs="Times New Roman"/>
          <w:color w:val="000000"/>
          <w:sz w:val="24"/>
          <w:szCs w:val="24"/>
          <w:lang w:val="sr-Cyrl-CS"/>
        </w:rPr>
        <w:t>ДЕЦЕ</w:t>
      </w:r>
      <w:r w:rsidRPr="00760BEE">
        <w:rPr>
          <w:rFonts w:ascii="Times New Roman" w:hAnsi="Times New Roman" w:cs="Times New Roman"/>
          <w:color w:val="000000"/>
          <w:sz w:val="24"/>
          <w:szCs w:val="24"/>
        </w:rPr>
        <w:t xml:space="preserve"> ОД ТРГОВИНЕ ЉУДИМА И                                               ИСКОРИШЋАВАЊА У ПОРНОГРАФИЈИ И ПРОСТИТУЦИЈИ</w:t>
      </w:r>
      <w:bookmarkEnd w:id="4"/>
    </w:p>
    <w:p w:rsidR="004E7181" w:rsidRPr="00760BEE" w:rsidRDefault="004E7181" w:rsidP="00845A6F">
      <w:pPr>
        <w:autoSpaceDE w:val="0"/>
        <w:autoSpaceDN w:val="0"/>
        <w:adjustRightInd w:val="0"/>
        <w:spacing w:after="0" w:line="240" w:lineRule="auto"/>
        <w:ind w:left="708"/>
        <w:jc w:val="both"/>
        <w:rPr>
          <w:rFonts w:ascii="Times New Roman" w:hAnsi="Times New Roman" w:cs="Times New Roman"/>
          <w:lang w:val="sr-Cyrl-CS"/>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bookmarkStart w:id="5" w:name="_Toc359322554"/>
      <w:r w:rsidRPr="00760BEE">
        <w:rPr>
          <w:rFonts w:ascii="Times New Roman" w:hAnsi="Times New Roman" w:cs="Times New Roman"/>
          <w:lang w:val="sr-Latn-CS"/>
        </w:rPr>
        <w:t>Питање превенције и заштите деце од трговине</w:t>
      </w:r>
      <w:r w:rsidRPr="00760BEE">
        <w:rPr>
          <w:rFonts w:ascii="Times New Roman" w:hAnsi="Times New Roman" w:cs="Times New Roman"/>
          <w:lang w:val="ru-RU"/>
        </w:rPr>
        <w:t xml:space="preserve"> и искоришћавања у проституцији и порнографији</w:t>
      </w:r>
      <w:r w:rsidRPr="00760BEE">
        <w:rPr>
          <w:rFonts w:ascii="Times New Roman" w:hAnsi="Times New Roman" w:cs="Times New Roman"/>
          <w:lang w:val="sr-Latn-CS"/>
        </w:rPr>
        <w:t xml:space="preserve"> намеће се као посебно друштвено, социјално и правно питање и захтева системско, темељно и синхорнизовано бављење њиме. Узимајући у обзир димензије, учесталост, специфичне појавне облике трговине децом, те узраст, зрелост, рањивост и последице које искуство жртве оставља на децу, евидентна је неопходност да се проблем трговине децом</w:t>
      </w:r>
      <w:r w:rsidRPr="00EB0EDD">
        <w:rPr>
          <w:rFonts w:ascii="Times New Roman" w:hAnsi="Times New Roman" w:cs="Times New Roman"/>
          <w:lang w:val="ru-RU"/>
        </w:rPr>
        <w:t xml:space="preserve"> и искоришћавање деце у порнографији и проституцији</w:t>
      </w:r>
      <w:r w:rsidRPr="00760BEE">
        <w:rPr>
          <w:rFonts w:ascii="Times New Roman" w:hAnsi="Times New Roman" w:cs="Times New Roman"/>
          <w:lang w:val="sr-Latn-CS"/>
        </w:rPr>
        <w:t>, као и њихова свеобухватна заштита издвоји као посебан циљ који ће утврдити правце даљег деловања у складу са специфичним потребама детета. Препоруке Комитета за права детета Уједињених нација упућених Републици Србији као држави уговорници Конвенције о правима детета указују на неопходност израде свеобухватне националн</w:t>
      </w:r>
      <w:r w:rsidRPr="00760BEE">
        <w:rPr>
          <w:rFonts w:ascii="Times New Roman" w:hAnsi="Times New Roman" w:cs="Times New Roman"/>
          <w:lang w:val="ru-RU"/>
        </w:rPr>
        <w:t>е</w:t>
      </w:r>
      <w:r w:rsidRPr="00760BEE">
        <w:rPr>
          <w:rFonts w:ascii="Times New Roman" w:hAnsi="Times New Roman" w:cs="Times New Roman"/>
          <w:lang w:val="sr-Latn-CS"/>
        </w:rPr>
        <w:t xml:space="preserve"> стратегиј</w:t>
      </w:r>
      <w:r w:rsidRPr="00760BEE">
        <w:rPr>
          <w:rFonts w:ascii="Times New Roman" w:hAnsi="Times New Roman" w:cs="Times New Roman"/>
          <w:lang w:val="ru-RU"/>
        </w:rPr>
        <w:t>е</w:t>
      </w:r>
      <w:r w:rsidRPr="00760BEE">
        <w:rPr>
          <w:rFonts w:ascii="Times New Roman" w:hAnsi="Times New Roman" w:cs="Times New Roman"/>
          <w:lang w:val="sr-Latn-CS"/>
        </w:rPr>
        <w:t xml:space="preserve"> за спречавање трговине </w:t>
      </w:r>
      <w:r w:rsidRPr="00760BEE">
        <w:rPr>
          <w:rFonts w:ascii="Times New Roman" w:hAnsi="Times New Roman" w:cs="Times New Roman"/>
          <w:lang w:val="ru-RU"/>
        </w:rPr>
        <w:t xml:space="preserve">људима </w:t>
      </w:r>
      <w:r w:rsidRPr="00760BEE">
        <w:rPr>
          <w:rFonts w:ascii="Times New Roman" w:hAnsi="Times New Roman" w:cs="Times New Roman"/>
          <w:lang w:val="sr-Latn-CS"/>
        </w:rPr>
        <w:t>која предвиђа посебне мере заштите и помоћ деци жртвама трговине</w:t>
      </w:r>
      <w:r w:rsidRPr="00760BEE">
        <w:rPr>
          <w:rFonts w:ascii="Times New Roman" w:hAnsi="Times New Roman" w:cs="Times New Roman"/>
          <w:lang w:val="ru-RU"/>
        </w:rPr>
        <w:t xml:space="preserve"> људима</w:t>
      </w:r>
      <w:r w:rsidRPr="00760BEE">
        <w:rPr>
          <w:rFonts w:ascii="Times New Roman" w:hAnsi="Times New Roman" w:cs="Times New Roman"/>
          <w:lang w:val="sr-Latn-CS"/>
        </w:rPr>
        <w:t>. Ове смернице налажу да се законима, политикама, програмима и интервенцијама деца која су била предмет трговине</w:t>
      </w:r>
      <w:r w:rsidRPr="00760BEE">
        <w:rPr>
          <w:rFonts w:ascii="Times New Roman" w:hAnsi="Times New Roman" w:cs="Times New Roman"/>
          <w:lang w:val="ru-RU"/>
        </w:rPr>
        <w:t xml:space="preserve"> децом</w:t>
      </w:r>
      <w:r w:rsidRPr="00760BEE">
        <w:rPr>
          <w:rFonts w:ascii="Times New Roman" w:hAnsi="Times New Roman" w:cs="Times New Roman"/>
          <w:lang w:val="sr-Latn-CS"/>
        </w:rPr>
        <w:t xml:space="preserve">, третирају одвојено од одраслих лица. </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sr-Cyrl-CS"/>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Latn-CS"/>
        </w:rPr>
        <w:t xml:space="preserve">У циљу одговора на ове захтеве, </w:t>
      </w:r>
      <w:r w:rsidRPr="00760BEE">
        <w:rPr>
          <w:rFonts w:ascii="Times New Roman" w:hAnsi="Times New Roman" w:cs="Times New Roman"/>
          <w:lang w:val="ru-RU"/>
        </w:rPr>
        <w:t xml:space="preserve">ова </w:t>
      </w:r>
      <w:r w:rsidRPr="00760BEE">
        <w:rPr>
          <w:rFonts w:ascii="Times New Roman" w:hAnsi="Times New Roman" w:cs="Times New Roman"/>
          <w:lang w:val="sr-Latn-CS"/>
        </w:rPr>
        <w:t>стратегија предвиђа посебне активности и задатке који ће обезбедити да деца у Републици Србији, одрастају у окружењу безбедном од трговине људима</w:t>
      </w:r>
      <w:r w:rsidRPr="00760BEE">
        <w:rPr>
          <w:rFonts w:ascii="Times New Roman" w:hAnsi="Times New Roman" w:cs="Times New Roman"/>
          <w:lang w:val="ru-RU"/>
        </w:rPr>
        <w:t xml:space="preserve">, искоришћавања у порнографији </w:t>
      </w:r>
      <w:r w:rsidRPr="00EB0EDD">
        <w:rPr>
          <w:rFonts w:ascii="Times New Roman" w:hAnsi="Times New Roman" w:cs="Times New Roman"/>
          <w:lang w:val="ru-RU"/>
        </w:rPr>
        <w:t xml:space="preserve">и </w:t>
      </w:r>
      <w:r w:rsidRPr="00760BEE">
        <w:rPr>
          <w:rFonts w:ascii="Times New Roman" w:hAnsi="Times New Roman" w:cs="Times New Roman"/>
          <w:lang w:val="ru-RU"/>
        </w:rPr>
        <w:t>проституцији</w:t>
      </w:r>
      <w:r w:rsidRPr="00EB0EDD">
        <w:rPr>
          <w:rFonts w:ascii="Times New Roman" w:hAnsi="Times New Roman" w:cs="Times New Roman"/>
          <w:lang w:val="ru-RU"/>
        </w:rPr>
        <w:t>.</w:t>
      </w:r>
      <w:r w:rsidRPr="007B17E3">
        <w:rPr>
          <w:rFonts w:ascii="Times New Roman" w:hAnsi="Times New Roman" w:cs="Times New Roman"/>
          <w:lang w:val="sr-Cyrl-CS"/>
        </w:rPr>
        <w:t xml:space="preserve"> </w:t>
      </w:r>
      <w:r w:rsidRPr="00760BEE">
        <w:rPr>
          <w:rFonts w:ascii="Times New Roman" w:hAnsi="Times New Roman" w:cs="Times New Roman"/>
          <w:lang w:val="sr-Latn-CS"/>
        </w:rPr>
        <w:t>Ови програми произилазе из К</w:t>
      </w:r>
      <w:r>
        <w:rPr>
          <w:rFonts w:ascii="Times New Roman" w:hAnsi="Times New Roman" w:cs="Times New Roman"/>
          <w:lang w:val="sr-Latn-CS"/>
        </w:rPr>
        <w:t>онвенције о правима детета, којo</w:t>
      </w:r>
      <w:r w:rsidRPr="00760BEE">
        <w:rPr>
          <w:rFonts w:ascii="Times New Roman" w:hAnsi="Times New Roman" w:cs="Times New Roman"/>
          <w:lang w:val="sr-Latn-CS"/>
        </w:rPr>
        <w:t>м се на свеобухватан начин гарантују права детета која почивају на темељним принципима: право детета на живот, опстанак и развој; недискриминација</w:t>
      </w:r>
      <w:r w:rsidRPr="00017189">
        <w:rPr>
          <w:rFonts w:ascii="Times New Roman" w:hAnsi="Times New Roman" w:cs="Times New Roman"/>
          <w:lang w:val="ru-RU"/>
        </w:rPr>
        <w:t>;</w:t>
      </w:r>
      <w:r w:rsidRPr="007B17E3">
        <w:rPr>
          <w:rFonts w:ascii="Times New Roman" w:hAnsi="Times New Roman" w:cs="Times New Roman"/>
          <w:lang w:val="sr-Cyrl-CS"/>
        </w:rPr>
        <w:t xml:space="preserve"> </w:t>
      </w:r>
      <w:r w:rsidRPr="00760BEE">
        <w:rPr>
          <w:rFonts w:ascii="Times New Roman" w:hAnsi="Times New Roman" w:cs="Times New Roman"/>
          <w:lang w:val="sr-Latn-CS"/>
        </w:rPr>
        <w:t xml:space="preserve">најбољи интерес детета и партиципација </w:t>
      </w:r>
      <w:r w:rsidRPr="00760BEE">
        <w:rPr>
          <w:rFonts w:ascii="Times New Roman" w:hAnsi="Times New Roman" w:cs="Times New Roman"/>
          <w:lang w:val="ru-RU"/>
        </w:rPr>
        <w:t>деце у питањима која се тичу деце.</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sr-Cyrl-CS"/>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Latn-CS"/>
        </w:rPr>
        <w:t xml:space="preserve">На основу спроведених анализа, имајући у виду динамику нових изазова, ризика и претњи створена </w:t>
      </w:r>
      <w:r w:rsidRPr="00760BEE">
        <w:rPr>
          <w:rFonts w:ascii="Times New Roman" w:hAnsi="Times New Roman" w:cs="Times New Roman"/>
          <w:lang w:val="ru-RU"/>
        </w:rPr>
        <w:t>је</w:t>
      </w:r>
      <w:r w:rsidRPr="00760BEE">
        <w:rPr>
          <w:rFonts w:ascii="Times New Roman" w:hAnsi="Times New Roman" w:cs="Times New Roman"/>
          <w:lang w:val="sr-Latn-CS"/>
        </w:rPr>
        <w:t xml:space="preserve"> претпоставка за израду визије, општих и посебних циљева.</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sr-Latn-CS"/>
        </w:rPr>
      </w:pPr>
    </w:p>
    <w:p w:rsidR="004E7181" w:rsidRPr="00760BEE" w:rsidRDefault="004E7181" w:rsidP="00845A6F">
      <w:pPr>
        <w:pStyle w:val="Heading1"/>
        <w:jc w:val="center"/>
        <w:rPr>
          <w:rFonts w:ascii="Times New Roman" w:hAnsi="Times New Roman" w:cs="Times New Roman"/>
          <w:b w:val="0"/>
          <w:bCs w:val="0"/>
          <w:sz w:val="24"/>
          <w:szCs w:val="24"/>
        </w:rPr>
      </w:pPr>
      <w:r w:rsidRPr="00760BEE">
        <w:rPr>
          <w:rFonts w:ascii="Times New Roman" w:hAnsi="Times New Roman" w:cs="Times New Roman"/>
          <w:sz w:val="24"/>
          <w:szCs w:val="24"/>
        </w:rPr>
        <w:t>6. ВИЗИЈА</w:t>
      </w:r>
      <w:bookmarkEnd w:id="5"/>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sr-Latn-CS"/>
        </w:rPr>
      </w:pPr>
      <w:bookmarkStart w:id="6" w:name="_Toc286838162"/>
      <w:bookmarkStart w:id="7" w:name="_Toc287345702"/>
      <w:bookmarkStart w:id="8" w:name="_Toc287346543"/>
      <w:r w:rsidRPr="00760BEE">
        <w:rPr>
          <w:rFonts w:ascii="Times New Roman" w:hAnsi="Times New Roman" w:cs="Times New Roman"/>
          <w:lang w:val="sr-Latn-CS"/>
        </w:rPr>
        <w:t xml:space="preserve">Обезбеђено поштовање и заштита људских права као одговор на трговину људима. </w:t>
      </w: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sr-Latn-CS"/>
        </w:rPr>
      </w:pPr>
    </w:p>
    <w:p w:rsidR="004E7181" w:rsidRPr="00760BEE" w:rsidRDefault="004E7181" w:rsidP="00845A6F">
      <w:pPr>
        <w:pStyle w:val="Heading1"/>
        <w:jc w:val="center"/>
        <w:rPr>
          <w:rFonts w:ascii="Times New Roman" w:hAnsi="Times New Roman" w:cs="Times New Roman"/>
          <w:b w:val="0"/>
          <w:bCs w:val="0"/>
          <w:sz w:val="24"/>
          <w:szCs w:val="24"/>
        </w:rPr>
      </w:pPr>
      <w:bookmarkStart w:id="9" w:name="_Toc359322555"/>
      <w:r w:rsidRPr="00760BEE">
        <w:rPr>
          <w:rFonts w:ascii="Times New Roman" w:hAnsi="Times New Roman" w:cs="Times New Roman"/>
          <w:sz w:val="24"/>
          <w:szCs w:val="24"/>
        </w:rPr>
        <w:t>7. ОПШТИ ЦИЉ</w:t>
      </w:r>
      <w:bookmarkEnd w:id="6"/>
      <w:bookmarkEnd w:id="7"/>
      <w:bookmarkEnd w:id="8"/>
      <w:bookmarkEnd w:id="9"/>
    </w:p>
    <w:p w:rsidR="004E7181" w:rsidRPr="00D2740D" w:rsidRDefault="004E7181" w:rsidP="003C2994">
      <w:pPr>
        <w:autoSpaceDE w:val="0"/>
        <w:autoSpaceDN w:val="0"/>
        <w:adjustRightInd w:val="0"/>
        <w:spacing w:after="0" w:line="240" w:lineRule="auto"/>
        <w:ind w:firstLine="708"/>
        <w:jc w:val="both"/>
        <w:rPr>
          <w:rFonts w:ascii="Times New Roman" w:hAnsi="Times New Roman" w:cs="Times New Roman"/>
          <w:lang w:val="sr-Cyrl-CS"/>
        </w:rPr>
      </w:pPr>
      <w:bookmarkStart w:id="10" w:name="_Toc286838163"/>
      <w:bookmarkStart w:id="11" w:name="_Toc287345703"/>
      <w:bookmarkStart w:id="12" w:name="_Toc287346544"/>
      <w:r w:rsidRPr="00760BEE">
        <w:rPr>
          <w:rFonts w:ascii="Times New Roman" w:hAnsi="Times New Roman" w:cs="Times New Roman"/>
          <w:lang w:val="sr-Latn-CS"/>
        </w:rPr>
        <w:t>Обезбеђен континуирани свеобухватан одговор друштва на трговину људима</w:t>
      </w:r>
      <w:r w:rsidRPr="00760BEE">
        <w:rPr>
          <w:rFonts w:ascii="Times New Roman" w:hAnsi="Times New Roman" w:cs="Times New Roman"/>
          <w:lang w:val="ru-RU"/>
        </w:rPr>
        <w:t xml:space="preserve">, </w:t>
      </w:r>
      <w:r w:rsidRPr="00760BEE">
        <w:rPr>
          <w:rFonts w:ascii="Times New Roman" w:hAnsi="Times New Roman" w:cs="Times New Roman"/>
          <w:lang w:val="sr-Latn-CS"/>
        </w:rPr>
        <w:t xml:space="preserve">у складу са динамиком нових изазова, ризика и претњи, кроз унапређен систем превенције, </w:t>
      </w:r>
      <w:bookmarkStart w:id="13" w:name="_Toc286838164"/>
      <w:bookmarkStart w:id="14" w:name="_Toc287345707"/>
      <w:bookmarkStart w:id="15" w:name="_Toc287346548"/>
      <w:bookmarkEnd w:id="10"/>
      <w:bookmarkEnd w:id="11"/>
      <w:bookmarkEnd w:id="12"/>
    </w:p>
    <w:p w:rsidR="004E7181" w:rsidRPr="007B17E3" w:rsidRDefault="004E7181" w:rsidP="00A831CE">
      <w:pPr>
        <w:autoSpaceDE w:val="0"/>
        <w:autoSpaceDN w:val="0"/>
        <w:adjustRightInd w:val="0"/>
        <w:spacing w:after="0" w:line="240" w:lineRule="auto"/>
        <w:jc w:val="both"/>
        <w:rPr>
          <w:rFonts w:ascii="Times New Roman" w:hAnsi="Times New Roman" w:cs="Times New Roman"/>
          <w:lang w:val="sr-Cyrl-CS"/>
        </w:rPr>
      </w:pPr>
      <w:r w:rsidRPr="007B17E3">
        <w:rPr>
          <w:rFonts w:ascii="Times New Roman" w:hAnsi="Times New Roman" w:cs="Times New Roman"/>
          <w:lang w:val="sr-Cyrl-CS"/>
        </w:rPr>
        <w:t>помоћи и заштите жртава и сузбијања трговине људима,</w:t>
      </w:r>
      <w:r w:rsidRPr="00A831CE">
        <w:rPr>
          <w:rFonts w:ascii="Times New Roman" w:hAnsi="Times New Roman" w:cs="Times New Roman"/>
          <w:lang w:val="ru-RU"/>
        </w:rPr>
        <w:t xml:space="preserve"> посебно женама и децом</w:t>
      </w:r>
      <w:r w:rsidRPr="007B17E3">
        <w:rPr>
          <w:rFonts w:ascii="Times New Roman" w:hAnsi="Times New Roman" w:cs="Times New Roman"/>
          <w:lang w:val="sr-Cyrl-CS"/>
        </w:rPr>
        <w:t xml:space="preserve"> функционалним повезивањем и  институционалном изградњом капацитета свих партнера. </w:t>
      </w:r>
      <w:bookmarkStart w:id="16" w:name="_Toc359322556"/>
    </w:p>
    <w:p w:rsidR="004E7181" w:rsidRPr="007B17E3" w:rsidRDefault="004E7181" w:rsidP="00A831CE">
      <w:pPr>
        <w:autoSpaceDE w:val="0"/>
        <w:autoSpaceDN w:val="0"/>
        <w:adjustRightInd w:val="0"/>
        <w:spacing w:after="0" w:line="240" w:lineRule="auto"/>
        <w:jc w:val="both"/>
        <w:rPr>
          <w:rFonts w:ascii="Times New Roman" w:hAnsi="Times New Roman" w:cs="Times New Roman"/>
          <w:lang w:val="sr-Cyrl-CS"/>
        </w:rPr>
      </w:pPr>
    </w:p>
    <w:p w:rsidR="004E7181" w:rsidRDefault="004E7181" w:rsidP="003C2994">
      <w:pPr>
        <w:pStyle w:val="Heading1"/>
        <w:jc w:val="center"/>
        <w:rPr>
          <w:rFonts w:ascii="Times New Roman" w:hAnsi="Times New Roman" w:cs="Times New Roman"/>
          <w:sz w:val="24"/>
          <w:szCs w:val="24"/>
        </w:rPr>
      </w:pPr>
    </w:p>
    <w:p w:rsidR="004E7181" w:rsidRDefault="004E7181" w:rsidP="003C2994">
      <w:pPr>
        <w:pStyle w:val="Heading1"/>
        <w:jc w:val="center"/>
        <w:rPr>
          <w:rFonts w:ascii="Times New Roman" w:hAnsi="Times New Roman" w:cs="Times New Roman"/>
          <w:sz w:val="24"/>
          <w:szCs w:val="24"/>
        </w:rPr>
      </w:pPr>
    </w:p>
    <w:p w:rsidR="004E7181" w:rsidRDefault="004E7181" w:rsidP="00A831CE">
      <w:pPr>
        <w:rPr>
          <w:lang w:val="sr-Latn-CS" w:eastAsia="sr-Latn-CS"/>
        </w:rPr>
      </w:pPr>
    </w:p>
    <w:p w:rsidR="004E7181" w:rsidRDefault="004E7181" w:rsidP="00A831CE">
      <w:pPr>
        <w:rPr>
          <w:lang w:val="sr-Latn-CS" w:eastAsia="sr-Latn-CS"/>
        </w:rPr>
      </w:pPr>
    </w:p>
    <w:p w:rsidR="004E7181" w:rsidRPr="00A831CE" w:rsidRDefault="004E7181" w:rsidP="00A831CE">
      <w:pPr>
        <w:rPr>
          <w:lang w:val="sr-Latn-CS" w:eastAsia="sr-Latn-CS"/>
        </w:rPr>
      </w:pPr>
    </w:p>
    <w:p w:rsidR="004E7181" w:rsidRDefault="004E7181" w:rsidP="003C2994">
      <w:pPr>
        <w:pStyle w:val="Heading1"/>
        <w:jc w:val="center"/>
        <w:rPr>
          <w:rFonts w:ascii="Times New Roman" w:hAnsi="Times New Roman" w:cs="Times New Roman"/>
          <w:sz w:val="24"/>
          <w:szCs w:val="24"/>
        </w:rPr>
      </w:pPr>
      <w:r w:rsidRPr="00760BEE">
        <w:rPr>
          <w:rFonts w:ascii="Times New Roman" w:hAnsi="Times New Roman" w:cs="Times New Roman"/>
          <w:sz w:val="24"/>
          <w:szCs w:val="24"/>
        </w:rPr>
        <w:t>8. ПОСЕБНИ ЦИЉЕВИ</w:t>
      </w:r>
      <w:bookmarkEnd w:id="16"/>
    </w:p>
    <w:p w:rsidR="004E7181" w:rsidRPr="00760BEE" w:rsidRDefault="004E7181" w:rsidP="003C2994">
      <w:pPr>
        <w:pStyle w:val="ListParagraph"/>
        <w:numPr>
          <w:ilvl w:val="1"/>
          <w:numId w:val="4"/>
        </w:numPr>
        <w:autoSpaceDE w:val="0"/>
        <w:autoSpaceDN w:val="0"/>
        <w:adjustRightInd w:val="0"/>
        <w:spacing w:after="0" w:line="240" w:lineRule="auto"/>
        <w:rPr>
          <w:rFonts w:ascii="Times New Roman" w:hAnsi="Times New Roman" w:cs="Times New Roman"/>
          <w:b/>
          <w:bCs/>
          <w:i/>
          <w:iCs/>
          <w:lang w:val="sr-Cyrl-CS"/>
        </w:rPr>
      </w:pPr>
      <w:r w:rsidRPr="00760BEE">
        <w:rPr>
          <w:rFonts w:ascii="Times New Roman" w:hAnsi="Times New Roman" w:cs="Times New Roman"/>
          <w:b/>
          <w:bCs/>
          <w:i/>
          <w:iCs/>
          <w:lang w:val="sr-Cyrl-CS"/>
        </w:rPr>
        <w:t>Системски ојачано партнерство у одговору на трговину људима на локалном, н</w:t>
      </w:r>
      <w:r>
        <w:rPr>
          <w:rFonts w:ascii="Times New Roman" w:hAnsi="Times New Roman" w:cs="Times New Roman"/>
          <w:b/>
          <w:bCs/>
          <w:i/>
          <w:iCs/>
          <w:lang w:val="sr-Cyrl-CS"/>
        </w:rPr>
        <w:t>ационалном и међународном нивоу</w:t>
      </w:r>
    </w:p>
    <w:p w:rsidR="004E7181" w:rsidRPr="00760BEE" w:rsidRDefault="004E7181" w:rsidP="003C2994">
      <w:pPr>
        <w:autoSpaceDE w:val="0"/>
        <w:autoSpaceDN w:val="0"/>
        <w:adjustRightInd w:val="0"/>
        <w:spacing w:after="0" w:line="240" w:lineRule="auto"/>
        <w:jc w:val="both"/>
        <w:rPr>
          <w:rFonts w:ascii="Times New Roman" w:hAnsi="Times New Roman" w:cs="Times New Roman"/>
          <w:lang w:val="sr-Cyrl-CS"/>
        </w:rPr>
      </w:pPr>
    </w:p>
    <w:p w:rsidR="004E7181" w:rsidRPr="00760BEE" w:rsidRDefault="004E7181" w:rsidP="003C2994">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Cyrl-CS"/>
        </w:rPr>
        <w:t xml:space="preserve">Сложеност и мултидисциплинарност појаве трговине људима захтева, пре свега, унапређење партнерства у одговору на трговину људима на локалном, националном и међународном нивоу. Имајући у виду ову чињеницу, неопходно је у наредном периоду наставити са јачањем система националне координације и праћења активности у одговору на трговину људима кроз обезбеђивање интензивне сарадње државних </w:t>
      </w:r>
      <w:r>
        <w:rPr>
          <w:rFonts w:ascii="Times New Roman" w:hAnsi="Times New Roman" w:cs="Times New Roman"/>
          <w:lang w:val="sr-Cyrl-CS"/>
        </w:rPr>
        <w:t xml:space="preserve">органа и </w:t>
      </w:r>
      <w:r w:rsidRPr="00760BEE">
        <w:rPr>
          <w:rFonts w:ascii="Times New Roman" w:hAnsi="Times New Roman" w:cs="Times New Roman"/>
          <w:lang w:val="sr-Cyrl-CS"/>
        </w:rPr>
        <w:t xml:space="preserve">институција </w:t>
      </w:r>
      <w:r>
        <w:rPr>
          <w:rFonts w:ascii="Times New Roman" w:hAnsi="Times New Roman" w:cs="Times New Roman"/>
          <w:lang w:val="sr-Cyrl-CS"/>
        </w:rPr>
        <w:t>са органима</w:t>
      </w:r>
      <w:r w:rsidRPr="00760BEE">
        <w:rPr>
          <w:rFonts w:ascii="Times New Roman" w:hAnsi="Times New Roman" w:cs="Times New Roman"/>
          <w:lang w:val="sr-Cyrl-CS"/>
        </w:rPr>
        <w:t xml:space="preserve"> локалне самоуправе</w:t>
      </w:r>
      <w:r>
        <w:rPr>
          <w:rFonts w:ascii="Times New Roman" w:hAnsi="Times New Roman" w:cs="Times New Roman"/>
          <w:lang w:val="sr-Cyrl-CS"/>
        </w:rPr>
        <w:t>,</w:t>
      </w:r>
      <w:r w:rsidRPr="00760BEE">
        <w:rPr>
          <w:rFonts w:ascii="Times New Roman" w:hAnsi="Times New Roman" w:cs="Times New Roman"/>
          <w:lang w:val="sr-Cyrl-CS"/>
        </w:rPr>
        <w:t xml:space="preserve"> организацијама цивилног друштва</w:t>
      </w:r>
      <w:r>
        <w:rPr>
          <w:rFonts w:ascii="Times New Roman" w:hAnsi="Times New Roman" w:cs="Times New Roman"/>
          <w:lang w:val="sr-Cyrl-CS"/>
        </w:rPr>
        <w:t xml:space="preserve">; </w:t>
      </w:r>
      <w:r w:rsidRPr="00760BEE">
        <w:rPr>
          <w:rFonts w:ascii="Times New Roman" w:hAnsi="Times New Roman" w:cs="Times New Roman"/>
          <w:lang w:val="sr-Cyrl-CS"/>
        </w:rPr>
        <w:t>академском заједницом</w:t>
      </w:r>
      <w:r>
        <w:rPr>
          <w:rFonts w:ascii="Times New Roman" w:hAnsi="Times New Roman" w:cs="Times New Roman"/>
          <w:lang w:val="sr-Cyrl-CS"/>
        </w:rPr>
        <w:t xml:space="preserve">, </w:t>
      </w:r>
      <w:r w:rsidRPr="00760BEE">
        <w:rPr>
          <w:rFonts w:ascii="Times New Roman" w:hAnsi="Times New Roman" w:cs="Times New Roman"/>
          <w:lang w:val="sr-Cyrl-CS"/>
        </w:rPr>
        <w:t>компанијама које промовишу друштвено одговорно пословање</w:t>
      </w:r>
      <w:r>
        <w:rPr>
          <w:rFonts w:ascii="Times New Roman" w:hAnsi="Times New Roman" w:cs="Times New Roman"/>
          <w:lang w:val="sr-Cyrl-CS"/>
        </w:rPr>
        <w:t>,</w:t>
      </w:r>
      <w:r w:rsidRPr="00760BEE">
        <w:rPr>
          <w:rFonts w:ascii="Times New Roman" w:hAnsi="Times New Roman" w:cs="Times New Roman"/>
          <w:lang w:val="sr-Cyrl-CS"/>
        </w:rPr>
        <w:t xml:space="preserve"> удружењима послодаваца</w:t>
      </w:r>
      <w:r>
        <w:rPr>
          <w:rFonts w:ascii="Times New Roman" w:hAnsi="Times New Roman" w:cs="Times New Roman"/>
          <w:lang w:val="sr-Cyrl-CS"/>
        </w:rPr>
        <w:t>,</w:t>
      </w:r>
      <w:r w:rsidRPr="00760BEE">
        <w:rPr>
          <w:rFonts w:ascii="Times New Roman" w:hAnsi="Times New Roman" w:cs="Times New Roman"/>
          <w:lang w:val="sr-Cyrl-CS"/>
        </w:rPr>
        <w:t xml:space="preserve"> синдикатима и медијима.</w:t>
      </w:r>
    </w:p>
    <w:p w:rsidR="004E7181" w:rsidRPr="00760BEE" w:rsidRDefault="004E7181" w:rsidP="003C2994">
      <w:pPr>
        <w:pStyle w:val="ListParagraph"/>
        <w:autoSpaceDE w:val="0"/>
        <w:autoSpaceDN w:val="0"/>
        <w:adjustRightInd w:val="0"/>
        <w:spacing w:after="0" w:line="240" w:lineRule="auto"/>
        <w:ind w:left="0"/>
        <w:rPr>
          <w:rFonts w:ascii="Times New Roman" w:hAnsi="Times New Roman" w:cs="Times New Roman"/>
          <w:lang w:val="sr-Latn-CS"/>
        </w:rPr>
      </w:pPr>
    </w:p>
    <w:p w:rsidR="004E7181" w:rsidRPr="007B17E3" w:rsidRDefault="004E7181" w:rsidP="003C2994">
      <w:pPr>
        <w:pStyle w:val="ListParagraph"/>
        <w:autoSpaceDE w:val="0"/>
        <w:autoSpaceDN w:val="0"/>
        <w:adjustRightInd w:val="0"/>
        <w:spacing w:after="0" w:line="240" w:lineRule="auto"/>
        <w:ind w:left="540" w:hanging="540"/>
        <w:rPr>
          <w:rFonts w:ascii="Times New Roman" w:hAnsi="Times New Roman" w:cs="Times New Roman"/>
          <w:b/>
          <w:bCs/>
          <w:i/>
          <w:iCs/>
          <w:lang w:val="sr-Latn-CS"/>
        </w:rPr>
      </w:pPr>
      <w:r w:rsidRPr="00760BEE">
        <w:rPr>
          <w:rFonts w:ascii="Times New Roman" w:hAnsi="Times New Roman" w:cs="Times New Roman"/>
          <w:b/>
          <w:bCs/>
          <w:lang w:val="ru-RU"/>
        </w:rPr>
        <w:t xml:space="preserve">8.2 </w:t>
      </w:r>
      <w:r w:rsidRPr="00760BEE">
        <w:rPr>
          <w:rFonts w:ascii="Times New Roman" w:hAnsi="Times New Roman" w:cs="Times New Roman"/>
          <w:b/>
          <w:bCs/>
          <w:i/>
          <w:iCs/>
          <w:lang w:val="sr-Cyrl-CS"/>
        </w:rPr>
        <w:t>Унапређена превенција и смањен утицај узрока трговине људима у складу са динамиком</w:t>
      </w:r>
      <w:r>
        <w:rPr>
          <w:rFonts w:ascii="Times New Roman" w:hAnsi="Times New Roman" w:cs="Times New Roman"/>
          <w:b/>
          <w:bCs/>
          <w:i/>
          <w:iCs/>
          <w:lang w:val="sr-Cyrl-CS"/>
        </w:rPr>
        <w:t xml:space="preserve"> нових изазова, ризика и претњи</w:t>
      </w:r>
    </w:p>
    <w:p w:rsidR="004E7181" w:rsidRPr="00760BEE" w:rsidRDefault="004E7181" w:rsidP="003C2994">
      <w:pPr>
        <w:autoSpaceDE w:val="0"/>
        <w:autoSpaceDN w:val="0"/>
        <w:adjustRightInd w:val="0"/>
        <w:spacing w:after="0" w:line="240" w:lineRule="auto"/>
        <w:jc w:val="both"/>
        <w:rPr>
          <w:rFonts w:ascii="Times New Roman" w:hAnsi="Times New Roman" w:cs="Times New Roman"/>
          <w:lang w:val="sr-Cyrl-CS"/>
        </w:rPr>
      </w:pPr>
    </w:p>
    <w:p w:rsidR="004E7181" w:rsidRPr="00760BEE" w:rsidRDefault="004E7181" w:rsidP="003C2994">
      <w:pPr>
        <w:autoSpaceDE w:val="0"/>
        <w:autoSpaceDN w:val="0"/>
        <w:adjustRightInd w:val="0"/>
        <w:spacing w:after="0" w:line="240" w:lineRule="auto"/>
        <w:jc w:val="both"/>
        <w:rPr>
          <w:rFonts w:ascii="Times New Roman" w:hAnsi="Times New Roman" w:cs="Times New Roman"/>
          <w:lang w:val="ru-RU"/>
        </w:rPr>
      </w:pPr>
      <w:r w:rsidRPr="00017189">
        <w:rPr>
          <w:rFonts w:ascii="Times New Roman" w:hAnsi="Times New Roman" w:cs="Times New Roman"/>
          <w:lang w:val="ru-RU"/>
        </w:rPr>
        <w:tab/>
      </w:r>
      <w:r w:rsidRPr="00760BEE">
        <w:rPr>
          <w:rFonts w:ascii="Times New Roman" w:hAnsi="Times New Roman" w:cs="Times New Roman"/>
          <w:lang w:val="sr-Cyrl-CS"/>
        </w:rPr>
        <w:t>Унапређење превенције и смањен утицај узрока трговине људима биће обезбеђено</w:t>
      </w:r>
      <w:r w:rsidRPr="007B17E3">
        <w:rPr>
          <w:rFonts w:ascii="Times New Roman" w:hAnsi="Times New Roman" w:cs="Times New Roman"/>
          <w:lang w:val="ru-RU"/>
        </w:rPr>
        <w:t xml:space="preserve"> </w:t>
      </w:r>
      <w:r w:rsidRPr="00760BEE">
        <w:rPr>
          <w:rFonts w:ascii="Times New Roman" w:hAnsi="Times New Roman" w:cs="Times New Roman"/>
          <w:lang w:val="sr-Cyrl-CS"/>
        </w:rPr>
        <w:t>сталним спровођењем програма обуке за оне државне службенике који могу доћи у контакт са жртвама трговине људима</w:t>
      </w:r>
      <w:r>
        <w:rPr>
          <w:rFonts w:ascii="Times New Roman" w:hAnsi="Times New Roman" w:cs="Times New Roman"/>
          <w:lang w:val="sr-Cyrl-CS"/>
        </w:rPr>
        <w:t xml:space="preserve"> укључујући и рањиве категорије миграната и деце која се крећу без пратње родитеља или старатеља</w:t>
      </w:r>
      <w:r w:rsidRPr="00760BEE">
        <w:rPr>
          <w:rFonts w:ascii="Times New Roman" w:hAnsi="Times New Roman" w:cs="Times New Roman"/>
          <w:lang w:val="sr-Cyrl-CS"/>
        </w:rPr>
        <w:t>, сталним спровођењем програма оснаживања посебно рањивих група, развијањем система раног упозоравања (</w:t>
      </w:r>
      <w:r w:rsidRPr="00760BEE">
        <w:rPr>
          <w:rFonts w:ascii="Times New Roman" w:hAnsi="Times New Roman" w:cs="Times New Roman"/>
          <w:color w:val="000000"/>
          <w:shd w:val="clear" w:color="auto" w:fill="FFFFFF"/>
        </w:rPr>
        <w:t>early</w:t>
      </w:r>
      <w:r w:rsidRPr="007B17E3">
        <w:rPr>
          <w:rFonts w:ascii="Times New Roman" w:hAnsi="Times New Roman" w:cs="Times New Roman"/>
          <w:color w:val="000000"/>
          <w:shd w:val="clear" w:color="auto" w:fill="FFFFFF"/>
          <w:lang w:val="ru-RU"/>
        </w:rPr>
        <w:t xml:space="preserve"> </w:t>
      </w:r>
      <w:r w:rsidRPr="00760BEE">
        <w:rPr>
          <w:rFonts w:ascii="Times New Roman" w:hAnsi="Times New Roman" w:cs="Times New Roman"/>
          <w:color w:val="000000"/>
          <w:shd w:val="clear" w:color="auto" w:fill="FFFFFF"/>
        </w:rPr>
        <w:t>warning</w:t>
      </w:r>
      <w:r w:rsidRPr="007B17E3">
        <w:rPr>
          <w:rFonts w:ascii="Times New Roman" w:hAnsi="Times New Roman" w:cs="Times New Roman"/>
          <w:color w:val="000000"/>
          <w:shd w:val="clear" w:color="auto" w:fill="FFFFFF"/>
          <w:lang w:val="ru-RU"/>
        </w:rPr>
        <w:t xml:space="preserve"> </w:t>
      </w:r>
      <w:r w:rsidRPr="00760BEE">
        <w:rPr>
          <w:rFonts w:ascii="Times New Roman" w:hAnsi="Times New Roman" w:cs="Times New Roman"/>
          <w:color w:val="000000"/>
          <w:shd w:val="clear" w:color="auto" w:fill="FFFFFF"/>
        </w:rPr>
        <w:t>system</w:t>
      </w:r>
      <w:r>
        <w:rPr>
          <w:rFonts w:ascii="Times New Roman" w:hAnsi="Times New Roman" w:cs="Times New Roman"/>
          <w:lang w:val="sr-Cyrl-CS"/>
        </w:rPr>
        <w:t xml:space="preserve"> </w:t>
      </w:r>
      <w:r w:rsidRPr="0000212E">
        <w:rPr>
          <w:rFonts w:ascii="Times New Roman" w:hAnsi="Times New Roman" w:cs="Times New Roman"/>
          <w:lang w:val="sr-Cyrl-CS"/>
        </w:rPr>
        <w:t xml:space="preserve">– </w:t>
      </w:r>
      <w:r w:rsidRPr="00760BEE">
        <w:rPr>
          <w:rFonts w:ascii="Times New Roman" w:hAnsi="Times New Roman" w:cs="Times New Roman"/>
          <w:lang w:val="sr-Cyrl-CS"/>
        </w:rPr>
        <w:t>EWS) у вези са ризицима који могу довести до трговине људима, сталним спровођењем програма економског оснаживања, одговорним медијским извештавањем о проблему трговине људима</w:t>
      </w:r>
      <w:r>
        <w:rPr>
          <w:rFonts w:ascii="Times New Roman" w:hAnsi="Times New Roman" w:cs="Times New Roman"/>
          <w:lang w:val="sr-Cyrl-CS"/>
        </w:rPr>
        <w:t>, подизањем свести јавности путем подршке производњи медијских садржаја о проблему трговине људима,</w:t>
      </w:r>
      <w:r w:rsidRPr="008F64B5">
        <w:rPr>
          <w:rFonts w:ascii="Times New Roman" w:hAnsi="Times New Roman" w:cs="Times New Roman"/>
          <w:lang w:val="sr-Cyrl-CS"/>
        </w:rPr>
        <w:t xml:space="preserve"> промоцијом Националне телефонске линије за превенцију трговине људима и свеобухватни</w:t>
      </w:r>
      <w:r>
        <w:rPr>
          <w:rFonts w:ascii="Times New Roman" w:hAnsi="Times New Roman" w:cs="Times New Roman"/>
          <w:lang w:val="sr-Cyrl-CS"/>
        </w:rPr>
        <w:t>м</w:t>
      </w:r>
      <w:r w:rsidRPr="008F64B5">
        <w:rPr>
          <w:rFonts w:ascii="Times New Roman" w:hAnsi="Times New Roman" w:cs="Times New Roman"/>
          <w:lang w:val="sr-Cyrl-CS"/>
        </w:rPr>
        <w:t xml:space="preserve"> мера</w:t>
      </w:r>
      <w:r>
        <w:rPr>
          <w:rFonts w:ascii="Times New Roman" w:hAnsi="Times New Roman" w:cs="Times New Roman"/>
          <w:lang w:val="sr-Cyrl-CS"/>
        </w:rPr>
        <w:t>ма</w:t>
      </w:r>
      <w:r w:rsidRPr="008F64B5">
        <w:rPr>
          <w:rFonts w:ascii="Times New Roman" w:hAnsi="Times New Roman" w:cs="Times New Roman"/>
          <w:lang w:val="sr-Cyrl-CS"/>
        </w:rPr>
        <w:t xml:space="preserve"> подизања свести јавности, др</w:t>
      </w:r>
      <w:r w:rsidRPr="00760BEE">
        <w:rPr>
          <w:rFonts w:ascii="Times New Roman" w:hAnsi="Times New Roman" w:cs="Times New Roman"/>
          <w:lang w:val="sr-Cyrl-CS"/>
        </w:rPr>
        <w:t xml:space="preserve">жавних службеника и чланова организација цивилног друштва </w:t>
      </w:r>
      <w:r>
        <w:rPr>
          <w:rFonts w:ascii="Times New Roman" w:hAnsi="Times New Roman" w:cs="Times New Roman"/>
          <w:lang w:val="sr-Cyrl-CS"/>
        </w:rPr>
        <w:t xml:space="preserve">о узроцима трговине људима, а нарочито у циљу </w:t>
      </w:r>
      <w:r w:rsidRPr="00760BEE">
        <w:rPr>
          <w:rFonts w:ascii="Times New Roman" w:hAnsi="Times New Roman" w:cs="Times New Roman"/>
          <w:lang w:val="sr-Cyrl-CS"/>
        </w:rPr>
        <w:t>обесхрабривањ</w:t>
      </w:r>
      <w:r>
        <w:rPr>
          <w:rFonts w:ascii="Times New Roman" w:hAnsi="Times New Roman" w:cs="Times New Roman"/>
          <w:lang w:val="sr-Cyrl-CS"/>
        </w:rPr>
        <w:t>а</w:t>
      </w:r>
      <w:r w:rsidRPr="00760BEE">
        <w:rPr>
          <w:rFonts w:ascii="Times New Roman" w:hAnsi="Times New Roman" w:cs="Times New Roman"/>
          <w:lang w:val="sr-Cyrl-CS"/>
        </w:rPr>
        <w:t xml:space="preserve"> потражње за свим облицима трговине људима. Унапређење превенције трговине људима ће бити обезбеђено у складу са динамиком нових изазова, ризика и претњи</w:t>
      </w:r>
      <w:r>
        <w:rPr>
          <w:rFonts w:ascii="Times New Roman" w:hAnsi="Times New Roman" w:cs="Times New Roman"/>
          <w:lang w:val="sr-Cyrl-CS"/>
        </w:rPr>
        <w:t xml:space="preserve"> укључујући и све израженије мешовите миграционе токове који воде преко територије Републике Србије и ризике од трговине људима за рањиве категорије миграната и тражилаца азила. Поред тога, за унапређење превенције</w:t>
      </w:r>
      <w:r w:rsidRPr="00760BEE">
        <w:rPr>
          <w:rFonts w:ascii="Times New Roman" w:hAnsi="Times New Roman" w:cs="Times New Roman"/>
          <w:lang w:val="sr-Cyrl-CS"/>
        </w:rPr>
        <w:t xml:space="preserve"> нарочито </w:t>
      </w:r>
      <w:r>
        <w:rPr>
          <w:rFonts w:ascii="Times New Roman" w:hAnsi="Times New Roman" w:cs="Times New Roman"/>
          <w:lang w:val="sr-Cyrl-CS"/>
        </w:rPr>
        <w:t>треба имати у виду</w:t>
      </w:r>
      <w:r w:rsidRPr="00760BEE">
        <w:rPr>
          <w:rFonts w:ascii="Times New Roman" w:hAnsi="Times New Roman" w:cs="Times New Roman"/>
          <w:lang w:val="sr-Cyrl-CS"/>
        </w:rPr>
        <w:t xml:space="preserve"> да се </w:t>
      </w:r>
      <w:r w:rsidRPr="00760BEE">
        <w:rPr>
          <w:rFonts w:ascii="Times New Roman" w:hAnsi="Times New Roman" w:cs="Times New Roman"/>
          <w:color w:val="000000"/>
          <w:lang w:val="ru-RU"/>
        </w:rPr>
        <w:t xml:space="preserve">активности врбовања за трговину људима, рекламирање и експлоатација све чешће </w:t>
      </w:r>
      <w:r w:rsidRPr="00760BEE">
        <w:rPr>
          <w:rFonts w:ascii="Times New Roman" w:hAnsi="Times New Roman" w:cs="Times New Roman"/>
          <w:lang w:val="ru-RU"/>
        </w:rPr>
        <w:t>врше злоупотребом савремених технологија, мобилним интернетом и социјалним мрежама.</w:t>
      </w:r>
    </w:p>
    <w:p w:rsidR="004E7181" w:rsidRPr="00760BEE" w:rsidRDefault="004E7181" w:rsidP="003C2994">
      <w:pPr>
        <w:autoSpaceDE w:val="0"/>
        <w:autoSpaceDN w:val="0"/>
        <w:adjustRightInd w:val="0"/>
        <w:spacing w:after="0" w:line="240" w:lineRule="auto"/>
        <w:jc w:val="both"/>
        <w:rPr>
          <w:rFonts w:ascii="Times New Roman" w:hAnsi="Times New Roman" w:cs="Times New Roman"/>
          <w:lang w:val="sr-Cyrl-CS"/>
        </w:rPr>
      </w:pPr>
    </w:p>
    <w:p w:rsidR="004E7181" w:rsidRPr="00760BEE" w:rsidRDefault="004E7181" w:rsidP="003C2994">
      <w:pPr>
        <w:pStyle w:val="ListParagraph"/>
        <w:autoSpaceDE w:val="0"/>
        <w:autoSpaceDN w:val="0"/>
        <w:adjustRightInd w:val="0"/>
        <w:spacing w:after="0" w:line="240" w:lineRule="auto"/>
        <w:ind w:left="0"/>
        <w:rPr>
          <w:rFonts w:ascii="Times New Roman" w:hAnsi="Times New Roman" w:cs="Times New Roman"/>
          <w:b/>
          <w:bCs/>
          <w:i/>
          <w:iCs/>
          <w:lang w:val="sr-Cyrl-CS"/>
        </w:rPr>
      </w:pPr>
      <w:r w:rsidRPr="00760BEE">
        <w:rPr>
          <w:rFonts w:ascii="Times New Roman" w:hAnsi="Times New Roman" w:cs="Times New Roman"/>
          <w:b/>
          <w:bCs/>
          <w:i/>
          <w:iCs/>
          <w:lang w:val="ru-RU"/>
        </w:rPr>
        <w:t xml:space="preserve">8.3. </w:t>
      </w:r>
      <w:r w:rsidRPr="00760BEE">
        <w:rPr>
          <w:rFonts w:ascii="Times New Roman" w:hAnsi="Times New Roman" w:cs="Times New Roman"/>
          <w:b/>
          <w:bCs/>
          <w:i/>
          <w:iCs/>
          <w:lang w:val="sr-Cyrl-CS"/>
        </w:rPr>
        <w:t>Унапређен проактиван систем откривања случајева трговине људима, ефикасно процесуирање физичких и правних лица и правна заштита жртава трговине људима</w:t>
      </w:r>
    </w:p>
    <w:p w:rsidR="004E7181" w:rsidRPr="00760BEE" w:rsidRDefault="004E7181" w:rsidP="003C2994">
      <w:pPr>
        <w:pStyle w:val="ListParagraph"/>
        <w:autoSpaceDE w:val="0"/>
        <w:autoSpaceDN w:val="0"/>
        <w:adjustRightInd w:val="0"/>
        <w:spacing w:after="0" w:line="240" w:lineRule="auto"/>
        <w:ind w:left="0"/>
        <w:rPr>
          <w:rFonts w:ascii="Times New Roman" w:hAnsi="Times New Roman" w:cs="Times New Roman"/>
          <w:b/>
          <w:bCs/>
          <w:i/>
          <w:iCs/>
          <w:lang w:val="ru-RU"/>
        </w:rPr>
      </w:pPr>
    </w:p>
    <w:p w:rsidR="004E7181" w:rsidRPr="007B17E3" w:rsidRDefault="004E7181" w:rsidP="001579C9">
      <w:pPr>
        <w:pStyle w:val="ListParagraph"/>
        <w:autoSpaceDE w:val="0"/>
        <w:autoSpaceDN w:val="0"/>
        <w:adjustRightInd w:val="0"/>
        <w:spacing w:after="0" w:line="240" w:lineRule="auto"/>
        <w:ind w:left="0" w:firstLine="708"/>
        <w:rPr>
          <w:rFonts w:ascii="Times New Roman" w:hAnsi="Times New Roman" w:cs="Times New Roman"/>
          <w:lang w:val="sr-Cyrl-CS"/>
        </w:rPr>
      </w:pPr>
      <w:r w:rsidRPr="00D2740D">
        <w:rPr>
          <w:rFonts w:ascii="Times New Roman" w:hAnsi="Times New Roman" w:cs="Times New Roman"/>
          <w:lang w:val="sr-Cyrl-CS"/>
        </w:rPr>
        <w:t>Откривање случајева трговине људима биће унапређено специјализовањем јединица за борбу против трговине људима у оквиру криминалистичке полиције, благовременим прикупљањем, анализом, прослеђивањем и разменом информација, применом посебних доказних радњи и јачањем сарадње и тимским радом полиције, тужилаштва и других државних органа ради ефикасног откривања и процесуирања случајева трговине људима у судском поступку. У судском поступку биће обез</w:t>
      </w:r>
      <w:r>
        <w:rPr>
          <w:rFonts w:ascii="Times New Roman" w:hAnsi="Times New Roman" w:cs="Times New Roman"/>
          <w:lang w:val="sr-Cyrl-CS"/>
        </w:rPr>
        <w:t xml:space="preserve">беђена свеобухватна и ефикасна </w:t>
      </w:r>
      <w:r w:rsidRPr="00D2740D">
        <w:rPr>
          <w:rFonts w:ascii="Times New Roman" w:hAnsi="Times New Roman" w:cs="Times New Roman"/>
          <w:lang w:val="sr-Cyrl-CS"/>
        </w:rPr>
        <w:t>заштита жртава трговине људима</w:t>
      </w:r>
      <w:r w:rsidRPr="007B17E3">
        <w:rPr>
          <w:rFonts w:ascii="Times New Roman" w:hAnsi="Times New Roman" w:cs="Times New Roman"/>
          <w:lang w:val="sr-Cyrl-CS"/>
        </w:rPr>
        <w:t>,</w:t>
      </w:r>
      <w:r w:rsidRPr="00D2740D">
        <w:rPr>
          <w:rFonts w:ascii="Times New Roman" w:hAnsi="Times New Roman" w:cs="Times New Roman"/>
          <w:lang w:val="sr-Cyrl-CS"/>
        </w:rPr>
        <w:t xml:space="preserve"> </w:t>
      </w:r>
      <w:r w:rsidRPr="007B17E3">
        <w:rPr>
          <w:rFonts w:ascii="Times New Roman" w:hAnsi="Times New Roman" w:cs="Times New Roman"/>
          <w:lang w:val="sr-Cyrl-CS"/>
        </w:rPr>
        <w:t xml:space="preserve">кроз унапређене програме заштите сведока, правне заштите жртава трговине људима, </w:t>
      </w:r>
      <w:r w:rsidRPr="00D2740D">
        <w:rPr>
          <w:rFonts w:ascii="Times New Roman" w:hAnsi="Times New Roman" w:cs="Times New Roman"/>
          <w:lang w:val="sr-Cyrl-CS"/>
        </w:rPr>
        <w:t xml:space="preserve">безбедности жртава, спречавањем секундарне виктимизације и ефикасним механизмом за обештећењем жртава трговине људима. </w:t>
      </w:r>
    </w:p>
    <w:p w:rsidR="004E7181" w:rsidRPr="007B17E3" w:rsidRDefault="004E7181" w:rsidP="001579C9">
      <w:pPr>
        <w:pStyle w:val="ListParagraph"/>
        <w:autoSpaceDE w:val="0"/>
        <w:autoSpaceDN w:val="0"/>
        <w:adjustRightInd w:val="0"/>
        <w:spacing w:after="0" w:line="240" w:lineRule="auto"/>
        <w:ind w:left="0" w:firstLine="708"/>
        <w:rPr>
          <w:rFonts w:ascii="Times New Roman" w:hAnsi="Times New Roman" w:cs="Times New Roman"/>
          <w:lang w:val="sr-Cyrl-CS"/>
        </w:rPr>
      </w:pPr>
    </w:p>
    <w:p w:rsidR="004E7181" w:rsidRPr="007B17E3" w:rsidRDefault="004E7181" w:rsidP="001579C9">
      <w:pPr>
        <w:pStyle w:val="ListParagraph"/>
        <w:autoSpaceDE w:val="0"/>
        <w:autoSpaceDN w:val="0"/>
        <w:adjustRightInd w:val="0"/>
        <w:spacing w:after="0" w:line="240" w:lineRule="auto"/>
        <w:ind w:left="0" w:firstLine="708"/>
        <w:rPr>
          <w:rFonts w:ascii="Times New Roman" w:hAnsi="Times New Roman" w:cs="Times New Roman"/>
          <w:lang w:val="sr-Cyrl-CS"/>
        </w:rPr>
      </w:pPr>
    </w:p>
    <w:p w:rsidR="004E7181" w:rsidRPr="007B17E3" w:rsidRDefault="004E7181" w:rsidP="001579C9">
      <w:pPr>
        <w:pStyle w:val="ListParagraph"/>
        <w:autoSpaceDE w:val="0"/>
        <w:autoSpaceDN w:val="0"/>
        <w:adjustRightInd w:val="0"/>
        <w:spacing w:after="0" w:line="240" w:lineRule="auto"/>
        <w:ind w:left="0" w:firstLine="708"/>
        <w:rPr>
          <w:rFonts w:ascii="Times New Roman" w:hAnsi="Times New Roman" w:cs="Times New Roman"/>
          <w:lang w:val="sr-Cyrl-CS"/>
        </w:rPr>
      </w:pPr>
    </w:p>
    <w:p w:rsidR="004E7181" w:rsidRPr="00760BEE" w:rsidRDefault="004E7181" w:rsidP="00845A6F">
      <w:pPr>
        <w:pStyle w:val="ListParagraph"/>
        <w:autoSpaceDE w:val="0"/>
        <w:autoSpaceDN w:val="0"/>
        <w:adjustRightInd w:val="0"/>
        <w:spacing w:after="0" w:line="240" w:lineRule="auto"/>
        <w:ind w:left="540" w:hanging="540"/>
        <w:rPr>
          <w:rFonts w:ascii="Times New Roman" w:hAnsi="Times New Roman" w:cs="Times New Roman"/>
          <w:b/>
          <w:bCs/>
          <w:i/>
          <w:iCs/>
          <w:lang w:val="sr-Cyrl-CS"/>
        </w:rPr>
      </w:pPr>
      <w:bookmarkStart w:id="17" w:name="_Toc359322550"/>
      <w:r w:rsidRPr="00760BEE">
        <w:rPr>
          <w:rFonts w:ascii="Times New Roman" w:hAnsi="Times New Roman" w:cs="Times New Roman"/>
          <w:b/>
          <w:bCs/>
          <w:i/>
          <w:iCs/>
          <w:lang w:val="ru-RU"/>
        </w:rPr>
        <w:t xml:space="preserve">8.4. </w:t>
      </w:r>
      <w:bookmarkEnd w:id="17"/>
      <w:r w:rsidRPr="00760BEE">
        <w:rPr>
          <w:rFonts w:ascii="Times New Roman" w:hAnsi="Times New Roman" w:cs="Times New Roman"/>
          <w:b/>
          <w:bCs/>
          <w:i/>
          <w:iCs/>
          <w:lang w:val="sr-Cyrl-CS"/>
        </w:rPr>
        <w:t>Унапређен систем идентификације, заштите, помоћи</w:t>
      </w:r>
      <w:r>
        <w:rPr>
          <w:rFonts w:ascii="Times New Roman" w:hAnsi="Times New Roman" w:cs="Times New Roman"/>
          <w:b/>
          <w:bCs/>
          <w:i/>
          <w:iCs/>
          <w:lang w:val="sr-Cyrl-CS"/>
        </w:rPr>
        <w:t xml:space="preserve"> </w:t>
      </w:r>
      <w:r>
        <w:rPr>
          <w:rFonts w:ascii="Times New Roman" w:hAnsi="Times New Roman" w:cs="Times New Roman"/>
          <w:b/>
          <w:bCs/>
          <w:i/>
          <w:iCs/>
          <w:lang w:val="ru-RU"/>
        </w:rPr>
        <w:t xml:space="preserve">и </w:t>
      </w:r>
      <w:r w:rsidRPr="00760BEE">
        <w:rPr>
          <w:rFonts w:ascii="Times New Roman" w:hAnsi="Times New Roman" w:cs="Times New Roman"/>
          <w:b/>
          <w:bCs/>
          <w:i/>
          <w:iCs/>
          <w:lang w:val="sr-Cyrl-CS"/>
        </w:rPr>
        <w:t>подршке жртвама трговине људима кроз дугорочне и одрживе програме социјалног укључивања</w:t>
      </w:r>
    </w:p>
    <w:p w:rsidR="004E7181" w:rsidRPr="00760BEE" w:rsidRDefault="004E7181" w:rsidP="00845A6F">
      <w:pPr>
        <w:autoSpaceDE w:val="0"/>
        <w:autoSpaceDN w:val="0"/>
        <w:adjustRightInd w:val="0"/>
        <w:spacing w:after="0" w:line="240" w:lineRule="auto"/>
        <w:jc w:val="both"/>
        <w:rPr>
          <w:rFonts w:ascii="Times New Roman" w:hAnsi="Times New Roman" w:cs="Times New Roman"/>
          <w:b/>
          <w:bCs/>
          <w:i/>
          <w:iCs/>
          <w:lang w:val="sr-Cyrl-CS"/>
        </w:rPr>
      </w:pPr>
    </w:p>
    <w:p w:rsidR="004E7181" w:rsidRPr="00AA4394" w:rsidRDefault="004E7181" w:rsidP="00845A6F">
      <w:pPr>
        <w:autoSpaceDE w:val="0"/>
        <w:autoSpaceDN w:val="0"/>
        <w:adjustRightInd w:val="0"/>
        <w:spacing w:after="0" w:line="240" w:lineRule="auto"/>
        <w:ind w:firstLine="708"/>
        <w:jc w:val="both"/>
        <w:rPr>
          <w:rFonts w:ascii="Times New Roman" w:hAnsi="Times New Roman" w:cs="Times New Roman"/>
          <w:lang w:val="sr-Latn-CS"/>
        </w:rPr>
      </w:pPr>
      <w:r w:rsidRPr="00760BEE">
        <w:rPr>
          <w:rFonts w:ascii="Times New Roman" w:hAnsi="Times New Roman" w:cs="Times New Roman"/>
          <w:lang w:val="sr-Cyrl-CS"/>
        </w:rPr>
        <w:t>Системи идентификације,</w:t>
      </w:r>
      <w:r w:rsidRPr="007B17E3">
        <w:rPr>
          <w:rFonts w:ascii="Times New Roman" w:hAnsi="Times New Roman" w:cs="Times New Roman"/>
          <w:lang w:val="sr-Cyrl-CS"/>
        </w:rPr>
        <w:t xml:space="preserve"> </w:t>
      </w:r>
      <w:r w:rsidRPr="00760BEE">
        <w:rPr>
          <w:rFonts w:ascii="Times New Roman" w:hAnsi="Times New Roman" w:cs="Times New Roman"/>
          <w:lang w:val="sr-Cyrl-CS"/>
        </w:rPr>
        <w:t xml:space="preserve">заштите, помоћи и подршке жртвама ће бити унапређени успостављањем потпуног функционисања Центра за заштиту жртава трговине људима, </w:t>
      </w:r>
      <w:r>
        <w:rPr>
          <w:rFonts w:ascii="Times New Roman" w:hAnsi="Times New Roman" w:cs="Times New Roman"/>
          <w:lang w:val="sr-Cyrl-CS"/>
        </w:rPr>
        <w:t xml:space="preserve">доследном применом </w:t>
      </w:r>
      <w:r w:rsidRPr="00760BEE">
        <w:rPr>
          <w:rFonts w:ascii="Times New Roman" w:hAnsi="Times New Roman" w:cs="Times New Roman"/>
          <w:lang w:val="sr-Cyrl-CS"/>
        </w:rPr>
        <w:t>Националне листе показатеља, доступношћу специјализованих смештајних капацитета</w:t>
      </w:r>
      <w:r>
        <w:rPr>
          <w:rFonts w:ascii="Times New Roman" w:hAnsi="Times New Roman" w:cs="Times New Roman"/>
          <w:lang w:val="sr-Cyrl-CS"/>
        </w:rPr>
        <w:t xml:space="preserve"> и дугорочних и одрживих програма </w:t>
      </w:r>
      <w:r w:rsidRPr="00AA4394">
        <w:rPr>
          <w:rFonts w:ascii="Times New Roman" w:hAnsi="Times New Roman" w:cs="Times New Roman"/>
          <w:lang w:val="sr-Cyrl-CS"/>
        </w:rPr>
        <w:t>социјалног укључивања жртава трговине људима.</w:t>
      </w:r>
    </w:p>
    <w:p w:rsidR="004E7181" w:rsidRPr="00AA4394" w:rsidRDefault="004E7181" w:rsidP="00845A6F">
      <w:pPr>
        <w:autoSpaceDE w:val="0"/>
        <w:autoSpaceDN w:val="0"/>
        <w:adjustRightInd w:val="0"/>
        <w:spacing w:after="0" w:line="240" w:lineRule="auto"/>
        <w:jc w:val="both"/>
        <w:rPr>
          <w:rFonts w:ascii="Times New Roman" w:hAnsi="Times New Roman" w:cs="Times New Roman"/>
          <w:lang w:val="sr-Cyrl-CS"/>
        </w:rPr>
      </w:pPr>
    </w:p>
    <w:p w:rsidR="004E7181" w:rsidRPr="00760BEE" w:rsidRDefault="004E7181" w:rsidP="00845A6F">
      <w:pPr>
        <w:pStyle w:val="ListParagraph"/>
        <w:autoSpaceDE w:val="0"/>
        <w:autoSpaceDN w:val="0"/>
        <w:adjustRightInd w:val="0"/>
        <w:spacing w:after="0" w:line="240" w:lineRule="auto"/>
        <w:ind w:left="0"/>
        <w:rPr>
          <w:rFonts w:ascii="Times New Roman" w:hAnsi="Times New Roman" w:cs="Times New Roman"/>
          <w:b/>
          <w:bCs/>
          <w:i/>
          <w:iCs/>
          <w:lang w:val="sr-Cyrl-CS"/>
        </w:rPr>
      </w:pPr>
      <w:r w:rsidRPr="00760BEE">
        <w:rPr>
          <w:rFonts w:ascii="Times New Roman" w:hAnsi="Times New Roman" w:cs="Times New Roman"/>
          <w:b/>
          <w:bCs/>
          <w:i/>
          <w:iCs/>
          <w:lang w:val="ru-RU"/>
        </w:rPr>
        <w:t xml:space="preserve">8.5. </w:t>
      </w:r>
      <w:r w:rsidRPr="00760BEE">
        <w:rPr>
          <w:rFonts w:ascii="Times New Roman" w:hAnsi="Times New Roman" w:cs="Times New Roman"/>
          <w:b/>
          <w:bCs/>
          <w:i/>
          <w:iCs/>
          <w:lang w:val="sr-Cyrl-CS"/>
        </w:rPr>
        <w:t>Деца су заштићена од трговине људима и искоришћавања у порнографиј</w:t>
      </w:r>
      <w:r w:rsidRPr="00760BEE">
        <w:rPr>
          <w:rFonts w:ascii="Times New Roman" w:hAnsi="Times New Roman" w:cs="Times New Roman"/>
          <w:b/>
          <w:bCs/>
          <w:i/>
          <w:iCs/>
          <w:lang w:val="ru-RU"/>
        </w:rPr>
        <w:t xml:space="preserve">и </w:t>
      </w:r>
      <w:r w:rsidRPr="00760BEE">
        <w:rPr>
          <w:rFonts w:ascii="Times New Roman" w:hAnsi="Times New Roman" w:cs="Times New Roman"/>
          <w:b/>
          <w:bCs/>
          <w:i/>
          <w:iCs/>
          <w:lang w:val="sr-Cyrl-CS"/>
        </w:rPr>
        <w:t>и проституцијии њиховим последица</w:t>
      </w:r>
      <w:r w:rsidRPr="00273995">
        <w:rPr>
          <w:rFonts w:ascii="Times New Roman" w:hAnsi="Times New Roman" w:cs="Times New Roman"/>
          <w:b/>
          <w:bCs/>
          <w:i/>
          <w:iCs/>
          <w:lang w:val="sr-Cyrl-CS"/>
        </w:rPr>
        <w:t>ма</w:t>
      </w:r>
      <w:r w:rsidRPr="00273995">
        <w:rPr>
          <w:rFonts w:ascii="Times New Roman" w:hAnsi="Times New Roman" w:cs="Times New Roman"/>
          <w:b/>
          <w:bCs/>
          <w:i/>
          <w:iCs/>
          <w:lang w:val="ru-RU"/>
        </w:rPr>
        <w:t>,</w:t>
      </w:r>
      <w:r w:rsidRPr="00273995">
        <w:rPr>
          <w:rFonts w:ascii="Times New Roman" w:hAnsi="Times New Roman" w:cs="Times New Roman"/>
          <w:b/>
          <w:bCs/>
          <w:i/>
          <w:iCs/>
          <w:lang w:val="sr-Cyrl-CS"/>
        </w:rPr>
        <w:t xml:space="preserve"> по</w:t>
      </w:r>
      <w:r w:rsidRPr="00760BEE">
        <w:rPr>
          <w:rFonts w:ascii="Times New Roman" w:hAnsi="Times New Roman" w:cs="Times New Roman"/>
          <w:b/>
          <w:bCs/>
          <w:i/>
          <w:iCs/>
          <w:lang w:val="sr-Cyrl-CS"/>
        </w:rPr>
        <w:t xml:space="preserve">себним партиципативним програмима који се спроводе у  њиховом најбољем интересу </w:t>
      </w:r>
    </w:p>
    <w:p w:rsidR="004E7181" w:rsidRPr="00760BEE" w:rsidRDefault="004E7181" w:rsidP="00845A6F">
      <w:pPr>
        <w:pStyle w:val="ListParagraph"/>
        <w:autoSpaceDE w:val="0"/>
        <w:autoSpaceDN w:val="0"/>
        <w:adjustRightInd w:val="0"/>
        <w:spacing w:after="0" w:line="240" w:lineRule="auto"/>
        <w:ind w:left="0"/>
        <w:rPr>
          <w:rFonts w:ascii="Times New Roman" w:hAnsi="Times New Roman" w:cs="Times New Roman"/>
          <w:b/>
          <w:bCs/>
          <w:i/>
          <w:iCs/>
          <w:lang w:val="sr-Cyrl-CS"/>
        </w:rPr>
      </w:pPr>
    </w:p>
    <w:p w:rsidR="004E7181" w:rsidRPr="00760BEE"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760BEE">
        <w:rPr>
          <w:rFonts w:ascii="Times New Roman" w:hAnsi="Times New Roman" w:cs="Times New Roman"/>
          <w:lang w:val="sr-Cyrl-CS"/>
        </w:rPr>
        <w:t>Унапређење превенције и смањен утицај узрока трговине људима, искоришћавања у порнографији и проституцијина децу биће обезбеђено</w:t>
      </w:r>
      <w:r w:rsidRPr="007B17E3">
        <w:rPr>
          <w:rFonts w:ascii="Times New Roman" w:hAnsi="Times New Roman" w:cs="Times New Roman"/>
          <w:lang w:val="sr-Cyrl-CS"/>
        </w:rPr>
        <w:t xml:space="preserve"> </w:t>
      </w:r>
      <w:r w:rsidRPr="00760BEE">
        <w:rPr>
          <w:rFonts w:ascii="Times New Roman" w:hAnsi="Times New Roman" w:cs="Times New Roman"/>
          <w:lang w:val="sr-Cyrl-CS"/>
        </w:rPr>
        <w:t xml:space="preserve">сталним спровођењем програма обуке за оне државне службенике који могу доћи у контакт са децом жртвама, унапређењем наставних садржаја високошколских установа где се школују стручњаци који раде са децом, сталним спровођењем партиципативних превентивних програма који су у складу са трендовима као што су миграције деце (добровољне и присилне) и злоупотребе комуникационих и информационих технологија за трговину децом и искоришћавање у порнографији и проституцији (партиципативни превентивни програми су нарочито прилагођени деци из угрожених друштвених група), спровођењем програма за децу у основношколском и средњешколском образовању који наглашавају неприхватљивост дискриминације полова и њене последице. Откривање и процесуирање случајева трговине децом и искоришћавања у порнографији и проституцији ће бити у складу са проактивним приступом, чији је циљ да се олакша положај деце као жртава и оштећених у поступку. Заштита деце жртава биће обезбеђена успостављањем капацитета за ургентно збрињавање, уз унапређивање сарадње свих оних који раде са децом и развој специјализованих служби и услуга спровођењем специфичних партиципативних програма за заштиту и одрживо социјално укључивање деце жртава трговине људима и жртава искоришћавања у порнографији и проституцији. </w:t>
      </w:r>
    </w:p>
    <w:p w:rsidR="004E7181"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60BEE" w:rsidRDefault="004E7181" w:rsidP="00845A6F">
      <w:pPr>
        <w:autoSpaceDE w:val="0"/>
        <w:autoSpaceDN w:val="0"/>
        <w:adjustRightInd w:val="0"/>
        <w:spacing w:after="0" w:line="240" w:lineRule="auto"/>
        <w:jc w:val="both"/>
        <w:rPr>
          <w:rFonts w:ascii="Times New Roman" w:hAnsi="Times New Roman" w:cs="Times New Roman"/>
          <w:lang w:val="ru-RU"/>
        </w:rPr>
      </w:pPr>
    </w:p>
    <w:p w:rsidR="004E7181" w:rsidRPr="00760BEE" w:rsidRDefault="004E7181" w:rsidP="00845A6F">
      <w:pPr>
        <w:numPr>
          <w:ilvl w:val="0"/>
          <w:numId w:val="1"/>
        </w:numPr>
        <w:jc w:val="center"/>
        <w:rPr>
          <w:rFonts w:ascii="Times New Roman" w:hAnsi="Times New Roman" w:cs="Times New Roman"/>
          <w:b/>
          <w:bCs/>
          <w:lang w:val="sr-Latn-CS"/>
        </w:rPr>
      </w:pPr>
      <w:r w:rsidRPr="00760BEE">
        <w:rPr>
          <w:rFonts w:ascii="Times New Roman" w:hAnsi="Times New Roman" w:cs="Times New Roman"/>
          <w:b/>
          <w:bCs/>
          <w:lang w:val="sr-Latn-CS"/>
        </w:rPr>
        <w:t>ПРЕ</w:t>
      </w:r>
      <w:r w:rsidRPr="00760BEE">
        <w:rPr>
          <w:rFonts w:ascii="Times New Roman" w:hAnsi="Times New Roman" w:cs="Times New Roman"/>
          <w:b/>
          <w:bCs/>
          <w:lang w:val="sr-Cyrl-CS"/>
        </w:rPr>
        <w:t>ДУСЛОВИ ЗА СПРОВОЂЕЊЕ</w:t>
      </w:r>
      <w:r w:rsidRPr="00760BEE">
        <w:rPr>
          <w:rFonts w:ascii="Times New Roman" w:hAnsi="Times New Roman" w:cs="Times New Roman"/>
          <w:b/>
          <w:bCs/>
          <w:lang w:val="sr-Latn-CS"/>
        </w:rPr>
        <w:t xml:space="preserve"> СТРАТЕГИЈЕ</w:t>
      </w:r>
    </w:p>
    <w:p w:rsidR="004E7181" w:rsidRPr="00017189"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60BEE">
        <w:rPr>
          <w:rFonts w:ascii="Times New Roman" w:hAnsi="Times New Roman" w:cs="Times New Roman"/>
          <w:lang w:val="sr-Cyrl-CS"/>
        </w:rPr>
        <w:t>За спровођење ове</w:t>
      </w:r>
      <w:r>
        <w:rPr>
          <w:rFonts w:ascii="Times New Roman" w:hAnsi="Times New Roman" w:cs="Times New Roman"/>
          <w:lang w:val="sr-Cyrl-CS"/>
        </w:rPr>
        <w:t xml:space="preserve"> </w:t>
      </w:r>
      <w:r w:rsidRPr="00760BEE">
        <w:rPr>
          <w:rFonts w:ascii="Times New Roman" w:hAnsi="Times New Roman" w:cs="Times New Roman"/>
          <w:lang w:val="sr-Cyrl-CS"/>
        </w:rPr>
        <w:t xml:space="preserve">стратегије потребно је ојачати и успоставити институционални оквир </w:t>
      </w:r>
      <w:r w:rsidRPr="00760BEE">
        <w:rPr>
          <w:rFonts w:ascii="Times New Roman" w:hAnsi="Times New Roman" w:cs="Times New Roman"/>
          <w:lang w:val="ru-RU"/>
        </w:rPr>
        <w:t>и то:</w:t>
      </w:r>
    </w:p>
    <w:p w:rsidR="004E7181" w:rsidRPr="00273995" w:rsidRDefault="004E7181" w:rsidP="00845A6F">
      <w:pPr>
        <w:numPr>
          <w:ilvl w:val="0"/>
          <w:numId w:val="2"/>
        </w:numPr>
        <w:autoSpaceDE w:val="0"/>
        <w:autoSpaceDN w:val="0"/>
        <w:adjustRightInd w:val="0"/>
        <w:spacing w:after="0" w:line="240" w:lineRule="auto"/>
        <w:jc w:val="both"/>
        <w:rPr>
          <w:rFonts w:ascii="Times New Roman" w:hAnsi="Times New Roman" w:cs="Times New Roman"/>
          <w:lang w:val="sr-Cyrl-CS"/>
        </w:rPr>
      </w:pPr>
      <w:r>
        <w:rPr>
          <w:rFonts w:ascii="Times New Roman" w:hAnsi="Times New Roman" w:cs="Times New Roman"/>
          <w:lang w:val="sr-Cyrl-CS"/>
        </w:rPr>
        <w:t>о</w:t>
      </w:r>
      <w:r w:rsidRPr="00273995">
        <w:rPr>
          <w:rFonts w:ascii="Times New Roman" w:hAnsi="Times New Roman" w:cs="Times New Roman"/>
          <w:lang w:val="sr-Cyrl-CS"/>
        </w:rPr>
        <w:t>бразовати Радну групу за спровођење и праћење Стратегије</w:t>
      </w:r>
      <w:r>
        <w:rPr>
          <w:rFonts w:ascii="Times New Roman" w:hAnsi="Times New Roman" w:cs="Times New Roman"/>
          <w:lang w:val="sr-Cyrl-CS"/>
        </w:rPr>
        <w:t>;</w:t>
      </w:r>
    </w:p>
    <w:p w:rsidR="004E7181" w:rsidRPr="00791F4A" w:rsidRDefault="004E7181" w:rsidP="00845A6F">
      <w:pPr>
        <w:numPr>
          <w:ilvl w:val="0"/>
          <w:numId w:val="2"/>
        </w:numPr>
        <w:autoSpaceDE w:val="0"/>
        <w:autoSpaceDN w:val="0"/>
        <w:adjustRightInd w:val="0"/>
        <w:spacing w:after="0" w:line="240" w:lineRule="auto"/>
        <w:jc w:val="both"/>
        <w:rPr>
          <w:rFonts w:ascii="Times New Roman" w:hAnsi="Times New Roman" w:cs="Times New Roman"/>
          <w:lang w:val="sr-Cyrl-CS"/>
        </w:rPr>
      </w:pPr>
      <w:r w:rsidRPr="00791F4A">
        <w:rPr>
          <w:rFonts w:ascii="Times New Roman" w:hAnsi="Times New Roman" w:cs="Times New Roman"/>
          <w:lang w:val="sr-Cyrl-CS"/>
        </w:rPr>
        <w:t xml:space="preserve">именовати </w:t>
      </w:r>
      <w:r w:rsidRPr="00017189">
        <w:rPr>
          <w:rFonts w:ascii="Times New Roman" w:hAnsi="Times New Roman" w:cs="Times New Roman"/>
          <w:lang w:val="ru-RU"/>
        </w:rPr>
        <w:t>Н</w:t>
      </w:r>
      <w:r w:rsidRPr="00791F4A">
        <w:rPr>
          <w:rFonts w:ascii="Times New Roman" w:hAnsi="Times New Roman" w:cs="Times New Roman"/>
          <w:lang w:val="sr-Cyrl-CS"/>
        </w:rPr>
        <w:t>ационалног координатора за борбу против трговине људима</w:t>
      </w:r>
      <w:r w:rsidRPr="00791F4A">
        <w:rPr>
          <w:rFonts w:ascii="Times New Roman" w:hAnsi="Times New Roman" w:cs="Times New Roman"/>
          <w:lang w:val="ru-RU"/>
        </w:rPr>
        <w:t>;</w:t>
      </w:r>
    </w:p>
    <w:p w:rsidR="004E7181" w:rsidRDefault="004E7181" w:rsidP="00845A6F">
      <w:pPr>
        <w:autoSpaceDE w:val="0"/>
        <w:autoSpaceDN w:val="0"/>
        <w:adjustRightInd w:val="0"/>
        <w:spacing w:after="0" w:line="240" w:lineRule="auto"/>
        <w:jc w:val="both"/>
        <w:rPr>
          <w:rFonts w:ascii="Times New Roman" w:hAnsi="Times New Roman" w:cs="Times New Roman"/>
          <w:color w:val="FF0000"/>
          <w:lang w:val="ru-RU"/>
        </w:rPr>
      </w:pPr>
    </w:p>
    <w:p w:rsidR="004E7181" w:rsidRDefault="004E7181" w:rsidP="00845A6F">
      <w:pPr>
        <w:autoSpaceDE w:val="0"/>
        <w:autoSpaceDN w:val="0"/>
        <w:adjustRightInd w:val="0"/>
        <w:spacing w:after="0" w:line="240" w:lineRule="auto"/>
        <w:jc w:val="both"/>
        <w:rPr>
          <w:rFonts w:ascii="Times New Roman" w:hAnsi="Times New Roman" w:cs="Times New Roman"/>
          <w:color w:val="FF0000"/>
          <w:lang w:val="ru-RU"/>
        </w:rPr>
      </w:pPr>
    </w:p>
    <w:p w:rsidR="004E7181" w:rsidRPr="00791F4A" w:rsidRDefault="004E7181" w:rsidP="00845A6F">
      <w:pPr>
        <w:autoSpaceDE w:val="0"/>
        <w:autoSpaceDN w:val="0"/>
        <w:adjustRightInd w:val="0"/>
        <w:spacing w:after="0" w:line="240" w:lineRule="auto"/>
        <w:jc w:val="both"/>
        <w:rPr>
          <w:rFonts w:ascii="Times New Roman" w:hAnsi="Times New Roman" w:cs="Times New Roman"/>
          <w:color w:val="FF0000"/>
          <w:lang w:val="ru-RU"/>
        </w:rPr>
      </w:pPr>
    </w:p>
    <w:p w:rsidR="004E7181" w:rsidRPr="00760BEE" w:rsidRDefault="004E7181" w:rsidP="00845A6F">
      <w:pPr>
        <w:numPr>
          <w:ilvl w:val="0"/>
          <w:numId w:val="1"/>
        </w:numPr>
        <w:jc w:val="center"/>
        <w:rPr>
          <w:rFonts w:ascii="Times New Roman" w:hAnsi="Times New Roman" w:cs="Times New Roman"/>
          <w:b/>
          <w:bCs/>
        </w:rPr>
      </w:pPr>
      <w:r w:rsidRPr="00760BEE">
        <w:rPr>
          <w:rFonts w:ascii="Times New Roman" w:hAnsi="Times New Roman" w:cs="Times New Roman"/>
          <w:b/>
          <w:bCs/>
          <w:lang w:val="sr-Latn-CS"/>
        </w:rPr>
        <w:t>СПРОВОЂЕЊЕ, ПРАЋЕЊЕ</w:t>
      </w:r>
      <w:r w:rsidRPr="00760BEE">
        <w:rPr>
          <w:rFonts w:ascii="Times New Roman" w:hAnsi="Times New Roman" w:cs="Times New Roman"/>
          <w:b/>
          <w:bCs/>
          <w:lang w:val="sr-Cyrl-CS"/>
        </w:rPr>
        <w:t xml:space="preserve">, ОЦЕЊИВАЊЕ </w:t>
      </w:r>
      <w:r w:rsidRPr="00760BEE">
        <w:rPr>
          <w:rFonts w:ascii="Times New Roman" w:hAnsi="Times New Roman" w:cs="Times New Roman"/>
          <w:b/>
          <w:bCs/>
        </w:rPr>
        <w:t xml:space="preserve"> И </w:t>
      </w:r>
      <w:r w:rsidRPr="00760BEE">
        <w:rPr>
          <w:rFonts w:ascii="Times New Roman" w:hAnsi="Times New Roman" w:cs="Times New Roman"/>
          <w:b/>
          <w:bCs/>
          <w:lang w:val="sr-Cyrl-CS"/>
        </w:rPr>
        <w:t>ИЗВЕШТАВАЊЕ</w:t>
      </w:r>
      <w:bookmarkEnd w:id="13"/>
      <w:bookmarkEnd w:id="14"/>
      <w:bookmarkEnd w:id="15"/>
    </w:p>
    <w:p w:rsidR="004E7181" w:rsidRPr="007B03C4" w:rsidRDefault="004E7181" w:rsidP="00A831CE">
      <w:pPr>
        <w:ind w:firstLine="708"/>
        <w:jc w:val="both"/>
        <w:rPr>
          <w:rFonts w:ascii="Times New Roman" w:hAnsi="Times New Roman" w:cs="Times New Roman"/>
          <w:b/>
          <w:bCs/>
        </w:rPr>
      </w:pPr>
      <w:r>
        <w:rPr>
          <w:rFonts w:ascii="Times New Roman" w:hAnsi="Times New Roman" w:cs="Times New Roman"/>
          <w:b/>
          <w:bCs/>
        </w:rPr>
        <w:t xml:space="preserve">    </w:t>
      </w:r>
      <w:r w:rsidRPr="007B03C4">
        <w:rPr>
          <w:rFonts w:ascii="Times New Roman" w:hAnsi="Times New Roman" w:cs="Times New Roman"/>
          <w:b/>
          <w:bCs/>
        </w:rPr>
        <w:t>1</w:t>
      </w:r>
      <w:r>
        <w:rPr>
          <w:rFonts w:ascii="Times New Roman" w:hAnsi="Times New Roman" w:cs="Times New Roman"/>
          <w:b/>
          <w:bCs/>
        </w:rPr>
        <w:t>0</w:t>
      </w:r>
      <w:r w:rsidRPr="007B03C4">
        <w:rPr>
          <w:rFonts w:ascii="Times New Roman" w:hAnsi="Times New Roman" w:cs="Times New Roman"/>
          <w:b/>
          <w:bCs/>
        </w:rPr>
        <w:t>.1.</w:t>
      </w:r>
      <w:r w:rsidRPr="007B03C4">
        <w:rPr>
          <w:rFonts w:ascii="Times New Roman" w:hAnsi="Times New Roman" w:cs="Times New Roman"/>
          <w:b/>
          <w:bCs/>
          <w:lang w:val="sr-Latn-CS"/>
        </w:rPr>
        <w:t xml:space="preserve"> СПРОВОЂЕЊЕ</w:t>
      </w:r>
      <w:r>
        <w:rPr>
          <w:rFonts w:ascii="Times New Roman" w:hAnsi="Times New Roman" w:cs="Times New Roman"/>
          <w:b/>
          <w:bCs/>
          <w:lang w:val="sr-Latn-CS"/>
        </w:rPr>
        <w:tab/>
      </w:r>
    </w:p>
    <w:p w:rsidR="004E7181" w:rsidRPr="007B03C4"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7B03C4">
        <w:rPr>
          <w:rFonts w:ascii="Times New Roman" w:hAnsi="Times New Roman" w:cs="Times New Roman"/>
          <w:lang w:val="sr-Cyrl-CS"/>
        </w:rPr>
        <w:t xml:space="preserve">Ову стратегију спроводе државни органи и органи локалне самоуправе Републике Србије у оквиру својих надлежности у сарадњи са организацијама цивилног друштва. У случајевима када је активност у надлежности више органа, онај орган који има претежну надлежност преузима одговорност за њено извршење, а сви остали су именовани као партнери. </w:t>
      </w:r>
    </w:p>
    <w:p w:rsidR="004E7181" w:rsidRPr="00017189" w:rsidRDefault="004E7181" w:rsidP="00845A6F">
      <w:pPr>
        <w:autoSpaceDE w:val="0"/>
        <w:autoSpaceDN w:val="0"/>
        <w:adjustRightInd w:val="0"/>
        <w:spacing w:after="0" w:line="240" w:lineRule="auto"/>
        <w:jc w:val="both"/>
        <w:rPr>
          <w:rFonts w:ascii="Times New Roman" w:hAnsi="Times New Roman" w:cs="Times New Roman"/>
          <w:color w:val="FF0000"/>
          <w:lang w:val="ru-RU"/>
        </w:rPr>
      </w:pPr>
      <w:r w:rsidRPr="00017189">
        <w:rPr>
          <w:rFonts w:ascii="Times New Roman" w:hAnsi="Times New Roman" w:cs="Times New Roman"/>
          <w:color w:val="FF0000"/>
          <w:lang w:val="ru-RU"/>
        </w:rPr>
        <w:lastRenderedPageBreak/>
        <w:tab/>
      </w:r>
    </w:p>
    <w:p w:rsidR="004E7181" w:rsidRPr="00017189"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7F7319">
        <w:rPr>
          <w:rFonts w:ascii="Times New Roman" w:hAnsi="Times New Roman" w:cs="Times New Roman"/>
          <w:lang w:val="sr-Cyrl-CS"/>
        </w:rPr>
        <w:t>Саветом за борбу против трговине људима (у</w:t>
      </w:r>
      <w:r w:rsidRPr="007B17E3">
        <w:rPr>
          <w:rFonts w:ascii="Times New Roman" w:hAnsi="Times New Roman" w:cs="Times New Roman"/>
          <w:lang w:val="ru-RU"/>
        </w:rPr>
        <w:t xml:space="preserve"> </w:t>
      </w:r>
      <w:r w:rsidRPr="007F7319">
        <w:rPr>
          <w:rFonts w:ascii="Times New Roman" w:hAnsi="Times New Roman" w:cs="Times New Roman"/>
          <w:lang w:val="sr-Cyrl-CS"/>
        </w:rPr>
        <w:t>даљем тексту</w:t>
      </w:r>
      <w:r w:rsidRPr="007F7319">
        <w:rPr>
          <w:rFonts w:ascii="Times New Roman" w:hAnsi="Times New Roman" w:cs="Times New Roman"/>
          <w:lang w:val="ru-RU"/>
        </w:rPr>
        <w:t>:</w:t>
      </w:r>
      <w:r w:rsidRPr="007F7319">
        <w:rPr>
          <w:rFonts w:ascii="Times New Roman" w:hAnsi="Times New Roman" w:cs="Times New Roman"/>
          <w:lang w:val="sr-Cyrl-CS"/>
        </w:rPr>
        <w:t xml:space="preserve"> Савет)</w:t>
      </w:r>
      <w:r>
        <w:rPr>
          <w:rFonts w:ascii="Times New Roman" w:hAnsi="Times New Roman" w:cs="Times New Roman"/>
          <w:lang w:val="sr-Cyrl-CS"/>
        </w:rPr>
        <w:t>,</w:t>
      </w:r>
      <w:r w:rsidRPr="007F7319">
        <w:rPr>
          <w:rFonts w:ascii="Times New Roman" w:hAnsi="Times New Roman" w:cs="Times New Roman"/>
          <w:lang w:val="sr-Cyrl-CS"/>
        </w:rPr>
        <w:t xml:space="preserve"> председава министар</w:t>
      </w:r>
      <w:r>
        <w:rPr>
          <w:rFonts w:ascii="Times New Roman" w:hAnsi="Times New Roman" w:cs="Times New Roman"/>
          <w:lang w:val="sr-Cyrl-CS"/>
        </w:rPr>
        <w:t xml:space="preserve"> надлежан за </w:t>
      </w:r>
      <w:r w:rsidRPr="007F7319">
        <w:rPr>
          <w:rFonts w:ascii="Times New Roman" w:hAnsi="Times New Roman" w:cs="Times New Roman"/>
          <w:lang w:val="sr-Cyrl-CS"/>
        </w:rPr>
        <w:t>унутра</w:t>
      </w:r>
      <w:r>
        <w:rPr>
          <w:rFonts w:ascii="Times New Roman" w:hAnsi="Times New Roman" w:cs="Times New Roman"/>
          <w:lang w:val="sr-Cyrl-CS"/>
        </w:rPr>
        <w:t>шње</w:t>
      </w:r>
      <w:r w:rsidRPr="007F7319">
        <w:rPr>
          <w:rFonts w:ascii="Times New Roman" w:hAnsi="Times New Roman" w:cs="Times New Roman"/>
          <w:lang w:val="sr-Cyrl-CS"/>
        </w:rPr>
        <w:t xml:space="preserve"> пос</w:t>
      </w:r>
      <w:r>
        <w:rPr>
          <w:rFonts w:ascii="Times New Roman" w:hAnsi="Times New Roman" w:cs="Times New Roman"/>
          <w:lang w:val="sr-Cyrl-CS"/>
        </w:rPr>
        <w:t>лове</w:t>
      </w:r>
      <w:r w:rsidRPr="007F7319">
        <w:rPr>
          <w:rFonts w:ascii="Times New Roman" w:hAnsi="Times New Roman" w:cs="Times New Roman"/>
          <w:lang w:val="sr-Cyrl-CS"/>
        </w:rPr>
        <w:t>, а чине га чланови Владе:</w:t>
      </w:r>
      <w:r w:rsidRPr="007B17E3">
        <w:rPr>
          <w:rFonts w:ascii="Times New Roman" w:hAnsi="Times New Roman" w:cs="Times New Roman"/>
          <w:lang w:val="ru-RU"/>
        </w:rPr>
        <w:t xml:space="preserve"> </w:t>
      </w:r>
      <w:r w:rsidRPr="007F7319">
        <w:rPr>
          <w:rFonts w:ascii="Times New Roman" w:hAnsi="Times New Roman" w:cs="Times New Roman"/>
          <w:lang w:val="sr-Cyrl-CS"/>
        </w:rPr>
        <w:t xml:space="preserve">министар </w:t>
      </w:r>
      <w:r w:rsidRPr="00017189">
        <w:rPr>
          <w:rFonts w:ascii="Times New Roman" w:hAnsi="Times New Roman" w:cs="Times New Roman"/>
          <w:lang w:val="ru-RU"/>
        </w:rPr>
        <w:t xml:space="preserve">надлежан за послове </w:t>
      </w:r>
      <w:r w:rsidRPr="007F7319">
        <w:rPr>
          <w:rFonts w:ascii="Times New Roman" w:hAnsi="Times New Roman" w:cs="Times New Roman"/>
          <w:lang w:val="sr-Cyrl-CS"/>
        </w:rPr>
        <w:t>финансија</w:t>
      </w:r>
      <w:r>
        <w:rPr>
          <w:rFonts w:ascii="Times New Roman" w:hAnsi="Times New Roman" w:cs="Times New Roman"/>
          <w:lang w:val="sr-Cyrl-CS"/>
        </w:rPr>
        <w:t>,</w:t>
      </w:r>
      <w:r w:rsidRPr="007F7319">
        <w:rPr>
          <w:rFonts w:ascii="Times New Roman" w:hAnsi="Times New Roman" w:cs="Times New Roman"/>
          <w:lang w:val="sr-Cyrl-CS"/>
        </w:rPr>
        <w:t xml:space="preserve"> министар </w:t>
      </w:r>
      <w:r w:rsidRPr="00017189">
        <w:rPr>
          <w:rFonts w:ascii="Times New Roman" w:hAnsi="Times New Roman" w:cs="Times New Roman"/>
          <w:lang w:val="ru-RU"/>
        </w:rPr>
        <w:t xml:space="preserve">надлежан за послове </w:t>
      </w:r>
      <w:r>
        <w:rPr>
          <w:rFonts w:ascii="Times New Roman" w:hAnsi="Times New Roman" w:cs="Times New Roman"/>
          <w:lang w:val="sr-Cyrl-CS"/>
        </w:rPr>
        <w:t xml:space="preserve">просвете, </w:t>
      </w:r>
      <w:r w:rsidRPr="00017189">
        <w:rPr>
          <w:rFonts w:ascii="Times New Roman" w:hAnsi="Times New Roman" w:cs="Times New Roman"/>
          <w:lang w:val="ru-RU"/>
        </w:rPr>
        <w:t>науке</w:t>
      </w:r>
      <w:r>
        <w:rPr>
          <w:rFonts w:ascii="Times New Roman" w:hAnsi="Times New Roman" w:cs="Times New Roman"/>
          <w:lang w:val="sr-Cyrl-CS"/>
        </w:rPr>
        <w:t xml:space="preserve"> и технолошког развоја,</w:t>
      </w:r>
      <w:r w:rsidRPr="007B17E3">
        <w:rPr>
          <w:rFonts w:ascii="Times New Roman" w:hAnsi="Times New Roman" w:cs="Times New Roman"/>
          <w:lang w:val="ru-RU"/>
        </w:rPr>
        <w:t xml:space="preserve"> </w:t>
      </w:r>
      <w:r w:rsidRPr="007F7319">
        <w:rPr>
          <w:rFonts w:ascii="Times New Roman" w:hAnsi="Times New Roman" w:cs="Times New Roman"/>
          <w:lang w:val="sr-Cyrl-CS"/>
        </w:rPr>
        <w:t xml:space="preserve">министар </w:t>
      </w:r>
      <w:r w:rsidRPr="00017189">
        <w:rPr>
          <w:rFonts w:ascii="Times New Roman" w:hAnsi="Times New Roman" w:cs="Times New Roman"/>
          <w:lang w:val="ru-RU"/>
        </w:rPr>
        <w:t>надлежан за послове</w:t>
      </w:r>
      <w:r w:rsidRPr="007F7319">
        <w:rPr>
          <w:rFonts w:ascii="Times New Roman" w:hAnsi="Times New Roman" w:cs="Times New Roman"/>
          <w:lang w:val="sr-Cyrl-CS"/>
        </w:rPr>
        <w:t xml:space="preserve"> рад</w:t>
      </w:r>
      <w:r w:rsidRPr="00017189">
        <w:rPr>
          <w:rFonts w:ascii="Times New Roman" w:hAnsi="Times New Roman" w:cs="Times New Roman"/>
          <w:lang w:val="ru-RU"/>
        </w:rPr>
        <w:t>а</w:t>
      </w:r>
      <w:r w:rsidRPr="007F7319">
        <w:rPr>
          <w:rFonts w:ascii="Times New Roman" w:hAnsi="Times New Roman" w:cs="Times New Roman"/>
          <w:lang w:val="sr-Cyrl-CS"/>
        </w:rPr>
        <w:t>, запошљавањ</w:t>
      </w:r>
      <w:r w:rsidRPr="00017189">
        <w:rPr>
          <w:rFonts w:ascii="Times New Roman" w:hAnsi="Times New Roman" w:cs="Times New Roman"/>
          <w:lang w:val="ru-RU"/>
        </w:rPr>
        <w:t>а</w:t>
      </w:r>
      <w:r w:rsidRPr="007F7319">
        <w:rPr>
          <w:rFonts w:ascii="Times New Roman" w:hAnsi="Times New Roman" w:cs="Times New Roman"/>
          <w:lang w:val="sr-Cyrl-CS"/>
        </w:rPr>
        <w:t>, борачка и социјална питања</w:t>
      </w:r>
      <w:r w:rsidRPr="00017189">
        <w:rPr>
          <w:rFonts w:ascii="Times New Roman" w:hAnsi="Times New Roman" w:cs="Times New Roman"/>
          <w:lang w:val="ru-RU"/>
        </w:rPr>
        <w:t>,</w:t>
      </w:r>
      <w:r w:rsidRPr="007F7319">
        <w:rPr>
          <w:rFonts w:ascii="Times New Roman" w:hAnsi="Times New Roman" w:cs="Times New Roman"/>
          <w:lang w:val="sr-Cyrl-CS"/>
        </w:rPr>
        <w:t xml:space="preserve"> министар</w:t>
      </w:r>
      <w:r w:rsidRPr="00017189">
        <w:rPr>
          <w:rFonts w:ascii="Times New Roman" w:hAnsi="Times New Roman" w:cs="Times New Roman"/>
          <w:lang w:val="ru-RU"/>
        </w:rPr>
        <w:t xml:space="preserve"> надлежан за послове</w:t>
      </w:r>
      <w:r w:rsidRPr="007F7319">
        <w:rPr>
          <w:rFonts w:ascii="Times New Roman" w:hAnsi="Times New Roman" w:cs="Times New Roman"/>
          <w:lang w:val="sr-Cyrl-CS"/>
        </w:rPr>
        <w:t xml:space="preserve"> здравља,</w:t>
      </w:r>
      <w:r w:rsidRPr="00017189">
        <w:rPr>
          <w:rFonts w:ascii="Times New Roman" w:hAnsi="Times New Roman" w:cs="Times New Roman"/>
          <w:lang w:val="ru-RU"/>
        </w:rPr>
        <w:t xml:space="preserve"> и </w:t>
      </w:r>
      <w:r w:rsidRPr="007F7319">
        <w:rPr>
          <w:rFonts w:ascii="Times New Roman" w:hAnsi="Times New Roman" w:cs="Times New Roman"/>
          <w:lang w:val="sr-Cyrl-CS"/>
        </w:rPr>
        <w:t xml:space="preserve">министар </w:t>
      </w:r>
      <w:r w:rsidRPr="00017189">
        <w:rPr>
          <w:rFonts w:ascii="Times New Roman" w:hAnsi="Times New Roman" w:cs="Times New Roman"/>
          <w:lang w:val="ru-RU"/>
        </w:rPr>
        <w:t xml:space="preserve">надлежан за послове </w:t>
      </w:r>
      <w:r w:rsidRPr="007F7319">
        <w:rPr>
          <w:rFonts w:ascii="Times New Roman" w:hAnsi="Times New Roman" w:cs="Times New Roman"/>
          <w:lang w:val="sr-Cyrl-CS"/>
        </w:rPr>
        <w:t xml:space="preserve">правде, који су надлежни за кључне области спровођења </w:t>
      </w:r>
      <w:r w:rsidRPr="007F7319">
        <w:rPr>
          <w:rFonts w:ascii="Times New Roman" w:hAnsi="Times New Roman" w:cs="Times New Roman"/>
          <w:lang w:val="ru-RU"/>
        </w:rPr>
        <w:t>ове с</w:t>
      </w:r>
      <w:r w:rsidRPr="007F7319">
        <w:rPr>
          <w:rFonts w:ascii="Times New Roman" w:hAnsi="Times New Roman" w:cs="Times New Roman"/>
          <w:lang w:val="sr-Cyrl-CS"/>
        </w:rPr>
        <w:t>тратегије</w:t>
      </w:r>
      <w:r w:rsidRPr="007F7319">
        <w:rPr>
          <w:rFonts w:ascii="Times New Roman" w:hAnsi="Times New Roman" w:cs="Times New Roman"/>
          <w:lang w:val="ru-RU"/>
        </w:rPr>
        <w:t xml:space="preserve">. </w:t>
      </w:r>
    </w:p>
    <w:p w:rsidR="004E7181" w:rsidRPr="00E5335C" w:rsidRDefault="004E7181" w:rsidP="00845A6F">
      <w:pPr>
        <w:autoSpaceDE w:val="0"/>
        <w:autoSpaceDN w:val="0"/>
        <w:adjustRightInd w:val="0"/>
        <w:spacing w:after="0" w:line="240" w:lineRule="auto"/>
        <w:ind w:firstLine="708"/>
        <w:jc w:val="both"/>
        <w:rPr>
          <w:rFonts w:ascii="Times New Roman" w:hAnsi="Times New Roman" w:cs="Times New Roman"/>
          <w:color w:val="FF0000"/>
          <w:u w:val="single"/>
          <w:lang w:val="ru-RU"/>
        </w:rPr>
      </w:pPr>
    </w:p>
    <w:p w:rsidR="004E7181" w:rsidRPr="007B17E3" w:rsidRDefault="004E7181" w:rsidP="00845A6F">
      <w:pPr>
        <w:autoSpaceDE w:val="0"/>
        <w:autoSpaceDN w:val="0"/>
        <w:adjustRightInd w:val="0"/>
        <w:spacing w:after="0" w:line="240" w:lineRule="auto"/>
        <w:ind w:firstLine="708"/>
        <w:jc w:val="both"/>
        <w:rPr>
          <w:rFonts w:ascii="Times New Roman" w:hAnsi="Times New Roman" w:cs="Times New Roman"/>
          <w:lang w:val="sr-Cyrl-CS"/>
        </w:rPr>
      </w:pPr>
      <w:r w:rsidRPr="00151A76">
        <w:rPr>
          <w:rFonts w:ascii="Times New Roman" w:hAnsi="Times New Roman" w:cs="Times New Roman"/>
          <w:lang w:val="sr-Cyrl-CS"/>
        </w:rPr>
        <w:t xml:space="preserve">Савет, поред осталог, оцењује и напредак у спровођењу Стратегије и Акционог плана, а на основу извештаја </w:t>
      </w:r>
      <w:r w:rsidRPr="003204B9">
        <w:rPr>
          <w:rFonts w:ascii="Times New Roman" w:hAnsi="Times New Roman" w:cs="Times New Roman"/>
          <w:lang w:val="ru-RU"/>
        </w:rPr>
        <w:t>Н</w:t>
      </w:r>
      <w:r w:rsidRPr="003204B9">
        <w:rPr>
          <w:rFonts w:ascii="Times New Roman" w:hAnsi="Times New Roman" w:cs="Times New Roman"/>
          <w:lang w:val="sr-Cyrl-CS"/>
        </w:rPr>
        <w:t>ационалног координатора за борбу против трговин</w:t>
      </w:r>
      <w:r w:rsidRPr="003204B9">
        <w:rPr>
          <w:rFonts w:ascii="Times New Roman" w:hAnsi="Times New Roman" w:cs="Times New Roman"/>
        </w:rPr>
        <w:t>e</w:t>
      </w:r>
      <w:r w:rsidRPr="003204B9">
        <w:rPr>
          <w:rFonts w:ascii="Times New Roman" w:hAnsi="Times New Roman" w:cs="Times New Roman"/>
          <w:lang w:val="sr-Cyrl-CS"/>
        </w:rPr>
        <w:t xml:space="preserve"> људима (у даљем тексу</w:t>
      </w:r>
      <w:r w:rsidRPr="003204B9">
        <w:rPr>
          <w:rFonts w:ascii="Times New Roman" w:hAnsi="Times New Roman" w:cs="Times New Roman"/>
          <w:lang w:val="ru-RU"/>
        </w:rPr>
        <w:t>:</w:t>
      </w:r>
      <w:r w:rsidRPr="007B17E3">
        <w:rPr>
          <w:rFonts w:ascii="Times New Roman" w:hAnsi="Times New Roman" w:cs="Times New Roman"/>
          <w:lang w:val="ru-RU"/>
        </w:rPr>
        <w:t xml:space="preserve"> </w:t>
      </w:r>
      <w:r w:rsidRPr="003204B9">
        <w:rPr>
          <w:rFonts w:ascii="Times New Roman" w:hAnsi="Times New Roman" w:cs="Times New Roman"/>
          <w:lang w:val="ru-RU"/>
        </w:rPr>
        <w:t>К</w:t>
      </w:r>
      <w:r w:rsidRPr="003204B9">
        <w:rPr>
          <w:rFonts w:ascii="Times New Roman" w:hAnsi="Times New Roman" w:cs="Times New Roman"/>
          <w:lang w:val="sr-Cyrl-CS"/>
        </w:rPr>
        <w:t>оординатор),</w:t>
      </w:r>
      <w:r w:rsidRPr="00017189">
        <w:rPr>
          <w:rFonts w:ascii="Times New Roman" w:hAnsi="Times New Roman" w:cs="Times New Roman"/>
          <w:lang w:val="ru-RU"/>
        </w:rPr>
        <w:t xml:space="preserve"> и</w:t>
      </w:r>
      <w:r w:rsidRPr="00151A76">
        <w:rPr>
          <w:rFonts w:ascii="Times New Roman" w:hAnsi="Times New Roman" w:cs="Times New Roman"/>
          <w:lang w:val="sr-Cyrl-CS"/>
        </w:rPr>
        <w:t xml:space="preserve"> даје предлоге мера за решавање уочених проблема, ангажовања потребних ресурса и усклађује поступање надлежних државних органа и других организација и институција која су од значаја за борбу против трговине људима</w:t>
      </w:r>
      <w:r w:rsidRPr="006B03C6">
        <w:rPr>
          <w:rFonts w:ascii="Times New Roman" w:hAnsi="Times New Roman" w:cs="Times New Roman"/>
          <w:color w:val="FF0000"/>
          <w:lang w:val="sr-Cyrl-CS"/>
        </w:rPr>
        <w:t xml:space="preserve">. </w:t>
      </w:r>
      <w:r w:rsidRPr="00AB002C">
        <w:rPr>
          <w:rFonts w:ascii="Times New Roman" w:hAnsi="Times New Roman" w:cs="Times New Roman"/>
          <w:lang w:val="sr-Cyrl-CS"/>
        </w:rPr>
        <w:t xml:space="preserve">Савет се састаје најмање </w:t>
      </w:r>
      <w:r w:rsidRPr="00AB002C">
        <w:rPr>
          <w:rFonts w:ascii="Times New Roman" w:hAnsi="Times New Roman" w:cs="Times New Roman"/>
          <w:lang w:val="ru-RU"/>
        </w:rPr>
        <w:t xml:space="preserve">два пута </w:t>
      </w:r>
      <w:r w:rsidRPr="00AB002C">
        <w:rPr>
          <w:rFonts w:ascii="Times New Roman" w:hAnsi="Times New Roman" w:cs="Times New Roman"/>
          <w:lang w:val="sr-Cyrl-CS"/>
        </w:rPr>
        <w:t>годишње</w:t>
      </w:r>
      <w:r w:rsidRPr="00151A76">
        <w:rPr>
          <w:rFonts w:ascii="Times New Roman" w:hAnsi="Times New Roman" w:cs="Times New Roman"/>
          <w:lang w:val="sr-Cyrl-CS"/>
        </w:rPr>
        <w:t xml:space="preserve"> и састанцима Савета присуствује </w:t>
      </w:r>
      <w:r w:rsidRPr="00017189">
        <w:rPr>
          <w:rFonts w:ascii="Times New Roman" w:hAnsi="Times New Roman" w:cs="Times New Roman"/>
          <w:lang w:val="ru-RU"/>
        </w:rPr>
        <w:t>К</w:t>
      </w:r>
      <w:r w:rsidRPr="00151A76">
        <w:rPr>
          <w:rFonts w:ascii="Times New Roman" w:hAnsi="Times New Roman" w:cs="Times New Roman"/>
          <w:lang w:val="sr-Cyrl-CS"/>
        </w:rPr>
        <w:t>оординатор</w:t>
      </w:r>
      <w:r w:rsidRPr="00151A76">
        <w:rPr>
          <w:rFonts w:ascii="Times New Roman" w:hAnsi="Times New Roman" w:cs="Times New Roman"/>
          <w:lang w:val="ru-RU"/>
        </w:rPr>
        <w:t>.</w:t>
      </w:r>
      <w:r w:rsidRPr="007B17E3">
        <w:rPr>
          <w:rFonts w:ascii="Times New Roman" w:hAnsi="Times New Roman" w:cs="Times New Roman"/>
          <w:lang w:val="sr-Cyrl-CS"/>
        </w:rPr>
        <w:t xml:space="preserve"> </w:t>
      </w:r>
      <w:r w:rsidRPr="00151A76">
        <w:rPr>
          <w:rFonts w:ascii="Times New Roman" w:hAnsi="Times New Roman" w:cs="Times New Roman"/>
          <w:lang w:val="ru-RU"/>
        </w:rPr>
        <w:t>Стручне и а</w:t>
      </w:r>
      <w:r w:rsidRPr="00151A76">
        <w:rPr>
          <w:rFonts w:ascii="Times New Roman" w:hAnsi="Times New Roman" w:cs="Times New Roman"/>
          <w:lang w:val="sr-Cyrl-CS"/>
        </w:rPr>
        <w:t xml:space="preserve">дминистративно-техничке послове </w:t>
      </w:r>
      <w:r w:rsidRPr="00017189">
        <w:rPr>
          <w:rFonts w:ascii="Times New Roman" w:hAnsi="Times New Roman" w:cs="Times New Roman"/>
          <w:lang w:val="ru-RU"/>
        </w:rPr>
        <w:t xml:space="preserve">за </w:t>
      </w:r>
      <w:r>
        <w:rPr>
          <w:rFonts w:ascii="Times New Roman" w:hAnsi="Times New Roman" w:cs="Times New Roman"/>
          <w:lang w:val="sr-Cyrl-CS"/>
        </w:rPr>
        <w:t>Савет</w:t>
      </w:r>
      <w:r w:rsidRPr="007B17E3">
        <w:rPr>
          <w:rFonts w:ascii="Times New Roman" w:hAnsi="Times New Roman" w:cs="Times New Roman"/>
          <w:lang w:val="sr-Cyrl-CS"/>
        </w:rPr>
        <w:t xml:space="preserve"> </w:t>
      </w:r>
      <w:r>
        <w:rPr>
          <w:rFonts w:ascii="Times New Roman" w:hAnsi="Times New Roman" w:cs="Times New Roman"/>
          <w:lang w:val="sr-Cyrl-CS"/>
        </w:rPr>
        <w:t>обавља</w:t>
      </w:r>
      <w:r w:rsidRPr="00151A76">
        <w:rPr>
          <w:rFonts w:ascii="Times New Roman" w:hAnsi="Times New Roman" w:cs="Times New Roman"/>
          <w:lang w:val="sr-Cyrl-CS"/>
        </w:rPr>
        <w:t xml:space="preserve"> Министарство унутрашњих послова.</w:t>
      </w:r>
      <w:r w:rsidRPr="007B17E3">
        <w:rPr>
          <w:rFonts w:ascii="Times New Roman" w:hAnsi="Times New Roman" w:cs="Times New Roman"/>
          <w:lang w:val="sr-Cyrl-CS"/>
        </w:rPr>
        <w:t xml:space="preserve"> </w:t>
      </w:r>
      <w:r w:rsidRPr="00E852E5">
        <w:rPr>
          <w:rFonts w:ascii="Times New Roman" w:hAnsi="Times New Roman" w:cs="Times New Roman"/>
          <w:lang w:val="sr-Cyrl-CS"/>
        </w:rPr>
        <w:t>Координатора решењем именује Влада, и утврђује његове надлежности</w:t>
      </w:r>
      <w:r w:rsidRPr="007B17E3">
        <w:rPr>
          <w:rFonts w:ascii="Times New Roman" w:hAnsi="Times New Roman" w:cs="Times New Roman"/>
          <w:lang w:val="sr-Cyrl-CS"/>
        </w:rPr>
        <w:t>.</w:t>
      </w:r>
    </w:p>
    <w:p w:rsidR="004E7181" w:rsidRPr="00E852E5" w:rsidRDefault="004E7181" w:rsidP="00845A6F">
      <w:pPr>
        <w:autoSpaceDE w:val="0"/>
        <w:autoSpaceDN w:val="0"/>
        <w:adjustRightInd w:val="0"/>
        <w:spacing w:after="0" w:line="240" w:lineRule="auto"/>
        <w:ind w:firstLine="708"/>
        <w:jc w:val="both"/>
        <w:rPr>
          <w:rFonts w:ascii="Times New Roman" w:hAnsi="Times New Roman" w:cs="Times New Roman"/>
          <w:lang w:val="ru-RU"/>
        </w:rPr>
      </w:pPr>
    </w:p>
    <w:p w:rsidR="004E7181" w:rsidRPr="00017189" w:rsidRDefault="004E7181" w:rsidP="00845A6F">
      <w:pPr>
        <w:autoSpaceDE w:val="0"/>
        <w:autoSpaceDN w:val="0"/>
        <w:adjustRightInd w:val="0"/>
        <w:spacing w:after="0" w:line="240" w:lineRule="auto"/>
        <w:ind w:firstLine="708"/>
        <w:jc w:val="both"/>
        <w:rPr>
          <w:rFonts w:ascii="Times New Roman" w:hAnsi="Times New Roman" w:cs="Times New Roman"/>
          <w:lang w:val="ru-RU"/>
        </w:rPr>
      </w:pPr>
      <w:r w:rsidRPr="00250C46">
        <w:rPr>
          <w:rFonts w:ascii="Times New Roman" w:hAnsi="Times New Roman" w:cs="Times New Roman"/>
          <w:lang w:val="sr-Cyrl-CS"/>
        </w:rPr>
        <w:t>За оперативно спровођење Акционог плана министар унутрашњих послова</w:t>
      </w:r>
      <w:r w:rsidRPr="00017189">
        <w:rPr>
          <w:rFonts w:ascii="Times New Roman" w:hAnsi="Times New Roman" w:cs="Times New Roman"/>
          <w:lang w:val="ru-RU"/>
        </w:rPr>
        <w:t>,</w:t>
      </w:r>
      <w:r w:rsidRPr="007B17E3">
        <w:rPr>
          <w:rFonts w:ascii="Times New Roman" w:hAnsi="Times New Roman" w:cs="Times New Roman"/>
          <w:lang w:val="sr-Cyrl-CS"/>
        </w:rPr>
        <w:t xml:space="preserve"> </w:t>
      </w:r>
      <w:r w:rsidRPr="00017189">
        <w:rPr>
          <w:rFonts w:ascii="Times New Roman" w:hAnsi="Times New Roman" w:cs="Times New Roman"/>
          <w:lang w:val="ru-RU"/>
        </w:rPr>
        <w:t>(</w:t>
      </w:r>
      <w:r w:rsidRPr="00250C46">
        <w:rPr>
          <w:rFonts w:ascii="Times New Roman" w:hAnsi="Times New Roman" w:cs="Times New Roman"/>
          <w:lang w:val="sr-Cyrl-CS"/>
        </w:rPr>
        <w:t>који је истовремено и председник Савета за борбу против трговине људима</w:t>
      </w:r>
      <w:r w:rsidRPr="00017189">
        <w:rPr>
          <w:rFonts w:ascii="Times New Roman" w:hAnsi="Times New Roman" w:cs="Times New Roman"/>
          <w:lang w:val="ru-RU"/>
        </w:rPr>
        <w:t>),</w:t>
      </w:r>
      <w:r w:rsidRPr="007B17E3">
        <w:rPr>
          <w:rFonts w:ascii="Times New Roman" w:hAnsi="Times New Roman" w:cs="Times New Roman"/>
          <w:lang w:val="sr-Cyrl-CS"/>
        </w:rPr>
        <w:t xml:space="preserve"> </w:t>
      </w:r>
      <w:r w:rsidRPr="00250C46">
        <w:rPr>
          <w:rFonts w:ascii="Times New Roman" w:hAnsi="Times New Roman" w:cs="Times New Roman"/>
          <w:lang w:val="sr-Cyrl-CS"/>
        </w:rPr>
        <w:t>ће образовати Радну групу за спровођење и праћење Стратегије (у даљем тексту</w:t>
      </w:r>
      <w:r>
        <w:rPr>
          <w:rFonts w:ascii="Times New Roman" w:hAnsi="Times New Roman" w:cs="Times New Roman"/>
          <w:lang w:val="sr-Cyrl-CS"/>
        </w:rPr>
        <w:t>:</w:t>
      </w:r>
      <w:r w:rsidRPr="00250C46">
        <w:rPr>
          <w:rFonts w:ascii="Times New Roman" w:hAnsi="Times New Roman" w:cs="Times New Roman"/>
          <w:lang w:val="sr-Cyrl-CS"/>
        </w:rPr>
        <w:t xml:space="preserve"> Радна група)</w:t>
      </w:r>
      <w:r w:rsidRPr="00017189">
        <w:rPr>
          <w:rFonts w:ascii="Times New Roman" w:hAnsi="Times New Roman" w:cs="Times New Roman"/>
          <w:lang w:val="ru-RU"/>
        </w:rPr>
        <w:t xml:space="preserve">, </w:t>
      </w:r>
      <w:r w:rsidRPr="00D2740D">
        <w:rPr>
          <w:rFonts w:ascii="Times New Roman" w:hAnsi="Times New Roman" w:cs="Times New Roman"/>
          <w:lang w:val="sr-Cyrl-CS"/>
        </w:rPr>
        <w:t>састављену од представника министарстава и државних органа, који поседују стручна знања из области од значаја за спровођење Стратегије и то: Министарства унутрашњих послова, Министарства правде, Министарства просвете, науке и технолошког развоја, Министарства здравља, Министарства за рад, запошљавање, борачка и социјална питања</w:t>
      </w:r>
      <w:r w:rsidRPr="00852A99">
        <w:rPr>
          <w:rFonts w:ascii="Times New Roman" w:hAnsi="Times New Roman" w:cs="Times New Roman"/>
          <w:lang w:val="sr-Cyrl-CS"/>
        </w:rPr>
        <w:t>,</w:t>
      </w:r>
      <w:r w:rsidRPr="007B17E3">
        <w:rPr>
          <w:rFonts w:ascii="Times New Roman" w:hAnsi="Times New Roman" w:cs="Times New Roman"/>
          <w:lang w:val="sr-Cyrl-CS"/>
        </w:rPr>
        <w:t xml:space="preserve"> </w:t>
      </w:r>
      <w:r w:rsidRPr="00852A99">
        <w:rPr>
          <w:rFonts w:ascii="Times New Roman" w:hAnsi="Times New Roman" w:cs="Times New Roman"/>
          <w:lang w:val="sr-Cyrl-CS"/>
        </w:rPr>
        <w:t>Министарства финансија,</w:t>
      </w:r>
      <w:r w:rsidRPr="007B17E3">
        <w:rPr>
          <w:rFonts w:ascii="Times New Roman" w:hAnsi="Times New Roman" w:cs="Times New Roman"/>
          <w:lang w:val="sr-Cyrl-CS"/>
        </w:rPr>
        <w:t xml:space="preserve"> </w:t>
      </w:r>
      <w:r w:rsidRPr="00D2740D">
        <w:rPr>
          <w:rFonts w:ascii="Times New Roman" w:hAnsi="Times New Roman" w:cs="Times New Roman"/>
          <w:lang w:val="sr-Cyrl-CS"/>
        </w:rPr>
        <w:t xml:space="preserve">Министарства трговине, туризма и телекомуникација, Министарства културе и информисања, Министарства омладине и спорта, Министарства спољних послова, </w:t>
      </w:r>
      <w:r w:rsidRPr="00D2740D">
        <w:rPr>
          <w:rFonts w:ascii="Times New Roman" w:hAnsi="Times New Roman" w:cs="Times New Roman"/>
          <w:lang w:val="ru-RU"/>
        </w:rPr>
        <w:t>Републичко</w:t>
      </w:r>
      <w:r w:rsidRPr="00D2740D">
        <w:rPr>
          <w:rFonts w:ascii="Times New Roman" w:hAnsi="Times New Roman" w:cs="Times New Roman"/>
          <w:lang w:val="sr-Cyrl-CS"/>
        </w:rPr>
        <w:t>г</w:t>
      </w:r>
      <w:r w:rsidRPr="00D2740D">
        <w:rPr>
          <w:rFonts w:ascii="Times New Roman" w:hAnsi="Times New Roman" w:cs="Times New Roman"/>
          <w:lang w:val="ru-RU"/>
        </w:rPr>
        <w:t xml:space="preserve"> јавно</w:t>
      </w:r>
      <w:r w:rsidRPr="00D2740D">
        <w:rPr>
          <w:rFonts w:ascii="Times New Roman" w:hAnsi="Times New Roman" w:cs="Times New Roman"/>
          <w:lang w:val="sr-Cyrl-CS"/>
        </w:rPr>
        <w:t>г</w:t>
      </w:r>
      <w:r w:rsidRPr="00D2740D">
        <w:rPr>
          <w:rFonts w:ascii="Times New Roman" w:hAnsi="Times New Roman" w:cs="Times New Roman"/>
          <w:lang w:val="ru-RU"/>
        </w:rPr>
        <w:t xml:space="preserve"> тужилаштв</w:t>
      </w:r>
      <w:r w:rsidRPr="00D2740D">
        <w:rPr>
          <w:rFonts w:ascii="Times New Roman" w:hAnsi="Times New Roman" w:cs="Times New Roman"/>
          <w:lang w:val="sr-Cyrl-CS"/>
        </w:rPr>
        <w:t>а</w:t>
      </w:r>
      <w:r w:rsidRPr="00D2740D">
        <w:rPr>
          <w:rFonts w:ascii="Times New Roman" w:hAnsi="Times New Roman" w:cs="Times New Roman"/>
          <w:lang w:val="ru-RU"/>
        </w:rPr>
        <w:t xml:space="preserve">, </w:t>
      </w:r>
      <w:r w:rsidRPr="00D2740D">
        <w:rPr>
          <w:rFonts w:ascii="Times New Roman" w:hAnsi="Times New Roman" w:cs="Times New Roman"/>
          <w:lang w:val="sr-Cyrl-CS"/>
        </w:rPr>
        <w:t>Канцеларије за људска и мањинска права, Безбедносно-информативне агенције, Комесаријата за избеглице и миграције, Тима за социјално укључивање и смањење сиромаштва, Центра за заштиту жртава трговине људима, као и једног представника Црвеног крста Србије.</w:t>
      </w:r>
      <w:r w:rsidRPr="007B17E3">
        <w:rPr>
          <w:rFonts w:ascii="Times New Roman" w:hAnsi="Times New Roman" w:cs="Times New Roman"/>
          <w:lang w:val="sr-Cyrl-CS"/>
        </w:rPr>
        <w:t xml:space="preserve"> </w:t>
      </w:r>
      <w:r w:rsidRPr="00D2740D">
        <w:rPr>
          <w:rFonts w:ascii="Times New Roman" w:hAnsi="Times New Roman" w:cs="Times New Roman"/>
          <w:lang w:val="sr-Cyrl-CS"/>
        </w:rPr>
        <w:t xml:space="preserve">Председник Радне групе </w:t>
      </w:r>
      <w:r>
        <w:rPr>
          <w:rFonts w:ascii="Times New Roman" w:hAnsi="Times New Roman" w:cs="Times New Roman"/>
          <w:lang w:val="sr-Cyrl-CS"/>
        </w:rPr>
        <w:t xml:space="preserve">је по природи посла </w:t>
      </w:r>
      <w:r w:rsidRPr="00017189">
        <w:rPr>
          <w:rFonts w:ascii="Times New Roman" w:hAnsi="Times New Roman" w:cs="Times New Roman"/>
          <w:lang w:val="ru-RU"/>
        </w:rPr>
        <w:t>К</w:t>
      </w:r>
      <w:r>
        <w:rPr>
          <w:rFonts w:ascii="Times New Roman" w:hAnsi="Times New Roman" w:cs="Times New Roman"/>
          <w:lang w:val="sr-Cyrl-CS"/>
        </w:rPr>
        <w:t>оординатор и као и чланови, има свог заменика.</w:t>
      </w:r>
      <w:r w:rsidRPr="007B17E3">
        <w:rPr>
          <w:rFonts w:ascii="Times New Roman" w:hAnsi="Times New Roman" w:cs="Times New Roman"/>
          <w:lang w:val="sr-Cyrl-CS"/>
        </w:rPr>
        <w:t xml:space="preserve"> </w:t>
      </w:r>
      <w:r w:rsidRPr="00754F5B">
        <w:rPr>
          <w:rFonts w:ascii="Times New Roman" w:hAnsi="Times New Roman" w:cs="Times New Roman"/>
          <w:lang w:val="sr-Cyrl-CS"/>
        </w:rPr>
        <w:t xml:space="preserve">Састав, задаци и рок извршења задатака Радне групе </w:t>
      </w:r>
      <w:r>
        <w:rPr>
          <w:rFonts w:ascii="Times New Roman" w:hAnsi="Times New Roman" w:cs="Times New Roman"/>
          <w:lang w:val="ru-RU"/>
        </w:rPr>
        <w:t xml:space="preserve">уређује се </w:t>
      </w:r>
      <w:r w:rsidRPr="007B17E3">
        <w:rPr>
          <w:rFonts w:ascii="Times New Roman" w:hAnsi="Times New Roman" w:cs="Times New Roman"/>
          <w:lang w:val="sr-Cyrl-CS"/>
        </w:rPr>
        <w:t>р</w:t>
      </w:r>
      <w:r w:rsidRPr="00017189">
        <w:rPr>
          <w:rFonts w:ascii="Times New Roman" w:hAnsi="Times New Roman" w:cs="Times New Roman"/>
          <w:lang w:val="ru-RU"/>
        </w:rPr>
        <w:t>ешењем о образовању Радне групе.</w:t>
      </w:r>
    </w:p>
    <w:p w:rsidR="004E7181" w:rsidRPr="000600B4" w:rsidRDefault="004E7181" w:rsidP="00845A6F">
      <w:pPr>
        <w:autoSpaceDE w:val="0"/>
        <w:autoSpaceDN w:val="0"/>
        <w:adjustRightInd w:val="0"/>
        <w:spacing w:after="0" w:line="240" w:lineRule="auto"/>
        <w:ind w:firstLine="708"/>
        <w:jc w:val="both"/>
        <w:rPr>
          <w:rFonts w:ascii="Times New Roman" w:hAnsi="Times New Roman" w:cs="Times New Roman"/>
          <w:color w:val="FF0000"/>
          <w:lang w:val="sr-Cyrl-CS"/>
        </w:rPr>
      </w:pPr>
    </w:p>
    <w:p w:rsidR="004E7181" w:rsidRPr="00017189" w:rsidRDefault="004E7181" w:rsidP="00845A6F">
      <w:pPr>
        <w:autoSpaceDE w:val="0"/>
        <w:autoSpaceDN w:val="0"/>
        <w:adjustRightInd w:val="0"/>
        <w:spacing w:after="0" w:line="240" w:lineRule="auto"/>
        <w:ind w:firstLine="708"/>
        <w:jc w:val="both"/>
        <w:rPr>
          <w:rFonts w:ascii="Times New Roman" w:hAnsi="Times New Roman" w:cs="Times New Roman"/>
          <w:color w:val="FF0000"/>
          <w:lang w:val="ru-RU"/>
        </w:rPr>
      </w:pPr>
      <w:r w:rsidRPr="00D2740D">
        <w:rPr>
          <w:rFonts w:ascii="Times New Roman" w:hAnsi="Times New Roman" w:cs="Times New Roman"/>
          <w:lang w:val="sr-Cyrl-CS"/>
        </w:rPr>
        <w:t xml:space="preserve">Организације цивилног друштва равноправно учествују у </w:t>
      </w:r>
      <w:r w:rsidRPr="00FB5AB9">
        <w:rPr>
          <w:rFonts w:ascii="Times New Roman" w:hAnsi="Times New Roman" w:cs="Times New Roman"/>
          <w:lang w:val="sr-Cyrl-CS"/>
        </w:rPr>
        <w:t>процесу праћења, извештавања и оцењивања спровођења Стратегије</w:t>
      </w:r>
      <w:r w:rsidRPr="00017189">
        <w:rPr>
          <w:rFonts w:ascii="Times New Roman" w:hAnsi="Times New Roman" w:cs="Times New Roman"/>
          <w:lang w:val="ru-RU"/>
        </w:rPr>
        <w:t>,</w:t>
      </w:r>
      <w:r>
        <w:rPr>
          <w:rFonts w:ascii="Times New Roman" w:hAnsi="Times New Roman" w:cs="Times New Roman"/>
          <w:lang w:val="sr-Cyrl-CS"/>
        </w:rPr>
        <w:t xml:space="preserve"> именова</w:t>
      </w:r>
      <w:r w:rsidRPr="00017189">
        <w:rPr>
          <w:rFonts w:ascii="Times New Roman" w:hAnsi="Times New Roman" w:cs="Times New Roman"/>
          <w:lang w:val="ru-RU"/>
        </w:rPr>
        <w:t>њем</w:t>
      </w:r>
      <w:r w:rsidRPr="00D2740D">
        <w:rPr>
          <w:rFonts w:ascii="Times New Roman" w:hAnsi="Times New Roman" w:cs="Times New Roman"/>
          <w:lang w:val="sr-Cyrl-CS"/>
        </w:rPr>
        <w:t xml:space="preserve"> пет представника организација цивилног друштва које се баве проблемом трговине људима</w:t>
      </w:r>
      <w:r w:rsidRPr="00D2740D">
        <w:rPr>
          <w:rFonts w:ascii="Times New Roman" w:hAnsi="Times New Roman" w:cs="Times New Roman"/>
          <w:lang w:val="ru-RU"/>
        </w:rPr>
        <w:t>.</w:t>
      </w:r>
      <w:r w:rsidRPr="00D2740D">
        <w:rPr>
          <w:rFonts w:ascii="Times New Roman" w:hAnsi="Times New Roman" w:cs="Times New Roman"/>
          <w:lang w:val="sr-Cyrl-CS"/>
        </w:rPr>
        <w:t xml:space="preserve"> П</w:t>
      </w:r>
      <w:r w:rsidRPr="00D2740D">
        <w:rPr>
          <w:rFonts w:ascii="Times New Roman" w:hAnsi="Times New Roman" w:cs="Times New Roman"/>
          <w:lang w:val="ru-RU"/>
        </w:rPr>
        <w:t>редставн</w:t>
      </w:r>
      <w:r w:rsidRPr="00D2740D">
        <w:rPr>
          <w:rFonts w:ascii="Times New Roman" w:hAnsi="Times New Roman" w:cs="Times New Roman"/>
          <w:lang w:val="sr-Cyrl-CS"/>
        </w:rPr>
        <w:t xml:space="preserve">ици организација цивилног друштва се бирају у </w:t>
      </w:r>
      <w:r w:rsidRPr="00D2740D">
        <w:rPr>
          <w:rFonts w:ascii="Times New Roman" w:hAnsi="Times New Roman" w:cs="Times New Roman"/>
          <w:lang w:val="ru-RU"/>
        </w:rPr>
        <w:t>сарадњи са Канцеларијом за сарадњу са цивилним друштвом у року од три месеца од усвајања Стратегије о чему Канцеларија за сарадњу са цивилним друштвом обаве</w:t>
      </w:r>
      <w:r w:rsidRPr="00D2740D">
        <w:rPr>
          <w:rFonts w:ascii="Times New Roman" w:hAnsi="Times New Roman" w:cs="Times New Roman"/>
          <w:lang w:val="sr-Cyrl-CS"/>
        </w:rPr>
        <w:t>штава</w:t>
      </w:r>
      <w:r>
        <w:rPr>
          <w:rFonts w:ascii="Times New Roman" w:hAnsi="Times New Roman" w:cs="Times New Roman"/>
          <w:lang w:val="sr-Cyrl-CS"/>
        </w:rPr>
        <w:t xml:space="preserve"> </w:t>
      </w:r>
      <w:r w:rsidRPr="00017189">
        <w:rPr>
          <w:rFonts w:ascii="Times New Roman" w:hAnsi="Times New Roman" w:cs="Times New Roman"/>
          <w:lang w:val="ru-RU"/>
        </w:rPr>
        <w:t>К</w:t>
      </w:r>
      <w:r w:rsidRPr="00D2740D">
        <w:rPr>
          <w:rFonts w:ascii="Times New Roman" w:hAnsi="Times New Roman" w:cs="Times New Roman"/>
          <w:lang w:val="ru-RU"/>
        </w:rPr>
        <w:t>оординатора</w:t>
      </w:r>
      <w:r w:rsidRPr="00D2740D">
        <w:rPr>
          <w:rFonts w:ascii="Times New Roman" w:hAnsi="Times New Roman" w:cs="Times New Roman"/>
          <w:lang w:val="sr-Cyrl-CS"/>
        </w:rPr>
        <w:t xml:space="preserve">. </w:t>
      </w:r>
    </w:p>
    <w:p w:rsidR="004E7181" w:rsidRPr="00017189" w:rsidRDefault="004E7181" w:rsidP="00845A6F">
      <w:pPr>
        <w:autoSpaceDE w:val="0"/>
        <w:autoSpaceDN w:val="0"/>
        <w:adjustRightInd w:val="0"/>
        <w:spacing w:after="0" w:line="240" w:lineRule="auto"/>
        <w:jc w:val="both"/>
        <w:rPr>
          <w:rFonts w:ascii="Times New Roman" w:hAnsi="Times New Roman" w:cs="Times New Roman"/>
          <w:u w:val="single"/>
          <w:lang w:val="ru-RU"/>
        </w:rPr>
      </w:pPr>
    </w:p>
    <w:p w:rsidR="004E7181" w:rsidRDefault="004E7181" w:rsidP="00845A6F">
      <w:pPr>
        <w:pStyle w:val="BodyTextFirstIndent2"/>
        <w:spacing w:after="200" w:line="240" w:lineRule="auto"/>
        <w:ind w:left="0" w:firstLine="708"/>
        <w:jc w:val="both"/>
        <w:rPr>
          <w:rFonts w:ascii="Times New Roman" w:hAnsi="Times New Roman" w:cs="Times New Roman"/>
          <w:noProof/>
          <w:color w:val="auto"/>
        </w:rPr>
      </w:pPr>
      <w:r w:rsidRPr="00AC5FF0">
        <w:rPr>
          <w:rFonts w:ascii="Times New Roman" w:hAnsi="Times New Roman" w:cs="Times New Roman"/>
          <w:noProof/>
          <w:color w:val="auto"/>
          <w:lang w:val="sr-Cyrl-CS"/>
        </w:rPr>
        <w:t>Праћењем и оцењивањем испуњености циљева Стратегије, процењује се ефективност, ефикасност и релевантност спроведених активности. Праћењем и оцењивањем се, такође, детаљније анализирају проблеми и препреке које су настале у процесу спровођења Стратегије, препознају остварена побољшања у раду како би се створили услови за предлагање нужних измена и допуна</w:t>
      </w:r>
      <w:r>
        <w:rPr>
          <w:rFonts w:ascii="Times New Roman" w:hAnsi="Times New Roman" w:cs="Times New Roman"/>
          <w:noProof/>
          <w:color w:val="auto"/>
        </w:rPr>
        <w:t xml:space="preserve">. Извештаје о испуњености циљева Стратегије </w:t>
      </w:r>
      <w:r>
        <w:rPr>
          <w:rFonts w:ascii="Times New Roman" w:hAnsi="Times New Roman" w:cs="Times New Roman"/>
          <w:noProof/>
          <w:color w:val="auto"/>
          <w:lang w:val="sr-Cyrl-CS"/>
        </w:rPr>
        <w:t xml:space="preserve">Радна </w:t>
      </w:r>
      <w:r w:rsidRPr="00AC5FF0">
        <w:rPr>
          <w:rFonts w:ascii="Times New Roman" w:hAnsi="Times New Roman" w:cs="Times New Roman"/>
          <w:noProof/>
          <w:color w:val="auto"/>
          <w:lang w:val="sr-Cyrl-CS"/>
        </w:rPr>
        <w:t>група доставља</w:t>
      </w:r>
      <w:r>
        <w:rPr>
          <w:rFonts w:ascii="Times New Roman" w:hAnsi="Times New Roman" w:cs="Times New Roman"/>
          <w:noProof/>
          <w:color w:val="auto"/>
        </w:rPr>
        <w:t xml:space="preserve"> министру.</w:t>
      </w:r>
    </w:p>
    <w:p w:rsidR="004E7181" w:rsidRPr="007B17E3" w:rsidRDefault="004E7181" w:rsidP="00845A6F">
      <w:pPr>
        <w:pStyle w:val="BodyTextFirstIndent2"/>
        <w:spacing w:after="200" w:line="240" w:lineRule="auto"/>
        <w:ind w:left="0" w:firstLine="708"/>
        <w:jc w:val="both"/>
        <w:rPr>
          <w:rFonts w:ascii="Times New Roman" w:hAnsi="Times New Roman" w:cs="Times New Roman"/>
          <w:noProof/>
          <w:color w:val="auto"/>
          <w:lang w:val="sr-Cyrl-CS"/>
        </w:rPr>
      </w:pPr>
      <w:r w:rsidRPr="00236AF7">
        <w:rPr>
          <w:rFonts w:ascii="Times New Roman" w:hAnsi="Times New Roman" w:cs="Times New Roman"/>
          <w:noProof/>
          <w:color w:val="auto"/>
          <w:lang w:val="sr-Cyrl-CS"/>
        </w:rPr>
        <w:t xml:space="preserve"> Основ за праћење и оцењивање Стратегије су акциони планови за њену имплементацију. Акциони планови се израђују </w:t>
      </w:r>
      <w:r w:rsidRPr="00236AF7">
        <w:rPr>
          <w:rFonts w:ascii="Times New Roman" w:hAnsi="Times New Roman" w:cs="Times New Roman"/>
          <w:noProof/>
          <w:color w:val="auto"/>
        </w:rPr>
        <w:t>према динамици испуњења циљева.</w:t>
      </w:r>
      <w:r w:rsidRPr="00236AF7">
        <w:rPr>
          <w:rFonts w:ascii="Times New Roman" w:hAnsi="Times New Roman" w:cs="Times New Roman"/>
          <w:noProof/>
          <w:color w:val="auto"/>
          <w:lang w:val="sr-Cyrl-CS"/>
        </w:rPr>
        <w:t xml:space="preserve"> Акционим плановима се, у складу са циљевима Стратегије, дефинишу активности, задаци, одговорна институција и партнери, показатељи активности, рокови активности, ресурси и ризици (елементи акционог плана). </w:t>
      </w:r>
    </w:p>
    <w:p w:rsidR="004E7181" w:rsidRPr="007B17E3" w:rsidRDefault="004E7181" w:rsidP="00845A6F">
      <w:pPr>
        <w:pStyle w:val="BodyTextFirstIndent2"/>
        <w:spacing w:after="200" w:line="240" w:lineRule="auto"/>
        <w:ind w:left="0" w:firstLine="708"/>
        <w:jc w:val="both"/>
        <w:rPr>
          <w:rFonts w:ascii="Times New Roman" w:hAnsi="Times New Roman" w:cs="Times New Roman"/>
          <w:noProof/>
          <w:color w:val="auto"/>
          <w:lang w:val="sr-Cyrl-CS"/>
        </w:rPr>
      </w:pPr>
    </w:p>
    <w:p w:rsidR="004E7181" w:rsidRPr="00236AF7" w:rsidRDefault="004E7181" w:rsidP="00845A6F">
      <w:pPr>
        <w:pStyle w:val="BodyTextFirstIndent2"/>
        <w:spacing w:after="200" w:line="240" w:lineRule="auto"/>
        <w:ind w:left="0" w:firstLine="708"/>
        <w:jc w:val="both"/>
        <w:rPr>
          <w:rFonts w:ascii="Times New Roman" w:hAnsi="Times New Roman" w:cs="Times New Roman"/>
          <w:noProof/>
          <w:color w:val="auto"/>
        </w:rPr>
      </w:pPr>
      <w:r w:rsidRPr="00236AF7">
        <w:rPr>
          <w:rFonts w:ascii="Times New Roman" w:hAnsi="Times New Roman" w:cs="Times New Roman"/>
          <w:noProof/>
          <w:color w:val="auto"/>
          <w:lang w:val="sr-Cyrl-CS"/>
        </w:rPr>
        <w:t>Акциони план Стратегије 201</w:t>
      </w:r>
      <w:r>
        <w:rPr>
          <w:rFonts w:ascii="Times New Roman" w:hAnsi="Times New Roman" w:cs="Times New Roman"/>
          <w:noProof/>
          <w:color w:val="auto"/>
          <w:lang w:val="sr-Cyrl-CS"/>
        </w:rPr>
        <w:t>7</w:t>
      </w:r>
      <w:r w:rsidRPr="00236AF7">
        <w:rPr>
          <w:rFonts w:ascii="Times New Roman" w:hAnsi="Times New Roman" w:cs="Times New Roman"/>
          <w:noProof/>
          <w:color w:val="auto"/>
          <w:lang w:val="sr-Cyrl-CS"/>
        </w:rPr>
        <w:t>-201</w:t>
      </w:r>
      <w:r>
        <w:rPr>
          <w:rFonts w:ascii="Times New Roman" w:hAnsi="Times New Roman" w:cs="Times New Roman"/>
          <w:noProof/>
          <w:color w:val="auto"/>
          <w:lang w:val="sr-Cyrl-CS"/>
        </w:rPr>
        <w:t>8</w:t>
      </w:r>
      <w:r w:rsidRPr="00236AF7">
        <w:rPr>
          <w:rFonts w:ascii="Times New Roman" w:hAnsi="Times New Roman" w:cs="Times New Roman"/>
          <w:noProof/>
          <w:color w:val="auto"/>
          <w:lang w:val="sr-Cyrl-CS"/>
        </w:rPr>
        <w:t xml:space="preserve"> је саставни део овог документа.  </w:t>
      </w:r>
    </w:p>
    <w:p w:rsidR="004E7181" w:rsidRPr="00F0523E" w:rsidRDefault="004E7181" w:rsidP="00845A6F">
      <w:pPr>
        <w:pStyle w:val="BodyTextFirstIndent2"/>
        <w:spacing w:after="200" w:line="240" w:lineRule="auto"/>
        <w:ind w:left="0" w:firstLine="708"/>
        <w:jc w:val="both"/>
        <w:rPr>
          <w:rFonts w:ascii="Times New Roman" w:hAnsi="Times New Roman" w:cs="Times New Roman"/>
          <w:noProof/>
          <w:color w:val="auto"/>
        </w:rPr>
      </w:pPr>
      <w:r w:rsidRPr="00F0523E">
        <w:rPr>
          <w:rFonts w:ascii="Times New Roman" w:hAnsi="Times New Roman" w:cs="Times New Roman"/>
          <w:b/>
          <w:bCs/>
          <w:noProof/>
          <w:color w:val="auto"/>
        </w:rPr>
        <w:t xml:space="preserve">10.2. </w:t>
      </w:r>
      <w:r w:rsidRPr="00F0523E">
        <w:rPr>
          <w:rFonts w:ascii="Times New Roman" w:hAnsi="Times New Roman" w:cs="Times New Roman"/>
          <w:b/>
          <w:bCs/>
          <w:noProof/>
          <w:color w:val="auto"/>
          <w:lang w:val="sr-Cyrl-CS"/>
        </w:rPr>
        <w:t xml:space="preserve">ПРАЋЕЊЕ </w:t>
      </w:r>
      <w:r w:rsidRPr="00F0523E">
        <w:rPr>
          <w:rFonts w:ascii="Times New Roman" w:hAnsi="Times New Roman" w:cs="Times New Roman"/>
          <w:noProof/>
          <w:color w:val="auto"/>
          <w:lang w:val="sr-Cyrl-CS"/>
        </w:rPr>
        <w:t>се спроводи</w:t>
      </w:r>
      <w:r>
        <w:rPr>
          <w:rFonts w:ascii="Times New Roman" w:hAnsi="Times New Roman" w:cs="Times New Roman"/>
          <w:noProof/>
          <w:color w:val="auto"/>
          <w:lang w:val="sr-Cyrl-CS"/>
        </w:rPr>
        <w:t xml:space="preserve"> </w:t>
      </w:r>
      <w:r w:rsidRPr="00F0523E">
        <w:rPr>
          <w:rFonts w:ascii="Times New Roman" w:hAnsi="Times New Roman" w:cs="Times New Roman"/>
          <w:noProof/>
          <w:color w:val="auto"/>
        </w:rPr>
        <w:t xml:space="preserve">у </w:t>
      </w:r>
      <w:r w:rsidRPr="00F0523E">
        <w:rPr>
          <w:rFonts w:ascii="Times New Roman" w:hAnsi="Times New Roman" w:cs="Times New Roman"/>
          <w:noProof/>
          <w:color w:val="auto"/>
          <w:lang w:val="sr-Cyrl-CS"/>
        </w:rPr>
        <w:t>редовним временским интервалима</w:t>
      </w:r>
      <w:r>
        <w:rPr>
          <w:rFonts w:ascii="Times New Roman" w:hAnsi="Times New Roman" w:cs="Times New Roman"/>
          <w:noProof/>
          <w:color w:val="auto"/>
        </w:rPr>
        <w:t xml:space="preserve">, </w:t>
      </w:r>
      <w:r w:rsidRPr="00F0523E">
        <w:rPr>
          <w:rFonts w:ascii="Times New Roman" w:hAnsi="Times New Roman" w:cs="Times New Roman"/>
          <w:noProof/>
          <w:color w:val="auto"/>
        </w:rPr>
        <w:t>на месечном нивоу</w:t>
      </w:r>
      <w:r>
        <w:rPr>
          <w:rFonts w:ascii="Times New Roman" w:hAnsi="Times New Roman" w:cs="Times New Roman"/>
          <w:noProof/>
          <w:color w:val="auto"/>
        </w:rPr>
        <w:t xml:space="preserve">, </w:t>
      </w:r>
      <w:r w:rsidRPr="00F0523E">
        <w:rPr>
          <w:rFonts w:ascii="Times New Roman" w:hAnsi="Times New Roman" w:cs="Times New Roman"/>
          <w:noProof/>
          <w:color w:val="auto"/>
          <w:lang w:val="sr-Cyrl-CS"/>
        </w:rPr>
        <w:t xml:space="preserve"> у складу са </w:t>
      </w:r>
      <w:r w:rsidRPr="00F0523E">
        <w:rPr>
          <w:rFonts w:ascii="Times New Roman" w:hAnsi="Times New Roman" w:cs="Times New Roman"/>
          <w:noProof/>
          <w:color w:val="auto"/>
        </w:rPr>
        <w:t>задацима Радне групе.</w:t>
      </w:r>
    </w:p>
    <w:p w:rsidR="004E7181" w:rsidRPr="00E4462E" w:rsidRDefault="004E7181" w:rsidP="00845A6F">
      <w:pPr>
        <w:pStyle w:val="BodyTextFirstIndent2"/>
        <w:spacing w:after="200" w:line="240" w:lineRule="auto"/>
        <w:ind w:left="0" w:firstLine="708"/>
        <w:jc w:val="both"/>
        <w:rPr>
          <w:rFonts w:ascii="Times New Roman" w:hAnsi="Times New Roman" w:cs="Times New Roman"/>
          <w:noProof/>
          <w:color w:val="auto"/>
          <w:lang w:val="sr-Cyrl-CS"/>
        </w:rPr>
      </w:pPr>
      <w:r w:rsidRPr="00236AF7">
        <w:rPr>
          <w:rFonts w:ascii="Times New Roman" w:hAnsi="Times New Roman" w:cs="Times New Roman"/>
          <w:noProof/>
          <w:color w:val="auto"/>
          <w:lang w:val="sr-Cyrl-CS"/>
        </w:rPr>
        <w:t xml:space="preserve"> Чланови Радне групе прате извршење појединачних активности за које су одговорни. Месечни извештај о постигнутим резултатима или указивање </w:t>
      </w:r>
      <w:r>
        <w:rPr>
          <w:rFonts w:ascii="Times New Roman" w:hAnsi="Times New Roman" w:cs="Times New Roman"/>
          <w:noProof/>
          <w:color w:val="auto"/>
          <w:lang w:val="sr-Cyrl-CS"/>
        </w:rPr>
        <w:t xml:space="preserve">на проблеме до којих је дошло </w:t>
      </w:r>
      <w:r w:rsidRPr="00236AF7">
        <w:rPr>
          <w:rFonts w:ascii="Times New Roman" w:hAnsi="Times New Roman" w:cs="Times New Roman"/>
          <w:noProof/>
          <w:color w:val="auto"/>
          <w:lang w:val="sr-Cyrl-CS"/>
        </w:rPr>
        <w:t xml:space="preserve"> достављају </w:t>
      </w:r>
      <w:r>
        <w:rPr>
          <w:rFonts w:ascii="Times New Roman" w:hAnsi="Times New Roman" w:cs="Times New Roman"/>
          <w:noProof/>
          <w:color w:val="auto"/>
          <w:lang w:val="sr-Cyrl-CS"/>
        </w:rPr>
        <w:t xml:space="preserve">се </w:t>
      </w:r>
      <w:r>
        <w:rPr>
          <w:rFonts w:ascii="Times New Roman" w:hAnsi="Times New Roman" w:cs="Times New Roman"/>
          <w:noProof/>
          <w:color w:val="auto"/>
        </w:rPr>
        <w:t>К</w:t>
      </w:r>
      <w:r w:rsidRPr="00236AF7">
        <w:rPr>
          <w:rFonts w:ascii="Times New Roman" w:hAnsi="Times New Roman" w:cs="Times New Roman"/>
          <w:noProof/>
          <w:color w:val="auto"/>
        </w:rPr>
        <w:t xml:space="preserve">ординатору </w:t>
      </w:r>
      <w:r w:rsidRPr="00236AF7">
        <w:rPr>
          <w:rFonts w:ascii="Times New Roman" w:hAnsi="Times New Roman" w:cs="Times New Roman"/>
          <w:noProof/>
          <w:color w:val="auto"/>
          <w:lang w:val="sr-Cyrl-CS"/>
        </w:rPr>
        <w:t xml:space="preserve">до петог радног дана наредног месеца, а годишњи извештај до 15. </w:t>
      </w:r>
      <w:r w:rsidRPr="00236AF7">
        <w:rPr>
          <w:rFonts w:ascii="Times New Roman" w:hAnsi="Times New Roman" w:cs="Times New Roman"/>
          <w:noProof/>
          <w:color w:val="auto"/>
        </w:rPr>
        <w:t>фебруара</w:t>
      </w:r>
      <w:r w:rsidRPr="00236AF7">
        <w:rPr>
          <w:rFonts w:ascii="Times New Roman" w:hAnsi="Times New Roman" w:cs="Times New Roman"/>
          <w:noProof/>
          <w:color w:val="auto"/>
          <w:lang w:val="sr-Cyrl-CS"/>
        </w:rPr>
        <w:t xml:space="preserve"> сваке године за претходну годину.</w:t>
      </w:r>
      <w:r>
        <w:rPr>
          <w:rFonts w:ascii="Times New Roman" w:hAnsi="Times New Roman" w:cs="Times New Roman"/>
          <w:noProof/>
          <w:color w:val="auto"/>
          <w:lang w:val="sr-Cyrl-CS"/>
        </w:rPr>
        <w:t xml:space="preserve"> </w:t>
      </w:r>
      <w:r w:rsidRPr="00E4462E">
        <w:rPr>
          <w:rFonts w:ascii="Times New Roman" w:hAnsi="Times New Roman" w:cs="Times New Roman"/>
          <w:noProof/>
          <w:color w:val="auto"/>
        </w:rPr>
        <w:t>Координатор</w:t>
      </w:r>
      <w:r w:rsidRPr="00E4462E">
        <w:rPr>
          <w:rFonts w:ascii="Times New Roman" w:hAnsi="Times New Roman" w:cs="Times New Roman"/>
          <w:noProof/>
          <w:color w:val="auto"/>
          <w:lang w:val="sr-Cyrl-CS"/>
        </w:rPr>
        <w:t xml:space="preserve"> обједињава извештаје и о томе обавештавава </w:t>
      </w:r>
      <w:r w:rsidRPr="00E4462E">
        <w:rPr>
          <w:rFonts w:ascii="Times New Roman" w:hAnsi="Times New Roman" w:cs="Times New Roman"/>
          <w:noProof/>
          <w:color w:val="auto"/>
        </w:rPr>
        <w:t>м</w:t>
      </w:r>
      <w:r w:rsidRPr="00E4462E">
        <w:rPr>
          <w:rFonts w:ascii="Times New Roman" w:hAnsi="Times New Roman" w:cs="Times New Roman"/>
          <w:noProof/>
          <w:color w:val="auto"/>
          <w:lang w:val="sr-Cyrl-CS"/>
        </w:rPr>
        <w:t xml:space="preserve">инистра унутрашњих послова на месечном нивоу, а Савет најмање </w:t>
      </w:r>
      <w:r w:rsidRPr="00E4462E">
        <w:rPr>
          <w:rFonts w:ascii="Times New Roman" w:hAnsi="Times New Roman" w:cs="Times New Roman"/>
          <w:noProof/>
          <w:color w:val="auto"/>
        </w:rPr>
        <w:t>сваких 60 дана.</w:t>
      </w:r>
    </w:p>
    <w:p w:rsidR="004E7181" w:rsidRPr="00236AF7" w:rsidRDefault="004E7181" w:rsidP="00845A6F">
      <w:pPr>
        <w:pStyle w:val="BodyTextFirstIndent2"/>
        <w:spacing w:after="200" w:line="240" w:lineRule="auto"/>
        <w:ind w:left="0" w:firstLine="708"/>
        <w:jc w:val="both"/>
        <w:rPr>
          <w:rFonts w:ascii="Times New Roman" w:hAnsi="Times New Roman" w:cs="Times New Roman"/>
          <w:noProof/>
          <w:color w:val="auto"/>
          <w:lang w:val="sr-Cyrl-CS"/>
        </w:rPr>
      </w:pPr>
      <w:r w:rsidRPr="00236AF7">
        <w:rPr>
          <w:rFonts w:ascii="Times New Roman" w:hAnsi="Times New Roman" w:cs="Times New Roman"/>
          <w:noProof/>
          <w:color w:val="auto"/>
          <w:lang w:val="sr-Cyrl-CS"/>
        </w:rPr>
        <w:t xml:space="preserve">Ради успостављања јединственог и </w:t>
      </w:r>
      <w:r>
        <w:rPr>
          <w:rFonts w:ascii="Times New Roman" w:hAnsi="Times New Roman" w:cs="Times New Roman"/>
          <w:noProof/>
          <w:color w:val="auto"/>
          <w:lang w:val="sr-Cyrl-CS"/>
        </w:rPr>
        <w:t xml:space="preserve">формалног система извештавања, </w:t>
      </w:r>
      <w:r>
        <w:rPr>
          <w:rFonts w:ascii="Times New Roman" w:hAnsi="Times New Roman" w:cs="Times New Roman"/>
          <w:noProof/>
          <w:color w:val="auto"/>
        </w:rPr>
        <w:t>К</w:t>
      </w:r>
      <w:r w:rsidRPr="00236AF7">
        <w:rPr>
          <w:rFonts w:ascii="Times New Roman" w:hAnsi="Times New Roman" w:cs="Times New Roman"/>
          <w:noProof/>
          <w:color w:val="auto"/>
          <w:lang w:val="sr-Cyrl-CS"/>
        </w:rPr>
        <w:t xml:space="preserve">оординатор у сарадњи са </w:t>
      </w:r>
      <w:r>
        <w:rPr>
          <w:rFonts w:ascii="Times New Roman" w:hAnsi="Times New Roman" w:cs="Times New Roman"/>
          <w:noProof/>
          <w:color w:val="auto"/>
        </w:rPr>
        <w:t>надлежном организационом јединицом</w:t>
      </w:r>
      <w:r w:rsidRPr="00236AF7">
        <w:rPr>
          <w:rFonts w:ascii="Times New Roman" w:hAnsi="Times New Roman" w:cs="Times New Roman"/>
          <w:noProof/>
          <w:color w:val="auto"/>
          <w:lang w:val="sr-Cyrl-CS"/>
        </w:rPr>
        <w:t xml:space="preserve"> Министарства унутрашњих послова, стандардизује процедуре извештавања и формате ових извештаја у складу са добром праксом Европске уније. </w:t>
      </w:r>
    </w:p>
    <w:p w:rsidR="004E7181" w:rsidRPr="00760BEE" w:rsidRDefault="004E7181" w:rsidP="00845A6F">
      <w:pPr>
        <w:pStyle w:val="BodyTextFirstIndent2"/>
        <w:spacing w:after="200" w:line="240" w:lineRule="auto"/>
        <w:ind w:left="0" w:firstLine="708"/>
        <w:jc w:val="both"/>
        <w:rPr>
          <w:rFonts w:ascii="Times New Roman" w:hAnsi="Times New Roman" w:cs="Times New Roman"/>
          <w:noProof/>
          <w:color w:val="auto"/>
          <w:lang w:val="sr-Cyrl-CS"/>
        </w:rPr>
      </w:pPr>
      <w:r w:rsidRPr="00760BEE">
        <w:rPr>
          <w:rFonts w:ascii="Times New Roman" w:hAnsi="Times New Roman" w:cs="Times New Roman"/>
          <w:b/>
          <w:bCs/>
          <w:noProof/>
          <w:color w:val="auto"/>
        </w:rPr>
        <w:t>1</w:t>
      </w:r>
      <w:r>
        <w:rPr>
          <w:rFonts w:ascii="Times New Roman" w:hAnsi="Times New Roman" w:cs="Times New Roman"/>
          <w:b/>
          <w:bCs/>
          <w:noProof/>
          <w:color w:val="auto"/>
        </w:rPr>
        <w:t>0</w:t>
      </w:r>
      <w:r w:rsidRPr="00760BEE">
        <w:rPr>
          <w:rFonts w:ascii="Times New Roman" w:hAnsi="Times New Roman" w:cs="Times New Roman"/>
          <w:b/>
          <w:bCs/>
          <w:noProof/>
          <w:color w:val="auto"/>
        </w:rPr>
        <w:t xml:space="preserve">.3. </w:t>
      </w:r>
      <w:r w:rsidRPr="002F042E">
        <w:rPr>
          <w:rFonts w:ascii="Times New Roman" w:hAnsi="Times New Roman" w:cs="Times New Roman"/>
          <w:b/>
          <w:bCs/>
          <w:noProof/>
          <w:color w:val="auto"/>
          <w:lang w:val="sr-Cyrl-CS"/>
        </w:rPr>
        <w:t xml:space="preserve">ОЦЕЊИВАЊЕМ СЕ  </w:t>
      </w:r>
      <w:r w:rsidRPr="002F042E">
        <w:rPr>
          <w:rFonts w:ascii="Times New Roman" w:hAnsi="Times New Roman" w:cs="Times New Roman"/>
          <w:noProof/>
          <w:color w:val="auto"/>
          <w:lang w:val="sr-Cyrl-CS"/>
        </w:rPr>
        <w:t>утврђује напредак у спровођењу Стратегије, предлаж</w:t>
      </w:r>
      <w:r w:rsidRPr="002F042E">
        <w:rPr>
          <w:rFonts w:ascii="Times New Roman" w:hAnsi="Times New Roman" w:cs="Times New Roman"/>
          <w:noProof/>
          <w:color w:val="auto"/>
        </w:rPr>
        <w:t>у</w:t>
      </w:r>
      <w:r w:rsidRPr="002F042E">
        <w:rPr>
          <w:rFonts w:ascii="Times New Roman" w:hAnsi="Times New Roman" w:cs="Times New Roman"/>
          <w:noProof/>
          <w:color w:val="auto"/>
          <w:lang w:val="sr-Cyrl-CS"/>
        </w:rPr>
        <w:t xml:space="preserve"> корективне мере током спровођења и предлажу измене.</w:t>
      </w:r>
      <w:r w:rsidRPr="00760BEE">
        <w:rPr>
          <w:rFonts w:ascii="Times New Roman" w:hAnsi="Times New Roman" w:cs="Times New Roman"/>
          <w:noProof/>
          <w:color w:val="auto"/>
          <w:lang w:val="sr-Cyrl-CS"/>
        </w:rPr>
        <w:t xml:space="preserve"> Оцењивање се спроводи редовно, једном годишње, коришћењем разних извора података укључујући годишњи извештај као основни извор података, а на основу дефинисаних показатеља. Интерне информације се систематски упоређују са екстерним изворима информација, попут интервјуа, истраживања јавног мњења и других извора. У зависности од врсте показатеља, процењује се реализација и ефекти планираних и реализованих активности, као и институционалне и законодавне промене.</w:t>
      </w:r>
    </w:p>
    <w:p w:rsidR="004E7181" w:rsidRPr="00760BEE" w:rsidRDefault="004E7181" w:rsidP="00845A6F">
      <w:pPr>
        <w:pStyle w:val="BodyTextFirstIndent2"/>
        <w:spacing w:after="200" w:line="240" w:lineRule="auto"/>
        <w:ind w:left="0" w:firstLine="708"/>
        <w:jc w:val="both"/>
        <w:rPr>
          <w:rFonts w:ascii="Times New Roman" w:hAnsi="Times New Roman" w:cs="Times New Roman"/>
          <w:noProof/>
          <w:color w:val="auto"/>
        </w:rPr>
      </w:pPr>
      <w:r w:rsidRPr="00570734">
        <w:rPr>
          <w:rFonts w:ascii="Times New Roman" w:hAnsi="Times New Roman" w:cs="Times New Roman"/>
          <w:noProof/>
          <w:color w:val="auto"/>
          <w:lang w:val="sr-Cyrl-CS"/>
        </w:rPr>
        <w:t>Преглед се  представља п</w:t>
      </w:r>
      <w:r w:rsidRPr="00760BEE">
        <w:rPr>
          <w:rFonts w:ascii="Times New Roman" w:hAnsi="Times New Roman" w:cs="Times New Roman"/>
          <w:noProof/>
          <w:color w:val="auto"/>
          <w:lang w:val="sr-Cyrl-CS"/>
        </w:rPr>
        <w:t xml:space="preserve">рема степену реализације активности: </w:t>
      </w:r>
    </w:p>
    <w:p w:rsidR="004E7181" w:rsidRPr="00760BEE" w:rsidRDefault="004E7181" w:rsidP="00845A6F">
      <w:pPr>
        <w:pStyle w:val="BodyTextFirstIndent2"/>
        <w:numPr>
          <w:ilvl w:val="0"/>
          <w:numId w:val="2"/>
        </w:numPr>
        <w:spacing w:after="200" w:line="240" w:lineRule="auto"/>
        <w:jc w:val="both"/>
        <w:rPr>
          <w:rFonts w:ascii="Times New Roman" w:hAnsi="Times New Roman" w:cs="Times New Roman"/>
          <w:noProof/>
          <w:color w:val="auto"/>
        </w:rPr>
      </w:pPr>
      <w:r w:rsidRPr="00760BEE">
        <w:rPr>
          <w:rFonts w:ascii="Times New Roman" w:hAnsi="Times New Roman" w:cs="Times New Roman"/>
          <w:noProof/>
          <w:color w:val="auto"/>
          <w:lang w:val="sr-Cyrl-CS"/>
        </w:rPr>
        <w:t>спроведена – оцена значи да је активност реализована у складу са очекивањима и да нису потребне додатне мере;</w:t>
      </w:r>
    </w:p>
    <w:p w:rsidR="004E7181" w:rsidRPr="00760BEE" w:rsidRDefault="004E7181" w:rsidP="00845A6F">
      <w:pPr>
        <w:pStyle w:val="BodyTextFirstIndent2"/>
        <w:numPr>
          <w:ilvl w:val="0"/>
          <w:numId w:val="2"/>
        </w:numPr>
        <w:spacing w:after="200" w:line="240" w:lineRule="auto"/>
        <w:jc w:val="both"/>
        <w:rPr>
          <w:rFonts w:ascii="Times New Roman" w:hAnsi="Times New Roman" w:cs="Times New Roman"/>
          <w:noProof/>
          <w:color w:val="auto"/>
        </w:rPr>
      </w:pPr>
      <w:r w:rsidRPr="00760BEE">
        <w:rPr>
          <w:rFonts w:ascii="Times New Roman" w:hAnsi="Times New Roman" w:cs="Times New Roman"/>
          <w:noProof/>
          <w:color w:val="auto"/>
          <w:lang w:val="sr-Cyrl-CS"/>
        </w:rPr>
        <w:t>делимично спроведена – оцена значи да је активност реализована, али да су потребне додатне мере да би се квалитет учинка унапредио до планираног нивоа;</w:t>
      </w:r>
    </w:p>
    <w:p w:rsidR="004E7181" w:rsidRPr="00760BEE" w:rsidRDefault="004E7181" w:rsidP="00845A6F">
      <w:pPr>
        <w:pStyle w:val="BodyTextFirstIndent2"/>
        <w:numPr>
          <w:ilvl w:val="0"/>
          <w:numId w:val="2"/>
        </w:numPr>
        <w:spacing w:after="200" w:line="240" w:lineRule="auto"/>
        <w:jc w:val="both"/>
        <w:rPr>
          <w:rFonts w:ascii="Times New Roman" w:hAnsi="Times New Roman" w:cs="Times New Roman"/>
          <w:noProof/>
          <w:color w:val="auto"/>
        </w:rPr>
      </w:pPr>
      <w:r w:rsidRPr="00760BEE">
        <w:rPr>
          <w:rFonts w:ascii="Times New Roman" w:hAnsi="Times New Roman" w:cs="Times New Roman"/>
          <w:noProof/>
          <w:color w:val="auto"/>
          <w:lang w:val="sr-Cyrl-CS"/>
        </w:rPr>
        <w:t>није спроведена – оцена значи да активност није реализована и да су потребне мере да би се планирана активност реализовала.</w:t>
      </w:r>
    </w:p>
    <w:p w:rsidR="004E7181" w:rsidRPr="004E5D2C" w:rsidRDefault="004E7181" w:rsidP="00845A6F">
      <w:pPr>
        <w:pStyle w:val="BodyTextFirstIndent2"/>
        <w:spacing w:after="200" w:line="240" w:lineRule="auto"/>
        <w:ind w:left="0" w:firstLine="708"/>
        <w:jc w:val="both"/>
        <w:rPr>
          <w:rFonts w:ascii="Times New Roman" w:hAnsi="Times New Roman" w:cs="Times New Roman"/>
          <w:noProof/>
          <w:color w:val="auto"/>
          <w:lang w:val="sr-Cyrl-CS"/>
        </w:rPr>
      </w:pPr>
      <w:r w:rsidRPr="00760BEE">
        <w:rPr>
          <w:rFonts w:ascii="Times New Roman" w:hAnsi="Times New Roman" w:cs="Times New Roman"/>
          <w:noProof/>
          <w:color w:val="auto"/>
          <w:lang w:val="sr-Cyrl-CS"/>
        </w:rPr>
        <w:t xml:space="preserve">На основу достављеног годишњег извештаја, </w:t>
      </w:r>
      <w:r>
        <w:rPr>
          <w:rFonts w:ascii="Times New Roman" w:hAnsi="Times New Roman" w:cs="Times New Roman"/>
          <w:noProof/>
          <w:color w:val="auto"/>
        </w:rPr>
        <w:t xml:space="preserve">Координатор у сарадњи са члановима Радне групе </w:t>
      </w:r>
      <w:r w:rsidRPr="00760BEE">
        <w:rPr>
          <w:rFonts w:ascii="Times New Roman" w:hAnsi="Times New Roman" w:cs="Times New Roman"/>
          <w:noProof/>
          <w:color w:val="auto"/>
          <w:lang w:val="sr-Cyrl-CS"/>
        </w:rPr>
        <w:t>оцењује степен спровођења активности о чему извештава Савет. Уколико буде потребно,</w:t>
      </w:r>
      <w:r>
        <w:rPr>
          <w:rFonts w:ascii="Times New Roman" w:hAnsi="Times New Roman" w:cs="Times New Roman"/>
          <w:noProof/>
          <w:color w:val="auto"/>
          <w:lang w:val="sr-Cyrl-CS"/>
        </w:rPr>
        <w:t xml:space="preserve"> </w:t>
      </w:r>
      <w:r>
        <w:rPr>
          <w:rFonts w:ascii="Times New Roman" w:hAnsi="Times New Roman" w:cs="Times New Roman"/>
          <w:noProof/>
          <w:color w:val="auto"/>
        </w:rPr>
        <w:t>Координатор пред</w:t>
      </w:r>
      <w:r w:rsidRPr="004E5D2C">
        <w:rPr>
          <w:rFonts w:ascii="Times New Roman" w:hAnsi="Times New Roman" w:cs="Times New Roman"/>
          <w:noProof/>
          <w:color w:val="auto"/>
        </w:rPr>
        <w:t xml:space="preserve">лаже </w:t>
      </w:r>
      <w:r w:rsidRPr="004E5D2C">
        <w:rPr>
          <w:rFonts w:ascii="Times New Roman" w:hAnsi="Times New Roman" w:cs="Times New Roman"/>
          <w:noProof/>
          <w:color w:val="auto"/>
          <w:lang w:val="sr-Cyrl-CS"/>
        </w:rPr>
        <w:t>Савету</w:t>
      </w:r>
      <w:r w:rsidRPr="00017189">
        <w:rPr>
          <w:rFonts w:ascii="Times New Roman" w:hAnsi="Times New Roman" w:cs="Times New Roman"/>
          <w:noProof/>
          <w:color w:val="auto"/>
          <w:lang w:val="ru-RU"/>
        </w:rPr>
        <w:t xml:space="preserve">, </w:t>
      </w:r>
      <w:r w:rsidRPr="004E5D2C">
        <w:rPr>
          <w:rFonts w:ascii="Times New Roman" w:hAnsi="Times New Roman" w:cs="Times New Roman"/>
          <w:noProof/>
          <w:color w:val="auto"/>
        </w:rPr>
        <w:t>а савет Влади,</w:t>
      </w:r>
      <w:r w:rsidRPr="004E5D2C">
        <w:rPr>
          <w:rFonts w:ascii="Times New Roman" w:hAnsi="Times New Roman" w:cs="Times New Roman"/>
          <w:noProof/>
          <w:color w:val="auto"/>
          <w:lang w:val="sr-Cyrl-CS"/>
        </w:rPr>
        <w:t xml:space="preserve"> ревидирање Стратегије у циљу унапређења њене ефективности и одрживости.</w:t>
      </w:r>
    </w:p>
    <w:p w:rsidR="004E7181" w:rsidRPr="00AC5FF0" w:rsidRDefault="004E7181" w:rsidP="00845A6F">
      <w:pPr>
        <w:pStyle w:val="BodyTextFirstIndent2"/>
        <w:spacing w:after="200" w:line="240" w:lineRule="auto"/>
        <w:ind w:left="0" w:firstLine="708"/>
        <w:jc w:val="both"/>
        <w:rPr>
          <w:rFonts w:ascii="Times New Roman" w:hAnsi="Times New Roman" w:cs="Times New Roman"/>
          <w:noProof/>
          <w:color w:val="auto"/>
        </w:rPr>
      </w:pPr>
      <w:r w:rsidRPr="00AC5FF0">
        <w:rPr>
          <w:rFonts w:ascii="Times New Roman" w:hAnsi="Times New Roman" w:cs="Times New Roman"/>
          <w:noProof/>
          <w:color w:val="auto"/>
          <w:lang w:val="sr-Cyrl-CS"/>
        </w:rPr>
        <w:t xml:space="preserve">По истеку периода предвиђеног за спровођење Стратегије оцена садржи препоруке, закључке, научене лекције и приказује најбољу праксу по питању спровођења Стратегије. </w:t>
      </w:r>
    </w:p>
    <w:p w:rsidR="004E7181" w:rsidRPr="00B82B81" w:rsidRDefault="004E7181" w:rsidP="00845A6F">
      <w:pPr>
        <w:pStyle w:val="BodyTextFirstIndent2"/>
        <w:spacing w:after="200" w:line="240" w:lineRule="auto"/>
        <w:ind w:left="0" w:firstLine="708"/>
        <w:jc w:val="both"/>
        <w:rPr>
          <w:rFonts w:ascii="Times New Roman" w:hAnsi="Times New Roman" w:cs="Times New Roman"/>
          <w:noProof/>
          <w:color w:val="FF0000"/>
          <w:lang w:val="sr-Cyrl-CS"/>
        </w:rPr>
      </w:pPr>
      <w:r w:rsidRPr="00760BEE">
        <w:rPr>
          <w:rFonts w:ascii="Times New Roman" w:hAnsi="Times New Roman" w:cs="Times New Roman"/>
          <w:b/>
          <w:bCs/>
          <w:noProof/>
          <w:color w:val="auto"/>
        </w:rPr>
        <w:t>1</w:t>
      </w:r>
      <w:r>
        <w:rPr>
          <w:rFonts w:ascii="Times New Roman" w:hAnsi="Times New Roman" w:cs="Times New Roman"/>
          <w:b/>
          <w:bCs/>
          <w:noProof/>
          <w:color w:val="auto"/>
        </w:rPr>
        <w:t>0</w:t>
      </w:r>
      <w:r w:rsidRPr="00760BEE">
        <w:rPr>
          <w:rFonts w:ascii="Times New Roman" w:hAnsi="Times New Roman" w:cs="Times New Roman"/>
          <w:b/>
          <w:bCs/>
          <w:noProof/>
          <w:color w:val="auto"/>
        </w:rPr>
        <w:t xml:space="preserve">.4. </w:t>
      </w:r>
      <w:r w:rsidRPr="00570734">
        <w:rPr>
          <w:rFonts w:ascii="Times New Roman" w:hAnsi="Times New Roman" w:cs="Times New Roman"/>
          <w:b/>
          <w:bCs/>
          <w:noProof/>
          <w:color w:val="auto"/>
          <w:lang w:val="sr-Cyrl-CS"/>
        </w:rPr>
        <w:t>ИЗВЕШТАВАЊЕ</w:t>
      </w:r>
      <w:r w:rsidRPr="00570734">
        <w:rPr>
          <w:rFonts w:ascii="Times New Roman" w:hAnsi="Times New Roman" w:cs="Times New Roman"/>
          <w:noProof/>
          <w:color w:val="auto"/>
          <w:lang w:val="sr-Cyrl-CS"/>
        </w:rPr>
        <w:t xml:space="preserve"> се спроводи на годишњем нивоу</w:t>
      </w:r>
    </w:p>
    <w:p w:rsidR="004E7181" w:rsidRPr="00760BEE" w:rsidRDefault="004E7181" w:rsidP="00845A6F">
      <w:pPr>
        <w:pStyle w:val="BodyTextFirstIndent2"/>
        <w:spacing w:after="200" w:line="240" w:lineRule="auto"/>
        <w:ind w:left="0" w:firstLine="708"/>
        <w:jc w:val="both"/>
        <w:rPr>
          <w:rFonts w:ascii="Times New Roman" w:hAnsi="Times New Roman" w:cs="Times New Roman"/>
          <w:noProof/>
          <w:color w:val="auto"/>
          <w:lang w:val="sr-Cyrl-CS"/>
        </w:rPr>
      </w:pPr>
      <w:r>
        <w:rPr>
          <w:rFonts w:ascii="Times New Roman" w:hAnsi="Times New Roman" w:cs="Times New Roman"/>
          <w:noProof/>
          <w:color w:val="auto"/>
        </w:rPr>
        <w:t xml:space="preserve">Координатор </w:t>
      </w:r>
      <w:r w:rsidRPr="00760BEE">
        <w:rPr>
          <w:rFonts w:ascii="Times New Roman" w:hAnsi="Times New Roman" w:cs="Times New Roman"/>
          <w:noProof/>
          <w:color w:val="auto"/>
          <w:lang w:val="sr-Cyrl-CS"/>
        </w:rPr>
        <w:t xml:space="preserve">израђује и објављује извештаје о спровођењу Стратегије, степену спровођења циљева и активности, проблемима и изазовима. </w:t>
      </w:r>
    </w:p>
    <w:p w:rsidR="004E7181" w:rsidRDefault="004E7181" w:rsidP="00344D6A">
      <w:pPr>
        <w:pStyle w:val="BodyTextFirstIndent2"/>
        <w:spacing w:after="200" w:line="240" w:lineRule="auto"/>
        <w:ind w:left="0" w:firstLine="708"/>
        <w:jc w:val="both"/>
        <w:rPr>
          <w:rFonts w:ascii="Times New Roman" w:hAnsi="Times New Roman" w:cs="Times New Roman"/>
          <w:noProof/>
          <w:color w:val="auto"/>
          <w:lang w:val="sr-Cyrl-CS"/>
        </w:rPr>
      </w:pPr>
      <w:r w:rsidRPr="00760BEE">
        <w:rPr>
          <w:rFonts w:ascii="Times New Roman" w:hAnsi="Times New Roman" w:cs="Times New Roman"/>
          <w:noProof/>
          <w:color w:val="auto"/>
          <w:lang w:val="sr-Cyrl-CS"/>
        </w:rPr>
        <w:t xml:space="preserve">Извештај о току спровођења Стратегије је саставни део Извештаја о раду </w:t>
      </w:r>
      <w:r>
        <w:rPr>
          <w:rFonts w:ascii="Times New Roman" w:hAnsi="Times New Roman" w:cs="Times New Roman"/>
          <w:noProof/>
          <w:color w:val="auto"/>
        </w:rPr>
        <w:t xml:space="preserve">Координатора, </w:t>
      </w:r>
      <w:r w:rsidRPr="00760BEE">
        <w:rPr>
          <w:rFonts w:ascii="Times New Roman" w:hAnsi="Times New Roman" w:cs="Times New Roman"/>
          <w:noProof/>
          <w:color w:val="auto"/>
          <w:lang w:val="sr-Cyrl-CS"/>
        </w:rPr>
        <w:t xml:space="preserve">који Савет доставља Влади у складу са Пословником Владе.  </w:t>
      </w:r>
    </w:p>
    <w:p w:rsidR="004E7181" w:rsidRPr="007B17E3" w:rsidRDefault="004E7181" w:rsidP="00845A6F">
      <w:pPr>
        <w:autoSpaceDE w:val="0"/>
        <w:autoSpaceDN w:val="0"/>
        <w:adjustRightInd w:val="0"/>
        <w:spacing w:after="0" w:line="240" w:lineRule="auto"/>
        <w:ind w:right="-4812"/>
        <w:jc w:val="both"/>
        <w:rPr>
          <w:rFonts w:ascii="Times New Roman" w:hAnsi="Times New Roman" w:cs="Times New Roman"/>
          <w:b/>
          <w:bCs/>
          <w:lang w:val="sr-Cyrl-CS"/>
        </w:rPr>
      </w:pPr>
      <w:r>
        <w:rPr>
          <w:rFonts w:ascii="Times New Roman" w:hAnsi="Times New Roman" w:cs="Times New Roman"/>
          <w:b/>
          <w:bCs/>
          <w:lang w:val="ru-RU"/>
        </w:rPr>
        <w:tab/>
      </w:r>
    </w:p>
    <w:p w:rsidR="004E7181" w:rsidRPr="007B17E3" w:rsidRDefault="004E7181" w:rsidP="00845A6F">
      <w:pPr>
        <w:autoSpaceDE w:val="0"/>
        <w:autoSpaceDN w:val="0"/>
        <w:adjustRightInd w:val="0"/>
        <w:spacing w:after="0" w:line="240" w:lineRule="auto"/>
        <w:ind w:right="-4812"/>
        <w:jc w:val="both"/>
        <w:rPr>
          <w:rFonts w:ascii="Times New Roman" w:hAnsi="Times New Roman" w:cs="Times New Roman"/>
          <w:b/>
          <w:bCs/>
          <w:lang w:val="sr-Cyrl-CS"/>
        </w:rPr>
      </w:pPr>
    </w:p>
    <w:p w:rsidR="004E7181" w:rsidRPr="007B17E3" w:rsidRDefault="004E7181" w:rsidP="00845A6F">
      <w:pPr>
        <w:autoSpaceDE w:val="0"/>
        <w:autoSpaceDN w:val="0"/>
        <w:adjustRightInd w:val="0"/>
        <w:spacing w:after="0" w:line="240" w:lineRule="auto"/>
        <w:ind w:right="-4812"/>
        <w:jc w:val="both"/>
        <w:rPr>
          <w:rFonts w:ascii="Times New Roman" w:hAnsi="Times New Roman" w:cs="Times New Roman"/>
          <w:b/>
          <w:bCs/>
          <w:lang w:val="sr-Cyrl-CS"/>
        </w:rPr>
      </w:pPr>
    </w:p>
    <w:p w:rsidR="004E7181" w:rsidRPr="004839BB" w:rsidRDefault="004E7181" w:rsidP="004B6513">
      <w:pPr>
        <w:pStyle w:val="Heading1"/>
        <w:jc w:val="center"/>
        <w:rPr>
          <w:rFonts w:ascii="Times New Roman" w:hAnsi="Times New Roman" w:cs="Times New Roman"/>
          <w:sz w:val="24"/>
          <w:szCs w:val="24"/>
        </w:rPr>
      </w:pPr>
      <w:r w:rsidRPr="00760BEE">
        <w:rPr>
          <w:rFonts w:ascii="Times New Roman" w:hAnsi="Times New Roman" w:cs="Times New Roman"/>
          <w:sz w:val="24"/>
          <w:szCs w:val="24"/>
        </w:rPr>
        <w:t>1</w:t>
      </w:r>
      <w:r>
        <w:rPr>
          <w:rFonts w:ascii="Times New Roman" w:hAnsi="Times New Roman" w:cs="Times New Roman"/>
          <w:sz w:val="24"/>
          <w:szCs w:val="24"/>
        </w:rPr>
        <w:t>1</w:t>
      </w:r>
      <w:r w:rsidRPr="00760BEE">
        <w:rPr>
          <w:rFonts w:ascii="Times New Roman" w:hAnsi="Times New Roman" w:cs="Times New Roman"/>
          <w:sz w:val="24"/>
          <w:szCs w:val="24"/>
        </w:rPr>
        <w:t>. ФИНАНСИЈСКИ ЕФЕКТИ СТРАТЕГИЈЕ И АКЦИОНОГ ПЛАНА</w:t>
      </w:r>
    </w:p>
    <w:p w:rsidR="004E7181" w:rsidRPr="007B17E3" w:rsidRDefault="004E7181" w:rsidP="004B6513">
      <w:pPr>
        <w:rPr>
          <w:rFonts w:ascii="Times New Roman" w:hAnsi="Times New Roman" w:cs="Times New Roman"/>
          <w:b/>
          <w:lang w:val="sr-Latn-CS"/>
        </w:rPr>
      </w:pPr>
      <w:r w:rsidRPr="00055702">
        <w:rPr>
          <w:rFonts w:ascii="Times New Roman" w:hAnsi="Times New Roman" w:cs="Times New Roman"/>
          <w:b/>
        </w:rPr>
        <w:t>Део</w:t>
      </w:r>
      <w:r w:rsidRPr="007B17E3">
        <w:rPr>
          <w:rFonts w:ascii="Times New Roman" w:hAnsi="Times New Roman" w:cs="Times New Roman"/>
          <w:b/>
          <w:lang w:val="sr-Latn-CS"/>
        </w:rPr>
        <w:t xml:space="preserve"> 1 – </w:t>
      </w:r>
      <w:r w:rsidRPr="00055702">
        <w:rPr>
          <w:rFonts w:ascii="Times New Roman" w:hAnsi="Times New Roman" w:cs="Times New Roman"/>
          <w:b/>
        </w:rPr>
        <w:t>Стратегија</w:t>
      </w:r>
    </w:p>
    <w:p w:rsidR="004E7181" w:rsidRPr="007B17E3" w:rsidRDefault="004E7181" w:rsidP="004B6513">
      <w:pPr>
        <w:jc w:val="both"/>
        <w:rPr>
          <w:rFonts w:ascii="Times New Roman" w:hAnsi="Times New Roman" w:cs="Times New Roman"/>
          <w:lang w:val="sr-Latn-CS"/>
        </w:rPr>
      </w:pPr>
      <w:r w:rsidRPr="00055702">
        <w:rPr>
          <w:rFonts w:ascii="Times New Roman" w:hAnsi="Times New Roman" w:cs="Times New Roman"/>
        </w:rPr>
        <w:t>Спровођење</w:t>
      </w:r>
      <w:r w:rsidRPr="007B17E3">
        <w:rPr>
          <w:rFonts w:ascii="Times New Roman" w:hAnsi="Times New Roman" w:cs="Times New Roman"/>
          <w:lang w:val="sr-Latn-CS"/>
        </w:rPr>
        <w:t xml:space="preserve"> </w:t>
      </w:r>
      <w:r w:rsidRPr="00055702">
        <w:rPr>
          <w:rFonts w:ascii="Times New Roman" w:hAnsi="Times New Roman" w:cs="Times New Roman"/>
        </w:rPr>
        <w:t>Стратегије</w:t>
      </w:r>
      <w:r w:rsidRPr="007B17E3">
        <w:rPr>
          <w:rFonts w:ascii="Times New Roman" w:hAnsi="Times New Roman" w:cs="Times New Roman"/>
          <w:lang w:val="sr-Latn-CS"/>
        </w:rPr>
        <w:t xml:space="preserve"> </w:t>
      </w:r>
      <w:r w:rsidRPr="00055702">
        <w:rPr>
          <w:rFonts w:ascii="Times New Roman" w:hAnsi="Times New Roman" w:cs="Times New Roman"/>
        </w:rPr>
        <w:t>превенције</w:t>
      </w:r>
      <w:r w:rsidRPr="007B17E3">
        <w:rPr>
          <w:rFonts w:ascii="Times New Roman" w:hAnsi="Times New Roman" w:cs="Times New Roman"/>
          <w:lang w:val="sr-Latn-CS"/>
        </w:rPr>
        <w:t xml:space="preserve"> </w:t>
      </w:r>
      <w:r w:rsidRPr="00055702">
        <w:rPr>
          <w:rFonts w:ascii="Times New Roman" w:hAnsi="Times New Roman" w:cs="Times New Roman"/>
        </w:rPr>
        <w:t>и</w:t>
      </w:r>
      <w:r w:rsidRPr="007B17E3">
        <w:rPr>
          <w:rFonts w:ascii="Times New Roman" w:hAnsi="Times New Roman" w:cs="Times New Roman"/>
          <w:lang w:val="sr-Latn-CS"/>
        </w:rPr>
        <w:t xml:space="preserve"> </w:t>
      </w:r>
      <w:r w:rsidRPr="00055702">
        <w:rPr>
          <w:rFonts w:ascii="Times New Roman" w:hAnsi="Times New Roman" w:cs="Times New Roman"/>
        </w:rPr>
        <w:t>сузбијања</w:t>
      </w:r>
      <w:r w:rsidRPr="007B17E3">
        <w:rPr>
          <w:rFonts w:ascii="Times New Roman" w:hAnsi="Times New Roman" w:cs="Times New Roman"/>
          <w:lang w:val="sr-Latn-CS"/>
        </w:rPr>
        <w:t xml:space="preserve"> </w:t>
      </w:r>
      <w:r w:rsidRPr="00055702">
        <w:rPr>
          <w:rFonts w:ascii="Times New Roman" w:hAnsi="Times New Roman" w:cs="Times New Roman"/>
        </w:rPr>
        <w:t>трговине</w:t>
      </w:r>
      <w:r w:rsidRPr="007B17E3">
        <w:rPr>
          <w:rFonts w:ascii="Times New Roman" w:hAnsi="Times New Roman" w:cs="Times New Roman"/>
          <w:lang w:val="sr-Latn-CS"/>
        </w:rPr>
        <w:t xml:space="preserve"> </w:t>
      </w:r>
      <w:r w:rsidRPr="00055702">
        <w:rPr>
          <w:rFonts w:ascii="Times New Roman" w:hAnsi="Times New Roman" w:cs="Times New Roman"/>
        </w:rPr>
        <w:t>људима</w:t>
      </w:r>
      <w:r w:rsidRPr="007B17E3">
        <w:rPr>
          <w:rFonts w:ascii="Times New Roman" w:hAnsi="Times New Roman" w:cs="Times New Roman"/>
          <w:lang w:val="sr-Latn-CS"/>
        </w:rPr>
        <w:t xml:space="preserve">, </w:t>
      </w:r>
      <w:r w:rsidRPr="00055702">
        <w:rPr>
          <w:rFonts w:ascii="Times New Roman" w:hAnsi="Times New Roman" w:cs="Times New Roman"/>
        </w:rPr>
        <w:t>посебно</w:t>
      </w:r>
      <w:r w:rsidRPr="007B17E3">
        <w:rPr>
          <w:rFonts w:ascii="Times New Roman" w:hAnsi="Times New Roman" w:cs="Times New Roman"/>
          <w:lang w:val="sr-Latn-CS"/>
        </w:rPr>
        <w:t xml:space="preserve"> </w:t>
      </w:r>
      <w:r w:rsidRPr="00055702">
        <w:rPr>
          <w:rFonts w:ascii="Times New Roman" w:hAnsi="Times New Roman" w:cs="Times New Roman"/>
        </w:rPr>
        <w:t>женама</w:t>
      </w:r>
      <w:r w:rsidRPr="007B17E3">
        <w:rPr>
          <w:rFonts w:ascii="Times New Roman" w:hAnsi="Times New Roman" w:cs="Times New Roman"/>
          <w:lang w:val="sr-Latn-CS"/>
        </w:rPr>
        <w:t xml:space="preserve"> </w:t>
      </w:r>
      <w:r w:rsidRPr="00055702">
        <w:rPr>
          <w:rFonts w:ascii="Times New Roman" w:hAnsi="Times New Roman" w:cs="Times New Roman"/>
        </w:rPr>
        <w:t>и</w:t>
      </w:r>
      <w:r w:rsidRPr="007B17E3">
        <w:rPr>
          <w:rFonts w:ascii="Times New Roman" w:hAnsi="Times New Roman" w:cs="Times New Roman"/>
          <w:lang w:val="sr-Latn-CS"/>
        </w:rPr>
        <w:t xml:space="preserve"> </w:t>
      </w:r>
      <w:r w:rsidRPr="00055702">
        <w:rPr>
          <w:rFonts w:ascii="Times New Roman" w:hAnsi="Times New Roman" w:cs="Times New Roman"/>
        </w:rPr>
        <w:t>децом</w:t>
      </w:r>
      <w:r w:rsidRPr="007B17E3">
        <w:rPr>
          <w:rFonts w:ascii="Times New Roman" w:hAnsi="Times New Roman" w:cs="Times New Roman"/>
          <w:lang w:val="sr-Latn-CS"/>
        </w:rPr>
        <w:t xml:space="preserve"> </w:t>
      </w:r>
      <w:r w:rsidRPr="00055702">
        <w:rPr>
          <w:rFonts w:ascii="Times New Roman" w:hAnsi="Times New Roman" w:cs="Times New Roman"/>
        </w:rPr>
        <w:t>и</w:t>
      </w:r>
      <w:r w:rsidRPr="007B17E3">
        <w:rPr>
          <w:rFonts w:ascii="Times New Roman" w:hAnsi="Times New Roman" w:cs="Times New Roman"/>
          <w:lang w:val="sr-Latn-CS"/>
        </w:rPr>
        <w:t xml:space="preserve"> </w:t>
      </w:r>
      <w:r w:rsidRPr="00055702">
        <w:rPr>
          <w:rFonts w:ascii="Times New Roman" w:hAnsi="Times New Roman" w:cs="Times New Roman"/>
        </w:rPr>
        <w:t>заштите</w:t>
      </w:r>
      <w:r w:rsidRPr="007B17E3">
        <w:rPr>
          <w:rFonts w:ascii="Times New Roman" w:hAnsi="Times New Roman" w:cs="Times New Roman"/>
          <w:lang w:val="sr-Latn-CS"/>
        </w:rPr>
        <w:t xml:space="preserve"> </w:t>
      </w:r>
      <w:r w:rsidRPr="00055702">
        <w:rPr>
          <w:rFonts w:ascii="Times New Roman" w:hAnsi="Times New Roman" w:cs="Times New Roman"/>
        </w:rPr>
        <w:t>жртава</w:t>
      </w:r>
      <w:r w:rsidRPr="007B17E3">
        <w:rPr>
          <w:rFonts w:ascii="Times New Roman" w:hAnsi="Times New Roman" w:cs="Times New Roman"/>
          <w:lang w:val="sr-Latn-CS"/>
        </w:rPr>
        <w:t xml:space="preserve">, </w:t>
      </w:r>
      <w:r w:rsidRPr="00055702">
        <w:rPr>
          <w:rFonts w:ascii="Times New Roman" w:hAnsi="Times New Roman" w:cs="Times New Roman"/>
        </w:rPr>
        <w:t>за</w:t>
      </w:r>
      <w:r w:rsidRPr="007B17E3">
        <w:rPr>
          <w:rFonts w:ascii="Times New Roman" w:hAnsi="Times New Roman" w:cs="Times New Roman"/>
          <w:lang w:val="sr-Latn-CS"/>
        </w:rPr>
        <w:t xml:space="preserve"> </w:t>
      </w:r>
      <w:r w:rsidRPr="00055702">
        <w:rPr>
          <w:rFonts w:ascii="Times New Roman" w:hAnsi="Times New Roman" w:cs="Times New Roman"/>
        </w:rPr>
        <w:t>период</w:t>
      </w:r>
      <w:r w:rsidRPr="007B17E3">
        <w:rPr>
          <w:rFonts w:ascii="Times New Roman" w:hAnsi="Times New Roman" w:cs="Times New Roman"/>
          <w:lang w:val="sr-Latn-CS"/>
        </w:rPr>
        <w:t xml:space="preserve"> 2017-2022 </w:t>
      </w:r>
      <w:r w:rsidRPr="00055702">
        <w:rPr>
          <w:rFonts w:ascii="Times New Roman" w:hAnsi="Times New Roman" w:cs="Times New Roman"/>
        </w:rPr>
        <w:t>финансираће</w:t>
      </w:r>
      <w:r w:rsidRPr="007B17E3">
        <w:rPr>
          <w:rFonts w:ascii="Times New Roman" w:hAnsi="Times New Roman" w:cs="Times New Roman"/>
          <w:lang w:val="sr-Latn-CS"/>
        </w:rPr>
        <w:t xml:space="preserve"> </w:t>
      </w:r>
      <w:r w:rsidRPr="00055702">
        <w:rPr>
          <w:rFonts w:ascii="Times New Roman" w:hAnsi="Times New Roman" w:cs="Times New Roman"/>
        </w:rPr>
        <w:t>се</w:t>
      </w:r>
      <w:r w:rsidRPr="007B17E3">
        <w:rPr>
          <w:rFonts w:ascii="Times New Roman" w:hAnsi="Times New Roman" w:cs="Times New Roman"/>
          <w:lang w:val="sr-Latn-CS"/>
        </w:rPr>
        <w:t xml:space="preserve"> </w:t>
      </w:r>
      <w:r w:rsidRPr="00055702">
        <w:rPr>
          <w:rFonts w:ascii="Times New Roman" w:hAnsi="Times New Roman" w:cs="Times New Roman"/>
        </w:rPr>
        <w:t>из</w:t>
      </w:r>
      <w:r w:rsidRPr="007B17E3">
        <w:rPr>
          <w:rFonts w:ascii="Times New Roman" w:hAnsi="Times New Roman" w:cs="Times New Roman"/>
          <w:lang w:val="sr-Latn-CS"/>
        </w:rPr>
        <w:t xml:space="preserve"> </w:t>
      </w:r>
      <w:r w:rsidRPr="00055702">
        <w:rPr>
          <w:rFonts w:ascii="Times New Roman" w:hAnsi="Times New Roman" w:cs="Times New Roman"/>
        </w:rPr>
        <w:t>следећих</w:t>
      </w:r>
      <w:r w:rsidRPr="007B17E3">
        <w:rPr>
          <w:rFonts w:ascii="Times New Roman" w:hAnsi="Times New Roman" w:cs="Times New Roman"/>
          <w:lang w:val="sr-Latn-CS"/>
        </w:rPr>
        <w:t xml:space="preserve"> </w:t>
      </w:r>
      <w:r w:rsidRPr="00055702">
        <w:rPr>
          <w:rFonts w:ascii="Times New Roman" w:hAnsi="Times New Roman" w:cs="Times New Roman"/>
        </w:rPr>
        <w:t>извора</w:t>
      </w:r>
      <w:r w:rsidRPr="007B17E3">
        <w:rPr>
          <w:rFonts w:ascii="Times New Roman" w:hAnsi="Times New Roman" w:cs="Times New Roman"/>
          <w:lang w:val="sr-Latn-CS"/>
        </w:rPr>
        <w:t>:</w:t>
      </w:r>
    </w:p>
    <w:p w:rsidR="004E7181" w:rsidRPr="00055702" w:rsidRDefault="004E7181" w:rsidP="004B6513">
      <w:pPr>
        <w:numPr>
          <w:ilvl w:val="0"/>
          <w:numId w:val="5"/>
        </w:numPr>
        <w:spacing w:after="0" w:line="240" w:lineRule="auto"/>
        <w:rPr>
          <w:rFonts w:ascii="Times New Roman" w:hAnsi="Times New Roman" w:cs="Times New Roman"/>
          <w:b/>
          <w:lang w:val="hr-BA"/>
        </w:rPr>
      </w:pPr>
      <w:r w:rsidRPr="00055702">
        <w:rPr>
          <w:rFonts w:ascii="Times New Roman" w:hAnsi="Times New Roman" w:cs="Times New Roman"/>
          <w:b/>
          <w:lang w:val="hr-BA"/>
        </w:rPr>
        <w:t>Буџет Републике Србије</w:t>
      </w:r>
    </w:p>
    <w:p w:rsidR="004E7181" w:rsidRPr="00055702" w:rsidRDefault="004E7181" w:rsidP="004B6513">
      <w:pPr>
        <w:numPr>
          <w:ilvl w:val="0"/>
          <w:numId w:val="5"/>
        </w:numPr>
        <w:spacing w:after="0" w:line="240" w:lineRule="auto"/>
        <w:rPr>
          <w:rFonts w:ascii="Times New Roman" w:hAnsi="Times New Roman" w:cs="Times New Roman"/>
          <w:b/>
          <w:lang w:val="hr-BA"/>
        </w:rPr>
      </w:pPr>
      <w:r w:rsidRPr="00055702">
        <w:rPr>
          <w:rFonts w:ascii="Times New Roman" w:hAnsi="Times New Roman" w:cs="Times New Roman"/>
          <w:b/>
          <w:lang w:val="hr-BA"/>
        </w:rPr>
        <w:t>Инструменти претприступне помоћи Канцеларије за техничку помоћ и размену информација из Брисела – ТАИЕКС</w:t>
      </w:r>
    </w:p>
    <w:p w:rsidR="004E7181" w:rsidRPr="00055702" w:rsidRDefault="004E7181" w:rsidP="004B6513">
      <w:pPr>
        <w:numPr>
          <w:ilvl w:val="0"/>
          <w:numId w:val="5"/>
        </w:numPr>
        <w:spacing w:after="0" w:line="240" w:lineRule="auto"/>
        <w:rPr>
          <w:rFonts w:ascii="Times New Roman" w:hAnsi="Times New Roman" w:cs="Times New Roman"/>
          <w:b/>
          <w:lang w:val="hr-BA"/>
        </w:rPr>
      </w:pPr>
      <w:r w:rsidRPr="00055702">
        <w:rPr>
          <w:rFonts w:ascii="Times New Roman" w:hAnsi="Times New Roman" w:cs="Times New Roman"/>
          <w:b/>
          <w:lang w:val="hr-BA"/>
        </w:rPr>
        <w:t>Подршка OEBS, IOM, UNODC</w:t>
      </w:r>
      <w:r w:rsidRPr="00055702">
        <w:rPr>
          <w:rFonts w:ascii="Times New Roman" w:hAnsi="Times New Roman" w:cs="Times New Roman"/>
          <w:b/>
        </w:rPr>
        <w:t xml:space="preserve">, </w:t>
      </w:r>
      <w:r w:rsidRPr="00055702">
        <w:rPr>
          <w:rFonts w:ascii="Times New Roman" w:hAnsi="Times New Roman" w:cs="Times New Roman"/>
          <w:b/>
          <w:lang w:val="hr-BA"/>
        </w:rPr>
        <w:t>ICMPD</w:t>
      </w:r>
    </w:p>
    <w:p w:rsidR="004E7181" w:rsidRPr="00055702" w:rsidRDefault="004E7181" w:rsidP="004B6513">
      <w:pPr>
        <w:numPr>
          <w:ilvl w:val="0"/>
          <w:numId w:val="5"/>
        </w:numPr>
        <w:spacing w:after="0" w:line="240" w:lineRule="auto"/>
        <w:rPr>
          <w:rFonts w:ascii="Times New Roman" w:hAnsi="Times New Roman" w:cs="Times New Roman"/>
          <w:b/>
          <w:lang w:val="hr-BA"/>
        </w:rPr>
      </w:pPr>
      <w:r w:rsidRPr="00055702">
        <w:rPr>
          <w:rFonts w:ascii="Times New Roman" w:hAnsi="Times New Roman" w:cs="Times New Roman"/>
          <w:b/>
          <w:lang w:val="hr-BA"/>
        </w:rPr>
        <w:t>Пројекат Министарства рада Сједињених Америчких Држава „Ангажовање и подршка националном нивоу за смањење појаве дечијег рада“</w:t>
      </w:r>
    </w:p>
    <w:p w:rsidR="004E7181" w:rsidRPr="007B17E3" w:rsidRDefault="004E7181" w:rsidP="004B6513">
      <w:pPr>
        <w:jc w:val="both"/>
        <w:rPr>
          <w:rFonts w:ascii="Times New Roman" w:hAnsi="Times New Roman" w:cs="Times New Roman"/>
          <w:lang w:val="hr-BA"/>
        </w:rPr>
      </w:pPr>
    </w:p>
    <w:p w:rsidR="004E7181" w:rsidRPr="007B17E3" w:rsidRDefault="004E7181" w:rsidP="004B6513">
      <w:pPr>
        <w:jc w:val="both"/>
        <w:rPr>
          <w:rFonts w:ascii="Times New Roman" w:hAnsi="Times New Roman" w:cs="Times New Roman"/>
          <w:lang w:val="hr-BA"/>
        </w:rPr>
      </w:pPr>
      <w:r w:rsidRPr="007B17E3">
        <w:rPr>
          <w:rFonts w:ascii="Times New Roman" w:hAnsi="Times New Roman" w:cs="Times New Roman"/>
          <w:lang w:val="hr-BA"/>
        </w:rPr>
        <w:t xml:space="preserve">Према тренутно расположивим параметрима, сачињена је процена трошкова за спровођење ове Стратегије, за период 2017-2019, али која није коначна, с обзиром да ће се радити ревизија докумената, у складу са неопходним анализама и неопходним средствима. </w:t>
      </w:r>
    </w:p>
    <w:p w:rsidR="004E7181" w:rsidRPr="007B17E3" w:rsidRDefault="004E7181" w:rsidP="004B6513">
      <w:pPr>
        <w:jc w:val="both"/>
        <w:rPr>
          <w:rFonts w:ascii="Times New Roman" w:hAnsi="Times New Roman" w:cs="Times New Roman"/>
          <w:lang w:val="hr-BA"/>
        </w:rPr>
      </w:pPr>
      <w:r w:rsidRPr="007B17E3">
        <w:rPr>
          <w:rFonts w:ascii="Times New Roman" w:hAnsi="Times New Roman" w:cs="Times New Roman"/>
          <w:lang w:val="hr-BA"/>
        </w:rPr>
        <w:t>У складу са наведеним, приказани су трошкови, који су у овом тренутку познати и који су обезбеђени  Законом о буџету Републике Србије за 2017. годину („Службени гласник РС ”, број 99/16).</w:t>
      </w:r>
    </w:p>
    <w:p w:rsidR="004E7181" w:rsidRPr="007B17E3" w:rsidRDefault="004E7181" w:rsidP="004B6513">
      <w:pPr>
        <w:jc w:val="both"/>
        <w:rPr>
          <w:rFonts w:ascii="Times New Roman" w:hAnsi="Times New Roman" w:cs="Times New Roman"/>
          <w:lang w:val="hr-BA"/>
        </w:rPr>
      </w:pPr>
      <w:r w:rsidRPr="007B17E3">
        <w:rPr>
          <w:rFonts w:ascii="Times New Roman" w:hAnsi="Times New Roman" w:cs="Times New Roman"/>
          <w:lang w:val="hr-BA"/>
        </w:rPr>
        <w:t>Средства за реализацију активности за текућу годину обезбеђена су Законом о буџету Републике Србије за 2017. годину, на разделима органа државне управе као носиоца активности и учесника ове стратегије, док ће средства за реализацију активности које доспевају 2018. и 2019. године бити обезбеђена у складу са лимитима за наредне две године.</w:t>
      </w:r>
    </w:p>
    <w:p w:rsidR="004E7181" w:rsidRPr="007B17E3" w:rsidRDefault="004E7181" w:rsidP="004B6513">
      <w:pPr>
        <w:jc w:val="both"/>
        <w:rPr>
          <w:rFonts w:ascii="Times New Roman" w:hAnsi="Times New Roman" w:cs="Times New Roman"/>
          <w:lang w:val="hr-BA"/>
        </w:rPr>
      </w:pPr>
      <w:r w:rsidRPr="007B17E3">
        <w:rPr>
          <w:rFonts w:ascii="Times New Roman" w:hAnsi="Times New Roman" w:cs="Times New Roman"/>
          <w:lang w:val="hr-BA"/>
        </w:rPr>
        <w:t xml:space="preserve">Активности за које у овом тренутку није могуће проценити износ средстава потребан за њихову реализацију  - уколико за реализацију наведених активности буду потребна средства за текућу 2017. годину, иста ће бити обезбеђена прерасподелом средстава, у складу са Законом о буџету Републике Србије за 2017. годину. </w:t>
      </w:r>
    </w:p>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унутрашњих послова: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4839BB" w:rsidTr="009469A7">
        <w:trPr>
          <w:jc w:val="center"/>
        </w:trPr>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2017</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554.000,00 динара</w:t>
            </w:r>
          </w:p>
        </w:tc>
      </w:tr>
      <w:tr w:rsidR="004E7181" w:rsidRPr="004839BB" w:rsidTr="009469A7">
        <w:trPr>
          <w:jc w:val="center"/>
        </w:trPr>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2018</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558.000,00 динара</w:t>
            </w:r>
          </w:p>
        </w:tc>
      </w:tr>
      <w:tr w:rsidR="004E7181" w:rsidRPr="004839BB" w:rsidTr="009469A7">
        <w:trPr>
          <w:jc w:val="center"/>
        </w:trPr>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2019</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558.000,00 динара</w:t>
            </w:r>
          </w:p>
        </w:tc>
      </w:tr>
    </w:tbl>
    <w:p w:rsidR="004E7181"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правде: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4839BB" w:rsidTr="009469A7">
        <w:trPr>
          <w:jc w:val="center"/>
        </w:trPr>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2017</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124.400,00 динара</w:t>
            </w:r>
          </w:p>
        </w:tc>
      </w:tr>
      <w:tr w:rsidR="004E7181" w:rsidRPr="004839BB" w:rsidTr="009469A7">
        <w:trPr>
          <w:jc w:val="center"/>
        </w:trPr>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2018</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186.600,00 динара</w:t>
            </w:r>
          </w:p>
        </w:tc>
      </w:tr>
      <w:tr w:rsidR="004E7181" w:rsidRPr="004839BB" w:rsidTr="009469A7">
        <w:trPr>
          <w:jc w:val="center"/>
        </w:trPr>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2019</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186.600,00 динара</w:t>
            </w:r>
          </w:p>
        </w:tc>
      </w:tr>
    </w:tbl>
    <w:p w:rsidR="004E7181" w:rsidRDefault="004E7181" w:rsidP="004B6513">
      <w:pPr>
        <w:rPr>
          <w:rFonts w:ascii="Times New Roman" w:hAnsi="Times New Roman" w:cs="Times New Roman"/>
        </w:rPr>
      </w:pPr>
    </w:p>
    <w:p w:rsidR="004E7181" w:rsidRPr="00164B70" w:rsidRDefault="004E7181" w:rsidP="004B6513">
      <w:pPr>
        <w:rPr>
          <w:rFonts w:ascii="Times New Roman" w:hAnsi="Times New Roman" w:cs="Times New Roman"/>
        </w:rPr>
      </w:pPr>
    </w:p>
    <w:p w:rsidR="004E7181"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здравља: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4839BB" w:rsidTr="009469A7">
        <w:trPr>
          <w:jc w:val="center"/>
        </w:trPr>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2017</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211.480,00динара</w:t>
            </w:r>
          </w:p>
        </w:tc>
      </w:tr>
      <w:tr w:rsidR="004E7181" w:rsidRPr="004839BB" w:rsidTr="009469A7">
        <w:trPr>
          <w:jc w:val="center"/>
        </w:trPr>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2018</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211.480,00динара</w:t>
            </w:r>
          </w:p>
        </w:tc>
      </w:tr>
      <w:tr w:rsidR="004E7181" w:rsidRPr="004839BB" w:rsidTr="009469A7">
        <w:trPr>
          <w:jc w:val="center"/>
        </w:trPr>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2019</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211.480,00динара</w:t>
            </w:r>
          </w:p>
        </w:tc>
      </w:tr>
    </w:tbl>
    <w:p w:rsidR="004E7181" w:rsidRPr="00055702"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културе и информисања: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2017</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1.234.000,00динара</w:t>
            </w:r>
          </w:p>
        </w:tc>
      </w:tr>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2018</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1.234.000,00динара</w:t>
            </w:r>
          </w:p>
        </w:tc>
      </w:tr>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2019</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1.234.000,00динара</w:t>
            </w:r>
          </w:p>
        </w:tc>
      </w:tr>
    </w:tbl>
    <w:p w:rsidR="004E7181" w:rsidRPr="00055702"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Републичко јавно тужилаштво: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2017</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0,00динара</w:t>
            </w:r>
          </w:p>
        </w:tc>
      </w:tr>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2018</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149.000,00динара</w:t>
            </w:r>
          </w:p>
        </w:tc>
      </w:tr>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2019</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149.280,00динара</w:t>
            </w:r>
          </w:p>
        </w:tc>
      </w:tr>
    </w:tbl>
    <w:p w:rsidR="004E7181" w:rsidRPr="00055702"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Правосудна академија: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2017</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0,00динара</w:t>
            </w:r>
          </w:p>
        </w:tc>
      </w:tr>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2018</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397.000,00 динара</w:t>
            </w:r>
          </w:p>
        </w:tc>
      </w:tr>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2019</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397.000,00 динара</w:t>
            </w:r>
          </w:p>
        </w:tc>
      </w:tr>
    </w:tbl>
    <w:p w:rsidR="004E7181" w:rsidRPr="004839BB"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за рад запошљавање, борачка и социјална питања: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2017</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lang w:val="sr-Cyrl-CS"/>
              </w:rPr>
              <w:t>1.094.240,00 динара</w:t>
            </w:r>
          </w:p>
        </w:tc>
      </w:tr>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2018</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lang w:val="sr-Cyrl-CS"/>
              </w:rPr>
              <w:t>2.068.160,00 динара</w:t>
            </w:r>
          </w:p>
        </w:tc>
      </w:tr>
      <w:tr w:rsidR="004E7181" w:rsidRPr="00055702" w:rsidTr="009469A7">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2019</w:t>
            </w:r>
          </w:p>
        </w:tc>
        <w:tc>
          <w:tcPr>
            <w:tcW w:w="4788" w:type="dxa"/>
          </w:tcPr>
          <w:p w:rsidR="004E7181" w:rsidRPr="00EA76F7" w:rsidRDefault="004E7181" w:rsidP="009469A7">
            <w:pPr>
              <w:pStyle w:val="NoSpacing"/>
              <w:jc w:val="center"/>
              <w:rPr>
                <w:rFonts w:ascii="Times New Roman" w:hAnsi="Times New Roman" w:cs="Times New Roman"/>
              </w:rPr>
            </w:pPr>
            <w:r w:rsidRPr="00EA76F7">
              <w:rPr>
                <w:rFonts w:ascii="Times New Roman" w:hAnsi="Times New Roman" w:cs="Times New Roman"/>
              </w:rPr>
              <w:t>0.00 динара</w:t>
            </w:r>
          </w:p>
        </w:tc>
      </w:tr>
    </w:tbl>
    <w:p w:rsidR="004E7181" w:rsidRPr="00055702" w:rsidRDefault="004E7181" w:rsidP="004B6513">
      <w:pPr>
        <w:autoSpaceDE w:val="0"/>
        <w:autoSpaceDN w:val="0"/>
        <w:adjustRightInd w:val="0"/>
        <w:spacing w:after="0" w:line="240" w:lineRule="auto"/>
        <w:jc w:val="both"/>
        <w:rPr>
          <w:rFonts w:ascii="Times New Roman" w:hAnsi="Times New Roman" w:cs="Times New Roman"/>
          <w:lang w:val="ru-RU"/>
        </w:rPr>
      </w:pPr>
    </w:p>
    <w:p w:rsidR="004E7181" w:rsidRPr="007B17E3" w:rsidRDefault="004E7181" w:rsidP="004B6513">
      <w:pPr>
        <w:jc w:val="both"/>
        <w:rPr>
          <w:rFonts w:ascii="Times New Roman" w:hAnsi="Times New Roman" w:cs="Times New Roman"/>
          <w:b/>
          <w:lang w:val="ru-RU"/>
        </w:rPr>
      </w:pPr>
      <w:r w:rsidRPr="007B17E3">
        <w:rPr>
          <w:rFonts w:ascii="Times New Roman" w:hAnsi="Times New Roman" w:cs="Times New Roman"/>
          <w:b/>
          <w:lang w:val="ru-RU"/>
        </w:rPr>
        <w:t>Органи државне управе који у овом тренутку немају трошкове:</w:t>
      </w:r>
    </w:p>
    <w:p w:rsidR="004E7181" w:rsidRPr="00055702" w:rsidRDefault="004E7181" w:rsidP="004B6513">
      <w:pPr>
        <w:numPr>
          <w:ilvl w:val="0"/>
          <w:numId w:val="6"/>
        </w:numPr>
        <w:contextualSpacing/>
        <w:jc w:val="both"/>
        <w:rPr>
          <w:rFonts w:ascii="Times New Roman" w:hAnsi="Times New Roman" w:cs="Times New Roman"/>
        </w:rPr>
      </w:pPr>
      <w:r w:rsidRPr="00055702">
        <w:rPr>
          <w:rFonts w:ascii="Times New Roman" w:hAnsi="Times New Roman" w:cs="Times New Roman"/>
        </w:rPr>
        <w:t>Комесаријат за избеглице и миграције</w:t>
      </w:r>
    </w:p>
    <w:p w:rsidR="004E7181" w:rsidRPr="00055702" w:rsidRDefault="004E7181" w:rsidP="004B6513">
      <w:pPr>
        <w:numPr>
          <w:ilvl w:val="0"/>
          <w:numId w:val="6"/>
        </w:numPr>
        <w:contextualSpacing/>
        <w:jc w:val="both"/>
        <w:rPr>
          <w:rFonts w:ascii="Times New Roman" w:hAnsi="Times New Roman" w:cs="Times New Roman"/>
        </w:rPr>
      </w:pPr>
      <w:r w:rsidRPr="00055702">
        <w:rPr>
          <w:rFonts w:ascii="Times New Roman" w:hAnsi="Times New Roman" w:cs="Times New Roman"/>
        </w:rPr>
        <w:t>Министарство спољних послова</w:t>
      </w:r>
    </w:p>
    <w:p w:rsidR="004E7181" w:rsidRPr="00055702" w:rsidRDefault="004E7181" w:rsidP="004B6513">
      <w:pPr>
        <w:numPr>
          <w:ilvl w:val="0"/>
          <w:numId w:val="6"/>
        </w:numPr>
        <w:contextualSpacing/>
        <w:jc w:val="both"/>
        <w:rPr>
          <w:rFonts w:ascii="Times New Roman" w:hAnsi="Times New Roman" w:cs="Times New Roman"/>
        </w:rPr>
      </w:pPr>
      <w:r w:rsidRPr="00055702">
        <w:rPr>
          <w:rFonts w:ascii="Times New Roman" w:hAnsi="Times New Roman" w:cs="Times New Roman"/>
        </w:rPr>
        <w:t>Министарство привреде</w:t>
      </w:r>
    </w:p>
    <w:p w:rsidR="004E7181" w:rsidRPr="00055702" w:rsidRDefault="004E7181" w:rsidP="004B6513">
      <w:pPr>
        <w:numPr>
          <w:ilvl w:val="0"/>
          <w:numId w:val="6"/>
        </w:numPr>
        <w:contextualSpacing/>
        <w:jc w:val="both"/>
        <w:rPr>
          <w:rFonts w:ascii="Times New Roman" w:hAnsi="Times New Roman" w:cs="Times New Roman"/>
        </w:rPr>
      </w:pPr>
      <w:r w:rsidRPr="00055702">
        <w:rPr>
          <w:rFonts w:ascii="Times New Roman" w:hAnsi="Times New Roman" w:cs="Times New Roman"/>
        </w:rPr>
        <w:t>Министарство просвете, науке и технолошког развоја</w:t>
      </w:r>
    </w:p>
    <w:p w:rsidR="004E7181" w:rsidRPr="00055702" w:rsidRDefault="004E7181" w:rsidP="004B6513">
      <w:pPr>
        <w:numPr>
          <w:ilvl w:val="0"/>
          <w:numId w:val="6"/>
        </w:numPr>
        <w:contextualSpacing/>
        <w:jc w:val="both"/>
        <w:rPr>
          <w:rFonts w:ascii="Times New Roman" w:hAnsi="Times New Roman" w:cs="Times New Roman"/>
        </w:rPr>
      </w:pPr>
      <w:r w:rsidRPr="00055702">
        <w:rPr>
          <w:rFonts w:ascii="Times New Roman" w:hAnsi="Times New Roman" w:cs="Times New Roman"/>
        </w:rPr>
        <w:t>Канцеларија за људска и мањинска права</w:t>
      </w:r>
    </w:p>
    <w:p w:rsidR="004E7181" w:rsidRPr="00055702" w:rsidRDefault="004E7181" w:rsidP="004B6513">
      <w:pPr>
        <w:numPr>
          <w:ilvl w:val="0"/>
          <w:numId w:val="6"/>
        </w:numPr>
        <w:contextualSpacing/>
        <w:jc w:val="both"/>
        <w:rPr>
          <w:rFonts w:ascii="Times New Roman" w:hAnsi="Times New Roman" w:cs="Times New Roman"/>
        </w:rPr>
      </w:pPr>
      <w:r w:rsidRPr="00055702">
        <w:rPr>
          <w:rFonts w:ascii="Times New Roman" w:hAnsi="Times New Roman" w:cs="Times New Roman"/>
        </w:rPr>
        <w:t>Канцеларија за сарадњу са цивилним друштвом</w:t>
      </w:r>
    </w:p>
    <w:p w:rsidR="004E7181" w:rsidRPr="00055702" w:rsidRDefault="004E7181" w:rsidP="004B6513">
      <w:pPr>
        <w:autoSpaceDE w:val="0"/>
        <w:autoSpaceDN w:val="0"/>
        <w:adjustRightInd w:val="0"/>
        <w:spacing w:after="0" w:line="240" w:lineRule="auto"/>
        <w:jc w:val="center"/>
        <w:rPr>
          <w:rFonts w:ascii="Times New Roman" w:hAnsi="Times New Roman" w:cs="Times New Roman"/>
        </w:rPr>
      </w:pPr>
    </w:p>
    <w:p w:rsidR="004E7181" w:rsidRPr="00055702" w:rsidRDefault="004E7181" w:rsidP="004B6513">
      <w:pPr>
        <w:autoSpaceDE w:val="0"/>
        <w:autoSpaceDN w:val="0"/>
        <w:adjustRightInd w:val="0"/>
        <w:spacing w:after="0" w:line="240" w:lineRule="auto"/>
        <w:jc w:val="center"/>
        <w:rPr>
          <w:rFonts w:ascii="Times New Roman" w:hAnsi="Times New Roman" w:cs="Times New Roman"/>
        </w:rPr>
      </w:pPr>
    </w:p>
    <w:p w:rsidR="004E7181" w:rsidRPr="00055702" w:rsidRDefault="004E7181" w:rsidP="004B6513">
      <w:pPr>
        <w:jc w:val="both"/>
        <w:rPr>
          <w:rFonts w:ascii="Times New Roman" w:hAnsi="Times New Roman" w:cs="Times New Roman"/>
          <w:b/>
        </w:rPr>
      </w:pPr>
      <w:r w:rsidRPr="00055702">
        <w:rPr>
          <w:rFonts w:ascii="Times New Roman" w:hAnsi="Times New Roman" w:cs="Times New Roman"/>
          <w:b/>
        </w:rPr>
        <w:t xml:space="preserve">Део 2 – Акциони план </w:t>
      </w:r>
    </w:p>
    <w:p w:rsidR="004E7181" w:rsidRDefault="004E7181" w:rsidP="004B6513">
      <w:pPr>
        <w:jc w:val="both"/>
        <w:rPr>
          <w:rFonts w:ascii="Times New Roman" w:hAnsi="Times New Roman" w:cs="Times New Roman"/>
        </w:rPr>
      </w:pPr>
      <w:r w:rsidRPr="00055702">
        <w:rPr>
          <w:rFonts w:ascii="Times New Roman" w:hAnsi="Times New Roman" w:cs="Times New Roman"/>
        </w:rPr>
        <w:t>Спровођење Акционог плана Стратегије превенције и сузбијања трговине људима, посебно женама и децом и заштите жртава, за период 2017-2018 финансираће се из следећих извора:</w:t>
      </w:r>
    </w:p>
    <w:p w:rsidR="004E7181" w:rsidRPr="00055702" w:rsidRDefault="004E7181" w:rsidP="004B6513">
      <w:pPr>
        <w:jc w:val="both"/>
        <w:rPr>
          <w:rFonts w:ascii="Times New Roman" w:hAnsi="Times New Roman" w:cs="Times New Roman"/>
        </w:rPr>
      </w:pPr>
    </w:p>
    <w:p w:rsidR="004E7181" w:rsidRPr="00055702" w:rsidRDefault="004E7181" w:rsidP="004B6513">
      <w:pPr>
        <w:numPr>
          <w:ilvl w:val="0"/>
          <w:numId w:val="7"/>
        </w:numPr>
        <w:spacing w:after="0" w:line="240" w:lineRule="auto"/>
        <w:rPr>
          <w:rFonts w:ascii="Times New Roman" w:hAnsi="Times New Roman" w:cs="Times New Roman"/>
          <w:b/>
          <w:lang w:val="hr-BA"/>
        </w:rPr>
      </w:pPr>
      <w:r w:rsidRPr="00055702">
        <w:rPr>
          <w:rFonts w:ascii="Times New Roman" w:hAnsi="Times New Roman" w:cs="Times New Roman"/>
          <w:b/>
          <w:lang w:val="hr-BA"/>
        </w:rPr>
        <w:t>Буџет Републике Србије</w:t>
      </w:r>
    </w:p>
    <w:p w:rsidR="004E7181" w:rsidRPr="00055702" w:rsidRDefault="004E7181" w:rsidP="004B6513">
      <w:pPr>
        <w:numPr>
          <w:ilvl w:val="0"/>
          <w:numId w:val="7"/>
        </w:numPr>
        <w:spacing w:after="0" w:line="240" w:lineRule="auto"/>
        <w:rPr>
          <w:rFonts w:ascii="Times New Roman" w:hAnsi="Times New Roman" w:cs="Times New Roman"/>
          <w:b/>
          <w:lang w:val="hr-BA"/>
        </w:rPr>
      </w:pPr>
      <w:r w:rsidRPr="00055702">
        <w:rPr>
          <w:rFonts w:ascii="Times New Roman" w:hAnsi="Times New Roman" w:cs="Times New Roman"/>
          <w:b/>
          <w:lang w:val="hr-BA"/>
        </w:rPr>
        <w:t>Инструменти претприступне помоћи Канцеларије за техничку помоћ и размену информација из Брисела – ТАИЕКС</w:t>
      </w:r>
    </w:p>
    <w:p w:rsidR="004E7181" w:rsidRPr="00055702" w:rsidRDefault="004E7181" w:rsidP="004B6513">
      <w:pPr>
        <w:numPr>
          <w:ilvl w:val="0"/>
          <w:numId w:val="7"/>
        </w:numPr>
        <w:spacing w:after="0" w:line="240" w:lineRule="auto"/>
        <w:rPr>
          <w:rFonts w:ascii="Times New Roman" w:hAnsi="Times New Roman" w:cs="Times New Roman"/>
          <w:b/>
          <w:lang w:val="hr-BA"/>
        </w:rPr>
      </w:pPr>
      <w:r>
        <w:rPr>
          <w:rFonts w:ascii="Times New Roman" w:hAnsi="Times New Roman" w:cs="Times New Roman"/>
          <w:b/>
          <w:lang w:val="hr-BA"/>
        </w:rPr>
        <w:t xml:space="preserve">Подршка OEBS, IOM, </w:t>
      </w:r>
      <w:r w:rsidRPr="00055702">
        <w:rPr>
          <w:rFonts w:ascii="Times New Roman" w:hAnsi="Times New Roman" w:cs="Times New Roman"/>
          <w:b/>
          <w:lang w:val="hr-BA"/>
        </w:rPr>
        <w:t>UNODC,</w:t>
      </w:r>
      <w:r>
        <w:rPr>
          <w:rFonts w:ascii="Times New Roman" w:hAnsi="Times New Roman" w:cs="Times New Roman"/>
          <w:b/>
        </w:rPr>
        <w:t xml:space="preserve"> </w:t>
      </w:r>
      <w:r w:rsidRPr="00055702">
        <w:rPr>
          <w:rFonts w:ascii="Times New Roman" w:hAnsi="Times New Roman" w:cs="Times New Roman"/>
          <w:b/>
          <w:lang w:val="hr-BA"/>
        </w:rPr>
        <w:t>ICMPD</w:t>
      </w:r>
    </w:p>
    <w:p w:rsidR="004E7181" w:rsidRPr="00055702" w:rsidRDefault="004E7181" w:rsidP="004B6513">
      <w:pPr>
        <w:numPr>
          <w:ilvl w:val="0"/>
          <w:numId w:val="7"/>
        </w:numPr>
        <w:spacing w:after="0" w:line="240" w:lineRule="auto"/>
        <w:rPr>
          <w:rFonts w:ascii="Times New Roman" w:hAnsi="Times New Roman" w:cs="Times New Roman"/>
          <w:b/>
          <w:lang w:val="hr-BA"/>
        </w:rPr>
      </w:pPr>
      <w:r w:rsidRPr="00055702">
        <w:rPr>
          <w:rFonts w:ascii="Times New Roman" w:hAnsi="Times New Roman" w:cs="Times New Roman"/>
          <w:b/>
          <w:lang w:val="hr-BA"/>
        </w:rPr>
        <w:t>Пројекат Министарства рада Сједињених Америчких Држава „Ангажовање и подршка националном нивоу за смањење појаве дечијег рада“</w:t>
      </w:r>
    </w:p>
    <w:p w:rsidR="004E7181" w:rsidRPr="007B17E3" w:rsidRDefault="004E7181" w:rsidP="00A831CE">
      <w:pPr>
        <w:spacing w:line="240" w:lineRule="auto"/>
        <w:rPr>
          <w:rFonts w:ascii="Times New Roman" w:hAnsi="Times New Roman" w:cs="Times New Roman"/>
          <w:sz w:val="16"/>
          <w:szCs w:val="16"/>
          <w:lang w:val="hr-BA"/>
        </w:rPr>
      </w:pPr>
    </w:p>
    <w:p w:rsidR="004E7181" w:rsidRPr="007B17E3" w:rsidRDefault="004E7181" w:rsidP="004B6513">
      <w:pPr>
        <w:jc w:val="both"/>
        <w:rPr>
          <w:rFonts w:ascii="Times New Roman" w:hAnsi="Times New Roman" w:cs="Times New Roman"/>
          <w:lang w:val="hr-BA"/>
        </w:rPr>
      </w:pPr>
      <w:r w:rsidRPr="007B17E3">
        <w:rPr>
          <w:rFonts w:ascii="Times New Roman" w:hAnsi="Times New Roman" w:cs="Times New Roman"/>
          <w:lang w:val="hr-BA"/>
        </w:rPr>
        <w:t xml:space="preserve">Према тренутно расположивим параметрима, сачињена је процена трошкова за спровођење Акционог плана ове стратегије, за период 2017-2018, али која није коначна, с обзиром да ће се радити ревизија докумената, у складу са неопходним анализама и неопходним средствима. </w:t>
      </w:r>
    </w:p>
    <w:p w:rsidR="004E7181" w:rsidRPr="007B17E3" w:rsidRDefault="004E7181" w:rsidP="004B6513">
      <w:pPr>
        <w:jc w:val="both"/>
        <w:rPr>
          <w:rFonts w:ascii="Times New Roman" w:hAnsi="Times New Roman" w:cs="Times New Roman"/>
          <w:lang w:val="hr-BA"/>
        </w:rPr>
      </w:pPr>
      <w:r w:rsidRPr="007B17E3">
        <w:rPr>
          <w:rFonts w:ascii="Times New Roman" w:hAnsi="Times New Roman" w:cs="Times New Roman"/>
          <w:lang w:val="hr-BA"/>
        </w:rPr>
        <w:t>У складу са наведеним, приказани су трошкови, који су у овом тренутку познати и који су обезбеђени  Законом о буџету Републике Србије за 2017. годину („Службени гласник РС ”, број 99/16).</w:t>
      </w:r>
    </w:p>
    <w:p w:rsidR="004E7181" w:rsidRPr="005F0909" w:rsidRDefault="004E7181" w:rsidP="004B6513">
      <w:pPr>
        <w:jc w:val="both"/>
        <w:rPr>
          <w:rFonts w:ascii="Times New Roman" w:hAnsi="Times New Roman" w:cs="Times New Roman"/>
          <w:lang w:val="sr-Cyrl-CS"/>
        </w:rPr>
      </w:pPr>
      <w:r w:rsidRPr="007B17E3">
        <w:rPr>
          <w:rFonts w:ascii="Times New Roman" w:hAnsi="Times New Roman" w:cs="Times New Roman"/>
          <w:lang w:val="hr-BA"/>
        </w:rPr>
        <w:t>Средства за реализацију активности за текућу годину обезбеђена су Законом о буџету Републике Србије за 2017. годину, на разделима органа државне управе као носиоца активности и учесника Акционог плана ове стратегије, док ће средства за реализацију активности које доспевају 2018. и 2019. године бити обезбеђена у складу са лимитима за наредне две године, које одређује Министарство финансија</w:t>
      </w:r>
      <w:r>
        <w:rPr>
          <w:rFonts w:ascii="Times New Roman" w:hAnsi="Times New Roman" w:cs="Times New Roman"/>
          <w:lang w:val="sr-Cyrl-CS"/>
        </w:rPr>
        <w:t>.</w:t>
      </w:r>
    </w:p>
    <w:p w:rsidR="004E7181" w:rsidRPr="007B17E3" w:rsidRDefault="004E7181" w:rsidP="004B6513">
      <w:pPr>
        <w:jc w:val="both"/>
        <w:rPr>
          <w:rFonts w:ascii="Times New Roman" w:hAnsi="Times New Roman" w:cs="Times New Roman"/>
          <w:lang w:val="sr-Cyrl-CS"/>
        </w:rPr>
      </w:pPr>
      <w:r w:rsidRPr="007B17E3">
        <w:rPr>
          <w:rFonts w:ascii="Times New Roman" w:hAnsi="Times New Roman" w:cs="Times New Roman"/>
          <w:lang w:val="sr-Cyrl-CS"/>
        </w:rPr>
        <w:t>Активности за које у овом тренутку није могуће проценити износ средстава потребан за њихову реализацију  - уколико за реализацију наведених активности буду потребна средства за текућу 2017. годину, иста ће бити обезбеђена прерасподелом средстава, у складу са Законом о буџету Републике Србије за 2017. годину.</w:t>
      </w:r>
    </w:p>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унутрашњих послова: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2660CB" w:rsidTr="009469A7">
        <w:trPr>
          <w:jc w:val="center"/>
        </w:trPr>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2017</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554.000,00 динара</w:t>
            </w:r>
          </w:p>
        </w:tc>
      </w:tr>
      <w:tr w:rsidR="004E7181" w:rsidRPr="002660CB" w:rsidTr="009469A7">
        <w:trPr>
          <w:jc w:val="center"/>
        </w:trPr>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2018</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558.000,00 динара</w:t>
            </w:r>
          </w:p>
        </w:tc>
      </w:tr>
    </w:tbl>
    <w:p w:rsidR="004E7181" w:rsidRPr="00055702"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правде: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2660CB" w:rsidTr="009469A7">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2017</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124.400,00 динара</w:t>
            </w:r>
          </w:p>
        </w:tc>
      </w:tr>
      <w:tr w:rsidR="004E7181" w:rsidRPr="002660CB" w:rsidTr="009469A7">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2018</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186.600,00 динара</w:t>
            </w:r>
          </w:p>
        </w:tc>
      </w:tr>
    </w:tbl>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здравља: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2660CB" w:rsidTr="009469A7">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2017</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211.480,00динара</w:t>
            </w:r>
          </w:p>
        </w:tc>
      </w:tr>
      <w:tr w:rsidR="004E7181" w:rsidRPr="002660CB" w:rsidTr="009469A7">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2018</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211.480,00динара</w:t>
            </w:r>
          </w:p>
        </w:tc>
      </w:tr>
    </w:tbl>
    <w:p w:rsidR="004E7181" w:rsidRPr="00055702"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културе и информисања: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2660CB" w:rsidTr="009469A7">
        <w:trPr>
          <w:jc w:val="center"/>
        </w:trPr>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2017</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1.234.000,00динара</w:t>
            </w:r>
          </w:p>
        </w:tc>
      </w:tr>
      <w:tr w:rsidR="004E7181" w:rsidRPr="002660CB" w:rsidTr="009469A7">
        <w:trPr>
          <w:jc w:val="center"/>
        </w:trPr>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2018</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1.234.000,00динара</w:t>
            </w:r>
          </w:p>
        </w:tc>
      </w:tr>
    </w:tbl>
    <w:p w:rsidR="004E7181" w:rsidRPr="00055702"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lastRenderedPageBreak/>
        <w:t>Републичко јавно тужилаштво: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2660CB" w:rsidTr="009469A7">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2017</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0,00динара</w:t>
            </w:r>
          </w:p>
        </w:tc>
      </w:tr>
      <w:tr w:rsidR="004E7181" w:rsidRPr="002660CB" w:rsidTr="009469A7">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2018</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149.000,00динара</w:t>
            </w:r>
          </w:p>
        </w:tc>
      </w:tr>
    </w:tbl>
    <w:p w:rsidR="004E7181" w:rsidRPr="00D56E98"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Правосудна академија: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2660CB" w:rsidTr="009469A7">
        <w:trPr>
          <w:jc w:val="center"/>
        </w:trPr>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2017</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0,00динара</w:t>
            </w:r>
          </w:p>
        </w:tc>
      </w:tr>
      <w:tr w:rsidR="004E7181" w:rsidRPr="002660CB" w:rsidTr="009469A7">
        <w:trPr>
          <w:jc w:val="center"/>
        </w:trPr>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2018</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397.000,00 динара</w:t>
            </w:r>
          </w:p>
        </w:tc>
      </w:tr>
    </w:tbl>
    <w:p w:rsidR="004E7181" w:rsidRPr="00055702" w:rsidRDefault="004E7181" w:rsidP="004B6513">
      <w:pPr>
        <w:rPr>
          <w:rFonts w:ascii="Times New Roman" w:hAnsi="Times New Roman" w:cs="Times New Roman"/>
        </w:rPr>
      </w:pPr>
    </w:p>
    <w:p w:rsidR="004E7181" w:rsidRPr="00055702" w:rsidRDefault="004E7181" w:rsidP="004B6513">
      <w:pPr>
        <w:rPr>
          <w:rFonts w:ascii="Times New Roman" w:hAnsi="Times New Roman" w:cs="Times New Roman"/>
        </w:rPr>
      </w:pPr>
      <w:r w:rsidRPr="00055702">
        <w:rPr>
          <w:rFonts w:ascii="Times New Roman" w:hAnsi="Times New Roman" w:cs="Times New Roman"/>
        </w:rPr>
        <w:t>Министарство за рад запошљавање, борачка и социјална питања: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2660CB" w:rsidTr="009469A7">
        <w:trPr>
          <w:jc w:val="center"/>
        </w:trPr>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2017</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lang w:val="sr-Cyrl-CS"/>
              </w:rPr>
              <w:t>1.094.240,00 динара</w:t>
            </w:r>
          </w:p>
        </w:tc>
      </w:tr>
      <w:tr w:rsidR="004E7181" w:rsidRPr="002660CB" w:rsidTr="009469A7">
        <w:trPr>
          <w:jc w:val="center"/>
        </w:trPr>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rPr>
              <w:t>2018</w:t>
            </w:r>
          </w:p>
        </w:tc>
        <w:tc>
          <w:tcPr>
            <w:tcW w:w="4788" w:type="dxa"/>
          </w:tcPr>
          <w:p w:rsidR="004E7181" w:rsidRPr="00EA76F7" w:rsidRDefault="004E7181" w:rsidP="009469A7">
            <w:pPr>
              <w:pStyle w:val="NoSpacing"/>
              <w:jc w:val="center"/>
              <w:rPr>
                <w:rFonts w:ascii="Times New Roman" w:hAnsi="Times New Roman" w:cs="Times New Roman"/>
                <w:b/>
              </w:rPr>
            </w:pPr>
            <w:r w:rsidRPr="00EA76F7">
              <w:rPr>
                <w:rFonts w:ascii="Times New Roman" w:hAnsi="Times New Roman" w:cs="Times New Roman"/>
                <w:b/>
                <w:lang w:val="sr-Cyrl-CS"/>
              </w:rPr>
              <w:t>2.068.160,00 динара</w:t>
            </w:r>
          </w:p>
        </w:tc>
      </w:tr>
    </w:tbl>
    <w:p w:rsidR="004E7181" w:rsidRPr="00055702" w:rsidRDefault="004E7181" w:rsidP="004B6513">
      <w:pPr>
        <w:autoSpaceDE w:val="0"/>
        <w:autoSpaceDN w:val="0"/>
        <w:adjustRightInd w:val="0"/>
        <w:spacing w:after="0" w:line="240" w:lineRule="auto"/>
        <w:jc w:val="both"/>
        <w:rPr>
          <w:rFonts w:ascii="Times New Roman" w:hAnsi="Times New Roman" w:cs="Times New Roman"/>
          <w:lang w:val="ru-RU"/>
        </w:rPr>
      </w:pPr>
    </w:p>
    <w:p w:rsidR="004E7181" w:rsidRPr="007B17E3" w:rsidRDefault="004E7181" w:rsidP="004B6513">
      <w:pPr>
        <w:jc w:val="both"/>
        <w:rPr>
          <w:rFonts w:ascii="Times New Roman" w:hAnsi="Times New Roman" w:cs="Times New Roman"/>
          <w:b/>
          <w:lang w:val="ru-RU"/>
        </w:rPr>
      </w:pPr>
      <w:r w:rsidRPr="007B17E3">
        <w:rPr>
          <w:rFonts w:ascii="Times New Roman" w:hAnsi="Times New Roman" w:cs="Times New Roman"/>
          <w:b/>
          <w:lang w:val="ru-RU"/>
        </w:rPr>
        <w:t>Органи државне управе који у овом тренутку немају трошкове:</w:t>
      </w:r>
    </w:p>
    <w:p w:rsidR="004E7181" w:rsidRPr="004839BB" w:rsidRDefault="004E7181" w:rsidP="004B6513">
      <w:pPr>
        <w:pStyle w:val="NoSpacing"/>
        <w:numPr>
          <w:ilvl w:val="0"/>
          <w:numId w:val="9"/>
        </w:numPr>
        <w:rPr>
          <w:rFonts w:ascii="Times New Roman" w:hAnsi="Times New Roman" w:cs="Times New Roman"/>
        </w:rPr>
      </w:pPr>
      <w:r w:rsidRPr="004839BB">
        <w:rPr>
          <w:rFonts w:ascii="Times New Roman" w:hAnsi="Times New Roman" w:cs="Times New Roman"/>
        </w:rPr>
        <w:t>Комесаријат за избеглице и миграције</w:t>
      </w:r>
    </w:p>
    <w:p w:rsidR="004E7181" w:rsidRPr="004839BB" w:rsidRDefault="004E7181" w:rsidP="004B6513">
      <w:pPr>
        <w:pStyle w:val="NoSpacing"/>
        <w:numPr>
          <w:ilvl w:val="0"/>
          <w:numId w:val="9"/>
        </w:numPr>
        <w:rPr>
          <w:rFonts w:ascii="Times New Roman" w:hAnsi="Times New Roman" w:cs="Times New Roman"/>
        </w:rPr>
      </w:pPr>
      <w:r w:rsidRPr="004839BB">
        <w:rPr>
          <w:rFonts w:ascii="Times New Roman" w:hAnsi="Times New Roman" w:cs="Times New Roman"/>
        </w:rPr>
        <w:t>Министарство спољних послова</w:t>
      </w:r>
    </w:p>
    <w:p w:rsidR="004E7181" w:rsidRPr="004839BB" w:rsidRDefault="004E7181" w:rsidP="004B6513">
      <w:pPr>
        <w:pStyle w:val="NoSpacing"/>
        <w:numPr>
          <w:ilvl w:val="0"/>
          <w:numId w:val="9"/>
        </w:numPr>
        <w:rPr>
          <w:rFonts w:ascii="Times New Roman" w:hAnsi="Times New Roman" w:cs="Times New Roman"/>
        </w:rPr>
      </w:pPr>
      <w:r w:rsidRPr="004839BB">
        <w:rPr>
          <w:rFonts w:ascii="Times New Roman" w:hAnsi="Times New Roman" w:cs="Times New Roman"/>
        </w:rPr>
        <w:t>Министарство привреде</w:t>
      </w:r>
    </w:p>
    <w:p w:rsidR="004E7181" w:rsidRPr="004839BB" w:rsidRDefault="004E7181" w:rsidP="004B6513">
      <w:pPr>
        <w:pStyle w:val="NoSpacing"/>
        <w:numPr>
          <w:ilvl w:val="0"/>
          <w:numId w:val="9"/>
        </w:numPr>
        <w:rPr>
          <w:rFonts w:ascii="Times New Roman" w:hAnsi="Times New Roman" w:cs="Times New Roman"/>
        </w:rPr>
      </w:pPr>
      <w:r w:rsidRPr="004839BB">
        <w:rPr>
          <w:rFonts w:ascii="Times New Roman" w:hAnsi="Times New Roman" w:cs="Times New Roman"/>
        </w:rPr>
        <w:t>Министарство просвете, науке и технолошког развоја</w:t>
      </w:r>
    </w:p>
    <w:p w:rsidR="004E7181" w:rsidRPr="004839BB" w:rsidRDefault="004E7181" w:rsidP="004B6513">
      <w:pPr>
        <w:pStyle w:val="NoSpacing"/>
        <w:numPr>
          <w:ilvl w:val="0"/>
          <w:numId w:val="9"/>
        </w:numPr>
        <w:rPr>
          <w:rFonts w:ascii="Times New Roman" w:hAnsi="Times New Roman" w:cs="Times New Roman"/>
        </w:rPr>
      </w:pPr>
      <w:r w:rsidRPr="004839BB">
        <w:rPr>
          <w:rFonts w:ascii="Times New Roman" w:hAnsi="Times New Roman" w:cs="Times New Roman"/>
        </w:rPr>
        <w:t>Канцеларија за људска и мањинска права</w:t>
      </w:r>
    </w:p>
    <w:p w:rsidR="004E7181" w:rsidRPr="004839BB" w:rsidRDefault="004E7181" w:rsidP="004B6513">
      <w:pPr>
        <w:pStyle w:val="NoSpacing"/>
        <w:numPr>
          <w:ilvl w:val="0"/>
          <w:numId w:val="9"/>
        </w:numPr>
      </w:pPr>
      <w:r w:rsidRPr="004839BB">
        <w:rPr>
          <w:rFonts w:ascii="Times New Roman" w:hAnsi="Times New Roman" w:cs="Times New Roman"/>
        </w:rPr>
        <w:t>Канцеларија за сарадњу са цивилним друштвом</w:t>
      </w:r>
      <w:r w:rsidRPr="004839BB">
        <w:rPr>
          <w:rFonts w:ascii="Times New Roman" w:hAnsi="Times New Roman" w:cs="Times New Roman"/>
          <w:b/>
          <w:bCs/>
          <w:lang w:val="ru-RU"/>
        </w:rPr>
        <w:t xml:space="preserve">      </w:t>
      </w:r>
    </w:p>
    <w:p w:rsidR="004E7181" w:rsidRDefault="004E7181" w:rsidP="004839BB">
      <w:pPr>
        <w:pStyle w:val="NoSpacing"/>
        <w:rPr>
          <w:rFonts w:ascii="Times New Roman" w:hAnsi="Times New Roman" w:cs="Times New Roman"/>
          <w:b/>
          <w:bCs/>
        </w:rPr>
      </w:pPr>
    </w:p>
    <w:p w:rsidR="004E7181" w:rsidRPr="004B6513" w:rsidRDefault="004E7181" w:rsidP="004839BB">
      <w:pPr>
        <w:pStyle w:val="NoSpacing"/>
        <w:rPr>
          <w:rFonts w:ascii="Times New Roman" w:hAnsi="Times New Roman" w:cs="Times New Roman"/>
          <w:b/>
          <w:bCs/>
        </w:rPr>
      </w:pPr>
    </w:p>
    <w:p w:rsidR="004E7181" w:rsidRPr="00055702" w:rsidRDefault="004E7181" w:rsidP="004839BB">
      <w:pPr>
        <w:autoSpaceDE w:val="0"/>
        <w:autoSpaceDN w:val="0"/>
        <w:adjustRightInd w:val="0"/>
        <w:spacing w:after="0" w:line="240" w:lineRule="auto"/>
        <w:jc w:val="center"/>
        <w:rPr>
          <w:rFonts w:ascii="Times New Roman" w:hAnsi="Times New Roman" w:cs="Times New Roman"/>
          <w:b/>
          <w:bCs/>
          <w:lang w:val="ru-RU"/>
        </w:rPr>
      </w:pPr>
      <w:r w:rsidRPr="004839BB">
        <w:rPr>
          <w:rFonts w:ascii="Times New Roman" w:hAnsi="Times New Roman" w:cs="Times New Roman"/>
          <w:b/>
          <w:bCs/>
          <w:lang w:val="ru-RU"/>
        </w:rPr>
        <w:t xml:space="preserve">            </w:t>
      </w:r>
      <w:r w:rsidRPr="00055702">
        <w:rPr>
          <w:rFonts w:ascii="Times New Roman" w:hAnsi="Times New Roman" w:cs="Times New Roman"/>
          <w:b/>
          <w:bCs/>
          <w:lang w:val="ru-RU"/>
        </w:rPr>
        <w:t>12. ЗАВРШНИ ДЕО</w:t>
      </w:r>
    </w:p>
    <w:p w:rsidR="004E7181" w:rsidRPr="00055702" w:rsidRDefault="004E7181" w:rsidP="004839BB">
      <w:pPr>
        <w:pStyle w:val="Normal1"/>
        <w:ind w:firstLine="708"/>
        <w:jc w:val="both"/>
        <w:rPr>
          <w:rFonts w:ascii="Times New Roman" w:hAnsi="Times New Roman" w:cs="Times New Roman"/>
          <w:sz w:val="24"/>
          <w:szCs w:val="24"/>
          <w:lang w:val="ru-RU"/>
        </w:rPr>
      </w:pPr>
      <w:r w:rsidRPr="00055702">
        <w:rPr>
          <w:rFonts w:ascii="Times New Roman" w:hAnsi="Times New Roman" w:cs="Times New Roman"/>
          <w:sz w:val="24"/>
          <w:szCs w:val="24"/>
          <w:lang w:val="ru-RU"/>
        </w:rPr>
        <w:t>Термини изражени у ово</w:t>
      </w:r>
      <w:r w:rsidRPr="00055702">
        <w:rPr>
          <w:rFonts w:ascii="Times New Roman" w:hAnsi="Times New Roman" w:cs="Times New Roman"/>
          <w:sz w:val="24"/>
          <w:szCs w:val="24"/>
        </w:rPr>
        <w:t>j</w:t>
      </w:r>
      <w:r w:rsidRPr="00055702">
        <w:rPr>
          <w:rFonts w:ascii="Times New Roman" w:hAnsi="Times New Roman" w:cs="Times New Roman"/>
          <w:sz w:val="24"/>
          <w:szCs w:val="24"/>
          <w:lang w:val="ru-RU"/>
        </w:rPr>
        <w:t xml:space="preserve"> стратегији у граматичком мушком роду, подразумевају природни мушки и женски род лица на која се односе.</w:t>
      </w:r>
    </w:p>
    <w:p w:rsidR="004E7181" w:rsidRPr="00055702" w:rsidRDefault="004E7181" w:rsidP="004839BB">
      <w:pPr>
        <w:spacing w:after="0" w:line="240" w:lineRule="auto"/>
        <w:ind w:firstLine="720"/>
        <w:jc w:val="both"/>
        <w:rPr>
          <w:rFonts w:ascii="Times New Roman" w:hAnsi="Times New Roman" w:cs="Times New Roman"/>
          <w:noProof/>
          <w:lang w:val="ru-RU"/>
        </w:rPr>
      </w:pPr>
      <w:r w:rsidRPr="00055702">
        <w:rPr>
          <w:rFonts w:ascii="Times New Roman" w:hAnsi="Times New Roman" w:cs="Times New Roman"/>
          <w:noProof/>
          <w:lang w:val="sr-Cyrl-CS"/>
        </w:rPr>
        <w:t xml:space="preserve">Даном објављивања ове стратегије престаје да важи </w:t>
      </w:r>
      <w:r w:rsidRPr="00055702">
        <w:rPr>
          <w:rFonts w:ascii="Times New Roman" w:hAnsi="Times New Roman" w:cs="Times New Roman"/>
          <w:noProof/>
          <w:lang w:val="ru-RU"/>
        </w:rPr>
        <w:t xml:space="preserve">Стратегија борбе против трговине људима у Републици Србији </w:t>
      </w:r>
      <w:r w:rsidRPr="00055702">
        <w:rPr>
          <w:rFonts w:ascii="Times New Roman" w:hAnsi="Times New Roman" w:cs="Times New Roman"/>
          <w:noProof/>
          <w:lang w:val="sr-Cyrl-CS"/>
        </w:rPr>
        <w:t xml:space="preserve">(„Службени гласник РС”, број </w:t>
      </w:r>
      <w:r w:rsidRPr="00055702">
        <w:rPr>
          <w:rFonts w:ascii="Times New Roman" w:hAnsi="Times New Roman" w:cs="Times New Roman"/>
          <w:noProof/>
          <w:lang w:val="ru-RU"/>
        </w:rPr>
        <w:t>111</w:t>
      </w:r>
      <w:r w:rsidRPr="00055702">
        <w:rPr>
          <w:rFonts w:ascii="Times New Roman" w:hAnsi="Times New Roman" w:cs="Times New Roman"/>
          <w:noProof/>
          <w:lang w:val="sr-Cyrl-CS"/>
        </w:rPr>
        <w:t>/0</w:t>
      </w:r>
      <w:r w:rsidRPr="00055702">
        <w:rPr>
          <w:rFonts w:ascii="Times New Roman" w:hAnsi="Times New Roman" w:cs="Times New Roman"/>
          <w:noProof/>
          <w:lang w:val="ru-RU"/>
        </w:rPr>
        <w:t>6</w:t>
      </w:r>
      <w:r w:rsidRPr="00055702">
        <w:rPr>
          <w:rFonts w:ascii="Times New Roman" w:hAnsi="Times New Roman" w:cs="Times New Roman"/>
          <w:noProof/>
          <w:lang w:val="sr-Cyrl-CS"/>
        </w:rPr>
        <w:t>).</w:t>
      </w:r>
    </w:p>
    <w:p w:rsidR="004E7181" w:rsidRPr="00055702" w:rsidRDefault="004E7181" w:rsidP="004839BB">
      <w:pPr>
        <w:spacing w:after="0" w:line="240" w:lineRule="auto"/>
        <w:ind w:firstLine="720"/>
        <w:jc w:val="both"/>
        <w:rPr>
          <w:rFonts w:ascii="Times New Roman" w:hAnsi="Times New Roman" w:cs="Times New Roman"/>
          <w:noProof/>
          <w:color w:val="FF0000"/>
          <w:u w:val="single"/>
          <w:lang w:val="ru-RU"/>
        </w:rPr>
      </w:pPr>
    </w:p>
    <w:p w:rsidR="004E7181" w:rsidRPr="00055702" w:rsidRDefault="004E7181" w:rsidP="004839BB">
      <w:pPr>
        <w:autoSpaceDE w:val="0"/>
        <w:autoSpaceDN w:val="0"/>
        <w:adjustRightInd w:val="0"/>
        <w:spacing w:after="0" w:line="240" w:lineRule="auto"/>
        <w:ind w:right="-4812"/>
        <w:jc w:val="both"/>
        <w:rPr>
          <w:rFonts w:ascii="Times New Roman" w:hAnsi="Times New Roman" w:cs="Times New Roman"/>
          <w:lang w:val="ru-RU"/>
        </w:rPr>
      </w:pPr>
      <w:r w:rsidRPr="00055702">
        <w:rPr>
          <w:rFonts w:ascii="Times New Roman" w:hAnsi="Times New Roman" w:cs="Times New Roman"/>
          <w:lang w:val="ru-RU"/>
        </w:rPr>
        <w:tab/>
        <w:t>Ову стратегију објавити у „Службеном гласнику Републике Србије”.</w:t>
      </w:r>
    </w:p>
    <w:p w:rsidR="004E7181" w:rsidRPr="00055702" w:rsidRDefault="004E7181" w:rsidP="004839BB">
      <w:pPr>
        <w:autoSpaceDE w:val="0"/>
        <w:autoSpaceDN w:val="0"/>
        <w:adjustRightInd w:val="0"/>
        <w:spacing w:after="0" w:line="240" w:lineRule="auto"/>
        <w:ind w:right="-4812"/>
        <w:jc w:val="both"/>
        <w:rPr>
          <w:rFonts w:ascii="Times New Roman" w:hAnsi="Times New Roman" w:cs="Times New Roman"/>
          <w:lang w:val="ru-RU"/>
        </w:rPr>
      </w:pPr>
    </w:p>
    <w:p w:rsidR="004E7181" w:rsidRPr="00055702" w:rsidRDefault="004E7181" w:rsidP="004839BB">
      <w:pPr>
        <w:autoSpaceDE w:val="0"/>
        <w:autoSpaceDN w:val="0"/>
        <w:adjustRightInd w:val="0"/>
        <w:spacing w:after="0" w:line="240" w:lineRule="auto"/>
        <w:ind w:right="-4812"/>
        <w:jc w:val="both"/>
        <w:rPr>
          <w:rFonts w:ascii="Times New Roman" w:hAnsi="Times New Roman" w:cs="Times New Roman"/>
          <w:lang w:val="ru-RU"/>
        </w:rPr>
      </w:pPr>
      <w:r w:rsidRPr="00055702">
        <w:rPr>
          <w:rFonts w:ascii="Times New Roman" w:hAnsi="Times New Roman" w:cs="Times New Roman"/>
          <w:lang w:val="sr-Cyrl-CS"/>
        </w:rPr>
        <w:t>05 Број:</w:t>
      </w:r>
      <w:r>
        <w:rPr>
          <w:rFonts w:ascii="Times New Roman" w:hAnsi="Times New Roman" w:cs="Times New Roman"/>
          <w:lang w:val="sr-Cyrl-CS"/>
        </w:rPr>
        <w:t xml:space="preserve"> 56-7296/2017</w:t>
      </w:r>
    </w:p>
    <w:p w:rsidR="004E7181" w:rsidRPr="00055702" w:rsidRDefault="004E7181" w:rsidP="004839BB">
      <w:pPr>
        <w:autoSpaceDE w:val="0"/>
        <w:autoSpaceDN w:val="0"/>
        <w:adjustRightInd w:val="0"/>
        <w:spacing w:after="0" w:line="240" w:lineRule="auto"/>
        <w:ind w:right="-4812"/>
        <w:jc w:val="both"/>
        <w:rPr>
          <w:rFonts w:ascii="Times New Roman" w:hAnsi="Times New Roman" w:cs="Times New Roman"/>
          <w:lang w:val="ru-RU"/>
        </w:rPr>
      </w:pPr>
      <w:r w:rsidRPr="00055702">
        <w:rPr>
          <w:rFonts w:ascii="Times New Roman" w:hAnsi="Times New Roman" w:cs="Times New Roman"/>
          <w:lang w:val="ru-RU"/>
        </w:rPr>
        <w:t xml:space="preserve">У </w:t>
      </w:r>
      <w:r w:rsidRPr="00055702">
        <w:rPr>
          <w:rFonts w:ascii="Times New Roman" w:hAnsi="Times New Roman" w:cs="Times New Roman"/>
          <w:lang w:val="sr-Cyrl-CS"/>
        </w:rPr>
        <w:t>Београду</w:t>
      </w:r>
      <w:r w:rsidRPr="00055702">
        <w:rPr>
          <w:rFonts w:ascii="Times New Roman" w:hAnsi="Times New Roman" w:cs="Times New Roman"/>
          <w:lang w:val="ru-RU"/>
        </w:rPr>
        <w:t xml:space="preserve">, </w:t>
      </w:r>
      <w:r>
        <w:rPr>
          <w:rFonts w:ascii="Times New Roman" w:hAnsi="Times New Roman" w:cs="Times New Roman"/>
          <w:lang w:val="ru-RU"/>
        </w:rPr>
        <w:t>4. августа 2017. године</w:t>
      </w:r>
      <w:r w:rsidRPr="00055702">
        <w:rPr>
          <w:rFonts w:ascii="Times New Roman" w:hAnsi="Times New Roman" w:cs="Times New Roman"/>
          <w:lang w:val="ru-RU"/>
        </w:rPr>
        <w:t xml:space="preserve"> </w:t>
      </w:r>
    </w:p>
    <w:p w:rsidR="004E7181" w:rsidRPr="00965EEC" w:rsidRDefault="004E7181" w:rsidP="004839BB">
      <w:pPr>
        <w:autoSpaceDE w:val="0"/>
        <w:autoSpaceDN w:val="0"/>
        <w:adjustRightInd w:val="0"/>
        <w:spacing w:after="0" w:line="240" w:lineRule="auto"/>
        <w:ind w:right="-4812"/>
        <w:jc w:val="both"/>
        <w:rPr>
          <w:rFonts w:ascii="Times New Roman" w:hAnsi="Times New Roman" w:cs="Times New Roman"/>
          <w:sz w:val="16"/>
          <w:szCs w:val="16"/>
          <w:lang w:val="ru-RU"/>
        </w:rPr>
      </w:pPr>
    </w:p>
    <w:p w:rsidR="004E7181" w:rsidRPr="00965EEC" w:rsidRDefault="004E7181" w:rsidP="00965EEC">
      <w:pPr>
        <w:pStyle w:val="1tekst"/>
        <w:spacing w:before="0" w:after="0"/>
        <w:ind w:hanging="26"/>
        <w:jc w:val="center"/>
        <w:rPr>
          <w:spacing w:val="40"/>
          <w:szCs w:val="24"/>
          <w:lang w:val="sr-Latn-CS"/>
        </w:rPr>
      </w:pPr>
      <w:r w:rsidRPr="00965EEC">
        <w:rPr>
          <w:spacing w:val="40"/>
          <w:szCs w:val="24"/>
          <w:lang w:val="sr-Cyrl-CS"/>
        </w:rPr>
        <w:t>В Л А Д А</w:t>
      </w:r>
    </w:p>
    <w:p w:rsidR="004E7181" w:rsidRPr="00C65B7A" w:rsidRDefault="004E7181">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4E7181" w:rsidRPr="007B17E3">
        <w:tc>
          <w:tcPr>
            <w:tcW w:w="4360" w:type="dxa"/>
          </w:tcPr>
          <w:p w:rsidR="004E7181" w:rsidRPr="007B17E3" w:rsidRDefault="004E7181">
            <w:pPr>
              <w:jc w:val="center"/>
              <w:rPr>
                <w:rFonts w:ascii="Times New Roman" w:hAnsi="Times New Roman" w:cs="Times New Roman"/>
                <w:lang w:val="ru-RU"/>
              </w:rPr>
            </w:pPr>
          </w:p>
        </w:tc>
        <w:tc>
          <w:tcPr>
            <w:tcW w:w="4360" w:type="dxa"/>
          </w:tcPr>
          <w:p w:rsidR="004E7181" w:rsidRDefault="004E7181" w:rsidP="007B17E3">
            <w:pPr>
              <w:jc w:val="center"/>
              <w:rPr>
                <w:rFonts w:ascii="Times New Roman" w:hAnsi="Times New Roman" w:cs="Times New Roman"/>
                <w:lang w:val="ru-RU"/>
              </w:rPr>
            </w:pPr>
            <w:r w:rsidRPr="007B17E3">
              <w:rPr>
                <w:rFonts w:ascii="Times New Roman" w:hAnsi="Times New Roman" w:cs="Times New Roman"/>
                <w:lang w:val="ru-RU"/>
              </w:rPr>
              <w:t>ПРЕДСЕДНИК</w:t>
            </w:r>
          </w:p>
          <w:p w:rsidR="004E7181" w:rsidRPr="007B17E3" w:rsidRDefault="004E7181" w:rsidP="007B17E3">
            <w:pPr>
              <w:jc w:val="center"/>
              <w:rPr>
                <w:rFonts w:ascii="Times New Roman" w:hAnsi="Times New Roman" w:cs="Times New Roman"/>
                <w:lang w:val="ru-RU"/>
              </w:rPr>
            </w:pPr>
          </w:p>
          <w:p w:rsidR="004E7181" w:rsidRPr="007B17E3" w:rsidRDefault="004E7181" w:rsidP="007B17E3">
            <w:pPr>
              <w:pStyle w:val="Footer"/>
              <w:jc w:val="center"/>
              <w:rPr>
                <w:rFonts w:ascii="Times New Roman" w:hAnsi="Times New Roman" w:cs="Times New Roman"/>
                <w:lang w:val="ru-RU"/>
              </w:rPr>
            </w:pPr>
            <w:r w:rsidRPr="007B17E3">
              <w:rPr>
                <w:rFonts w:ascii="Times New Roman" w:hAnsi="Times New Roman" w:cs="Times New Roman"/>
                <w:lang w:val="ru-RU"/>
              </w:rPr>
              <w:t>Ана Брнабић</w:t>
            </w:r>
          </w:p>
        </w:tc>
      </w:tr>
    </w:tbl>
    <w:p w:rsidR="004E7181" w:rsidRPr="00C65B7A" w:rsidRDefault="004E7181">
      <w:pPr>
        <w:rPr>
          <w:lang w:val="sr-Latn-CS"/>
        </w:rPr>
      </w:pPr>
    </w:p>
    <w:p w:rsidR="004E7181" w:rsidRPr="007B17E3" w:rsidRDefault="004E7181" w:rsidP="00965EEC">
      <w:pPr>
        <w:pStyle w:val="1tekst"/>
        <w:spacing w:before="0" w:after="0"/>
        <w:ind w:hanging="26"/>
        <w:jc w:val="center"/>
        <w:rPr>
          <w:spacing w:val="40"/>
          <w:szCs w:val="24"/>
          <w:lang w:val="sr-Latn-CS"/>
        </w:rPr>
      </w:pPr>
    </w:p>
    <w:sectPr w:rsidR="004E7181" w:rsidRPr="007B17E3" w:rsidSect="00965EEC">
      <w:headerReference w:type="even" r:id="rId13"/>
      <w:headerReference w:type="default" r:id="rId14"/>
      <w:pgSz w:w="11906" w:h="16838"/>
      <w:pgMar w:top="1079" w:right="1106" w:bottom="1259" w:left="12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D37" w:rsidRDefault="005E6D37" w:rsidP="006B2D42">
      <w:pPr>
        <w:spacing w:after="0" w:line="240" w:lineRule="auto"/>
      </w:pPr>
      <w:r>
        <w:separator/>
      </w:r>
    </w:p>
  </w:endnote>
  <w:endnote w:type="continuationSeparator" w:id="0">
    <w:p w:rsidR="005E6D37" w:rsidRDefault="005E6D37" w:rsidP="006B2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D37" w:rsidRDefault="005E6D37" w:rsidP="006B2D42">
      <w:pPr>
        <w:spacing w:after="0" w:line="240" w:lineRule="auto"/>
      </w:pPr>
      <w:r>
        <w:separator/>
      </w:r>
    </w:p>
  </w:footnote>
  <w:footnote w:type="continuationSeparator" w:id="0">
    <w:p w:rsidR="005E6D37" w:rsidRDefault="005E6D37" w:rsidP="006B2D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181" w:rsidRDefault="004E7181" w:rsidP="0078247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E7181" w:rsidRDefault="004E71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181" w:rsidRDefault="004E7181" w:rsidP="0078247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7316">
      <w:rPr>
        <w:rStyle w:val="PageNumber"/>
        <w:noProof/>
      </w:rPr>
      <w:t>2</w:t>
    </w:r>
    <w:r>
      <w:rPr>
        <w:rStyle w:val="PageNumber"/>
      </w:rPr>
      <w:fldChar w:fldCharType="end"/>
    </w:r>
  </w:p>
  <w:p w:rsidR="004E7181" w:rsidRDefault="004E71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A5082"/>
    <w:multiLevelType w:val="multilevel"/>
    <w:tmpl w:val="9490D9A4"/>
    <w:lvl w:ilvl="0">
      <w:start w:val="9"/>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77F43C6"/>
    <w:multiLevelType w:val="hybridMultilevel"/>
    <w:tmpl w:val="68DEAC6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640566C"/>
    <w:multiLevelType w:val="multilevel"/>
    <w:tmpl w:val="70F2736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355827D4"/>
    <w:multiLevelType w:val="hybridMultilevel"/>
    <w:tmpl w:val="692EA998"/>
    <w:lvl w:ilvl="0" w:tplc="08A6455C">
      <w:start w:val="1"/>
      <w:numFmt w:val="decimal"/>
      <w:lvlText w:val="%1)"/>
      <w:lvlJc w:val="left"/>
      <w:pPr>
        <w:tabs>
          <w:tab w:val="num" w:pos="1428"/>
        </w:tabs>
        <w:ind w:left="1428" w:hanging="360"/>
      </w:pPr>
      <w:rPr>
        <w:rFonts w:cs="Times New Roman" w:hint="default"/>
      </w:rPr>
    </w:lvl>
    <w:lvl w:ilvl="1" w:tplc="081A0019">
      <w:start w:val="1"/>
      <w:numFmt w:val="lowerLetter"/>
      <w:lvlText w:val="%2."/>
      <w:lvlJc w:val="left"/>
      <w:pPr>
        <w:tabs>
          <w:tab w:val="num" w:pos="2148"/>
        </w:tabs>
        <w:ind w:left="2148" w:hanging="360"/>
      </w:pPr>
      <w:rPr>
        <w:rFonts w:cs="Times New Roman"/>
      </w:rPr>
    </w:lvl>
    <w:lvl w:ilvl="2" w:tplc="081A001B">
      <w:start w:val="1"/>
      <w:numFmt w:val="lowerRoman"/>
      <w:lvlText w:val="%3."/>
      <w:lvlJc w:val="right"/>
      <w:pPr>
        <w:tabs>
          <w:tab w:val="num" w:pos="2868"/>
        </w:tabs>
        <w:ind w:left="2868" w:hanging="180"/>
      </w:pPr>
      <w:rPr>
        <w:rFonts w:cs="Times New Roman"/>
      </w:rPr>
    </w:lvl>
    <w:lvl w:ilvl="3" w:tplc="081A000F">
      <w:start w:val="1"/>
      <w:numFmt w:val="decimal"/>
      <w:lvlText w:val="%4."/>
      <w:lvlJc w:val="left"/>
      <w:pPr>
        <w:tabs>
          <w:tab w:val="num" w:pos="3588"/>
        </w:tabs>
        <w:ind w:left="3588" w:hanging="360"/>
      </w:pPr>
      <w:rPr>
        <w:rFonts w:cs="Times New Roman"/>
      </w:rPr>
    </w:lvl>
    <w:lvl w:ilvl="4" w:tplc="081A0019">
      <w:start w:val="1"/>
      <w:numFmt w:val="lowerLetter"/>
      <w:lvlText w:val="%5."/>
      <w:lvlJc w:val="left"/>
      <w:pPr>
        <w:tabs>
          <w:tab w:val="num" w:pos="4308"/>
        </w:tabs>
        <w:ind w:left="4308" w:hanging="360"/>
      </w:pPr>
      <w:rPr>
        <w:rFonts w:cs="Times New Roman"/>
      </w:rPr>
    </w:lvl>
    <w:lvl w:ilvl="5" w:tplc="081A001B">
      <w:start w:val="1"/>
      <w:numFmt w:val="lowerRoman"/>
      <w:lvlText w:val="%6."/>
      <w:lvlJc w:val="right"/>
      <w:pPr>
        <w:tabs>
          <w:tab w:val="num" w:pos="5028"/>
        </w:tabs>
        <w:ind w:left="5028" w:hanging="180"/>
      </w:pPr>
      <w:rPr>
        <w:rFonts w:cs="Times New Roman"/>
      </w:rPr>
    </w:lvl>
    <w:lvl w:ilvl="6" w:tplc="081A000F">
      <w:start w:val="1"/>
      <w:numFmt w:val="decimal"/>
      <w:lvlText w:val="%7."/>
      <w:lvlJc w:val="left"/>
      <w:pPr>
        <w:tabs>
          <w:tab w:val="num" w:pos="5748"/>
        </w:tabs>
        <w:ind w:left="5748" w:hanging="360"/>
      </w:pPr>
      <w:rPr>
        <w:rFonts w:cs="Times New Roman"/>
      </w:rPr>
    </w:lvl>
    <w:lvl w:ilvl="7" w:tplc="081A0019">
      <w:start w:val="1"/>
      <w:numFmt w:val="lowerLetter"/>
      <w:lvlText w:val="%8."/>
      <w:lvlJc w:val="left"/>
      <w:pPr>
        <w:tabs>
          <w:tab w:val="num" w:pos="6468"/>
        </w:tabs>
        <w:ind w:left="6468" w:hanging="360"/>
      </w:pPr>
      <w:rPr>
        <w:rFonts w:cs="Times New Roman"/>
      </w:rPr>
    </w:lvl>
    <w:lvl w:ilvl="8" w:tplc="081A001B">
      <w:start w:val="1"/>
      <w:numFmt w:val="lowerRoman"/>
      <w:lvlText w:val="%9."/>
      <w:lvlJc w:val="right"/>
      <w:pPr>
        <w:tabs>
          <w:tab w:val="num" w:pos="7188"/>
        </w:tabs>
        <w:ind w:left="7188" w:hanging="180"/>
      </w:pPr>
      <w:rPr>
        <w:rFonts w:cs="Times New Roman"/>
      </w:rPr>
    </w:lvl>
  </w:abstractNum>
  <w:abstractNum w:abstractNumId="4" w15:restartNumberingAfterBreak="0">
    <w:nsid w:val="5AD8494F"/>
    <w:multiLevelType w:val="hybridMultilevel"/>
    <w:tmpl w:val="3F062C7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653901BD"/>
    <w:multiLevelType w:val="hybridMultilevel"/>
    <w:tmpl w:val="3F062C7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F0B390A"/>
    <w:multiLevelType w:val="hybridMultilevel"/>
    <w:tmpl w:val="3B28C65A"/>
    <w:lvl w:ilvl="0" w:tplc="0E9A822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7ADB69D7"/>
    <w:multiLevelType w:val="hybridMultilevel"/>
    <w:tmpl w:val="DDBCF0FC"/>
    <w:lvl w:ilvl="0" w:tplc="E9D883F6">
      <w:start w:val="10"/>
      <w:numFmt w:val="bullet"/>
      <w:lvlText w:val="-"/>
      <w:lvlJc w:val="left"/>
      <w:pPr>
        <w:tabs>
          <w:tab w:val="num" w:pos="1068"/>
        </w:tabs>
        <w:ind w:left="1068" w:hanging="360"/>
      </w:pPr>
      <w:rPr>
        <w:rFonts w:ascii="Times New Roman" w:eastAsia="Times New Roman" w:hAnsi="Times New Roman" w:hint="default"/>
      </w:rPr>
    </w:lvl>
    <w:lvl w:ilvl="1" w:tplc="241A0003">
      <w:start w:val="1"/>
      <w:numFmt w:val="bullet"/>
      <w:lvlText w:val="o"/>
      <w:lvlJc w:val="left"/>
      <w:pPr>
        <w:tabs>
          <w:tab w:val="num" w:pos="1788"/>
        </w:tabs>
        <w:ind w:left="1788" w:hanging="360"/>
      </w:pPr>
      <w:rPr>
        <w:rFonts w:ascii="Courier New" w:hAnsi="Courier New" w:hint="default"/>
      </w:rPr>
    </w:lvl>
    <w:lvl w:ilvl="2" w:tplc="241A0005">
      <w:start w:val="1"/>
      <w:numFmt w:val="bullet"/>
      <w:lvlText w:val=""/>
      <w:lvlJc w:val="left"/>
      <w:pPr>
        <w:tabs>
          <w:tab w:val="num" w:pos="2508"/>
        </w:tabs>
        <w:ind w:left="2508" w:hanging="360"/>
      </w:pPr>
      <w:rPr>
        <w:rFonts w:ascii="Wingdings" w:hAnsi="Wingdings" w:hint="default"/>
      </w:rPr>
    </w:lvl>
    <w:lvl w:ilvl="3" w:tplc="241A0001">
      <w:start w:val="1"/>
      <w:numFmt w:val="bullet"/>
      <w:lvlText w:val=""/>
      <w:lvlJc w:val="left"/>
      <w:pPr>
        <w:tabs>
          <w:tab w:val="num" w:pos="3228"/>
        </w:tabs>
        <w:ind w:left="3228" w:hanging="360"/>
      </w:pPr>
      <w:rPr>
        <w:rFonts w:ascii="Symbol" w:hAnsi="Symbol" w:hint="default"/>
      </w:rPr>
    </w:lvl>
    <w:lvl w:ilvl="4" w:tplc="241A0003">
      <w:start w:val="1"/>
      <w:numFmt w:val="bullet"/>
      <w:lvlText w:val="o"/>
      <w:lvlJc w:val="left"/>
      <w:pPr>
        <w:tabs>
          <w:tab w:val="num" w:pos="3948"/>
        </w:tabs>
        <w:ind w:left="3948" w:hanging="360"/>
      </w:pPr>
      <w:rPr>
        <w:rFonts w:ascii="Courier New" w:hAnsi="Courier New" w:hint="default"/>
      </w:rPr>
    </w:lvl>
    <w:lvl w:ilvl="5" w:tplc="241A0005">
      <w:start w:val="1"/>
      <w:numFmt w:val="bullet"/>
      <w:lvlText w:val=""/>
      <w:lvlJc w:val="left"/>
      <w:pPr>
        <w:tabs>
          <w:tab w:val="num" w:pos="4668"/>
        </w:tabs>
        <w:ind w:left="4668" w:hanging="360"/>
      </w:pPr>
      <w:rPr>
        <w:rFonts w:ascii="Wingdings" w:hAnsi="Wingdings" w:hint="default"/>
      </w:rPr>
    </w:lvl>
    <w:lvl w:ilvl="6" w:tplc="241A0001">
      <w:start w:val="1"/>
      <w:numFmt w:val="bullet"/>
      <w:lvlText w:val=""/>
      <w:lvlJc w:val="left"/>
      <w:pPr>
        <w:tabs>
          <w:tab w:val="num" w:pos="5388"/>
        </w:tabs>
        <w:ind w:left="5388" w:hanging="360"/>
      </w:pPr>
      <w:rPr>
        <w:rFonts w:ascii="Symbol" w:hAnsi="Symbol" w:hint="default"/>
      </w:rPr>
    </w:lvl>
    <w:lvl w:ilvl="7" w:tplc="241A0003">
      <w:start w:val="1"/>
      <w:numFmt w:val="bullet"/>
      <w:lvlText w:val="o"/>
      <w:lvlJc w:val="left"/>
      <w:pPr>
        <w:tabs>
          <w:tab w:val="num" w:pos="6108"/>
        </w:tabs>
        <w:ind w:left="6108" w:hanging="360"/>
      </w:pPr>
      <w:rPr>
        <w:rFonts w:ascii="Courier New" w:hAnsi="Courier New" w:hint="default"/>
      </w:rPr>
    </w:lvl>
    <w:lvl w:ilvl="8" w:tplc="241A0005">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7EFB26C9"/>
    <w:multiLevelType w:val="hybridMultilevel"/>
    <w:tmpl w:val="68DEAC6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 w:numId="2">
    <w:abstractNumId w:val="7"/>
  </w:num>
  <w:num w:numId="3">
    <w:abstractNumId w:val="3"/>
  </w:num>
  <w:num w:numId="4">
    <w:abstractNumId w:val="2"/>
  </w:num>
  <w:num w:numId="5">
    <w:abstractNumId w:val="1"/>
  </w:num>
  <w:num w:numId="6">
    <w:abstractNumId w:val="4"/>
  </w:num>
  <w:num w:numId="7">
    <w:abstractNumId w:val="8"/>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A6F"/>
    <w:rsid w:val="0000212E"/>
    <w:rsid w:val="00017189"/>
    <w:rsid w:val="00027A83"/>
    <w:rsid w:val="00035C8F"/>
    <w:rsid w:val="000375FC"/>
    <w:rsid w:val="0004515B"/>
    <w:rsid w:val="00055702"/>
    <w:rsid w:val="000600B4"/>
    <w:rsid w:val="00070F64"/>
    <w:rsid w:val="00081860"/>
    <w:rsid w:val="00083C69"/>
    <w:rsid w:val="000A5A94"/>
    <w:rsid w:val="000B50E6"/>
    <w:rsid w:val="000B6B9E"/>
    <w:rsid w:val="000C24F5"/>
    <w:rsid w:val="000E080D"/>
    <w:rsid w:val="000E31C5"/>
    <w:rsid w:val="000F09DB"/>
    <w:rsid w:val="00151A76"/>
    <w:rsid w:val="00152F4C"/>
    <w:rsid w:val="001579C9"/>
    <w:rsid w:val="00164B70"/>
    <w:rsid w:val="001705DF"/>
    <w:rsid w:val="00176040"/>
    <w:rsid w:val="001B2022"/>
    <w:rsid w:val="001B5EBC"/>
    <w:rsid w:val="001B7215"/>
    <w:rsid w:val="001F2B65"/>
    <w:rsid w:val="001F2F58"/>
    <w:rsid w:val="001F3841"/>
    <w:rsid w:val="00221451"/>
    <w:rsid w:val="00221641"/>
    <w:rsid w:val="00227B21"/>
    <w:rsid w:val="00236AF7"/>
    <w:rsid w:val="00250C46"/>
    <w:rsid w:val="0025127D"/>
    <w:rsid w:val="002660CB"/>
    <w:rsid w:val="00273995"/>
    <w:rsid w:val="0027477E"/>
    <w:rsid w:val="00276346"/>
    <w:rsid w:val="0028417A"/>
    <w:rsid w:val="00297DCB"/>
    <w:rsid w:val="002B3815"/>
    <w:rsid w:val="002B71C4"/>
    <w:rsid w:val="002D2306"/>
    <w:rsid w:val="002F042E"/>
    <w:rsid w:val="002F1C55"/>
    <w:rsid w:val="00306AF8"/>
    <w:rsid w:val="00315687"/>
    <w:rsid w:val="003170C0"/>
    <w:rsid w:val="003204B9"/>
    <w:rsid w:val="003349EE"/>
    <w:rsid w:val="00344D6A"/>
    <w:rsid w:val="003549B2"/>
    <w:rsid w:val="00366554"/>
    <w:rsid w:val="003671A6"/>
    <w:rsid w:val="0036731E"/>
    <w:rsid w:val="00371D0F"/>
    <w:rsid w:val="00380164"/>
    <w:rsid w:val="003815D0"/>
    <w:rsid w:val="003829BB"/>
    <w:rsid w:val="003847E8"/>
    <w:rsid w:val="00393B8B"/>
    <w:rsid w:val="003C2994"/>
    <w:rsid w:val="003E695B"/>
    <w:rsid w:val="003F3347"/>
    <w:rsid w:val="00437B50"/>
    <w:rsid w:val="004426D4"/>
    <w:rsid w:val="00451517"/>
    <w:rsid w:val="0046675F"/>
    <w:rsid w:val="004839BB"/>
    <w:rsid w:val="004B6513"/>
    <w:rsid w:val="004C0BED"/>
    <w:rsid w:val="004C51B8"/>
    <w:rsid w:val="004C6736"/>
    <w:rsid w:val="004D22E2"/>
    <w:rsid w:val="004E5D2C"/>
    <w:rsid w:val="004E7181"/>
    <w:rsid w:val="004F5CBD"/>
    <w:rsid w:val="00570734"/>
    <w:rsid w:val="00575B2D"/>
    <w:rsid w:val="00577A82"/>
    <w:rsid w:val="005819E8"/>
    <w:rsid w:val="0059448D"/>
    <w:rsid w:val="005D1963"/>
    <w:rsid w:val="005D2AEF"/>
    <w:rsid w:val="005E6D37"/>
    <w:rsid w:val="005F0909"/>
    <w:rsid w:val="006400FE"/>
    <w:rsid w:val="0064638C"/>
    <w:rsid w:val="006508B6"/>
    <w:rsid w:val="00652056"/>
    <w:rsid w:val="00655994"/>
    <w:rsid w:val="00657D0C"/>
    <w:rsid w:val="00660A51"/>
    <w:rsid w:val="00676290"/>
    <w:rsid w:val="006925AB"/>
    <w:rsid w:val="006B03C6"/>
    <w:rsid w:val="006B2D42"/>
    <w:rsid w:val="006B6E52"/>
    <w:rsid w:val="006F309C"/>
    <w:rsid w:val="0070560E"/>
    <w:rsid w:val="0071327B"/>
    <w:rsid w:val="007279D2"/>
    <w:rsid w:val="00730816"/>
    <w:rsid w:val="00742C4F"/>
    <w:rsid w:val="00754F5B"/>
    <w:rsid w:val="00760BEE"/>
    <w:rsid w:val="00766E29"/>
    <w:rsid w:val="00771F37"/>
    <w:rsid w:val="0077582F"/>
    <w:rsid w:val="0078247B"/>
    <w:rsid w:val="00791F4A"/>
    <w:rsid w:val="00796FD8"/>
    <w:rsid w:val="007B03C4"/>
    <w:rsid w:val="007B17E3"/>
    <w:rsid w:val="007F255B"/>
    <w:rsid w:val="007F3A31"/>
    <w:rsid w:val="007F6086"/>
    <w:rsid w:val="007F7319"/>
    <w:rsid w:val="00817316"/>
    <w:rsid w:val="00836A73"/>
    <w:rsid w:val="00843E21"/>
    <w:rsid w:val="00845A6F"/>
    <w:rsid w:val="008524A0"/>
    <w:rsid w:val="00852A99"/>
    <w:rsid w:val="00853DB1"/>
    <w:rsid w:val="00856342"/>
    <w:rsid w:val="00867D54"/>
    <w:rsid w:val="00875A65"/>
    <w:rsid w:val="00897455"/>
    <w:rsid w:val="008B6CA6"/>
    <w:rsid w:val="008D796E"/>
    <w:rsid w:val="008F450B"/>
    <w:rsid w:val="008F64B5"/>
    <w:rsid w:val="00934B86"/>
    <w:rsid w:val="0094082F"/>
    <w:rsid w:val="009469A7"/>
    <w:rsid w:val="00955476"/>
    <w:rsid w:val="00965EEC"/>
    <w:rsid w:val="00990AF0"/>
    <w:rsid w:val="00993BDA"/>
    <w:rsid w:val="009A1E45"/>
    <w:rsid w:val="009A5001"/>
    <w:rsid w:val="009D3238"/>
    <w:rsid w:val="009D7510"/>
    <w:rsid w:val="00A41537"/>
    <w:rsid w:val="00A42DE6"/>
    <w:rsid w:val="00A4316B"/>
    <w:rsid w:val="00A43382"/>
    <w:rsid w:val="00A47753"/>
    <w:rsid w:val="00A67B16"/>
    <w:rsid w:val="00A7027A"/>
    <w:rsid w:val="00A831CE"/>
    <w:rsid w:val="00A9217B"/>
    <w:rsid w:val="00A96E2D"/>
    <w:rsid w:val="00AA3B4A"/>
    <w:rsid w:val="00AA4394"/>
    <w:rsid w:val="00AB002C"/>
    <w:rsid w:val="00AC5FF0"/>
    <w:rsid w:val="00AF7A98"/>
    <w:rsid w:val="00B23C2D"/>
    <w:rsid w:val="00B3248E"/>
    <w:rsid w:val="00B40D4F"/>
    <w:rsid w:val="00B44C62"/>
    <w:rsid w:val="00B5421D"/>
    <w:rsid w:val="00B5614E"/>
    <w:rsid w:val="00B6104B"/>
    <w:rsid w:val="00B65C33"/>
    <w:rsid w:val="00B751DE"/>
    <w:rsid w:val="00B82B81"/>
    <w:rsid w:val="00B94160"/>
    <w:rsid w:val="00BA428C"/>
    <w:rsid w:val="00BB6609"/>
    <w:rsid w:val="00BC1B85"/>
    <w:rsid w:val="00BF029D"/>
    <w:rsid w:val="00C012E5"/>
    <w:rsid w:val="00C175B1"/>
    <w:rsid w:val="00C2029E"/>
    <w:rsid w:val="00C202C6"/>
    <w:rsid w:val="00C236DC"/>
    <w:rsid w:val="00C65B7A"/>
    <w:rsid w:val="00CB6CC5"/>
    <w:rsid w:val="00CE0317"/>
    <w:rsid w:val="00CE7251"/>
    <w:rsid w:val="00D108BD"/>
    <w:rsid w:val="00D15FC6"/>
    <w:rsid w:val="00D2619E"/>
    <w:rsid w:val="00D2740D"/>
    <w:rsid w:val="00D32521"/>
    <w:rsid w:val="00D56E98"/>
    <w:rsid w:val="00D6115C"/>
    <w:rsid w:val="00D615B2"/>
    <w:rsid w:val="00D6357B"/>
    <w:rsid w:val="00D6435B"/>
    <w:rsid w:val="00D7791A"/>
    <w:rsid w:val="00D8760A"/>
    <w:rsid w:val="00D879D5"/>
    <w:rsid w:val="00D91ACD"/>
    <w:rsid w:val="00DA2ABE"/>
    <w:rsid w:val="00DA78A6"/>
    <w:rsid w:val="00DC353A"/>
    <w:rsid w:val="00DC4207"/>
    <w:rsid w:val="00DD3DB1"/>
    <w:rsid w:val="00DE1A70"/>
    <w:rsid w:val="00DE662E"/>
    <w:rsid w:val="00DF2A8F"/>
    <w:rsid w:val="00E140C9"/>
    <w:rsid w:val="00E30D08"/>
    <w:rsid w:val="00E4462E"/>
    <w:rsid w:val="00E476F0"/>
    <w:rsid w:val="00E5335C"/>
    <w:rsid w:val="00E64FDD"/>
    <w:rsid w:val="00E72271"/>
    <w:rsid w:val="00E852E5"/>
    <w:rsid w:val="00EA76F7"/>
    <w:rsid w:val="00EB0EDD"/>
    <w:rsid w:val="00EC4B56"/>
    <w:rsid w:val="00EC7FFD"/>
    <w:rsid w:val="00ED6F75"/>
    <w:rsid w:val="00EF7A43"/>
    <w:rsid w:val="00EF7BAF"/>
    <w:rsid w:val="00F01545"/>
    <w:rsid w:val="00F0523E"/>
    <w:rsid w:val="00F22B59"/>
    <w:rsid w:val="00F23242"/>
    <w:rsid w:val="00F30A8B"/>
    <w:rsid w:val="00F3427E"/>
    <w:rsid w:val="00F82300"/>
    <w:rsid w:val="00F85B33"/>
    <w:rsid w:val="00FB0C6F"/>
    <w:rsid w:val="00FB5AB9"/>
    <w:rsid w:val="00FC6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D08D436-3234-4B34-9773-C53AA01AD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A6F"/>
    <w:pPr>
      <w:spacing w:after="200" w:line="276" w:lineRule="auto"/>
    </w:pPr>
    <w:rPr>
      <w:rFonts w:ascii="Arial" w:eastAsia="Times New Roman" w:hAnsi="Arial" w:cs="Arial"/>
      <w:sz w:val="24"/>
      <w:szCs w:val="24"/>
    </w:rPr>
  </w:style>
  <w:style w:type="paragraph" w:styleId="Heading1">
    <w:name w:val="heading 1"/>
    <w:basedOn w:val="Normal"/>
    <w:next w:val="Normal"/>
    <w:link w:val="Heading1Char"/>
    <w:uiPriority w:val="99"/>
    <w:qFormat/>
    <w:rsid w:val="00845A6F"/>
    <w:pPr>
      <w:keepNext/>
      <w:spacing w:before="240" w:after="60"/>
      <w:jc w:val="both"/>
      <w:outlineLvl w:val="0"/>
    </w:pPr>
    <w:rPr>
      <w:b/>
      <w:bCs/>
      <w:kern w:val="32"/>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5A6F"/>
    <w:rPr>
      <w:rFonts w:ascii="Arial" w:hAnsi="Arial" w:cs="Arial"/>
      <w:b/>
      <w:bCs/>
      <w:kern w:val="32"/>
      <w:sz w:val="28"/>
      <w:szCs w:val="28"/>
      <w:lang w:val="sr-Latn-CS" w:eastAsia="sr-Latn-CS"/>
    </w:rPr>
  </w:style>
  <w:style w:type="character" w:styleId="Hyperlink">
    <w:name w:val="Hyperlink"/>
    <w:basedOn w:val="DefaultParagraphFont"/>
    <w:uiPriority w:val="99"/>
    <w:rsid w:val="00845A6F"/>
    <w:rPr>
      <w:rFonts w:cs="Times New Roman"/>
      <w:color w:val="0000FF"/>
      <w:u w:val="single"/>
    </w:rPr>
  </w:style>
  <w:style w:type="paragraph" w:styleId="ListParagraph">
    <w:name w:val="List Paragraph"/>
    <w:basedOn w:val="Normal"/>
    <w:uiPriority w:val="99"/>
    <w:qFormat/>
    <w:rsid w:val="00845A6F"/>
    <w:pPr>
      <w:ind w:left="720"/>
      <w:jc w:val="both"/>
    </w:pPr>
  </w:style>
  <w:style w:type="paragraph" w:styleId="Footer">
    <w:name w:val="footer"/>
    <w:aliases w:val="Char Char Char Char,Char Char,Char,Char Char Char,Char Char Char Char Char,Char Char Char Char Char Char,Char Char Char Char Char Char Char Char Char Char,Char Char Char Char Char Char Char Char,Char Char Char Char Char Char Char Char Char,Char1"/>
    <w:basedOn w:val="Normal"/>
    <w:link w:val="FooterChar"/>
    <w:uiPriority w:val="99"/>
    <w:rsid w:val="00845A6F"/>
    <w:pPr>
      <w:tabs>
        <w:tab w:val="center" w:pos="4703"/>
        <w:tab w:val="right" w:pos="9406"/>
      </w:tabs>
      <w:spacing w:after="0" w:line="240" w:lineRule="auto"/>
      <w:jc w:val="both"/>
    </w:pPr>
  </w:style>
  <w:style w:type="character" w:customStyle="1" w:styleId="FooterChar">
    <w:name w:val="Footer Char"/>
    <w:aliases w:val="Char Char Char Char Char1,Char Char Char1,Char Char1,Char Char Char Char1,Char Char Char Char Char Char1,Char Char Char Char Char Char Char,Char Char Char Char Char Char Char Char Char Char Char,Char Char Char Char Char Char Char Char Char1"/>
    <w:basedOn w:val="DefaultParagraphFont"/>
    <w:link w:val="Footer"/>
    <w:uiPriority w:val="99"/>
    <w:locked/>
    <w:rsid w:val="00845A6F"/>
    <w:rPr>
      <w:rFonts w:ascii="Arial" w:hAnsi="Arial" w:cs="Arial"/>
      <w:sz w:val="24"/>
      <w:szCs w:val="24"/>
    </w:rPr>
  </w:style>
  <w:style w:type="paragraph" w:styleId="NormalWeb">
    <w:name w:val="Normal (Web)"/>
    <w:basedOn w:val="Normal"/>
    <w:uiPriority w:val="99"/>
    <w:rsid w:val="00845A6F"/>
    <w:pPr>
      <w:spacing w:before="100" w:beforeAutospacing="1" w:after="100" w:afterAutospacing="1" w:line="240" w:lineRule="auto"/>
    </w:pPr>
    <w:rPr>
      <w:lang w:val="sr-Latn-CS" w:eastAsia="sr-Latn-CS"/>
    </w:rPr>
  </w:style>
  <w:style w:type="paragraph" w:styleId="Header">
    <w:name w:val="header"/>
    <w:basedOn w:val="Normal"/>
    <w:link w:val="HeaderChar"/>
    <w:uiPriority w:val="99"/>
    <w:rsid w:val="00845A6F"/>
    <w:pPr>
      <w:tabs>
        <w:tab w:val="center" w:pos="4680"/>
        <w:tab w:val="right" w:pos="9360"/>
      </w:tabs>
      <w:jc w:val="both"/>
    </w:pPr>
    <w:rPr>
      <w:lang w:val="sr-Latn-CS" w:eastAsia="sr-Latn-CS"/>
    </w:rPr>
  </w:style>
  <w:style w:type="character" w:customStyle="1" w:styleId="HeaderChar">
    <w:name w:val="Header Char"/>
    <w:basedOn w:val="DefaultParagraphFont"/>
    <w:link w:val="Header"/>
    <w:uiPriority w:val="99"/>
    <w:locked/>
    <w:rsid w:val="00845A6F"/>
    <w:rPr>
      <w:rFonts w:ascii="Arial" w:hAnsi="Arial" w:cs="Arial"/>
      <w:sz w:val="24"/>
      <w:szCs w:val="24"/>
      <w:lang w:val="sr-Latn-CS" w:eastAsia="sr-Latn-CS"/>
    </w:rPr>
  </w:style>
  <w:style w:type="paragraph" w:customStyle="1" w:styleId="Normal1">
    <w:name w:val="Normal1"/>
    <w:basedOn w:val="Normal"/>
    <w:uiPriority w:val="99"/>
    <w:rsid w:val="00845A6F"/>
    <w:pPr>
      <w:spacing w:before="100" w:beforeAutospacing="1" w:after="100" w:afterAutospacing="1" w:line="240" w:lineRule="auto"/>
    </w:pPr>
    <w:rPr>
      <w:sz w:val="22"/>
      <w:szCs w:val="22"/>
      <w:lang w:val="en-GB" w:eastAsia="en-GB"/>
    </w:rPr>
  </w:style>
  <w:style w:type="paragraph" w:styleId="BodyTextIndent">
    <w:name w:val="Body Text Indent"/>
    <w:basedOn w:val="Normal"/>
    <w:link w:val="BodyTextIndentChar"/>
    <w:uiPriority w:val="99"/>
    <w:rsid w:val="00845A6F"/>
    <w:pPr>
      <w:spacing w:after="120"/>
      <w:ind w:left="283"/>
    </w:pPr>
  </w:style>
  <w:style w:type="character" w:customStyle="1" w:styleId="BodyTextIndentChar">
    <w:name w:val="Body Text Indent Char"/>
    <w:basedOn w:val="DefaultParagraphFont"/>
    <w:link w:val="BodyTextIndent"/>
    <w:uiPriority w:val="99"/>
    <w:locked/>
    <w:rsid w:val="00845A6F"/>
    <w:rPr>
      <w:rFonts w:ascii="Arial" w:hAnsi="Arial" w:cs="Arial"/>
      <w:sz w:val="24"/>
      <w:szCs w:val="24"/>
    </w:rPr>
  </w:style>
  <w:style w:type="paragraph" w:styleId="BodyTextFirstIndent2">
    <w:name w:val="Body Text First Indent 2"/>
    <w:basedOn w:val="BodyTextIndent"/>
    <w:link w:val="BodyTextFirstIndent2Char"/>
    <w:uiPriority w:val="99"/>
    <w:rsid w:val="00845A6F"/>
    <w:pPr>
      <w:ind w:firstLine="210"/>
    </w:pPr>
    <w:rPr>
      <w:rFonts w:ascii="Garamond" w:hAnsi="Garamond" w:cs="Garamond"/>
      <w:color w:val="000000"/>
      <w:lang w:val="sr-Latn-CS" w:eastAsia="sr-Latn-CS"/>
    </w:rPr>
  </w:style>
  <w:style w:type="character" w:customStyle="1" w:styleId="BodyTextFirstIndent2Char">
    <w:name w:val="Body Text First Indent 2 Char"/>
    <w:basedOn w:val="BodyTextIndentChar"/>
    <w:link w:val="BodyTextFirstIndent2"/>
    <w:uiPriority w:val="99"/>
    <w:locked/>
    <w:rsid w:val="00845A6F"/>
    <w:rPr>
      <w:rFonts w:ascii="Garamond" w:hAnsi="Garamond" w:cs="Garamond"/>
      <w:color w:val="000000"/>
      <w:sz w:val="24"/>
      <w:szCs w:val="24"/>
      <w:lang w:val="sr-Latn-CS" w:eastAsia="sr-Latn-CS"/>
    </w:rPr>
  </w:style>
  <w:style w:type="character" w:styleId="PageNumber">
    <w:name w:val="page number"/>
    <w:basedOn w:val="DefaultParagraphFont"/>
    <w:uiPriority w:val="99"/>
    <w:rsid w:val="00845A6F"/>
    <w:rPr>
      <w:rFonts w:cs="Times New Roman"/>
    </w:rPr>
  </w:style>
  <w:style w:type="paragraph" w:styleId="BalloonText">
    <w:name w:val="Balloon Text"/>
    <w:basedOn w:val="Normal"/>
    <w:link w:val="BalloonTextChar"/>
    <w:uiPriority w:val="99"/>
    <w:semiHidden/>
    <w:rsid w:val="00845A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5A6F"/>
    <w:rPr>
      <w:rFonts w:ascii="Tahoma" w:hAnsi="Tahoma" w:cs="Tahoma"/>
      <w:sz w:val="16"/>
      <w:szCs w:val="16"/>
    </w:rPr>
  </w:style>
  <w:style w:type="table" w:styleId="TableGrid">
    <w:name w:val="Table Grid"/>
    <w:basedOn w:val="TableNormal"/>
    <w:uiPriority w:val="99"/>
    <w:rsid w:val="00344D6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344D6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44D6A"/>
    <w:rPr>
      <w:rFonts w:ascii="Arial" w:hAnsi="Arial" w:cs="Arial"/>
      <w:sz w:val="20"/>
      <w:szCs w:val="20"/>
    </w:rPr>
  </w:style>
  <w:style w:type="character" w:styleId="FootnoteReference">
    <w:name w:val="footnote reference"/>
    <w:basedOn w:val="DefaultParagraphFont"/>
    <w:uiPriority w:val="99"/>
    <w:semiHidden/>
    <w:rsid w:val="00344D6A"/>
    <w:rPr>
      <w:rFonts w:cs="Times New Roman"/>
      <w:vertAlign w:val="superscript"/>
    </w:rPr>
  </w:style>
  <w:style w:type="paragraph" w:styleId="NoSpacing">
    <w:name w:val="No Spacing"/>
    <w:uiPriority w:val="99"/>
    <w:qFormat/>
    <w:rsid w:val="00344D6A"/>
    <w:rPr>
      <w:rFonts w:ascii="Arial" w:eastAsia="Times New Roman" w:hAnsi="Arial" w:cs="Arial"/>
      <w:sz w:val="24"/>
      <w:szCs w:val="24"/>
    </w:rPr>
  </w:style>
  <w:style w:type="paragraph" w:styleId="EndnoteText">
    <w:name w:val="endnote text"/>
    <w:basedOn w:val="Normal"/>
    <w:link w:val="EndnoteTextChar"/>
    <w:uiPriority w:val="99"/>
    <w:semiHidden/>
    <w:rsid w:val="00FC665B"/>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FC665B"/>
    <w:rPr>
      <w:rFonts w:ascii="Arial" w:hAnsi="Arial" w:cs="Arial"/>
      <w:sz w:val="20"/>
      <w:szCs w:val="20"/>
    </w:rPr>
  </w:style>
  <w:style w:type="character" w:styleId="EndnoteReference">
    <w:name w:val="endnote reference"/>
    <w:basedOn w:val="DefaultParagraphFont"/>
    <w:uiPriority w:val="99"/>
    <w:semiHidden/>
    <w:rsid w:val="00FC665B"/>
    <w:rPr>
      <w:rFonts w:cs="Times New Roman"/>
      <w:vertAlign w:val="superscript"/>
    </w:rPr>
  </w:style>
  <w:style w:type="character" w:customStyle="1" w:styleId="CharCharCharCharChar11">
    <w:name w:val="Char Char Char Char Char11"/>
    <w:aliases w:val="Char Char Char11,Char Char11,Char Char Char Char11,Char Char Char Char Char Char11,Char Char Char Char Char Char Char1,Char Char Char Char Char Char Char Char Char Char Char1,Char Char Char Char Char Char Char Char Char11"/>
    <w:uiPriority w:val="99"/>
    <w:locked/>
    <w:rsid w:val="00965EEC"/>
    <w:rPr>
      <w:sz w:val="24"/>
      <w:lang w:val="en-US" w:eastAsia="en-US"/>
    </w:rPr>
  </w:style>
  <w:style w:type="paragraph" w:customStyle="1" w:styleId="1tekst">
    <w:name w:val="1tekst"/>
    <w:basedOn w:val="Normal"/>
    <w:uiPriority w:val="99"/>
    <w:rsid w:val="00965EEC"/>
    <w:pPr>
      <w:spacing w:before="100" w:after="100" w:line="240" w:lineRule="auto"/>
      <w:ind w:firstLine="240"/>
      <w:jc w:val="both"/>
    </w:pPr>
    <w:rPr>
      <w:rFonts w:ascii="Times New Roman" w:eastAsia="Calibri"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pisi.net/DocumnetWebClient/ingpro.webclient.Main/FileContentServlet/propis/0386cc/38612_03.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pisi.net/DocumnetWebClient/ingpro.webclient.Main/FileContentServlet/propis/0386cc/38612_02.htm" TargetMode="External"/><Relationship Id="rId12" Type="http://schemas.openxmlformats.org/officeDocument/2006/relationships/hyperlink" Target="http://www.propisi.net/DocumnetWebClient/ingpro.webclient.Main/FileContentServlet/propis/0123cc/12374.htm?encoding=&#1035;&#1080;&#1088;&#1080;&#1083;&#1080;&#1094;&#107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pisi.net/DocumnetWebClient/ingpro.webclient.Main/FileContentServlet/propis/0386cc/38612_03.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opisi.net/DocumnetWebClient/ingpro.webclient.Main/FileContentServlet/propis/0386cc/38612_03.htm" TargetMode="External"/><Relationship Id="rId4" Type="http://schemas.openxmlformats.org/officeDocument/2006/relationships/webSettings" Target="webSettings.xml"/><Relationship Id="rId9" Type="http://schemas.openxmlformats.org/officeDocument/2006/relationships/hyperlink" Target="http://www.propisi.net/DocumnetWebClient/ingpro.webclient.Main/FileContentServlet/propis/0386cc/38612_03.ht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6041</Words>
  <Characters>34440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mup</Company>
  <LinksUpToDate>false</LinksUpToDate>
  <CharactersWithSpaces>40401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sstanivukovic</dc:creator>
  <cp:keywords/>
  <dc:description/>
  <cp:lastModifiedBy>Nenad Zdraljevic</cp:lastModifiedBy>
  <cp:revision>2</cp:revision>
  <cp:lastPrinted>2017-08-07T11:46:00Z</cp:lastPrinted>
  <dcterms:created xsi:type="dcterms:W3CDTF">2017-08-09T13:32:00Z</dcterms:created>
  <dcterms:modified xsi:type="dcterms:W3CDTF">2017-08-09T13:32:00Z</dcterms:modified>
</cp:coreProperties>
</file>