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19D" w:rsidRPr="006A6424" w:rsidRDefault="00F6019D" w:rsidP="00150457">
      <w:pPr>
        <w:spacing w:after="0" w:line="240" w:lineRule="auto"/>
        <w:jc w:val="center"/>
        <w:rPr>
          <w:rFonts w:ascii="Times New Roman" w:hAnsi="Times New Roman"/>
          <w:b/>
          <w:sz w:val="24"/>
          <w:szCs w:val="24"/>
          <w:lang w:val="ru-RU"/>
        </w:rPr>
      </w:pPr>
      <w:r w:rsidRPr="006A6424">
        <w:rPr>
          <w:rFonts w:ascii="Times New Roman" w:hAnsi="Times New Roman"/>
          <w:b/>
          <w:sz w:val="24"/>
          <w:szCs w:val="24"/>
        </w:rPr>
        <w:t xml:space="preserve">АКЦИОНИ ПЛАН ЗА СПРОВОЂЕЊЕ </w:t>
      </w:r>
    </w:p>
    <w:p w:rsidR="00F6019D" w:rsidRPr="006A6424" w:rsidRDefault="00F6019D" w:rsidP="00150457">
      <w:pPr>
        <w:spacing w:after="0" w:line="240" w:lineRule="auto"/>
        <w:jc w:val="center"/>
        <w:rPr>
          <w:rFonts w:ascii="Times New Roman" w:hAnsi="Times New Roman"/>
          <w:b/>
          <w:sz w:val="24"/>
          <w:szCs w:val="24"/>
          <w:lang w:val="uz-Cyrl-UZ"/>
        </w:rPr>
      </w:pPr>
      <w:r w:rsidRPr="006A6424">
        <w:rPr>
          <w:rFonts w:ascii="Times New Roman" w:hAnsi="Times New Roman"/>
          <w:b/>
          <w:sz w:val="24"/>
          <w:szCs w:val="24"/>
        </w:rPr>
        <w:t>НАЦИОНАЛНЕ СТРАТЕГИЈЕ ЗА МЛАДЕ</w:t>
      </w:r>
    </w:p>
    <w:p w:rsidR="00F6019D" w:rsidRPr="006A6424" w:rsidRDefault="00F6019D" w:rsidP="00150457">
      <w:pPr>
        <w:spacing w:after="0" w:line="240" w:lineRule="auto"/>
        <w:jc w:val="center"/>
        <w:rPr>
          <w:rFonts w:ascii="Times New Roman" w:hAnsi="Times New Roman"/>
          <w:b/>
          <w:sz w:val="24"/>
          <w:szCs w:val="24"/>
          <w:lang w:val="uz-Cyrl-UZ"/>
        </w:rPr>
      </w:pPr>
      <w:r w:rsidRPr="006A6424">
        <w:rPr>
          <w:rFonts w:ascii="Times New Roman" w:hAnsi="Times New Roman"/>
          <w:b/>
          <w:sz w:val="24"/>
          <w:szCs w:val="24"/>
        </w:rPr>
        <w:t>ЗА ПЕРИОД ОД 20</w:t>
      </w:r>
      <w:r w:rsidRPr="006A6424">
        <w:rPr>
          <w:rFonts w:ascii="Times New Roman" w:hAnsi="Times New Roman"/>
          <w:b/>
          <w:sz w:val="24"/>
          <w:szCs w:val="24"/>
          <w:lang w:val="uz-Cyrl-UZ"/>
        </w:rPr>
        <w:t>15</w:t>
      </w:r>
      <w:r w:rsidRPr="006A6424">
        <w:rPr>
          <w:rFonts w:ascii="Times New Roman" w:hAnsi="Times New Roman"/>
          <w:b/>
          <w:sz w:val="24"/>
          <w:szCs w:val="24"/>
        </w:rPr>
        <w:t>. ДО 201</w:t>
      </w:r>
      <w:r w:rsidRPr="006A6424">
        <w:rPr>
          <w:rFonts w:ascii="Times New Roman" w:hAnsi="Times New Roman"/>
          <w:b/>
          <w:sz w:val="24"/>
          <w:szCs w:val="24"/>
          <w:lang w:val="uz-Cyrl-UZ"/>
        </w:rPr>
        <w:t>7</w:t>
      </w:r>
      <w:r w:rsidRPr="006A6424">
        <w:rPr>
          <w:rFonts w:ascii="Times New Roman" w:hAnsi="Times New Roman"/>
          <w:b/>
          <w:sz w:val="24"/>
          <w:szCs w:val="24"/>
        </w:rPr>
        <w:t xml:space="preserve">. </w:t>
      </w:r>
      <w:r w:rsidRPr="006A6424">
        <w:rPr>
          <w:rFonts w:ascii="Times New Roman" w:hAnsi="Times New Roman"/>
          <w:b/>
          <w:sz w:val="24"/>
          <w:szCs w:val="24"/>
          <w:lang w:val="uz-Cyrl-UZ"/>
        </w:rPr>
        <w:t>Г</w:t>
      </w:r>
      <w:r w:rsidRPr="006A6424">
        <w:rPr>
          <w:rFonts w:ascii="Times New Roman" w:hAnsi="Times New Roman"/>
          <w:b/>
          <w:sz w:val="24"/>
          <w:szCs w:val="24"/>
        </w:rPr>
        <w:t>ОДИНЕ</w:t>
      </w:r>
    </w:p>
    <w:p w:rsidR="00F6019D" w:rsidRPr="006A6424" w:rsidRDefault="00F6019D" w:rsidP="00150457">
      <w:pPr>
        <w:spacing w:after="0" w:line="240" w:lineRule="auto"/>
        <w:jc w:val="center"/>
        <w:rPr>
          <w:rFonts w:ascii="Times New Roman" w:hAnsi="Times New Roman"/>
          <w:sz w:val="24"/>
          <w:szCs w:val="24"/>
          <w:lang w:val="uz-Cyrl-UZ"/>
        </w:rPr>
      </w:pPr>
    </w:p>
    <w:p w:rsidR="00F6019D" w:rsidRPr="006A6424" w:rsidRDefault="00F6019D" w:rsidP="0021197B">
      <w:pPr>
        <w:pStyle w:val="Default"/>
        <w:ind w:firstLine="708"/>
        <w:rPr>
          <w:b/>
          <w:color w:val="auto"/>
        </w:rPr>
      </w:pPr>
      <w:r>
        <w:rPr>
          <w:b/>
          <w:color w:val="auto"/>
          <w:lang w:val="sr-Latn-CS"/>
        </w:rPr>
        <w:t xml:space="preserve"> </w:t>
      </w:r>
      <w:r w:rsidRPr="006A6424">
        <w:rPr>
          <w:b/>
          <w:color w:val="auto"/>
        </w:rPr>
        <w:t>1. УВОД</w:t>
      </w:r>
    </w:p>
    <w:p w:rsidR="00F6019D" w:rsidRPr="006A6424" w:rsidRDefault="00F6019D" w:rsidP="00150457">
      <w:pPr>
        <w:pStyle w:val="Default"/>
        <w:rPr>
          <w:color w:val="auto"/>
        </w:rPr>
      </w:pPr>
      <w:bookmarkStart w:id="0" w:name="_GoBack"/>
      <w:bookmarkEnd w:id="0"/>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 xml:space="preserve">Национална стратегија за младе за период </w:t>
      </w:r>
      <w:r w:rsidRPr="006A6424">
        <w:rPr>
          <w:rFonts w:ascii="Times New Roman" w:hAnsi="Times New Roman"/>
          <w:sz w:val="24"/>
          <w:szCs w:val="24"/>
        </w:rPr>
        <w:t xml:space="preserve">од </w:t>
      </w:r>
      <w:r w:rsidRPr="006A6424">
        <w:rPr>
          <w:rFonts w:ascii="Times New Roman" w:hAnsi="Times New Roman"/>
          <w:sz w:val="24"/>
          <w:szCs w:val="24"/>
          <w:lang w:val="uz-Cyrl-UZ"/>
        </w:rPr>
        <w:t xml:space="preserve">2015. до 2025. године (у даљем тексту: НСМ) дефинише девет стратешких циљева као жељених промењених стања када су у питању млади у областима од интереса за младе. Успешном реализацијом НСМ у наредних десет година унапредиће се: </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запошљивост и запосленост младих жена и мушкараца;</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w:t>
      </w:r>
      <w:r>
        <w:rPr>
          <w:rFonts w:ascii="Times New Roman" w:hAnsi="Times New Roman"/>
          <w:sz w:val="24"/>
          <w:szCs w:val="24"/>
        </w:rPr>
        <w:t xml:space="preserve"> </w:t>
      </w:r>
      <w:r w:rsidRPr="006A6424">
        <w:rPr>
          <w:rFonts w:ascii="Times New Roman" w:hAnsi="Times New Roman"/>
          <w:sz w:val="24"/>
          <w:szCs w:val="24"/>
          <w:lang w:val="uz-Cyrl-UZ"/>
        </w:rPr>
        <w:t>квалитет и могућности за стицање квалификација и развој компетенција и иновативности младих;</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активно учешће младих  жена и мушкараца у друштву;</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здравље и благостање младих жена и мушкараца;</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услови за развијање безбедносне културе младих;</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подршка друштвеном укључивању младих из категорија у ризику од социјалне искључености;</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мобилност, обим међународне сарадње младих и подршка младим мигрантима;</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систем информисања младих и знање о младима;</w:t>
      </w:r>
    </w:p>
    <w:p w:rsidR="00F6019D" w:rsidRPr="006A6424" w:rsidRDefault="00F6019D" w:rsidP="00150457">
      <w:pPr>
        <w:pStyle w:val="Odlomakpopisa"/>
        <w:spacing w:after="0" w:line="240" w:lineRule="auto"/>
        <w:ind w:left="0"/>
        <w:jc w:val="both"/>
        <w:rPr>
          <w:rFonts w:ascii="Times New Roman" w:hAnsi="Times New Roman"/>
          <w:sz w:val="24"/>
          <w:szCs w:val="24"/>
          <w:lang w:val="uz-Cyrl-UZ"/>
        </w:rPr>
      </w:pPr>
      <w:r w:rsidRPr="006A6424">
        <w:rPr>
          <w:rFonts w:ascii="Times New Roman" w:hAnsi="Times New Roman"/>
          <w:sz w:val="24"/>
          <w:szCs w:val="24"/>
          <w:lang w:val="uz-Cyrl-UZ"/>
        </w:rPr>
        <w:t>– коришћење и учешће младих у креирању културних садржаја.</w:t>
      </w:r>
    </w:p>
    <w:p w:rsidR="00F6019D" w:rsidRPr="006A6424" w:rsidRDefault="00F6019D" w:rsidP="00150457">
      <w:pPr>
        <w:spacing w:after="0" w:line="240" w:lineRule="auto"/>
        <w:ind w:firstLine="720"/>
        <w:jc w:val="both"/>
        <w:rPr>
          <w:rFonts w:ascii="Times New Roman" w:hAnsi="Times New Roman"/>
          <w:sz w:val="24"/>
          <w:szCs w:val="24"/>
          <w:lang w:val="uz-Cyrl-UZ"/>
        </w:rPr>
      </w:pPr>
    </w:p>
    <w:p w:rsidR="00F6019D" w:rsidRPr="006A6424" w:rsidRDefault="00F6019D" w:rsidP="000906A0">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Акциони план</w:t>
      </w:r>
      <w:r>
        <w:rPr>
          <w:rFonts w:ascii="Times New Roman" w:hAnsi="Times New Roman"/>
          <w:sz w:val="24"/>
          <w:szCs w:val="24"/>
          <w:lang w:val="sr-Latn-CS"/>
        </w:rPr>
        <w:t xml:space="preserve"> </w:t>
      </w:r>
      <w:r w:rsidRPr="000906A0">
        <w:rPr>
          <w:rFonts w:ascii="Times New Roman" w:hAnsi="Times New Roman"/>
          <w:sz w:val="24"/>
          <w:szCs w:val="24"/>
        </w:rPr>
        <w:t>за спровођење националне стратегије за младе</w:t>
      </w:r>
      <w:r>
        <w:rPr>
          <w:rFonts w:ascii="Times New Roman" w:hAnsi="Times New Roman"/>
          <w:sz w:val="24"/>
          <w:szCs w:val="24"/>
          <w:lang w:val="sr-Latn-CS"/>
        </w:rPr>
        <w:t xml:space="preserve"> </w:t>
      </w:r>
      <w:r w:rsidRPr="000906A0">
        <w:rPr>
          <w:rFonts w:ascii="Times New Roman" w:hAnsi="Times New Roman"/>
          <w:sz w:val="24"/>
          <w:szCs w:val="24"/>
        </w:rPr>
        <w:t>за период од 20</w:t>
      </w:r>
      <w:r w:rsidRPr="000906A0">
        <w:rPr>
          <w:rFonts w:ascii="Times New Roman" w:hAnsi="Times New Roman"/>
          <w:sz w:val="24"/>
          <w:szCs w:val="24"/>
          <w:lang w:val="uz-Cyrl-UZ"/>
        </w:rPr>
        <w:t>15</w:t>
      </w:r>
      <w:r w:rsidRPr="000906A0">
        <w:rPr>
          <w:rFonts w:ascii="Times New Roman" w:hAnsi="Times New Roman"/>
          <w:sz w:val="24"/>
          <w:szCs w:val="24"/>
        </w:rPr>
        <w:t>. до 201</w:t>
      </w:r>
      <w:r w:rsidRPr="000906A0">
        <w:rPr>
          <w:rFonts w:ascii="Times New Roman" w:hAnsi="Times New Roman"/>
          <w:sz w:val="24"/>
          <w:szCs w:val="24"/>
          <w:lang w:val="uz-Cyrl-UZ"/>
        </w:rPr>
        <w:t>7</w:t>
      </w:r>
      <w:r w:rsidRPr="000906A0">
        <w:rPr>
          <w:rFonts w:ascii="Times New Roman" w:hAnsi="Times New Roman"/>
          <w:sz w:val="24"/>
          <w:szCs w:val="24"/>
        </w:rPr>
        <w:t xml:space="preserve">. </w:t>
      </w:r>
      <w:r w:rsidRPr="000906A0">
        <w:rPr>
          <w:rFonts w:ascii="Times New Roman" w:hAnsi="Times New Roman"/>
          <w:sz w:val="24"/>
          <w:szCs w:val="24"/>
          <w:lang w:val="uz-Cyrl-UZ"/>
        </w:rPr>
        <w:t>г</w:t>
      </w:r>
      <w:r w:rsidRPr="000906A0">
        <w:rPr>
          <w:rFonts w:ascii="Times New Roman" w:hAnsi="Times New Roman"/>
          <w:sz w:val="24"/>
          <w:szCs w:val="24"/>
        </w:rPr>
        <w:t>одине</w:t>
      </w:r>
      <w:r w:rsidRPr="006A6424">
        <w:rPr>
          <w:rFonts w:ascii="Times New Roman" w:hAnsi="Times New Roman"/>
          <w:sz w:val="24"/>
          <w:szCs w:val="24"/>
        </w:rPr>
        <w:t xml:space="preserve"> (у даљем тексту: АП)</w:t>
      </w:r>
      <w:r w:rsidRPr="006A6424">
        <w:rPr>
          <w:rFonts w:ascii="Times New Roman" w:hAnsi="Times New Roman"/>
          <w:sz w:val="24"/>
          <w:szCs w:val="24"/>
          <w:lang w:val="uz-Cyrl-UZ"/>
        </w:rPr>
        <w:t xml:space="preserve"> НСМ прецизира индикаторе који прате: степен реализације акивности, период реализације (потребно време за остваривање предвиђених циљева, резултата и активности), ниво реализације (републички, покрајински, локални), носиоце и учеснике процеса реализације и дефинише укупно потребна средства за реализацију. </w:t>
      </w:r>
    </w:p>
    <w:p w:rsidR="00F6019D" w:rsidRPr="006A6424" w:rsidRDefault="00F6019D" w:rsidP="00150457">
      <w:pPr>
        <w:pStyle w:val="Default"/>
        <w:jc w:val="both"/>
        <w:rPr>
          <w:color w:val="auto"/>
        </w:rPr>
      </w:pPr>
    </w:p>
    <w:p w:rsidR="00F6019D" w:rsidRPr="006A6424" w:rsidRDefault="00F6019D" w:rsidP="00150457">
      <w:pPr>
        <w:pStyle w:val="Default"/>
        <w:ind w:firstLine="708"/>
        <w:jc w:val="both"/>
        <w:rPr>
          <w:color w:val="auto"/>
          <w:lang w:val="sr-Latn-CS"/>
        </w:rPr>
      </w:pPr>
      <w:r w:rsidRPr="006A6424">
        <w:rPr>
          <w:color w:val="auto"/>
        </w:rPr>
        <w:t>Овим АП утврђују се активности које ће се остваривати у 2015, 2016. и 2017. години. Детаљан план финансирања активности сачињен је за 2015. годи</w:t>
      </w:r>
      <w:r>
        <w:rPr>
          <w:color w:val="auto"/>
        </w:rPr>
        <w:t>ну, а за трогодишњи период 2015</w:t>
      </w:r>
      <w:r w:rsidRPr="006A6424">
        <w:rPr>
          <w:color w:val="auto"/>
        </w:rPr>
        <w:t xml:space="preserve">–2017. године дата је пројекција трошкова. </w:t>
      </w:r>
      <w:r w:rsidRPr="006A6424">
        <w:rPr>
          <w:color w:val="auto"/>
          <w:lang w:val="sr-Cyrl-CS"/>
        </w:rPr>
        <w:t xml:space="preserve">Треба имати у виду да је пројектована инфлација за 2015. годину према подацима </w:t>
      </w:r>
      <w:r w:rsidRPr="006A6424">
        <w:rPr>
          <w:color w:val="auto"/>
        </w:rPr>
        <w:t>Н</w:t>
      </w:r>
      <w:r w:rsidRPr="006A6424">
        <w:rPr>
          <w:color w:val="auto"/>
          <w:lang w:val="sr-Cyrl-CS"/>
        </w:rPr>
        <w:t xml:space="preserve">ародне банке Србије (4 ± 1,5%), док се за 2016. и 2017. годину морају пратити пројекције Народне банке Србије и у складу са тим ревидирати буџет АП. </w:t>
      </w:r>
    </w:p>
    <w:p w:rsidR="00F6019D" w:rsidRPr="006A6424" w:rsidRDefault="00F6019D" w:rsidP="00150457">
      <w:pPr>
        <w:pStyle w:val="Default"/>
        <w:jc w:val="both"/>
        <w:rPr>
          <w:color w:val="auto"/>
        </w:rPr>
      </w:pPr>
    </w:p>
    <w:p w:rsidR="00F6019D" w:rsidRPr="006A6424" w:rsidRDefault="00F6019D" w:rsidP="00150457">
      <w:pPr>
        <w:pStyle w:val="Default"/>
        <w:ind w:firstLine="708"/>
        <w:jc w:val="both"/>
        <w:rPr>
          <w:color w:val="auto"/>
        </w:rPr>
      </w:pPr>
      <w:r w:rsidRPr="006A6424">
        <w:rPr>
          <w:color w:val="auto"/>
        </w:rPr>
        <w:t>АП треба да помогне свим органима, организацијама, институцијама и појединцима и свим другим заинтересованим субјектима да реализују циљеве НСМ. У складу са тим, у АП су прецизно утврђене улоге, одговорности носилаца реализације, као и институционални механизми који треба да омогуће постизање жељених резултата и остваривање општих стратешких циљева НСМ.</w:t>
      </w:r>
    </w:p>
    <w:p w:rsidR="00F6019D" w:rsidRPr="006A6424" w:rsidRDefault="00F6019D" w:rsidP="00150457">
      <w:pPr>
        <w:pStyle w:val="Default"/>
        <w:jc w:val="both"/>
        <w:rPr>
          <w:color w:val="auto"/>
        </w:rPr>
      </w:pPr>
    </w:p>
    <w:p w:rsidR="00F6019D" w:rsidRPr="006A6424" w:rsidRDefault="00F6019D" w:rsidP="00150457">
      <w:pPr>
        <w:pStyle w:val="Default"/>
        <w:ind w:firstLine="708"/>
        <w:jc w:val="both"/>
        <w:rPr>
          <w:color w:val="auto"/>
        </w:rPr>
      </w:pPr>
      <w:r w:rsidRPr="006A6424">
        <w:rPr>
          <w:color w:val="auto"/>
        </w:rPr>
        <w:t xml:space="preserve">За сваки од специфичних циљева у НСМ утврђене су активности, очекивани резултати остваривања предложених активности и индикатори (квантитативни и квалитативни) на основу којих ће се пратити спровођење НСМ и мерити постигнути резултати. Свака од понуђених активности је прецизно утврђена у погледу рокова, финансирања и праћења реализације и евалуације. </w:t>
      </w:r>
    </w:p>
    <w:p w:rsidR="00F6019D" w:rsidRPr="006A6424" w:rsidRDefault="00F6019D" w:rsidP="00150457">
      <w:pPr>
        <w:pStyle w:val="Default"/>
        <w:jc w:val="both"/>
        <w:rPr>
          <w:color w:val="auto"/>
        </w:rPr>
      </w:pPr>
    </w:p>
    <w:p w:rsidR="00F6019D" w:rsidRPr="006A6424" w:rsidRDefault="00F6019D" w:rsidP="00150457">
      <w:pPr>
        <w:pStyle w:val="Default"/>
        <w:ind w:firstLine="708"/>
        <w:jc w:val="both"/>
        <w:rPr>
          <w:color w:val="auto"/>
        </w:rPr>
      </w:pPr>
      <w:r w:rsidRPr="006A6424">
        <w:rPr>
          <w:color w:val="auto"/>
        </w:rPr>
        <w:t xml:space="preserve">Посебно поглавље посвећено је систему праћења и евалуације спровођења предложених активности и садржи механизме, облике и начин извештавања за све </w:t>
      </w:r>
      <w:r w:rsidRPr="006A6424">
        <w:rPr>
          <w:color w:val="auto"/>
        </w:rPr>
        <w:lastRenderedPageBreak/>
        <w:t>предложене активности. Успостављањем оваквог јединственог система биће могуће сагледавање обима, квалитета и ефикасности остваривања предложених активности, специфичних и општих стратешких циљева утврђених у НСМ.</w:t>
      </w:r>
    </w:p>
    <w:p w:rsidR="00F6019D" w:rsidRPr="006A6424" w:rsidRDefault="00F6019D" w:rsidP="00150457">
      <w:pPr>
        <w:pStyle w:val="Default"/>
        <w:jc w:val="both"/>
        <w:rPr>
          <w:color w:val="auto"/>
        </w:rPr>
      </w:pPr>
    </w:p>
    <w:p w:rsidR="00F6019D" w:rsidRPr="006A6424" w:rsidRDefault="00F6019D" w:rsidP="0021197B">
      <w:pPr>
        <w:pStyle w:val="Default"/>
        <w:ind w:firstLine="708"/>
        <w:jc w:val="both"/>
        <w:rPr>
          <w:b/>
          <w:color w:val="auto"/>
        </w:rPr>
      </w:pPr>
      <w:r w:rsidRPr="006A6424">
        <w:rPr>
          <w:b/>
          <w:color w:val="auto"/>
        </w:rPr>
        <w:t>2. ПРОЦЕС ИЗРАДЕ АКЦИОНОГ ПЛАНА</w:t>
      </w:r>
    </w:p>
    <w:p w:rsidR="00F6019D" w:rsidRPr="006A6424" w:rsidRDefault="00F6019D" w:rsidP="00150457">
      <w:pPr>
        <w:pStyle w:val="Default"/>
        <w:jc w:val="both"/>
        <w:rPr>
          <w:b/>
          <w:color w:val="auto"/>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Израда НСМ предвиђена је Законом о младима, као документ који на предлог Министарства омладине и спорта (у даљем тексту: МОС) доноси Влада на период од десет година</w:t>
      </w:r>
      <w:r w:rsidRPr="006A6424">
        <w:rPr>
          <w:rStyle w:val="FootnoteReference"/>
          <w:rFonts w:ascii="Times New Roman" w:hAnsi="Times New Roman"/>
          <w:sz w:val="24"/>
          <w:szCs w:val="24"/>
          <w:lang w:val="uz-Cyrl-UZ"/>
        </w:rPr>
        <w:footnoteReference w:id="1"/>
      </w:r>
      <w:r w:rsidRPr="006A6424">
        <w:rPr>
          <w:rFonts w:ascii="Times New Roman" w:hAnsi="Times New Roman"/>
          <w:sz w:val="24"/>
          <w:szCs w:val="24"/>
          <w:lang w:val="uz-Cyrl-UZ"/>
        </w:rPr>
        <w:t xml:space="preserve">. Процес израде НСМ и АП започет је 31. јула 2014. године доношењем Одлуке о образовању Радне групе за израду НСМ за период од 2015. до 2025. године и АП за њено спровођење. </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 xml:space="preserve">Влада је у Радну групу именовала 53 члана, представнике свих релевантних државних органа и институција, представнике удружења младих, за младе и њихових савеза (у даљем тексту: удружења која спроводе омладинске активности) и стручњаке у области омладинске политике. Успостављено је осам тематских група (запошљавање и предузетништво, образовање, васпитање и обука, здравље и благостање, активизам и активно учешће младих, мобилност и информисање, социјална укљученост, креативност и култура, безбедност) за развој НСМ, у којима су учествовали чланови Радне групе, као и друге заинтересоване стране.  </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Процес израде НСМ започет је ситуационом анализом, како би се утврдило тренутно стање младих у областима од стратешког интереса, утврдили правци кретања појаве и дефинисали трендови.</w:t>
      </w:r>
      <w:r w:rsidRPr="006A6424">
        <w:rPr>
          <w:rFonts w:ascii="Times New Roman" w:hAnsi="Times New Roman"/>
          <w:sz w:val="24"/>
          <w:szCs w:val="24"/>
        </w:rPr>
        <w:t xml:space="preserve"> </w:t>
      </w:r>
      <w:r w:rsidRPr="006A6424">
        <w:rPr>
          <w:rFonts w:ascii="Times New Roman" w:hAnsi="Times New Roman"/>
          <w:sz w:val="24"/>
          <w:szCs w:val="24"/>
          <w:lang w:val="uz-Cyrl-UZ"/>
        </w:rPr>
        <w:t xml:space="preserve">Ситуационом анализом створена је основа за утврђивање кључних изазова (проблема) за младе, као постојећег негативног стања на основу којих су дефинисани узроци, који су довели до таквог стања и последице које су из тога произашле. Током консултативног процеса у oктобру месецу одржано је 15 округлих столова широм </w:t>
      </w:r>
      <w:r>
        <w:rPr>
          <w:rFonts w:ascii="Times New Roman" w:hAnsi="Times New Roman"/>
          <w:sz w:val="24"/>
          <w:szCs w:val="24"/>
        </w:rPr>
        <w:t xml:space="preserve">Републике </w:t>
      </w:r>
      <w:r w:rsidRPr="006A6424">
        <w:rPr>
          <w:rFonts w:ascii="Times New Roman" w:hAnsi="Times New Roman"/>
          <w:sz w:val="24"/>
          <w:szCs w:val="24"/>
          <w:lang w:val="uz-Cyrl-UZ"/>
        </w:rPr>
        <w:t xml:space="preserve">Србије и више стручних расправа, док је у новембру спроведена јавна расправа и </w:t>
      </w:r>
      <w:r w:rsidRPr="006A6424">
        <w:rPr>
          <w:rFonts w:ascii="Times New Roman" w:hAnsi="Times New Roman"/>
          <w:sz w:val="24"/>
          <w:szCs w:val="24"/>
        </w:rPr>
        <w:t>одржано</w:t>
      </w:r>
      <w:r w:rsidRPr="006A6424">
        <w:rPr>
          <w:rFonts w:ascii="Times New Roman" w:hAnsi="Times New Roman"/>
          <w:sz w:val="24"/>
          <w:szCs w:val="24"/>
          <w:lang w:val="ru-RU"/>
        </w:rPr>
        <w:t xml:space="preserve"> пет </w:t>
      </w:r>
      <w:r w:rsidRPr="006A6424">
        <w:rPr>
          <w:rFonts w:ascii="Times New Roman" w:hAnsi="Times New Roman"/>
          <w:sz w:val="24"/>
          <w:szCs w:val="24"/>
        </w:rPr>
        <w:t>јавних трибина и округлих столова</w:t>
      </w:r>
      <w:r w:rsidRPr="006A6424">
        <w:rPr>
          <w:rFonts w:ascii="Times New Roman" w:hAnsi="Times New Roman"/>
          <w:sz w:val="24"/>
          <w:szCs w:val="24"/>
          <w:lang w:val="uz-Cyrl-UZ"/>
        </w:rPr>
        <w:t xml:space="preserve">, на којима је учествовало више хиљада младих. На основу коментара изнетих током ових скупова, као и предлога и сугестија достављених путем формулара, дошло се до НСМ за период од 2015. до 2025. године и </w:t>
      </w:r>
      <w:r w:rsidRPr="006A6424">
        <w:rPr>
          <w:rFonts w:ascii="Times New Roman" w:hAnsi="Times New Roman"/>
          <w:sz w:val="24"/>
          <w:szCs w:val="24"/>
        </w:rPr>
        <w:t>AП</w:t>
      </w:r>
      <w:r w:rsidRPr="006A6424">
        <w:rPr>
          <w:rFonts w:ascii="Times New Roman" w:hAnsi="Times New Roman"/>
          <w:sz w:val="24"/>
          <w:szCs w:val="24"/>
          <w:lang w:val="uz-Cyrl-UZ"/>
        </w:rPr>
        <w:t xml:space="preserve"> за њено спровођење у периоду од 2015. до 2017. године.</w:t>
      </w:r>
    </w:p>
    <w:p w:rsidR="00F6019D" w:rsidRPr="006A6424" w:rsidRDefault="00F6019D" w:rsidP="00150457">
      <w:pPr>
        <w:pStyle w:val="Default"/>
        <w:jc w:val="both"/>
        <w:rPr>
          <w:color w:val="auto"/>
        </w:rPr>
      </w:pPr>
    </w:p>
    <w:p w:rsidR="00F6019D" w:rsidRPr="006A6424" w:rsidRDefault="00F6019D" w:rsidP="0021197B">
      <w:pPr>
        <w:spacing w:after="0" w:line="240" w:lineRule="auto"/>
        <w:ind w:right="-284" w:firstLine="708"/>
        <w:jc w:val="both"/>
        <w:rPr>
          <w:rFonts w:ascii="Times New Roman" w:hAnsi="Times New Roman"/>
          <w:b/>
          <w:sz w:val="24"/>
          <w:szCs w:val="24"/>
          <w:lang w:val="uz-Cyrl-UZ"/>
        </w:rPr>
      </w:pPr>
      <w:r w:rsidRPr="006A6424">
        <w:rPr>
          <w:rFonts w:ascii="Times New Roman" w:hAnsi="Times New Roman"/>
          <w:b/>
          <w:sz w:val="24"/>
          <w:szCs w:val="24"/>
          <w:lang w:val="uz-Cyrl-UZ"/>
        </w:rPr>
        <w:t>3. МЕХАНИЗАМ ПРАЋЕЊА, ЕВАЛУАЦИЈА И ИЗВЕШТАВАЊЕ</w:t>
      </w:r>
    </w:p>
    <w:p w:rsidR="00F6019D" w:rsidRPr="006A6424" w:rsidRDefault="00F6019D" w:rsidP="00150457">
      <w:pPr>
        <w:spacing w:after="0" w:line="240" w:lineRule="auto"/>
        <w:ind w:firstLine="720"/>
        <w:jc w:val="both"/>
        <w:rPr>
          <w:rFonts w:ascii="Times New Roman" w:hAnsi="Times New Roman"/>
          <w:b/>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 xml:space="preserve">Основ за праћење спровођења активности и достизања планираних резултата и специфичних циљева јесте скуп индикатора који су утврђени на нивоу резултата сваког специфичног циља, као и на нивоу резултата сваке појединачне активности. Одговорност за успостављање целовитог и свеобухватног система праћења је на МОС. </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 xml:space="preserve">Значајну улогу у процесу праћења и прикупљања података имаће канцеларије за младе (у даљем тексту: КЗМ), као и друге институције и удружења која спроводе омладинске активности. Ресорна министарства, државне организације и институције одговорни су за постизање резултата и праћење активности за чије носиоце су утврђени НСМ и АП. Аутономна покрајина и ЈЛС достављају на захтев МОС, а најмање једном годишње извештај о спровођењу АП за спровођење НСМ на својој </w:t>
      </w:r>
      <w:r w:rsidRPr="006A6424">
        <w:rPr>
          <w:rFonts w:ascii="Times New Roman" w:hAnsi="Times New Roman"/>
          <w:sz w:val="24"/>
          <w:szCs w:val="24"/>
          <w:lang w:val="uz-Cyrl-UZ"/>
        </w:rPr>
        <w:lastRenderedPageBreak/>
        <w:t>територији</w:t>
      </w:r>
      <w:r w:rsidRPr="006A6424">
        <w:rPr>
          <w:rStyle w:val="FootnoteReference"/>
          <w:rFonts w:ascii="Times New Roman" w:hAnsi="Times New Roman"/>
          <w:sz w:val="24"/>
          <w:szCs w:val="24"/>
          <w:lang w:val="uz-Cyrl-UZ"/>
        </w:rPr>
        <w:footnoteReference w:id="2"/>
      </w:r>
      <w:r w:rsidRPr="006A6424">
        <w:rPr>
          <w:rFonts w:ascii="Times New Roman" w:hAnsi="Times New Roman"/>
          <w:sz w:val="24"/>
          <w:szCs w:val="24"/>
          <w:lang w:val="uz-Cyrl-UZ"/>
        </w:rPr>
        <w:t xml:space="preserve">. За успешно остваривање праћења неопходно је укључивање и свих осталих партнера ‒ ресорних министарстава, институција, организација и удружења. Поред тога, одређени број међународних организација ће бити укључен у процес праћења. </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Прикупљени подаци у процесу израде НСМ послужиће као основ за утврђивање почетног стања, с тим да у областима где је идентификован недостатак релевантних информација и података, процес праћења отпочиње утврђивањем почетног стања, које се мора обавити током 2015. године. Праћење ће се реализовати у редовним временским интервалима (месечно, квартално и годишње) у зависности од врсте активности, као и постављених рокова за њихово спровођење. Евалуација ће се спроводити редовно, једном годишње, и користиће се различити извори података на основу утврђених индикатора у НСМ и АП. У зависности од врсте индикатора, процењује се степен извршења, ефекти остварења, као и институционалне и законодавне промене. Сврха евалуације је да се објективно вреднују све фазе и аспекти спровођења НСМ и АП – успешност остваривања активности, ефективност достизања стратешких и специфичних циљева и очекиваних резултата, као и утицај који су они имали на младе, али и на шире друштвене токове.</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 xml:space="preserve">Приликом процеса израде консекутивних акционих планова НСМ, потребно је спровести екстерну евалуацију остварења претходног акционог плана НСМ и НСМ. Приликом израде наредне НСМ, потребно је спровести екстерну евалуацију степена остварења ове НСМ и урадити опште квантитавно и квалитативно истраживање стања, трендова, потреба и ставова младих. Поред података објављених од органа надлежних за послове статистике, податке прикупљају, кроз систем праћења и извештавања и организације, институције и ресорна министарства која реализују НСМ и АП. Такође, треба подржати развој алтернативних мрежа (други извори) за прикупљање података, као и прављење евиденција и умрежавање извора података доступних на локалном нивоу. </w:t>
      </w:r>
    </w:p>
    <w:p w:rsidR="00F6019D" w:rsidRPr="006A6424" w:rsidRDefault="00F6019D" w:rsidP="00150457">
      <w:pPr>
        <w:spacing w:after="0" w:line="240" w:lineRule="auto"/>
        <w:ind w:firstLine="708"/>
        <w:jc w:val="both"/>
        <w:rPr>
          <w:rFonts w:ascii="Times New Roman" w:hAnsi="Times New Roman"/>
          <w:sz w:val="24"/>
          <w:szCs w:val="24"/>
          <w:lang w:val="uz-Cyrl-UZ"/>
        </w:rPr>
      </w:pPr>
    </w:p>
    <w:p w:rsidR="00F6019D" w:rsidRPr="006A6424" w:rsidRDefault="00F6019D" w:rsidP="00150457">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За редовну годишњу евалуацију надлежни су МОС, Радна група за спровођење НСМ коју образује Влада и Савет за младе. Ресорна министарства учествују у припреми извештаја за Владу. За извештавање о напретку у спровођењу НСМ институционално је надлежан МОС и Савет за младе. Извештаји о напретку припремају се једном годишње и засновани су на индикаторима. Годишњи извештај о напретку у спровођењу НСМ подноси се Влади. Извештај је јаван и путем публиковања и објављивања на званичној интернет страници МОС биће доступан широј јавности.</w:t>
      </w:r>
    </w:p>
    <w:p w:rsidR="00F6019D" w:rsidRPr="006A6424" w:rsidRDefault="00F6019D" w:rsidP="00256A7A">
      <w:pPr>
        <w:spacing w:after="0" w:line="240" w:lineRule="auto"/>
        <w:jc w:val="both"/>
        <w:rPr>
          <w:rFonts w:ascii="Times New Roman" w:hAnsi="Times New Roman"/>
          <w:sz w:val="24"/>
          <w:szCs w:val="24"/>
          <w:lang w:val="uz-Cyrl-UZ"/>
        </w:rPr>
      </w:pPr>
    </w:p>
    <w:p w:rsidR="00F6019D" w:rsidRPr="006A6424" w:rsidRDefault="00F6019D" w:rsidP="0021197B">
      <w:pPr>
        <w:spacing w:after="0" w:line="240" w:lineRule="auto"/>
        <w:ind w:firstLine="708"/>
        <w:rPr>
          <w:rFonts w:ascii="Times New Roman" w:hAnsi="Times New Roman"/>
          <w:b/>
          <w:sz w:val="24"/>
          <w:szCs w:val="24"/>
          <w:lang w:val="uz-Cyrl-UZ"/>
        </w:rPr>
      </w:pPr>
      <w:r w:rsidRPr="006A6424">
        <w:rPr>
          <w:rFonts w:ascii="Times New Roman" w:hAnsi="Times New Roman"/>
          <w:b/>
          <w:sz w:val="24"/>
          <w:szCs w:val="24"/>
          <w:lang w:val="uz-Cyrl-UZ"/>
        </w:rPr>
        <w:t>4. ПРОЦЕС И МЕТОДОЛОГИЈА ИЗРАДЕ БУЏЕТА</w:t>
      </w:r>
    </w:p>
    <w:p w:rsidR="00F6019D" w:rsidRPr="006A6424" w:rsidRDefault="00F6019D" w:rsidP="00150457">
      <w:pPr>
        <w:spacing w:after="0" w:line="240" w:lineRule="auto"/>
        <w:ind w:firstLine="708"/>
        <w:rPr>
          <w:rFonts w:ascii="Times New Roman" w:hAnsi="Times New Roman"/>
          <w:b/>
          <w:sz w:val="24"/>
          <w:szCs w:val="24"/>
          <w:lang w:val="uz-Cyrl-UZ"/>
        </w:rPr>
      </w:pPr>
    </w:p>
    <w:p w:rsidR="00F6019D" w:rsidRPr="006A6424" w:rsidRDefault="00F6019D" w:rsidP="00256A7A">
      <w:pPr>
        <w:shd w:val="clear" w:color="auto" w:fill="FFFFFF"/>
        <w:spacing w:after="0" w:line="240" w:lineRule="auto"/>
        <w:ind w:firstLine="708"/>
        <w:jc w:val="both"/>
        <w:rPr>
          <w:rFonts w:ascii="Times New Roman" w:hAnsi="Times New Roman"/>
          <w:sz w:val="24"/>
          <w:szCs w:val="24"/>
        </w:rPr>
      </w:pPr>
      <w:r w:rsidRPr="006A6424">
        <w:rPr>
          <w:rFonts w:ascii="Times New Roman" w:hAnsi="Times New Roman"/>
          <w:sz w:val="24"/>
          <w:szCs w:val="24"/>
        </w:rPr>
        <w:t xml:space="preserve">Буџет је основна компонента планирања, реализације и мониторинга АП. Буџет представља план прихода и трошкова и заснован је на активностима унутар сваког резултата и стратешког циља АП. Буџет је креиран са намером да се пружи јасан, концизан и кохерентан финансијски оквир за остварење циљева и задатака НСМ. </w:t>
      </w:r>
      <w:r w:rsidRPr="006A6424">
        <w:rPr>
          <w:rFonts w:ascii="Times New Roman" w:hAnsi="Times New Roman"/>
          <w:sz w:val="24"/>
          <w:szCs w:val="24"/>
          <w:lang w:val="sr-Latn-CS"/>
        </w:rPr>
        <w:t xml:space="preserve">Процес буџетирања организован је на структурисан начин, уз укључивање </w:t>
      </w:r>
      <w:r w:rsidRPr="006A6424">
        <w:rPr>
          <w:rFonts w:ascii="Times New Roman" w:hAnsi="Times New Roman"/>
          <w:sz w:val="24"/>
          <w:szCs w:val="24"/>
        </w:rPr>
        <w:t>главних</w:t>
      </w:r>
      <w:r w:rsidRPr="006A6424">
        <w:rPr>
          <w:rFonts w:ascii="Times New Roman" w:hAnsi="Times New Roman"/>
          <w:sz w:val="24"/>
          <w:szCs w:val="24"/>
          <w:lang w:val="sr-Latn-CS"/>
        </w:rPr>
        <w:t xml:space="preserve"> актера. Планирање буџета узело је у обзир циљеве и задатке </w:t>
      </w:r>
      <w:r w:rsidRPr="006A6424">
        <w:rPr>
          <w:rFonts w:ascii="Times New Roman" w:hAnsi="Times New Roman"/>
          <w:sz w:val="24"/>
          <w:szCs w:val="24"/>
        </w:rPr>
        <w:t>НСМ</w:t>
      </w:r>
      <w:r w:rsidRPr="006A6424">
        <w:rPr>
          <w:rFonts w:ascii="Times New Roman" w:hAnsi="Times New Roman"/>
          <w:sz w:val="24"/>
          <w:szCs w:val="24"/>
          <w:lang w:val="sr-Latn-CS"/>
        </w:rPr>
        <w:t xml:space="preserve">, планиране активности, процену потребних средстава и потенцијалне изворе финансирања. </w:t>
      </w:r>
    </w:p>
    <w:p w:rsidR="00F6019D" w:rsidRPr="006A6424" w:rsidRDefault="00F6019D" w:rsidP="00256A7A">
      <w:pPr>
        <w:shd w:val="clear" w:color="auto" w:fill="FFFFFF"/>
        <w:spacing w:after="0" w:line="240" w:lineRule="auto"/>
        <w:ind w:firstLine="708"/>
        <w:jc w:val="both"/>
        <w:rPr>
          <w:rFonts w:ascii="Times New Roman" w:hAnsi="Times New Roman"/>
          <w:sz w:val="24"/>
          <w:szCs w:val="24"/>
        </w:rPr>
      </w:pPr>
    </w:p>
    <w:p w:rsidR="00F6019D" w:rsidRPr="006A6424" w:rsidRDefault="00F6019D" w:rsidP="004A0976">
      <w:pPr>
        <w:shd w:val="clear" w:color="auto" w:fill="FFFFFF"/>
        <w:spacing w:after="0" w:line="240" w:lineRule="auto"/>
        <w:ind w:firstLine="706"/>
        <w:jc w:val="both"/>
        <w:rPr>
          <w:rFonts w:ascii="Times New Roman" w:hAnsi="Times New Roman"/>
          <w:bCs/>
          <w:sz w:val="24"/>
          <w:szCs w:val="24"/>
        </w:rPr>
      </w:pPr>
      <w:r w:rsidRPr="006A6424">
        <w:rPr>
          <w:rFonts w:ascii="Times New Roman" w:hAnsi="Times New Roman"/>
          <w:sz w:val="24"/>
          <w:szCs w:val="24"/>
        </w:rPr>
        <w:t xml:space="preserve">Укупна средства планирана за период од три године (2015–2017) износе </w:t>
      </w:r>
      <w:r w:rsidRPr="006A6424">
        <w:rPr>
          <w:rFonts w:ascii="Times New Roman" w:hAnsi="Times New Roman"/>
          <w:bCs/>
          <w:sz w:val="24"/>
          <w:szCs w:val="24"/>
        </w:rPr>
        <w:t>6.034.369.460 РСД, при чему 3.865.064.460 РСД</w:t>
      </w:r>
      <w:r>
        <w:rPr>
          <w:rFonts w:ascii="Times New Roman" w:hAnsi="Times New Roman"/>
          <w:bCs/>
          <w:sz w:val="24"/>
          <w:szCs w:val="24"/>
        </w:rPr>
        <w:t xml:space="preserve"> чине буџетска средства, </w:t>
      </w:r>
      <w:r w:rsidRPr="006A6424">
        <w:rPr>
          <w:rFonts w:ascii="Times New Roman" w:hAnsi="Times New Roman"/>
          <w:bCs/>
          <w:sz w:val="24"/>
          <w:szCs w:val="24"/>
        </w:rPr>
        <w:t xml:space="preserve">а 2.169.305.000 РСД средства из осталих извора. Oвом износу потребно је додати и део средстава опредељен за реализацију мера активне политике запошљавања (укупно је опредељено на апропријацији 464–2.800.000.000 РСД) која ће се употребити за младе и која није могуће унапред исказати у тачном износу јер се опредељују по мерама активне политике а не по старосним групама, као и део средстава опредељен у Буџетском фонду за професионалну рехабилитацију и подстицање запошљавања особа са инвалидитетом (укупно је </w:t>
      </w:r>
      <w:r>
        <w:rPr>
          <w:rFonts w:ascii="Times New Roman" w:hAnsi="Times New Roman"/>
          <w:bCs/>
          <w:sz w:val="24"/>
          <w:szCs w:val="24"/>
        </w:rPr>
        <w:t>опредељено на апропријацији 464</w:t>
      </w:r>
      <w:r w:rsidRPr="006A6424">
        <w:rPr>
          <w:rFonts w:ascii="Times New Roman" w:hAnsi="Times New Roman"/>
          <w:bCs/>
          <w:sz w:val="24"/>
          <w:szCs w:val="24"/>
        </w:rPr>
        <w:t xml:space="preserve">–500.000.000 РСД) која ће се употребити за младе особе са инвалидитетом а која није могуће унапред исказати у тачном износу јер се опредељују за професионалну рехабилитацију и подстицање запошљавања особа са инвалидитетом а не по старосним групама. </w:t>
      </w:r>
    </w:p>
    <w:p w:rsidR="00F6019D" w:rsidRPr="006A6424" w:rsidRDefault="00F6019D" w:rsidP="00150457">
      <w:pPr>
        <w:shd w:val="clear" w:color="auto" w:fill="FFFFFF"/>
        <w:spacing w:after="0" w:line="240" w:lineRule="auto"/>
        <w:ind w:firstLine="708"/>
        <w:jc w:val="both"/>
        <w:rPr>
          <w:rFonts w:ascii="Times New Roman" w:hAnsi="Times New Roman"/>
          <w:bCs/>
          <w:sz w:val="24"/>
          <w:szCs w:val="24"/>
        </w:rPr>
      </w:pPr>
    </w:p>
    <w:p w:rsidR="00F6019D" w:rsidRPr="006A6424" w:rsidRDefault="00F6019D" w:rsidP="00256A7A">
      <w:pPr>
        <w:spacing w:after="0" w:line="240" w:lineRule="auto"/>
        <w:ind w:firstLine="708"/>
        <w:jc w:val="both"/>
        <w:rPr>
          <w:rFonts w:ascii="Times New Roman" w:hAnsi="Times New Roman"/>
          <w:sz w:val="24"/>
          <w:szCs w:val="24"/>
          <w:lang w:val="uz-Cyrl-UZ"/>
        </w:rPr>
      </w:pPr>
      <w:r w:rsidRPr="006A6424">
        <w:rPr>
          <w:rFonts w:ascii="Times New Roman" w:hAnsi="Times New Roman"/>
          <w:sz w:val="24"/>
          <w:szCs w:val="24"/>
          <w:lang w:val="uz-Cyrl-UZ"/>
        </w:rPr>
        <w:t>Средства за реализацију НСМ обезбеђују се у буџету Републике Србије, као и у буџету аутономне покрајине и јединица локалне самоуправе (у даљем тексту: ЈЛС) и из других извора у складу са позитивним законским прописима, уз планиран допринос ИПА</w:t>
      </w:r>
      <w:r w:rsidRPr="006A6424">
        <w:rPr>
          <w:rStyle w:val="FootnoteReference"/>
          <w:rFonts w:ascii="Times New Roman" w:hAnsi="Times New Roman"/>
          <w:sz w:val="24"/>
          <w:szCs w:val="24"/>
          <w:lang w:val="uz-Cyrl-UZ"/>
        </w:rPr>
        <w:footnoteReference w:id="3"/>
      </w:r>
      <w:r w:rsidRPr="006A6424">
        <w:rPr>
          <w:rFonts w:ascii="Times New Roman" w:hAnsi="Times New Roman"/>
          <w:sz w:val="24"/>
          <w:szCs w:val="24"/>
          <w:lang w:val="uz-Cyrl-UZ"/>
        </w:rPr>
        <w:t xml:space="preserve"> фондова Европске уније, учешће приватног сектора, удружења која спроводе омладинске активности и других националних и међународних програма и донатора. У складу са НСМ, аутономна покрајина и ЈЛС утврђују акционе планове за спровођење НСМ на својој територији и у свом буџету обезбеђују средства за реализацију тих планова. </w:t>
      </w:r>
    </w:p>
    <w:p w:rsidR="00F6019D" w:rsidRPr="006A6424" w:rsidRDefault="00F6019D" w:rsidP="00150457">
      <w:pPr>
        <w:shd w:val="clear" w:color="auto" w:fill="FFFFFF"/>
        <w:spacing w:after="0" w:line="240" w:lineRule="auto"/>
        <w:ind w:firstLine="708"/>
        <w:jc w:val="both"/>
        <w:rPr>
          <w:rFonts w:ascii="Times New Roman" w:hAnsi="Times New Roman"/>
          <w:sz w:val="24"/>
          <w:szCs w:val="24"/>
          <w:lang w:val="sr-Latn-CS"/>
        </w:rPr>
      </w:pPr>
    </w:p>
    <w:p w:rsidR="00F6019D" w:rsidRPr="006A6424" w:rsidRDefault="00F6019D" w:rsidP="0021197B">
      <w:pPr>
        <w:spacing w:after="0" w:line="240" w:lineRule="auto"/>
        <w:ind w:firstLine="708"/>
        <w:jc w:val="both"/>
        <w:rPr>
          <w:rFonts w:ascii="Times New Roman" w:hAnsi="Times New Roman"/>
          <w:b/>
          <w:sz w:val="24"/>
          <w:szCs w:val="24"/>
        </w:rPr>
      </w:pPr>
      <w:r w:rsidRPr="006A6424">
        <w:rPr>
          <w:rFonts w:ascii="Times New Roman" w:hAnsi="Times New Roman"/>
          <w:b/>
          <w:sz w:val="24"/>
          <w:szCs w:val="24"/>
          <w:lang w:val="uz-Cyrl-UZ"/>
        </w:rPr>
        <w:t>4.1. Методологија израде буџета</w:t>
      </w:r>
    </w:p>
    <w:p w:rsidR="00F6019D" w:rsidRPr="006A6424" w:rsidRDefault="00F6019D" w:rsidP="00150457">
      <w:pPr>
        <w:spacing w:after="0" w:line="240" w:lineRule="auto"/>
        <w:ind w:firstLine="708"/>
        <w:jc w:val="both"/>
        <w:rPr>
          <w:rFonts w:ascii="Times New Roman" w:hAnsi="Times New Roman"/>
          <w:b/>
          <w:sz w:val="24"/>
          <w:szCs w:val="24"/>
        </w:rPr>
      </w:pPr>
    </w:p>
    <w:p w:rsidR="00F6019D" w:rsidRPr="006A6424" w:rsidRDefault="00F6019D" w:rsidP="00256A7A">
      <w:pPr>
        <w:shd w:val="clear" w:color="auto" w:fill="FFFFFF"/>
        <w:spacing w:after="0" w:line="240" w:lineRule="auto"/>
        <w:ind w:firstLine="708"/>
        <w:jc w:val="both"/>
        <w:rPr>
          <w:rFonts w:ascii="Times New Roman" w:hAnsi="Times New Roman"/>
          <w:sz w:val="24"/>
          <w:szCs w:val="24"/>
        </w:rPr>
      </w:pPr>
      <w:r w:rsidRPr="006A6424">
        <w:rPr>
          <w:rFonts w:ascii="Times New Roman" w:hAnsi="Times New Roman"/>
          <w:sz w:val="24"/>
          <w:szCs w:val="24"/>
        </w:rPr>
        <w:t>Буџет је развијен на основу детаљног плана активности са јасно развијеним индикаторима. Иницијално су дата детаљна образложења за сваки износ, што је обезбедило јасне информације о траженим ресурсима по активностима. Коришћена је комбинација приступа „одоздо на горе</w:t>
      </w:r>
      <w:r w:rsidRPr="000906A0">
        <w:rPr>
          <w:rFonts w:ascii="Times New Roman" w:hAnsi="Times New Roman"/>
          <w:color w:val="000000"/>
          <w:sz w:val="24"/>
          <w:szCs w:val="24"/>
        </w:rPr>
        <w:t>”</w:t>
      </w:r>
      <w:r w:rsidRPr="006A6424">
        <w:rPr>
          <w:rFonts w:ascii="Times New Roman" w:hAnsi="Times New Roman"/>
          <w:sz w:val="24"/>
          <w:szCs w:val="24"/>
        </w:rPr>
        <w:t xml:space="preserve"> и „одозго на доле</w:t>
      </w:r>
      <w:r w:rsidRPr="000906A0">
        <w:rPr>
          <w:rFonts w:ascii="Times New Roman" w:hAnsi="Times New Roman"/>
          <w:color w:val="000000"/>
          <w:sz w:val="24"/>
          <w:szCs w:val="24"/>
        </w:rPr>
        <w:t>”</w:t>
      </w:r>
      <w:r w:rsidRPr="006A6424">
        <w:rPr>
          <w:rFonts w:ascii="Times New Roman" w:hAnsi="Times New Roman"/>
          <w:sz w:val="24"/>
          <w:szCs w:val="24"/>
        </w:rPr>
        <w:t>, при чему је сваки координатор тематске групе дао почетну процену средстава која су потребна по активностима. Након тога спроведено је усклађивање од стране руководства МОС, као и других релевантних институција имајући у виду планирани буџет за 2015. годину, као и пројекције до 2017 године.</w:t>
      </w:r>
    </w:p>
    <w:p w:rsidR="00F6019D" w:rsidRPr="006A6424" w:rsidRDefault="00F6019D" w:rsidP="00256A7A">
      <w:pPr>
        <w:shd w:val="clear" w:color="auto" w:fill="FFFFFF"/>
        <w:spacing w:after="0" w:line="240" w:lineRule="auto"/>
        <w:ind w:firstLine="708"/>
        <w:jc w:val="both"/>
        <w:rPr>
          <w:rFonts w:ascii="Times New Roman" w:hAnsi="Times New Roman"/>
          <w:sz w:val="24"/>
          <w:szCs w:val="24"/>
        </w:rPr>
      </w:pPr>
    </w:p>
    <w:p w:rsidR="00F6019D" w:rsidRPr="006A6424" w:rsidRDefault="00F6019D" w:rsidP="00150457">
      <w:pPr>
        <w:spacing w:after="0" w:line="240" w:lineRule="auto"/>
        <w:ind w:firstLine="708"/>
        <w:jc w:val="both"/>
        <w:rPr>
          <w:rFonts w:ascii="Times New Roman" w:hAnsi="Times New Roman"/>
          <w:sz w:val="24"/>
          <w:szCs w:val="24"/>
        </w:rPr>
      </w:pPr>
      <w:r w:rsidRPr="006A6424">
        <w:rPr>
          <w:rFonts w:ascii="Times New Roman" w:hAnsi="Times New Roman"/>
          <w:sz w:val="24"/>
          <w:szCs w:val="24"/>
        </w:rPr>
        <w:t>Буџет показује да су предвиђени приходи исти као и предвиђени трошкови. Подељен је на два основна дела: детаљан план средстава потребних за имплементацију АП у 2015. години и пројекцију средства неопходних за имплементацију АП у периоду од три године (2015–2017). Ове две секције су даљe подељене у три подсекције, у зависности од извора прихода: Укупно, Буџетска средства и Остали извори.</w:t>
      </w:r>
    </w:p>
    <w:p w:rsidR="00F6019D" w:rsidRPr="006A6424" w:rsidRDefault="00F6019D" w:rsidP="00150457">
      <w:pPr>
        <w:spacing w:after="0" w:line="240" w:lineRule="auto"/>
        <w:ind w:firstLine="708"/>
        <w:jc w:val="both"/>
        <w:rPr>
          <w:rFonts w:ascii="Times New Roman" w:hAnsi="Times New Roman"/>
          <w:sz w:val="24"/>
          <w:szCs w:val="24"/>
        </w:rPr>
      </w:pPr>
    </w:p>
    <w:p w:rsidR="00F6019D" w:rsidRPr="006A6424" w:rsidRDefault="00F6019D" w:rsidP="0021197B">
      <w:pPr>
        <w:spacing w:after="0" w:line="240" w:lineRule="auto"/>
        <w:ind w:firstLine="708"/>
        <w:jc w:val="both"/>
        <w:rPr>
          <w:rFonts w:ascii="Times New Roman" w:hAnsi="Times New Roman"/>
          <w:b/>
          <w:sz w:val="24"/>
          <w:szCs w:val="24"/>
        </w:rPr>
      </w:pPr>
      <w:r w:rsidRPr="006A6424">
        <w:rPr>
          <w:rFonts w:ascii="Times New Roman" w:hAnsi="Times New Roman"/>
          <w:b/>
          <w:sz w:val="24"/>
          <w:szCs w:val="24"/>
          <w:lang w:val="uz-Cyrl-UZ"/>
        </w:rPr>
        <w:t>4.2. Осврт на буџет АП за 2015. годину</w:t>
      </w:r>
    </w:p>
    <w:p w:rsidR="00F6019D" w:rsidRPr="006A6424" w:rsidRDefault="00F6019D" w:rsidP="00150457">
      <w:pPr>
        <w:spacing w:after="0" w:line="240" w:lineRule="auto"/>
        <w:ind w:firstLine="708"/>
        <w:jc w:val="both"/>
        <w:rPr>
          <w:rFonts w:ascii="Times New Roman" w:hAnsi="Times New Roman"/>
          <w:b/>
          <w:sz w:val="24"/>
          <w:szCs w:val="24"/>
        </w:rPr>
      </w:pPr>
    </w:p>
    <w:p w:rsidR="00F6019D" w:rsidRPr="006A6424" w:rsidRDefault="00F6019D" w:rsidP="00150457">
      <w:pPr>
        <w:spacing w:after="0" w:line="240" w:lineRule="auto"/>
        <w:ind w:firstLine="709"/>
        <w:jc w:val="both"/>
        <w:rPr>
          <w:rFonts w:ascii="Times New Roman" w:hAnsi="Times New Roman"/>
          <w:bCs/>
          <w:sz w:val="24"/>
          <w:szCs w:val="24"/>
        </w:rPr>
      </w:pPr>
      <w:r w:rsidRPr="006A6424">
        <w:rPr>
          <w:rFonts w:ascii="Times New Roman" w:hAnsi="Times New Roman"/>
          <w:sz w:val="24"/>
          <w:szCs w:val="24"/>
        </w:rPr>
        <w:t>Укупан буџет за 2015. годину је планиран у износу од 1.697.049</w:t>
      </w:r>
      <w:r w:rsidRPr="006A6424">
        <w:rPr>
          <w:rFonts w:ascii="Times New Roman" w:hAnsi="Times New Roman"/>
          <w:bCs/>
          <w:sz w:val="24"/>
          <w:szCs w:val="24"/>
        </w:rPr>
        <w:t>.949 РСД, при чему 1.109.839.949 РСД чине буџетска средства, а 587.210.000 РСД средства из осталих извора. Овом износу треба додати и део средстава опредељен за мере активне политике запошљавања и професионалну рехабилитацију и подстицање запошљавања особа са инвалидитетом, чији ће корисници у 2015. години бити млади.</w:t>
      </w:r>
    </w:p>
    <w:p w:rsidR="00F6019D" w:rsidRPr="006A6424" w:rsidRDefault="00F6019D" w:rsidP="00150457">
      <w:pPr>
        <w:spacing w:after="0" w:line="240" w:lineRule="auto"/>
        <w:ind w:firstLine="709"/>
        <w:jc w:val="both"/>
        <w:rPr>
          <w:rFonts w:ascii="Times New Roman" w:hAnsi="Times New Roman"/>
          <w:bCs/>
          <w:sz w:val="24"/>
          <w:szCs w:val="24"/>
        </w:rPr>
      </w:pPr>
    </w:p>
    <w:p w:rsidR="00F6019D" w:rsidRPr="006A6424" w:rsidRDefault="00F6019D" w:rsidP="00150457">
      <w:pPr>
        <w:spacing w:after="0" w:line="240" w:lineRule="auto"/>
        <w:ind w:firstLine="709"/>
        <w:jc w:val="both"/>
        <w:rPr>
          <w:rFonts w:ascii="Times New Roman" w:hAnsi="Times New Roman"/>
          <w:sz w:val="24"/>
          <w:szCs w:val="24"/>
        </w:rPr>
      </w:pPr>
      <w:r w:rsidRPr="006A6424">
        <w:rPr>
          <w:rFonts w:ascii="Times New Roman" w:hAnsi="Times New Roman"/>
          <w:sz w:val="24"/>
          <w:szCs w:val="24"/>
        </w:rPr>
        <w:lastRenderedPageBreak/>
        <w:t>Овај буџет одражава стр</w:t>
      </w:r>
      <w:r w:rsidRPr="006A6424">
        <w:rPr>
          <w:rFonts w:ascii="Times New Roman" w:hAnsi="Times New Roman"/>
          <w:sz w:val="24"/>
          <w:szCs w:val="24"/>
          <w:lang w:val="sr-Latn-CS"/>
        </w:rPr>
        <w:t>a</w:t>
      </w:r>
      <w:r w:rsidRPr="006A6424">
        <w:rPr>
          <w:rFonts w:ascii="Times New Roman" w:hAnsi="Times New Roman"/>
          <w:sz w:val="24"/>
          <w:szCs w:val="24"/>
        </w:rPr>
        <w:t>тешки приоритет Владе да подржи запошљавање и предузетништво међу младима, тако да је највећи део средстава опредељен у те сврхе.</w:t>
      </w:r>
    </w:p>
    <w:p w:rsidR="00F6019D" w:rsidRPr="006A6424" w:rsidRDefault="00F6019D" w:rsidP="00150457">
      <w:pPr>
        <w:spacing w:after="0" w:line="240" w:lineRule="auto"/>
        <w:ind w:firstLine="709"/>
        <w:jc w:val="both"/>
        <w:rPr>
          <w:rFonts w:ascii="Times New Roman" w:hAnsi="Times New Roman"/>
          <w:sz w:val="24"/>
          <w:szCs w:val="24"/>
        </w:rPr>
      </w:pPr>
      <w:r w:rsidRPr="006A6424">
        <w:rPr>
          <w:rFonts w:ascii="Times New Roman" w:hAnsi="Times New Roman"/>
          <w:sz w:val="24"/>
          <w:szCs w:val="24"/>
        </w:rPr>
        <w:t xml:space="preserve"> </w:t>
      </w:r>
    </w:p>
    <w:p w:rsidR="00F6019D" w:rsidRPr="006A6424" w:rsidRDefault="00F6019D" w:rsidP="00150457">
      <w:pPr>
        <w:spacing w:after="0" w:line="240" w:lineRule="auto"/>
        <w:ind w:firstLine="709"/>
        <w:jc w:val="both"/>
        <w:rPr>
          <w:rFonts w:ascii="Times New Roman" w:hAnsi="Times New Roman"/>
          <w:iCs/>
          <w:sz w:val="24"/>
          <w:szCs w:val="24"/>
        </w:rPr>
      </w:pPr>
      <w:r w:rsidRPr="006A6424">
        <w:rPr>
          <w:rFonts w:ascii="Times New Roman" w:hAnsi="Times New Roman"/>
          <w:iCs/>
          <w:sz w:val="24"/>
          <w:szCs w:val="24"/>
        </w:rPr>
        <w:t>Буџет за 2015. годину исказан на програмски начин, по носиоцима и буџетским позицијама је следећи:</w:t>
      </w:r>
    </w:p>
    <w:p w:rsidR="00F6019D" w:rsidRPr="006A6424" w:rsidRDefault="00F6019D" w:rsidP="00150457">
      <w:pPr>
        <w:spacing w:after="0" w:line="240" w:lineRule="auto"/>
        <w:ind w:firstLine="709"/>
        <w:jc w:val="both"/>
        <w:rPr>
          <w:rFonts w:ascii="Times New Roman" w:hAnsi="Times New Roman"/>
          <w:bCs/>
          <w:sz w:val="24"/>
          <w:szCs w:val="24"/>
        </w:rPr>
      </w:pPr>
      <w:r w:rsidRPr="006A6424">
        <w:rPr>
          <w:rFonts w:ascii="Times New Roman" w:hAnsi="Times New Roman"/>
          <w:iCs/>
          <w:sz w:val="24"/>
          <w:szCs w:val="24"/>
        </w:rPr>
        <w:t xml:space="preserve">  </w:t>
      </w:r>
    </w:p>
    <w:p w:rsidR="00F6019D" w:rsidRPr="006A6424" w:rsidRDefault="00F6019D" w:rsidP="0021197B">
      <w:pPr>
        <w:spacing w:after="0" w:line="240" w:lineRule="auto"/>
        <w:ind w:firstLine="708"/>
        <w:jc w:val="both"/>
        <w:rPr>
          <w:rFonts w:ascii="Times New Roman" w:hAnsi="Times New Roman"/>
          <w:iCs/>
          <w:sz w:val="24"/>
          <w:szCs w:val="24"/>
          <w:lang w:val="ru-RU"/>
        </w:rPr>
      </w:pPr>
      <w:r w:rsidRPr="006A6424">
        <w:rPr>
          <w:rFonts w:ascii="Times New Roman" w:hAnsi="Times New Roman"/>
          <w:iCs/>
          <w:sz w:val="24"/>
          <w:szCs w:val="24"/>
        </w:rPr>
        <w:t xml:space="preserve">1. МОС је определило укупно 1.032.786.000 средстава: </w:t>
      </w: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А) Раздео 29, Глава 29.0, Програм 1302, Функција 810, Програмска активност/пројекат 0001, Економске класификације 422, 423, 424, 451 и 481;</w:t>
      </w: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Б) Раздео 29, Глава 29.0, Програм 1302, Функција 810, Програмска активност/пројекат 0002, Економска класификација 463;</w:t>
      </w: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В) Раздео 29, Глава 29.4, Програм 1302, Функција 980, Програмска активност/пројекат 0003</w:t>
      </w:r>
      <w:r w:rsidRPr="006A6424">
        <w:rPr>
          <w:rStyle w:val="FootnoteReference"/>
          <w:rFonts w:ascii="Times New Roman" w:hAnsi="Times New Roman"/>
          <w:iCs/>
          <w:sz w:val="24"/>
          <w:szCs w:val="24"/>
        </w:rPr>
        <w:footnoteReference w:id="4"/>
      </w:r>
      <w:r w:rsidRPr="006A6424">
        <w:rPr>
          <w:rFonts w:ascii="Times New Roman" w:hAnsi="Times New Roman"/>
          <w:iCs/>
          <w:sz w:val="24"/>
          <w:szCs w:val="24"/>
        </w:rPr>
        <w:t>, Економске класификације 421, 423, 424 и 472;</w:t>
      </w: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Г) Раздео 29, Глава 29.0, Програм 1301, Функција 810, Програмска активност/пројекат 0004, Економска класификација 481.</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2. </w:t>
      </w:r>
      <w:r w:rsidRPr="006A6424">
        <w:rPr>
          <w:rFonts w:ascii="Times New Roman" w:hAnsi="Times New Roman"/>
          <w:sz w:val="24"/>
          <w:szCs w:val="24"/>
        </w:rPr>
        <w:t xml:space="preserve">Министарство правде </w:t>
      </w:r>
      <w:r w:rsidRPr="006A6424">
        <w:rPr>
          <w:rFonts w:ascii="Times New Roman" w:hAnsi="Times New Roman"/>
          <w:sz w:val="24"/>
          <w:szCs w:val="24"/>
          <w:lang w:val="uz-Cyrl-UZ"/>
        </w:rPr>
        <w:t>(у даљем тексту: МПравде)</w:t>
      </w:r>
      <w:r w:rsidRPr="006A6424">
        <w:rPr>
          <w:rFonts w:ascii="Times New Roman" w:hAnsi="Times New Roman"/>
          <w:iCs/>
          <w:sz w:val="24"/>
          <w:szCs w:val="24"/>
        </w:rPr>
        <w:t xml:space="preserve"> је определило укупно 488.000 средстава (Раздео 22, Глава 22.1, Програм 1602, Функција 340, Програмска активност/пројекат 0007, Економска класификација 472).</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3. </w:t>
      </w:r>
      <w:r w:rsidRPr="006A6424">
        <w:rPr>
          <w:rFonts w:ascii="Times New Roman" w:hAnsi="Times New Roman"/>
          <w:sz w:val="24"/>
          <w:szCs w:val="24"/>
        </w:rPr>
        <w:t>Министарство културе и информисања</w:t>
      </w:r>
      <w:r w:rsidRPr="006A6424">
        <w:rPr>
          <w:rFonts w:ascii="Times New Roman" w:hAnsi="Times New Roman"/>
          <w:iCs/>
          <w:sz w:val="24"/>
          <w:szCs w:val="24"/>
        </w:rPr>
        <w:t xml:space="preserve"> </w:t>
      </w:r>
      <w:r w:rsidRPr="006A6424">
        <w:rPr>
          <w:rFonts w:ascii="Times New Roman" w:hAnsi="Times New Roman"/>
          <w:sz w:val="24"/>
          <w:szCs w:val="24"/>
          <w:lang w:val="uz-Cyrl-UZ"/>
        </w:rPr>
        <w:t xml:space="preserve">(у даљем тексту: </w:t>
      </w:r>
      <w:r w:rsidRPr="006A6424">
        <w:rPr>
          <w:rFonts w:ascii="Times New Roman" w:hAnsi="Times New Roman"/>
          <w:iCs/>
          <w:sz w:val="24"/>
          <w:szCs w:val="24"/>
        </w:rPr>
        <w:t>МКИ) је определило укупно 3.200.000 средстава (Раздео 27, Глава 27.0, Програм 1203, Функција 820, Програмска активност/пројекат 006, Економска класификација 481).</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4. </w:t>
      </w:r>
      <w:r w:rsidRPr="006A6424">
        <w:rPr>
          <w:rFonts w:ascii="Times New Roman" w:hAnsi="Times New Roman"/>
          <w:sz w:val="24"/>
          <w:szCs w:val="24"/>
        </w:rPr>
        <w:t xml:space="preserve">Министарство трговине, туризма и телекомуникација </w:t>
      </w:r>
      <w:r w:rsidRPr="006A6424">
        <w:rPr>
          <w:rFonts w:ascii="Times New Roman" w:hAnsi="Times New Roman"/>
          <w:sz w:val="24"/>
          <w:szCs w:val="24"/>
          <w:lang w:val="uz-Cyrl-UZ"/>
        </w:rPr>
        <w:t xml:space="preserve">(у даљем тексту: </w:t>
      </w:r>
      <w:r w:rsidRPr="006A6424">
        <w:rPr>
          <w:rFonts w:ascii="Times New Roman" w:hAnsi="Times New Roman"/>
          <w:iCs/>
          <w:sz w:val="24"/>
          <w:szCs w:val="24"/>
        </w:rPr>
        <w:t>МТТТ) је определило укупно 1.400.000 средстава (Раздео 30, Глава 30.0, Програм 0703, Функција 460, Програмска активност/пројекат 0002, Економска класификација 423).</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5. </w:t>
      </w:r>
      <w:r w:rsidRPr="006A6424">
        <w:rPr>
          <w:rFonts w:ascii="Times New Roman" w:hAnsi="Times New Roman"/>
          <w:sz w:val="24"/>
          <w:szCs w:val="24"/>
        </w:rPr>
        <w:t>Министарство унутрашњих послова (у даљем тексту: МУП)</w:t>
      </w:r>
      <w:r w:rsidRPr="006A6424">
        <w:rPr>
          <w:rFonts w:ascii="Times New Roman" w:hAnsi="Times New Roman"/>
          <w:iCs/>
          <w:sz w:val="24"/>
          <w:szCs w:val="24"/>
        </w:rPr>
        <w:t xml:space="preserve"> је определило средства у укупном износу од 2.415.949 динара (Раздео 15, Глава 15.0, Програм 1401, Функција 310, Програмска активност/пројекат 0001, Економска класификација 426; Раздео 15, Глава 15.0, Програм 1401, Функција 310, Програмска активност 0002, Економске класификације 411, 412 и 422).</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6. </w:t>
      </w:r>
      <w:r w:rsidRPr="006A6424">
        <w:rPr>
          <w:rFonts w:ascii="Times New Roman" w:hAnsi="Times New Roman"/>
          <w:sz w:val="24"/>
          <w:szCs w:val="24"/>
        </w:rPr>
        <w:t>Министарство просвете, науке и технолошког развоја</w:t>
      </w:r>
      <w:r w:rsidRPr="006A6424">
        <w:rPr>
          <w:rFonts w:ascii="Times New Roman" w:hAnsi="Times New Roman"/>
          <w:iCs/>
          <w:sz w:val="24"/>
          <w:szCs w:val="24"/>
        </w:rPr>
        <w:t xml:space="preserve"> (у даљем тексту: МПНТР) је определило средства у укупном износу од 26.808.000 динара (Раздео 24, Глава 24.5, Програм 2007, Функција 960, Програмска активност/пројекат 0007, Економске класификације 472 и 481 и Раздео 24, Глава 24.1, Програм 2003, Функција 910, Програмска активност/пројекат 7010, Економска класификација 462).</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7. </w:t>
      </w:r>
      <w:r w:rsidRPr="006A6424">
        <w:rPr>
          <w:rFonts w:ascii="Times New Roman" w:hAnsi="Times New Roman"/>
          <w:sz w:val="24"/>
          <w:szCs w:val="24"/>
        </w:rPr>
        <w:t xml:space="preserve">Министарство здравља (у даљем тексту: МЗ) </w:t>
      </w:r>
      <w:r w:rsidRPr="006A6424">
        <w:rPr>
          <w:rFonts w:ascii="Times New Roman" w:hAnsi="Times New Roman"/>
          <w:iCs/>
          <w:sz w:val="24"/>
          <w:szCs w:val="24"/>
        </w:rPr>
        <w:t>је определило средства у укупном износу од 32.266.000 динара (Раздео 25, Глава 25.2, Буџетски фонд за финансирање Црвеног крста Србије, Програм 1803, Функција 760, Програмска активност/пројекат 0004, Економска класификација 481, Раздео 25, Глава 25.0,  Програм 1802, Функција 760, Програмска активност /пројекат 4004, Економска класификација 465 и Раздео 25, Глава 25.0, Програм 1803, Функција 760, Програмска активност/пројекат 4008, Економска класификација 465).</w:t>
      </w:r>
    </w:p>
    <w:p w:rsidR="00F6019D" w:rsidRPr="006A6424" w:rsidRDefault="00F6019D" w:rsidP="00150457">
      <w:pPr>
        <w:spacing w:after="0" w:line="240" w:lineRule="auto"/>
        <w:jc w:val="both"/>
        <w:rPr>
          <w:rFonts w:ascii="Times New Roman" w:hAnsi="Times New Roman"/>
          <w:iCs/>
          <w:sz w:val="24"/>
          <w:szCs w:val="24"/>
        </w:rPr>
      </w:pPr>
    </w:p>
    <w:p w:rsidR="00F6019D" w:rsidRPr="006A6424" w:rsidRDefault="00F6019D" w:rsidP="0021197B">
      <w:pPr>
        <w:spacing w:after="0" w:line="240" w:lineRule="auto"/>
        <w:ind w:firstLine="708"/>
        <w:jc w:val="both"/>
        <w:rPr>
          <w:rFonts w:ascii="Times New Roman" w:hAnsi="Times New Roman"/>
          <w:iCs/>
          <w:sz w:val="24"/>
          <w:szCs w:val="24"/>
        </w:rPr>
      </w:pPr>
      <w:r w:rsidRPr="006A6424">
        <w:rPr>
          <w:rFonts w:ascii="Times New Roman" w:hAnsi="Times New Roman"/>
          <w:iCs/>
          <w:sz w:val="24"/>
          <w:szCs w:val="24"/>
        </w:rPr>
        <w:t xml:space="preserve">8. </w:t>
      </w:r>
      <w:r w:rsidRPr="006A6424">
        <w:rPr>
          <w:rFonts w:ascii="Times New Roman" w:hAnsi="Times New Roman"/>
          <w:sz w:val="24"/>
          <w:szCs w:val="24"/>
        </w:rPr>
        <w:t xml:space="preserve">Министарство за рад, запошљавање, борачка и социјална питања (у даљем тексту: МРЗБСП) </w:t>
      </w:r>
      <w:r w:rsidRPr="006A6424">
        <w:rPr>
          <w:rFonts w:ascii="Times New Roman" w:hAnsi="Times New Roman"/>
          <w:iCs/>
          <w:sz w:val="24"/>
          <w:szCs w:val="24"/>
        </w:rPr>
        <w:t xml:space="preserve">је определило средства у укупном износу од 10.476.000 динара, као и део средстава </w:t>
      </w:r>
      <w:r w:rsidRPr="006A6424">
        <w:rPr>
          <w:rFonts w:ascii="Times New Roman" w:hAnsi="Times New Roman"/>
          <w:bCs/>
          <w:sz w:val="24"/>
          <w:szCs w:val="24"/>
        </w:rPr>
        <w:t>опредељен за мере активне политике запошљавања и професионалну рехабилитацију и подстицање запошљавања особа са инвалидитетом, чији ће корисници у 2015. години бити млади</w:t>
      </w:r>
      <w:r w:rsidRPr="006A6424">
        <w:rPr>
          <w:rFonts w:ascii="Times New Roman" w:hAnsi="Times New Roman"/>
          <w:iCs/>
          <w:sz w:val="24"/>
          <w:szCs w:val="24"/>
        </w:rPr>
        <w:t xml:space="preserve"> (Раздео 28, Глава 28.6, Буџетски фонд за професионалну рехабилитацију и подстицање запошљавања особа са инвалидитетом, Програм 0801, Функција 412, Програмска активност/пројекат 0009, Економска класификација 464; Раздео 28, Глава 28.0, Програм  0902, Функција 070, Програмска активност/пројекат 0004, Економска класификација 481).</w:t>
      </w:r>
    </w:p>
    <w:p w:rsidR="00F6019D" w:rsidRPr="006A6424" w:rsidRDefault="00F6019D" w:rsidP="007C75FF">
      <w:pPr>
        <w:spacing w:after="0" w:line="240" w:lineRule="auto"/>
        <w:jc w:val="both"/>
        <w:rPr>
          <w:rFonts w:ascii="Times New Roman" w:hAnsi="Times New Roman"/>
          <w:b/>
          <w:sz w:val="28"/>
          <w:szCs w:val="28"/>
        </w:rPr>
        <w:sectPr w:rsidR="00F6019D" w:rsidRPr="006A6424" w:rsidSect="000906A0">
          <w:headerReference w:type="default" r:id="rId7"/>
          <w:footerReference w:type="even" r:id="rId8"/>
          <w:footerReference w:type="default" r:id="rId9"/>
          <w:pgSz w:w="11907" w:h="16839" w:code="9"/>
          <w:pgMar w:top="1440" w:right="1440" w:bottom="1440" w:left="1440" w:header="708" w:footer="708" w:gutter="0"/>
          <w:cols w:space="708"/>
          <w:titlePg/>
          <w:docGrid w:linePitch="360"/>
        </w:sectPr>
      </w:pPr>
    </w:p>
    <w:p w:rsidR="00F6019D" w:rsidRPr="006A6424" w:rsidRDefault="00F6019D" w:rsidP="00150457">
      <w:pPr>
        <w:spacing w:after="0" w:line="240" w:lineRule="auto"/>
        <w:jc w:val="center"/>
        <w:rPr>
          <w:rFonts w:ascii="Times New Roman" w:hAnsi="Times New Roman"/>
          <w:b/>
          <w:sz w:val="28"/>
          <w:szCs w:val="28"/>
          <w:lang w:val="ru-RU"/>
        </w:rPr>
      </w:pPr>
      <w:r w:rsidRPr="006A6424">
        <w:rPr>
          <w:rFonts w:ascii="Times New Roman" w:hAnsi="Times New Roman"/>
          <w:b/>
          <w:sz w:val="28"/>
          <w:szCs w:val="28"/>
          <w:lang w:val="uz-Cyrl-UZ"/>
        </w:rPr>
        <w:lastRenderedPageBreak/>
        <w:t>5. АКТИВНОСТИ ЗА СПРОВОЂЕЊЕ НСМ У ПЕРИОДУ ОД 2015. ДО 2017. ГОДИНЕ</w:t>
      </w:r>
    </w:p>
    <w:p w:rsidR="00F6019D" w:rsidRPr="006A6424" w:rsidRDefault="00F6019D" w:rsidP="00150457">
      <w:pPr>
        <w:spacing w:after="0" w:line="240" w:lineRule="auto"/>
        <w:jc w:val="center"/>
        <w:rPr>
          <w:rFonts w:ascii="Times New Roman" w:hAnsi="Times New Roman"/>
          <w:b/>
          <w:sz w:val="28"/>
          <w:szCs w:val="28"/>
          <w:lang w:val="uz-Cyrl-UZ"/>
        </w:rPr>
      </w:pPr>
      <w:r w:rsidRPr="006A6424">
        <w:rPr>
          <w:rFonts w:ascii="Times New Roman" w:hAnsi="Times New Roman"/>
          <w:b/>
          <w:sz w:val="28"/>
          <w:szCs w:val="28"/>
          <w:lang w:val="uz-Cyrl-UZ"/>
        </w:rPr>
        <w:t>ПО ОБЛАСТИМА</w:t>
      </w:r>
    </w:p>
    <w:p w:rsidR="00F6019D" w:rsidRPr="006A6424" w:rsidRDefault="00F6019D" w:rsidP="00150457">
      <w:pPr>
        <w:spacing w:after="0" w:line="240" w:lineRule="auto"/>
        <w:ind w:firstLine="708"/>
        <w:rPr>
          <w:rFonts w:ascii="Times New Roman" w:hAnsi="Times New Roman"/>
          <w:b/>
          <w:sz w:val="28"/>
          <w:szCs w:val="28"/>
          <w:lang w:val="uz-Cyrl-UZ"/>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t>5.1. Запошљавање и предузетништво младих</w:t>
      </w:r>
    </w:p>
    <w:p w:rsidR="00F6019D" w:rsidRPr="006A6424" w:rsidRDefault="00F6019D" w:rsidP="00150457">
      <w:pPr>
        <w:spacing w:after="0" w:line="240" w:lineRule="auto"/>
        <w:ind w:left="-709"/>
        <w:rPr>
          <w:rFonts w:ascii="Times New Roman" w:hAnsi="Times New Roman"/>
          <w:b/>
          <w:sz w:val="28"/>
          <w:szCs w:val="28"/>
          <w:lang w:val="uz-Cyrl-UZ"/>
        </w:rPr>
      </w:pPr>
    </w:p>
    <w:p w:rsidR="00F6019D" w:rsidRPr="006A6424" w:rsidRDefault="00F6019D" w:rsidP="00150457">
      <w:pP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t>СТРАТЕШКИ ЦИЉ: Унапређе</w:t>
      </w:r>
      <w:r w:rsidRPr="006A6424">
        <w:rPr>
          <w:rFonts w:ascii="Times New Roman" w:hAnsi="Times New Roman"/>
          <w:b/>
          <w:sz w:val="28"/>
          <w:szCs w:val="28"/>
        </w:rPr>
        <w:t>н</w:t>
      </w:r>
      <w:r w:rsidRPr="006A6424">
        <w:rPr>
          <w:rFonts w:ascii="Times New Roman" w:hAnsi="Times New Roman"/>
          <w:b/>
          <w:sz w:val="28"/>
          <w:szCs w:val="28"/>
          <w:lang w:val="uz-Cyrl-UZ"/>
        </w:rPr>
        <w:t>а запошљивост и запосленост младих жена и мушкараца</w:t>
      </w:r>
    </w:p>
    <w:p w:rsidR="00F6019D" w:rsidRPr="006A6424" w:rsidRDefault="00F6019D" w:rsidP="00A07FE1">
      <w:pPr>
        <w:spacing w:after="0" w:line="240" w:lineRule="auto"/>
        <w:rPr>
          <w:rFonts w:ascii="Times New Roman" w:hAnsi="Times New Roman"/>
          <w:b/>
          <w:sz w:val="28"/>
          <w:szCs w:val="28"/>
          <w:lang w:val="uz-Cyrl-UZ"/>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A07FE1">
        <w:trPr>
          <w:jc w:val="center"/>
        </w:trPr>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A07FE1">
        <w:trPr>
          <w:trHeight w:val="512"/>
          <w:jc w:val="center"/>
        </w:trPr>
        <w:tc>
          <w:tcPr>
            <w:tcW w:w="9197" w:type="dxa"/>
            <w:vAlign w:val="center"/>
          </w:tcPr>
          <w:p w:rsidR="00F6019D" w:rsidRPr="006A6424" w:rsidRDefault="00F6019D" w:rsidP="007151E1">
            <w:pPr>
              <w:spacing w:after="0" w:line="240" w:lineRule="auto"/>
              <w:rPr>
                <w:rFonts w:ascii="Times New Roman" w:hAnsi="Times New Roman"/>
                <w:lang w:val="uz-Cyrl-UZ"/>
              </w:rPr>
            </w:pPr>
            <w:r w:rsidRPr="006A6424">
              <w:rPr>
                <w:rFonts w:ascii="Times New Roman" w:hAnsi="Times New Roman"/>
                <w:lang w:val="uz-Cyrl-UZ"/>
              </w:rPr>
              <w:t>Развијене услуге и механизми који поспешују запошљивост и запосленост младих кроз међусекторску сарадњу</w:t>
            </w:r>
          </w:p>
        </w:tc>
        <w:tc>
          <w:tcPr>
            <w:tcW w:w="6237" w:type="dxa"/>
            <w:vAlign w:val="center"/>
          </w:tcPr>
          <w:p w:rsidR="00F6019D" w:rsidRPr="006A6424" w:rsidRDefault="00F6019D" w:rsidP="007151E1">
            <w:pPr>
              <w:spacing w:after="0" w:line="240" w:lineRule="auto"/>
              <w:ind w:left="64" w:hanging="64"/>
              <w:rPr>
                <w:rFonts w:ascii="Times New Roman" w:hAnsi="Times New Roman"/>
                <w:sz w:val="20"/>
              </w:rPr>
            </w:pPr>
            <w:r w:rsidRPr="006A6424">
              <w:rPr>
                <w:rFonts w:ascii="Times New Roman" w:hAnsi="Times New Roman"/>
                <w:sz w:val="20"/>
              </w:rPr>
              <w:t>Повећање стопе активности младих;</w:t>
            </w:r>
          </w:p>
          <w:p w:rsidR="00F6019D" w:rsidRPr="006A6424" w:rsidRDefault="00F6019D" w:rsidP="007151E1">
            <w:pPr>
              <w:spacing w:after="0" w:line="240" w:lineRule="auto"/>
              <w:ind w:left="64" w:hanging="64"/>
              <w:rPr>
                <w:rFonts w:ascii="Times New Roman" w:hAnsi="Times New Roman"/>
                <w:sz w:val="20"/>
              </w:rPr>
            </w:pPr>
            <w:r w:rsidRPr="006A6424">
              <w:rPr>
                <w:rFonts w:ascii="Times New Roman" w:hAnsi="Times New Roman"/>
                <w:sz w:val="20"/>
              </w:rPr>
              <w:t>Повећање стопе запослености младих</w:t>
            </w:r>
          </w:p>
          <w:p w:rsidR="00F6019D" w:rsidRPr="006A6424" w:rsidRDefault="00F6019D" w:rsidP="007151E1">
            <w:pPr>
              <w:spacing w:after="0" w:line="240" w:lineRule="auto"/>
              <w:rPr>
                <w:rFonts w:ascii="Times New Roman" w:hAnsi="Times New Roman"/>
                <w:sz w:val="18"/>
                <w:lang w:val="uz-Cyrl-UZ"/>
              </w:rPr>
            </w:pPr>
          </w:p>
        </w:tc>
      </w:tr>
    </w:tbl>
    <w:p w:rsidR="00F6019D" w:rsidRPr="006A6424" w:rsidRDefault="00F6019D" w:rsidP="00150457">
      <w:pPr>
        <w:spacing w:after="0" w:line="240" w:lineRule="auto"/>
        <w:rPr>
          <w:rFonts w:ascii="Times New Roman" w:hAnsi="Times New Roman"/>
          <w:b/>
          <w:sz w:val="28"/>
          <w:lang w:val="uz-Cyrl-UZ"/>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8"/>
        <w:gridCol w:w="1889"/>
        <w:gridCol w:w="1531"/>
        <w:gridCol w:w="990"/>
        <w:gridCol w:w="1170"/>
        <w:gridCol w:w="990"/>
        <w:gridCol w:w="1530"/>
        <w:gridCol w:w="1080"/>
        <w:gridCol w:w="990"/>
        <w:gridCol w:w="990"/>
        <w:gridCol w:w="935"/>
        <w:gridCol w:w="850"/>
        <w:gridCol w:w="851"/>
      </w:tblGrid>
      <w:tr w:rsidR="00F6019D" w:rsidRPr="006A6424" w:rsidTr="00A07FE1">
        <w:trPr>
          <w:jc w:val="center"/>
        </w:trPr>
        <w:tc>
          <w:tcPr>
            <w:tcW w:w="1638"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89"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1"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96"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A07FE1">
        <w:trPr>
          <w:trHeight w:val="339"/>
          <w:jc w:val="center"/>
        </w:trPr>
        <w:tc>
          <w:tcPr>
            <w:tcW w:w="1638"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89"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1"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НИВО:</w:t>
            </w:r>
          </w:p>
        </w:tc>
        <w:tc>
          <w:tcPr>
            <w:tcW w:w="99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36"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A07FE1">
        <w:trPr>
          <w:trHeight w:val="339"/>
          <w:jc w:val="center"/>
        </w:trPr>
        <w:tc>
          <w:tcPr>
            <w:tcW w:w="1638"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89"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1"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35"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85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5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A07FE1">
        <w:trPr>
          <w:trHeight w:val="284"/>
          <w:jc w:val="center"/>
        </w:trPr>
        <w:tc>
          <w:tcPr>
            <w:tcW w:w="1638"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Представници привредног и омладинског сектора су укључени у развој услуга и механизама који поспешују запосленост и запошљивост  младих </w:t>
            </w:r>
          </w:p>
        </w:tc>
        <w:tc>
          <w:tcPr>
            <w:tcW w:w="1889" w:type="dxa"/>
            <w:vAlign w:val="center"/>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развој стандарда и модела за укључивање представника привредног и омладинског сектора у локалне саветe за запошљавање у својству сталних чланова савета са правом гласа</w:t>
            </w:r>
          </w:p>
        </w:tc>
        <w:tc>
          <w:tcPr>
            <w:tcW w:w="1531"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Израђени су стандарди и модели;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Проценат</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учешћа</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представника</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младих 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привредног</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сектора у</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процесу израде</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(најмање 30%)</w:t>
            </w:r>
          </w:p>
        </w:tc>
        <w:tc>
          <w:tcPr>
            <w:tcW w:w="990" w:type="dxa"/>
          </w:tcPr>
          <w:p w:rsidR="00F6019D" w:rsidRPr="006A6424" w:rsidRDefault="00F6019D" w:rsidP="00150457">
            <w:pPr>
              <w:spacing w:after="0" w:line="240" w:lineRule="auto"/>
              <w:jc w:val="center"/>
              <w:rPr>
                <w:rFonts w:ascii="Times New Roman" w:hAnsi="Times New Roman"/>
                <w:sz w:val="16"/>
                <w:szCs w:val="16"/>
                <w:lang w:val="uz-Cyrl-UZ"/>
              </w:rPr>
            </w:pPr>
            <w:r w:rsidRPr="006A6424">
              <w:rPr>
                <w:rFonts w:ascii="Times New Roman" w:hAnsi="Times New Roman"/>
                <w:sz w:val="16"/>
                <w:szCs w:val="16"/>
                <w:lang w:val="uz-Cyrl-UZ"/>
              </w:rPr>
              <w:t>2015</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ПКС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СКГО</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244.000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w:t>
            </w:r>
          </w:p>
        </w:tc>
        <w:tc>
          <w:tcPr>
            <w:tcW w:w="935"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244.000</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w:t>
            </w:r>
          </w:p>
        </w:tc>
        <w:tc>
          <w:tcPr>
            <w:tcW w:w="85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w:t>
            </w:r>
          </w:p>
        </w:tc>
      </w:tr>
      <w:tr w:rsidR="00F6019D" w:rsidRPr="006A6424" w:rsidTr="00A07FE1">
        <w:trPr>
          <w:jc w:val="center"/>
        </w:trPr>
        <w:tc>
          <w:tcPr>
            <w:tcW w:w="1638" w:type="dxa"/>
            <w:vMerge/>
          </w:tcPr>
          <w:p w:rsidR="00F6019D" w:rsidRPr="006A6424" w:rsidRDefault="00F6019D" w:rsidP="00150457">
            <w:pPr>
              <w:spacing w:after="0" w:line="240" w:lineRule="auto"/>
              <w:rPr>
                <w:rFonts w:ascii="Times New Roman" w:hAnsi="Times New Roman"/>
                <w:lang w:val="uz-Cyrl-UZ"/>
              </w:rPr>
            </w:pPr>
          </w:p>
        </w:tc>
        <w:tc>
          <w:tcPr>
            <w:tcW w:w="1889" w:type="dxa"/>
            <w:shd w:val="clear" w:color="auto" w:fill="FFFFFF"/>
          </w:tcPr>
          <w:p w:rsidR="00F6019D" w:rsidRPr="006A6424" w:rsidRDefault="00F6019D" w:rsidP="000954D8">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унапређење јавних политика које омогућавају да представници привредног и омладинског сектора буду укључени у креирање услуга</w:t>
            </w:r>
            <w:r w:rsidRPr="006A6424">
              <w:rPr>
                <w:rFonts w:ascii="Times New Roman" w:hAnsi="Times New Roman"/>
                <w:sz w:val="16"/>
                <w:szCs w:val="16"/>
              </w:rPr>
              <w:t xml:space="preserve"> (секторска већа, представници привреде учествују у раду локалних савета за младе, представници </w:t>
            </w:r>
            <w:r w:rsidRPr="006A6424">
              <w:rPr>
                <w:rFonts w:ascii="Times New Roman" w:hAnsi="Times New Roman"/>
                <w:sz w:val="16"/>
                <w:szCs w:val="16"/>
              </w:rPr>
              <w:lastRenderedPageBreak/>
              <w:t xml:space="preserve">младих учествују у раду локалних савета за запошљавање) </w:t>
            </w:r>
            <w:r w:rsidRPr="006A6424">
              <w:rPr>
                <w:rFonts w:ascii="Times New Roman" w:hAnsi="Times New Roman"/>
                <w:sz w:val="16"/>
                <w:szCs w:val="16"/>
                <w:lang w:val="uz-Cyrl-UZ"/>
              </w:rPr>
              <w:t xml:space="preserve"> и механизама који поспешују запосленост и запoшљивост младих</w:t>
            </w:r>
          </w:p>
        </w:tc>
        <w:tc>
          <w:tcPr>
            <w:tcW w:w="1531" w:type="dxa"/>
            <w:shd w:val="clear" w:color="auto" w:fill="FFFFFF"/>
          </w:tcPr>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lastRenderedPageBreak/>
              <w:t>Број подржаних</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иницијатива (8);</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Проценат</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креираних</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услуга 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механизама уз</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учешће</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привредног 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омладинског</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сектора (најмање</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50%  од укупног</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броја креираних</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услуга 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lastRenderedPageBreak/>
              <w:t>механизама)</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2015-2016</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w:t>
            </w:r>
            <w:r w:rsidRPr="006A6424">
              <w:rPr>
                <w:rFonts w:ascii="Times New Roman" w:hAnsi="Times New Roman"/>
                <w:sz w:val="16"/>
                <w:szCs w:val="16"/>
              </w:rPr>
              <w:t>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ПСПЗРП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6.782.000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6.660.000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w:t>
            </w:r>
          </w:p>
        </w:tc>
        <w:tc>
          <w:tcPr>
            <w:tcW w:w="935"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7.564.000</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7.320.000</w:t>
            </w:r>
          </w:p>
        </w:tc>
        <w:tc>
          <w:tcPr>
            <w:tcW w:w="85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w:t>
            </w:r>
          </w:p>
        </w:tc>
      </w:tr>
      <w:tr w:rsidR="00F6019D" w:rsidRPr="006A6424" w:rsidTr="00A07FE1">
        <w:trPr>
          <w:jc w:val="center"/>
        </w:trPr>
        <w:tc>
          <w:tcPr>
            <w:tcW w:w="1638" w:type="dxa"/>
            <w:vMerge/>
          </w:tcPr>
          <w:p w:rsidR="00F6019D" w:rsidRPr="006A6424" w:rsidRDefault="00F6019D" w:rsidP="00150457">
            <w:pPr>
              <w:spacing w:after="0" w:line="240" w:lineRule="auto"/>
              <w:rPr>
                <w:rFonts w:ascii="Times New Roman" w:hAnsi="Times New Roman"/>
                <w:lang w:val="uz-Cyrl-UZ"/>
              </w:rPr>
            </w:pPr>
          </w:p>
        </w:tc>
        <w:tc>
          <w:tcPr>
            <w:tcW w:w="1889"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развој и имплементацију међусекторских услуга које поспешују стопу активности, запошљивост и запосленост младих на локалном нивоу</w:t>
            </w:r>
          </w:p>
        </w:tc>
        <w:tc>
          <w:tcPr>
            <w:tcW w:w="1531" w:type="dxa"/>
            <w:shd w:val="clear" w:color="auto" w:fill="FFFFFF"/>
          </w:tcPr>
          <w:p w:rsidR="00F6019D" w:rsidRPr="006A6424" w:rsidRDefault="00F6019D" w:rsidP="00150457">
            <w:pPr>
              <w:spacing w:after="0" w:line="240" w:lineRule="auto"/>
              <w:rPr>
                <w:rFonts w:ascii="Times New Roman" w:hAnsi="Times New Roman"/>
                <w:sz w:val="16"/>
                <w:lang w:val="uz-Cyrl-UZ"/>
              </w:rPr>
            </w:pPr>
            <w:r w:rsidRPr="006A6424">
              <w:rPr>
                <w:rFonts w:ascii="Times New Roman" w:hAnsi="Times New Roman"/>
                <w:sz w:val="16"/>
                <w:lang w:val="uz-Cyrl-UZ"/>
              </w:rPr>
              <w:t>Број развијених и имплементираних услуга на локалном нивоу (30);</w:t>
            </w:r>
          </w:p>
          <w:p w:rsidR="00F6019D" w:rsidRPr="006A6424" w:rsidRDefault="00F6019D" w:rsidP="00150457">
            <w:pPr>
              <w:spacing w:after="0" w:line="240" w:lineRule="auto"/>
              <w:ind w:left="64" w:hanging="64"/>
              <w:rPr>
                <w:rFonts w:ascii="Times New Roman" w:hAnsi="Times New Roman"/>
                <w:sz w:val="16"/>
                <w:lang w:val="uz-Cyrl-UZ"/>
              </w:rPr>
            </w:pPr>
            <w:r w:rsidRPr="006A6424">
              <w:rPr>
                <w:rFonts w:ascii="Times New Roman" w:hAnsi="Times New Roman"/>
                <w:sz w:val="16"/>
                <w:lang w:val="uz-Cyrl-UZ"/>
              </w:rPr>
              <w:t>Број младих који</w:t>
            </w:r>
          </w:p>
          <w:p w:rsidR="00F6019D" w:rsidRPr="006A6424" w:rsidRDefault="00F6019D" w:rsidP="00150457">
            <w:pPr>
              <w:spacing w:after="0" w:line="240" w:lineRule="auto"/>
              <w:ind w:left="64" w:hanging="64"/>
              <w:rPr>
                <w:rFonts w:ascii="Times New Roman" w:hAnsi="Times New Roman"/>
                <w:sz w:val="16"/>
                <w:szCs w:val="16"/>
                <w:lang w:val="uz-Cyrl-UZ"/>
              </w:rPr>
            </w:pPr>
            <w:r w:rsidRPr="006A6424">
              <w:rPr>
                <w:rFonts w:ascii="Times New Roman" w:hAnsi="Times New Roman"/>
                <w:sz w:val="16"/>
                <w:szCs w:val="16"/>
                <w:lang w:val="uz-Cyrl-UZ"/>
              </w:rPr>
              <w:t>су корисници</w:t>
            </w:r>
          </w:p>
          <w:p w:rsidR="00F6019D" w:rsidRPr="006A6424" w:rsidRDefault="00F6019D" w:rsidP="00A07FE1">
            <w:pPr>
              <w:spacing w:after="0" w:line="240" w:lineRule="auto"/>
            </w:pPr>
            <w:r w:rsidRPr="006A6424">
              <w:rPr>
                <w:rFonts w:ascii="Times New Roman" w:hAnsi="Times New Roman"/>
                <w:sz w:val="16"/>
                <w:szCs w:val="16"/>
                <w:lang w:val="uz-Cyrl-UZ"/>
              </w:rPr>
              <w:t>услуга  (најмање 3.000)</w:t>
            </w:r>
            <w:r w:rsidRPr="006A6424">
              <w:rPr>
                <w:rFonts w:ascii="Times New Roman" w:hAnsi="Times New Roman"/>
                <w:sz w:val="16"/>
                <w:szCs w:val="16"/>
              </w:rPr>
              <w:t>;</w:t>
            </w:r>
          </w:p>
          <w:p w:rsidR="00F6019D" w:rsidRPr="006A6424" w:rsidRDefault="00F6019D" w:rsidP="00A07FE1">
            <w:pPr>
              <w:spacing w:after="0" w:line="240" w:lineRule="auto"/>
              <w:ind w:firstLine="9"/>
              <w:rPr>
                <w:rFonts w:ascii="Times New Roman" w:hAnsi="Times New Roman"/>
                <w:sz w:val="16"/>
                <w:szCs w:val="16"/>
              </w:rPr>
            </w:pPr>
            <w:r w:rsidRPr="006A6424">
              <w:rPr>
                <w:rFonts w:ascii="Times New Roman" w:hAnsi="Times New Roman"/>
                <w:sz w:val="16"/>
                <w:szCs w:val="16"/>
              </w:rPr>
              <w:t>Број младих који је прошао обуку за</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тражење занимања</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финансирану од</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стране МОС (300);</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Проценат младих</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који се запослио</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или самозапослио</w:t>
            </w:r>
          </w:p>
          <w:p w:rsidR="00F6019D" w:rsidRPr="006A6424" w:rsidRDefault="00F6019D" w:rsidP="00150457">
            <w:pPr>
              <w:spacing w:after="0" w:line="240" w:lineRule="auto"/>
              <w:ind w:left="64" w:hanging="64"/>
              <w:rPr>
                <w:rFonts w:ascii="Times New Roman" w:hAnsi="Times New Roman"/>
                <w:sz w:val="16"/>
                <w:szCs w:val="16"/>
              </w:rPr>
            </w:pPr>
            <w:r w:rsidRPr="006A6424">
              <w:rPr>
                <w:rFonts w:ascii="Times New Roman" w:hAnsi="Times New Roman"/>
                <w:sz w:val="16"/>
                <w:szCs w:val="16"/>
              </w:rPr>
              <w:t>после обуке (60%)</w:t>
            </w:r>
          </w:p>
        </w:tc>
        <w:tc>
          <w:tcPr>
            <w:tcW w:w="990" w:type="dxa"/>
          </w:tcPr>
          <w:p w:rsidR="00F6019D" w:rsidRPr="006A6424" w:rsidRDefault="00F6019D" w:rsidP="00150457">
            <w:pPr>
              <w:spacing w:after="0" w:line="240" w:lineRule="auto"/>
              <w:rPr>
                <w:rFonts w:ascii="Times New Roman" w:hAnsi="Times New Roman"/>
                <w:sz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uz-Cyrl-UZ"/>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НСЗ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ОЦД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120.000.000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1" w:author="Dubravka" w:date="2015-05-19T16:03: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100.000.000</w:t>
            </w:r>
          </w:p>
        </w:tc>
        <w:tc>
          <w:tcPr>
            <w:tcW w:w="935"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360.000.000</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851" w:type="dxa"/>
            <w:shd w:val="clear" w:color="auto" w:fill="CCFF99"/>
          </w:tcPr>
          <w:p w:rsidR="00F6019D" w:rsidRPr="006A6424" w:rsidRDefault="00F6019D" w:rsidP="00A07FE1">
            <w:pPr>
              <w:spacing w:after="0" w:line="240" w:lineRule="auto"/>
              <w:ind w:left="-93"/>
              <w:jc w:val="center"/>
              <w:rPr>
                <w:rFonts w:ascii="Times New Roman" w:hAnsi="Times New Roman"/>
                <w:sz w:val="14"/>
                <w:szCs w:val="16"/>
              </w:rPr>
            </w:pPr>
            <w:r w:rsidRPr="006A6424">
              <w:rPr>
                <w:rFonts w:ascii="Times New Roman" w:hAnsi="Times New Roman"/>
                <w:sz w:val="14"/>
                <w:szCs w:val="16"/>
              </w:rPr>
              <w:t>300.000.000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900"/>
        <w:gridCol w:w="884"/>
        <w:gridCol w:w="16"/>
        <w:gridCol w:w="810"/>
      </w:tblGrid>
      <w:tr w:rsidR="00F6019D" w:rsidRPr="006A6424" w:rsidTr="00A07FE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7"/>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A07FE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НИВО:</w:t>
            </w:r>
          </w:p>
        </w:tc>
        <w:tc>
          <w:tcPr>
            <w:tcW w:w="99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4"/>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A07FE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884"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26" w:type="dxa"/>
            <w:gridSpan w:val="2"/>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A07FE1">
        <w:trPr>
          <w:trHeight w:val="1160"/>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Унапређени постојећи  и креирани нови програми који поспешују запошљивост и запосленост младих</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Унапредити постојеће активне мере и програме запошљавања младих и креирати нове програме, са посебним фокусом на пакет за младе</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су обухваћени активним мерама и програмима (најмање 30.000);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рој младих који се запослио после примене мера и програма  (најмање 1</w:t>
            </w:r>
            <w:r w:rsidRPr="006A6424">
              <w:rPr>
                <w:rFonts w:ascii="Times New Roman" w:hAnsi="Times New Roman"/>
                <w:sz w:val="16"/>
                <w:szCs w:val="16"/>
              </w:rPr>
              <w:t>0</w:t>
            </w:r>
            <w:r w:rsidRPr="006A6424">
              <w:rPr>
                <w:rFonts w:ascii="Times New Roman" w:hAnsi="Times New Roman"/>
                <w:sz w:val="16"/>
                <w:szCs w:val="16"/>
                <w:lang w:val="uz-Cyrl-UZ"/>
              </w:rPr>
              <w:t>.000)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национални покрајински локални</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 МОС</w:t>
            </w:r>
          </w:p>
          <w:p w:rsidR="00F6019D" w:rsidRPr="006A6424" w:rsidRDefault="00F6019D" w:rsidP="00150457">
            <w:pPr>
              <w:spacing w:after="0" w:line="240" w:lineRule="auto"/>
              <w:rPr>
                <w:rFonts w:ascii="Times New Roman" w:hAnsi="Times New Roman"/>
                <w:b/>
                <w:sz w:val="16"/>
                <w:szCs w:val="16"/>
                <w:lang w:val="uz-Cyrl-UZ"/>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sz w:val="14"/>
                <w:szCs w:val="14"/>
              </w:rPr>
              <w:t>МРЗБСП</w:t>
            </w:r>
          </w:p>
        </w:tc>
        <w:tc>
          <w:tcPr>
            <w:tcW w:w="990" w:type="dxa"/>
            <w:shd w:val="clear" w:color="auto" w:fill="CCFF99"/>
          </w:tcPr>
          <w:p w:rsidR="00F6019D" w:rsidRPr="006A6424" w:rsidRDefault="00F6019D" w:rsidP="00150457">
            <w:pPr>
              <w:spacing w:after="0" w:line="240" w:lineRule="auto"/>
              <w:ind w:left="-61"/>
              <w:jc w:val="center"/>
              <w:rPr>
                <w:rFonts w:ascii="Times New Roman" w:hAnsi="Times New Roman"/>
                <w:sz w:val="14"/>
                <w:szCs w:val="14"/>
              </w:rPr>
            </w:pPr>
            <w:r w:rsidRPr="006A6424">
              <w:rPr>
                <w:rFonts w:ascii="Times New Roman" w:hAnsi="Times New Roman"/>
                <w:sz w:val="14"/>
                <w:szCs w:val="14"/>
              </w:rPr>
              <w:t>МРЗБСП</w:t>
            </w:r>
            <w:r w:rsidRPr="006A6424">
              <w:rPr>
                <w:rStyle w:val="FootnoteReference"/>
                <w:rFonts w:ascii="Times New Roman" w:hAnsi="Times New Roman"/>
                <w:sz w:val="14"/>
                <w:szCs w:val="14"/>
              </w:rPr>
              <w:footnoteReference w:id="5"/>
            </w:r>
          </w:p>
          <w:p w:rsidR="00F6019D" w:rsidRPr="006A6424" w:rsidRDefault="00F6019D" w:rsidP="00150457">
            <w:pPr>
              <w:spacing w:after="0" w:line="240" w:lineRule="auto"/>
              <w:ind w:left="-61"/>
              <w:rPr>
                <w:rFonts w:ascii="Times New Roman" w:hAnsi="Times New Roman"/>
                <w:sz w:val="14"/>
                <w:szCs w:val="14"/>
              </w:rPr>
            </w:pPr>
          </w:p>
          <w:p w:rsidR="00F6019D" w:rsidRPr="006A6424" w:rsidRDefault="00F6019D" w:rsidP="00150457">
            <w:pPr>
              <w:spacing w:after="0" w:line="240" w:lineRule="auto"/>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8C49F2">
            <w:pPr>
              <w:spacing w:after="0" w:line="240" w:lineRule="auto"/>
              <w:ind w:left="-108"/>
              <w:jc w:val="center"/>
              <w:rPr>
                <w:rFonts w:ascii="Times New Roman" w:hAnsi="Times New Roman"/>
                <w:bCs/>
                <w:sz w:val="14"/>
                <w:szCs w:val="14"/>
              </w:rPr>
            </w:pPr>
            <w:r w:rsidRPr="006A6424">
              <w:rPr>
                <w:rFonts w:ascii="Times New Roman" w:hAnsi="Times New Roman"/>
                <w:sz w:val="14"/>
                <w:szCs w:val="14"/>
              </w:rPr>
              <w:t>МРЗБСП</w:t>
            </w:r>
          </w:p>
        </w:tc>
        <w:tc>
          <w:tcPr>
            <w:tcW w:w="900" w:type="dxa"/>
            <w:gridSpan w:val="2"/>
            <w:shd w:val="clear" w:color="auto" w:fill="CCFF99"/>
          </w:tcPr>
          <w:p w:rsidR="00F6019D" w:rsidRPr="006A6424" w:rsidRDefault="00F6019D" w:rsidP="008C49F2">
            <w:pPr>
              <w:spacing w:after="0" w:line="240" w:lineRule="auto"/>
              <w:rPr>
                <w:rFonts w:ascii="Times New Roman" w:hAnsi="Times New Roman"/>
                <w:sz w:val="14"/>
                <w:szCs w:val="14"/>
              </w:rPr>
            </w:pPr>
            <w:r w:rsidRPr="006A6424">
              <w:rPr>
                <w:rFonts w:ascii="Times New Roman" w:hAnsi="Times New Roman"/>
                <w:sz w:val="14"/>
                <w:szCs w:val="14"/>
              </w:rPr>
              <w:t xml:space="preserve"> МРЗБСП</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r w:rsidR="00F6019D" w:rsidRPr="006A6424" w:rsidTr="00A07FE1">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развијање </w:t>
            </w:r>
            <w:r w:rsidRPr="006A6424">
              <w:rPr>
                <w:rFonts w:ascii="Times New Roman" w:hAnsi="Times New Roman"/>
                <w:sz w:val="16"/>
                <w:szCs w:val="16"/>
                <w:lang w:val="uz-Cyrl-UZ"/>
              </w:rPr>
              <w:lastRenderedPageBreak/>
              <w:t>афирмативних мера за запошљавање младих особа из осетљивих друштвених група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Број младих из </w:t>
            </w:r>
            <w:r w:rsidRPr="006A6424">
              <w:rPr>
                <w:rFonts w:ascii="Times New Roman" w:hAnsi="Times New Roman"/>
                <w:sz w:val="16"/>
                <w:szCs w:val="16"/>
                <w:lang w:val="uz-Cyrl-UZ"/>
              </w:rPr>
              <w:lastRenderedPageBreak/>
              <w:t>осетљиих група који су обухваћени мерама за запошљавање (најмање 10.000);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 xml:space="preserve">рој младих из осетљиих група који се запослио после примене мера и програма (најмање </w:t>
            </w:r>
            <w:r w:rsidRPr="006A6424">
              <w:rPr>
                <w:rFonts w:ascii="Times New Roman" w:hAnsi="Times New Roman"/>
                <w:sz w:val="16"/>
                <w:szCs w:val="16"/>
              </w:rPr>
              <w:t>3</w:t>
            </w:r>
            <w:r w:rsidRPr="006A6424">
              <w:rPr>
                <w:rFonts w:ascii="Times New Roman" w:hAnsi="Times New Roman"/>
                <w:sz w:val="16"/>
                <w:szCs w:val="16"/>
                <w:lang w:val="uz-Cyrl-UZ"/>
              </w:rPr>
              <w:t>.000)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национални </w:t>
            </w:r>
            <w:r w:rsidRPr="006A6424">
              <w:rPr>
                <w:rFonts w:ascii="Times New Roman" w:hAnsi="Times New Roman"/>
                <w:sz w:val="16"/>
                <w:szCs w:val="16"/>
                <w:lang w:val="uz-Cyrl-UZ"/>
              </w:rPr>
              <w:lastRenderedPageBreak/>
              <w:t>покрајински локални</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МРЗБСП</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СИПРУ</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sz w:val="14"/>
                <w:szCs w:val="14"/>
              </w:rPr>
              <w:lastRenderedPageBreak/>
              <w:t>МРЗБСП</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МРЗБСП</w:t>
            </w:r>
            <w:r w:rsidRPr="006A6424">
              <w:rPr>
                <w:rStyle w:val="FootnoteReference"/>
                <w:rFonts w:ascii="Times New Roman" w:hAnsi="Times New Roman"/>
                <w:sz w:val="14"/>
                <w:szCs w:val="14"/>
              </w:rPr>
              <w:footnoteReference w:id="6"/>
            </w: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lastRenderedPageBreak/>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sz w:val="14"/>
                <w:szCs w:val="14"/>
              </w:rPr>
              <w:t>МРЗБСП</w:t>
            </w:r>
          </w:p>
        </w:tc>
        <w:tc>
          <w:tcPr>
            <w:tcW w:w="884" w:type="dxa"/>
            <w:shd w:val="clear" w:color="auto" w:fill="CCFF99"/>
          </w:tcPr>
          <w:p w:rsidR="00F6019D" w:rsidRPr="006A6424" w:rsidRDefault="00F6019D" w:rsidP="00150457">
            <w:pPr>
              <w:spacing w:after="0" w:line="240" w:lineRule="auto"/>
              <w:ind w:left="-60"/>
              <w:jc w:val="center"/>
              <w:rPr>
                <w:rFonts w:ascii="Times New Roman" w:hAnsi="Times New Roman"/>
                <w:sz w:val="14"/>
                <w:szCs w:val="14"/>
              </w:rPr>
            </w:pPr>
            <w:r w:rsidRPr="006A6424">
              <w:rPr>
                <w:rFonts w:ascii="Times New Roman" w:hAnsi="Times New Roman"/>
                <w:sz w:val="14"/>
                <w:szCs w:val="14"/>
              </w:rPr>
              <w:t>МРЗБСП</w:t>
            </w:r>
            <w:r w:rsidRPr="006A6424">
              <w:rPr>
                <w:rFonts w:ascii="Times New Roman" w:hAnsi="Times New Roman"/>
                <w:sz w:val="14"/>
                <w:szCs w:val="14"/>
              </w:rPr>
              <w:lastRenderedPageBreak/>
              <w:tab/>
            </w:r>
          </w:p>
        </w:tc>
        <w:tc>
          <w:tcPr>
            <w:tcW w:w="826" w:type="dxa"/>
            <w:gridSpan w:val="2"/>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lastRenderedPageBreak/>
              <w:t>0</w:t>
            </w:r>
          </w:p>
        </w:tc>
      </w:tr>
      <w:tr w:rsidR="00F6019D" w:rsidRPr="006A6424" w:rsidTr="008C49F2">
        <w:trPr>
          <w:trHeight w:val="1736"/>
        </w:trPr>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унапређивање постојећих и креирање нових програма који подстичу активитет</w:t>
            </w:r>
            <w:r w:rsidRPr="006A6424">
              <w:rPr>
                <w:rStyle w:val="FootnoteReference"/>
                <w:rFonts w:ascii="Times New Roman" w:hAnsi="Times New Roman"/>
                <w:sz w:val="16"/>
                <w:szCs w:val="16"/>
                <w:lang w:val="uz-Cyrl-UZ"/>
              </w:rPr>
              <w:footnoteReference w:id="7"/>
            </w:r>
            <w:r w:rsidRPr="006A6424">
              <w:rPr>
                <w:rFonts w:ascii="Times New Roman" w:hAnsi="Times New Roman"/>
                <w:sz w:val="16"/>
                <w:szCs w:val="16"/>
                <w:lang w:val="uz-Cyrl-UZ"/>
              </w:rPr>
              <w:t xml:space="preserve"> младих жена, као и младих из осетљивих друштвених група и младих из NEET групе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је учествовао у програмима (најмање 1.000)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национални покрајински локални</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b/>
                <w:sz w:val="16"/>
                <w:szCs w:val="16"/>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b/>
                <w:bCs/>
                <w:sz w:val="14"/>
                <w:szCs w:val="14"/>
              </w:rPr>
              <w:t>10.000.000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10.000.000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rPr>
              <w:t>10.000.000</w:t>
            </w:r>
          </w:p>
          <w:p w:rsidR="00F6019D" w:rsidRPr="006A6424" w:rsidRDefault="00F6019D" w:rsidP="00150457">
            <w:pPr>
              <w:spacing w:after="0" w:line="240" w:lineRule="auto"/>
              <w:jc w:val="center"/>
              <w:rPr>
                <w:ins w:id="2" w:author="Dubravka" w:date="2015-05-19T16:09:00Z"/>
                <w:rFonts w:ascii="Times New Roman" w:hAnsi="Times New Roman"/>
                <w:sz w:val="14"/>
                <w:szCs w:val="16"/>
              </w:rPr>
            </w:pPr>
          </w:p>
          <w:p w:rsidR="00F6019D" w:rsidRPr="006A6424" w:rsidRDefault="00F6019D" w:rsidP="00150457">
            <w:pPr>
              <w:spacing w:after="0" w:line="240" w:lineRule="auto"/>
              <w:rPr>
                <w:rFonts w:ascii="Times New Roman" w:hAnsi="Times New Roman"/>
                <w:sz w:val="14"/>
                <w:szCs w:val="16"/>
              </w:rPr>
            </w:pPr>
          </w:p>
          <w:p w:rsidR="00F6019D" w:rsidRPr="006A6424" w:rsidRDefault="00F6019D" w:rsidP="00150457">
            <w:pPr>
              <w:numPr>
                <w:ins w:id="3" w:author="Dubravka" w:date="2015-05-19T16:09:00Z"/>
              </w:numPr>
              <w:spacing w:after="0" w:line="240" w:lineRule="auto"/>
              <w:jc w:val="center"/>
              <w:rPr>
                <w:ins w:id="4" w:author="bane" w:date="2015-05-02T22:30: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4"/>
                <w:lang w:val="uz-Cyrl-UZ"/>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b/>
                <w:bCs/>
                <w:sz w:val="14"/>
                <w:szCs w:val="14"/>
              </w:rPr>
              <w:t>30.000.000</w:t>
            </w:r>
          </w:p>
          <w:p w:rsidR="00F6019D" w:rsidRPr="006A6424" w:rsidRDefault="00F6019D" w:rsidP="00150457">
            <w:pPr>
              <w:spacing w:after="0" w:line="240" w:lineRule="auto"/>
              <w:jc w:val="center"/>
              <w:rPr>
                <w:rFonts w:ascii="Times New Roman" w:hAnsi="Times New Roman"/>
                <w:b/>
                <w:bCs/>
                <w:sz w:val="14"/>
                <w:szCs w:val="14"/>
              </w:rPr>
            </w:pPr>
          </w:p>
        </w:tc>
        <w:tc>
          <w:tcPr>
            <w:tcW w:w="884"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D28EA">
            <w:pPr>
              <w:spacing w:after="0" w:line="240" w:lineRule="auto"/>
              <w:jc w:val="center"/>
              <w:rPr>
                <w:rFonts w:ascii="Times New Roman" w:hAnsi="Times New Roman"/>
                <w:sz w:val="14"/>
                <w:szCs w:val="14"/>
              </w:rPr>
            </w:pPr>
          </w:p>
        </w:tc>
        <w:tc>
          <w:tcPr>
            <w:tcW w:w="826" w:type="dxa"/>
            <w:gridSpan w:val="2"/>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bl>
    <w:p w:rsidR="00F6019D" w:rsidRPr="006A6424" w:rsidRDefault="00F6019D" w:rsidP="00150457">
      <w:pPr>
        <w:tabs>
          <w:tab w:val="left" w:pos="2490"/>
          <w:tab w:val="left" w:pos="5025"/>
        </w:tabs>
        <w:spacing w:after="0" w:line="240" w:lineRule="auto"/>
        <w:ind w:left="-851"/>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900"/>
        <w:gridCol w:w="900"/>
        <w:gridCol w:w="810"/>
      </w:tblGrid>
      <w:tr w:rsidR="00F6019D" w:rsidRPr="006A6424" w:rsidTr="008C49F2">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8C49F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8C49F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8C49F2">
        <w:trPr>
          <w:trHeight w:val="284"/>
        </w:trPr>
        <w:tc>
          <w:tcPr>
            <w:tcW w:w="1733"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20"/>
                <w:lang w:val="uz-Cyrl-UZ"/>
              </w:rPr>
              <w:t>Подржан развој, примена и промоција активности које подстичу запошљивост и запoсленост младих</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промоцију примера добре праксе младих који су прошли програме који подстичу запошљивост и запoсленост младих путем медија и друштвених мрежа </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промотивних активности (5);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су били информисани активностима (најмање 3.000)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trike/>
                <w:sz w:val="16"/>
                <w:szCs w:val="16"/>
                <w:lang w:val="uz-Cyrl-UZ"/>
              </w:rPr>
            </w:pPr>
          </w:p>
        </w:tc>
        <w:tc>
          <w:tcPr>
            <w:tcW w:w="990" w:type="dxa"/>
          </w:tcPr>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МОС</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Школске установе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ПКС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12.200.000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275DE">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75DE">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Повећана усклађеност знања, вештина и компетенција које се стичу у процесу целоживотног учења са потребама тржишта рада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су стекли стручну праксу током школовања;</w:t>
            </w:r>
          </w:p>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послодаваца који пружа стручне праксе</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672712">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lastRenderedPageBreak/>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67271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67271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672712">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Послодаваци и други релевантни актери активно и континуирано учествују у креирању и спровођењу концепта целоживотног учења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активно укључивање послодаваца и других релевантних актера у креирање и спровођење </w:t>
            </w:r>
            <w:r w:rsidRPr="006A6424">
              <w:rPr>
                <w:rFonts w:ascii="Times New Roman" w:hAnsi="Times New Roman"/>
                <w:sz w:val="16"/>
                <w:szCs w:val="16"/>
              </w:rPr>
              <w:t xml:space="preserve">наставних планова и програма </w:t>
            </w:r>
            <w:r w:rsidRPr="006A6424">
              <w:rPr>
                <w:rFonts w:ascii="Times New Roman" w:hAnsi="Times New Roman"/>
                <w:sz w:val="16"/>
                <w:szCs w:val="16"/>
                <w:lang w:val="uz-Cyrl-UZ"/>
              </w:rPr>
              <w:t>средњег образовања (секторска већа)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послодаваца који су активно укључени (најмање 120);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П</w:t>
            </w:r>
            <w:r w:rsidRPr="006A6424">
              <w:rPr>
                <w:rFonts w:ascii="Times New Roman" w:hAnsi="Times New Roman"/>
                <w:sz w:val="16"/>
                <w:szCs w:val="16"/>
                <w:lang w:val="uz-Cyrl-UZ"/>
              </w:rPr>
              <w:t>роценат средњошколских образовних институција које су активно укључиле послодавце (најмање 70%)</w:t>
            </w:r>
          </w:p>
        </w:tc>
        <w:tc>
          <w:tcPr>
            <w:tcW w:w="99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 xml:space="preserve"> 2015 – 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МПривреде МРЗБСП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ЦСООД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ЗУОВ</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Приватни сектор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r>
      <w:tr w:rsidR="00F6019D" w:rsidRPr="006A6424" w:rsidTr="00672712">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Унапредити механизме подршке послодавцима и другим релевантним актерима који спроводе програме целоживотног учења младих (реални сусрети, обуке за дефицитарна занимања, праксе</w:t>
            </w:r>
            <w:r w:rsidRPr="006A6424">
              <w:rPr>
                <w:rFonts w:ascii="Times New Roman" w:hAnsi="Times New Roman"/>
                <w:sz w:val="16"/>
                <w:szCs w:val="16"/>
              </w:rPr>
              <w:t>, итд.</w:t>
            </w:r>
            <w:r w:rsidRPr="006A6424">
              <w:rPr>
                <w:rFonts w:ascii="Times New Roman" w:hAnsi="Times New Roman"/>
                <w:sz w:val="16"/>
                <w:szCs w:val="16"/>
                <w:lang w:val="uz-Cyrl-UZ"/>
              </w:rPr>
              <w:t>)</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послодаваца и других релевантних актера (150);</w:t>
            </w:r>
          </w:p>
          <w:p w:rsidR="00F6019D" w:rsidRPr="006A6424" w:rsidRDefault="00F6019D" w:rsidP="00150457">
            <w:pPr>
              <w:spacing w:after="0" w:line="240" w:lineRule="auto"/>
              <w:rPr>
                <w:ins w:id="5" w:author="bane" w:date="2015-05-02T22:34:00Z"/>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рој младих који су учествовали у програмима (најмање 4.500);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обухваћен програмима радне праксе (најмање 900);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обухваћен обукама за дефицитарна занимања (најмање 840) од којих се 60% запослило</w:t>
            </w:r>
          </w:p>
        </w:tc>
        <w:tc>
          <w:tcPr>
            <w:tcW w:w="99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 xml:space="preserve"> 2015 – 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НСВО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b/>
                <w:bCs/>
                <w:sz w:val="14"/>
                <w:szCs w:val="14"/>
              </w:rPr>
              <w:t>36.000.000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30.000.000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rPr>
              <w:t>30.000.000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4"/>
              </w:rPr>
            </w:pPr>
            <w:r w:rsidRPr="006A6424">
              <w:rPr>
                <w:rFonts w:ascii="Times New Roman" w:hAnsi="Times New Roman"/>
                <w:b/>
                <w:bCs/>
                <w:sz w:val="14"/>
                <w:szCs w:val="14"/>
              </w:rPr>
              <w:t>78.000.000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42.000.000</w:t>
            </w:r>
          </w:p>
        </w:tc>
        <w:tc>
          <w:tcPr>
            <w:tcW w:w="810" w:type="dxa"/>
            <w:shd w:val="clear" w:color="auto" w:fill="CCFF99"/>
          </w:tcPr>
          <w:p w:rsidR="00F6019D" w:rsidRPr="006A6424" w:rsidRDefault="00F6019D" w:rsidP="00672712">
            <w:pPr>
              <w:spacing w:after="0" w:line="240" w:lineRule="auto"/>
              <w:ind w:left="-108"/>
              <w:jc w:val="center"/>
              <w:rPr>
                <w:rFonts w:ascii="Times New Roman" w:hAnsi="Times New Roman"/>
                <w:sz w:val="14"/>
                <w:szCs w:val="14"/>
              </w:rPr>
            </w:pPr>
            <w:r w:rsidRPr="006A6424">
              <w:rPr>
                <w:rFonts w:ascii="Times New Roman" w:hAnsi="Times New Roman"/>
                <w:sz w:val="14"/>
                <w:szCs w:val="14"/>
              </w:rPr>
              <w:t>36.000.000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672712">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67271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672712">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672712">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Унапређени су услови и </w:t>
            </w:r>
            <w:r w:rsidRPr="006A6424">
              <w:rPr>
                <w:rFonts w:ascii="Times New Roman" w:hAnsi="Times New Roman"/>
                <w:sz w:val="20"/>
                <w:lang w:val="uz-Cyrl-UZ"/>
              </w:rPr>
              <w:lastRenderedPageBreak/>
              <w:t>механизми за спровођење стручних пракси и других облика стицања радног искуства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Успоставити Национални програм стручних пракси уз </w:t>
            </w:r>
            <w:r w:rsidRPr="006A6424">
              <w:rPr>
                <w:rFonts w:ascii="Times New Roman" w:hAnsi="Times New Roman"/>
                <w:sz w:val="16"/>
                <w:szCs w:val="16"/>
                <w:lang w:val="uz-Cyrl-UZ"/>
              </w:rPr>
              <w:lastRenderedPageBreak/>
              <w:t xml:space="preserve">међусекторску координацију и сарадњу са представницима послодаваца на спровођењу и евалуацији </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Број послодаваца који је укључен у спровођење </w:t>
            </w:r>
            <w:r w:rsidRPr="006A6424">
              <w:rPr>
                <w:rFonts w:ascii="Times New Roman" w:hAnsi="Times New Roman"/>
                <w:sz w:val="16"/>
                <w:szCs w:val="16"/>
                <w:lang w:val="uz-Cyrl-UZ"/>
              </w:rPr>
              <w:lastRenderedPageBreak/>
              <w:t>програма (најмање 30);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рој младих који су укључени у програме (најмање 2.000)</w:t>
            </w:r>
          </w:p>
        </w:tc>
        <w:tc>
          <w:tcPr>
            <w:tcW w:w="99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lastRenderedPageBreak/>
              <w:t xml:space="preserve"> 2016 – 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 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 СКОНУС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lastRenderedPageBreak/>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r>
      <w:tr w:rsidR="00F6019D" w:rsidRPr="006A6424" w:rsidTr="00672712">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развој механизама за спровођење радних пракси и других облика стицања радног искуства у току процеса школовања и ван њега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 xml:space="preserve"> Број подржаних процеса </w:t>
            </w:r>
            <w:r w:rsidRPr="006A6424">
              <w:rPr>
                <w:rFonts w:ascii="Times New Roman" w:hAnsi="Times New Roman"/>
                <w:sz w:val="16"/>
                <w:szCs w:val="16"/>
                <w:lang w:val="uz-Cyrl-UZ"/>
              </w:rPr>
              <w:t>(12);</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рој младих који је стекао радно искуство (најмање 8.000)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 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16.000.000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810" w:type="dxa"/>
            <w:shd w:val="clear" w:color="auto" w:fill="CCFF99"/>
          </w:tcPr>
          <w:p w:rsidR="00F6019D" w:rsidRPr="006A6424" w:rsidRDefault="00F6019D" w:rsidP="00672712">
            <w:pPr>
              <w:spacing w:after="0" w:line="240" w:lineRule="auto"/>
              <w:ind w:left="-108"/>
              <w:jc w:val="center"/>
              <w:rPr>
                <w:rFonts w:ascii="Times New Roman" w:hAnsi="Times New Roman"/>
                <w:sz w:val="14"/>
                <w:szCs w:val="16"/>
              </w:rPr>
            </w:pPr>
            <w:r w:rsidRPr="006A6424">
              <w:rPr>
                <w:rFonts w:ascii="Times New Roman" w:hAnsi="Times New Roman"/>
                <w:sz w:val="14"/>
                <w:szCs w:val="16"/>
              </w:rPr>
              <w:t>36.000.000</w:t>
            </w:r>
          </w:p>
        </w:tc>
      </w:tr>
      <w:tr w:rsidR="00F6019D" w:rsidRPr="006A6424" w:rsidTr="00672712">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модел подршке послодавцима и организацијама цивилног друштва које спроводе и развијају механизме за спровођење других облика стицања радног искуства</w:t>
            </w:r>
            <w:r w:rsidRPr="006A6424">
              <w:rPr>
                <w:rStyle w:val="FootnoteReference"/>
                <w:rFonts w:ascii="Times New Roman" w:hAnsi="Times New Roman"/>
                <w:sz w:val="16"/>
                <w:szCs w:val="16"/>
                <w:lang w:val="uz-Cyrl-UZ"/>
              </w:rPr>
              <w:footnoteReference w:id="8"/>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(90);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lang w:val="uz-Cyrl-UZ"/>
              </w:rPr>
              <w:t>Б</w:t>
            </w:r>
            <w:r w:rsidRPr="006A6424">
              <w:rPr>
                <w:rFonts w:ascii="Times New Roman" w:hAnsi="Times New Roman"/>
                <w:sz w:val="16"/>
                <w:szCs w:val="16"/>
                <w:lang w:val="uz-Cyrl-UZ"/>
              </w:rPr>
              <w:t>рој младих који су прошли други вид стицања радног искуства (најмање 9.000)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16.000.000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810" w:type="dxa"/>
            <w:shd w:val="clear" w:color="auto" w:fill="CCFF99"/>
          </w:tcPr>
          <w:p w:rsidR="00F6019D" w:rsidRPr="006A6424" w:rsidRDefault="00F6019D" w:rsidP="00672712">
            <w:pPr>
              <w:spacing w:after="0" w:line="240" w:lineRule="auto"/>
              <w:ind w:left="-108"/>
              <w:jc w:val="center"/>
              <w:rPr>
                <w:rFonts w:ascii="Times New Roman" w:hAnsi="Times New Roman"/>
                <w:sz w:val="14"/>
                <w:szCs w:val="16"/>
              </w:rPr>
            </w:pPr>
            <w:r w:rsidRPr="006A6424">
              <w:rPr>
                <w:rFonts w:ascii="Times New Roman" w:hAnsi="Times New Roman"/>
                <w:sz w:val="14"/>
                <w:szCs w:val="16"/>
              </w:rPr>
              <w:t>36.000.000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275DE">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75DE">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Омогућени подстицајни услови за развој предузетништва младих</w:t>
            </w:r>
          </w:p>
        </w:tc>
        <w:tc>
          <w:tcPr>
            <w:tcW w:w="6237" w:type="dxa"/>
            <w:vAlign w:val="center"/>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Повећање процента младих који су покренули сопствени бизнис након програма/сервиса или уз подршку државе;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Повећање броја младих са позитивним ставом о предузетништву</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F249ED">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F249E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F249E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F249ED">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Створен подстицајни оквир јавних политика који дефинише предузетништво </w:t>
            </w:r>
            <w:r w:rsidRPr="006A6424">
              <w:rPr>
                <w:rFonts w:ascii="Times New Roman" w:hAnsi="Times New Roman"/>
                <w:sz w:val="20"/>
                <w:lang w:val="uz-Cyrl-UZ"/>
              </w:rPr>
              <w:lastRenderedPageBreak/>
              <w:t>младих и његово окружење</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Подржати усвајање законских и подзаконских аката који препознају, олакшавају и подстичу предузетништво младих и поједностављују процедуре за младе </w:t>
            </w:r>
            <w:r w:rsidRPr="006A6424">
              <w:rPr>
                <w:rFonts w:ascii="Times New Roman" w:hAnsi="Times New Roman"/>
                <w:sz w:val="16"/>
                <w:szCs w:val="16"/>
                <w:lang w:val="uz-Cyrl-UZ"/>
              </w:rPr>
              <w:lastRenderedPageBreak/>
              <w:t>предузетнике у првим годинама пословања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Развијен предлог мера за подстицај предузетништва младих;</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Проценат представника младих који је учествовао у </w:t>
            </w:r>
            <w:r w:rsidRPr="006A6424">
              <w:rPr>
                <w:rFonts w:ascii="Times New Roman" w:hAnsi="Times New Roman"/>
                <w:sz w:val="16"/>
                <w:szCs w:val="16"/>
                <w:lang w:val="uz-Cyrl-UZ"/>
              </w:rPr>
              <w:lastRenderedPageBreak/>
              <w:t>процесима развоја предлога (најмање 30%);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усвојених предлога мера у оквиру донетих законских и подзаконских аката (најмање 80%)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F249ED">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механизаме за финансијску подршку младима при покретању сопственог бизниса, посебно финансирањем старт-ап</w:t>
            </w:r>
            <w:r w:rsidRPr="006A6424">
              <w:rPr>
                <w:rStyle w:val="FootnoteReference"/>
                <w:rFonts w:ascii="Times New Roman" w:hAnsi="Times New Roman"/>
                <w:sz w:val="16"/>
                <w:szCs w:val="16"/>
                <w:lang w:val="uz-Cyrl-UZ"/>
              </w:rPr>
              <w:footnoteReference w:id="9"/>
            </w:r>
            <w:r w:rsidRPr="006A6424">
              <w:rPr>
                <w:rFonts w:ascii="Times New Roman" w:hAnsi="Times New Roman"/>
                <w:sz w:val="16"/>
                <w:szCs w:val="16"/>
                <w:lang w:val="uz-Cyrl-UZ"/>
              </w:rPr>
              <w:t xml:space="preserve">  (Startup), социјалног и иновативног предузетништва, као и различитим видовима удруживања у руралним подручјима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финансираних предузетничких активности младих (10);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укључених у подржане предузетничке активности  (најмање 200)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1080" w:type="dxa"/>
          </w:tcPr>
          <w:p w:rsidR="00F6019D" w:rsidRPr="006A6424" w:rsidRDefault="00F6019D" w:rsidP="00150457">
            <w:pPr>
              <w:spacing w:after="0" w:line="240" w:lineRule="auto"/>
              <w:ind w:left="-108"/>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6.100.000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6" w:author="Dubravka" w:date="2015-05-11T18:15: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4.100.000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F249ED">
            <w:pPr>
              <w:spacing w:after="0" w:line="240" w:lineRule="auto"/>
              <w:ind w:left="-108"/>
              <w:jc w:val="center"/>
              <w:rPr>
                <w:rFonts w:ascii="Times New Roman" w:hAnsi="Times New Roman"/>
                <w:sz w:val="14"/>
                <w:szCs w:val="16"/>
              </w:rPr>
            </w:pPr>
            <w:r w:rsidRPr="006A6424">
              <w:rPr>
                <w:rFonts w:ascii="Times New Roman" w:hAnsi="Times New Roman"/>
                <w:sz w:val="14"/>
                <w:szCs w:val="16"/>
              </w:rPr>
              <w:t>12.000.000</w:t>
            </w: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F249ED">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w:t>
            </w:r>
            <w:r w:rsidRPr="006A6424">
              <w:rPr>
                <w:rFonts w:ascii="Times New Roman" w:hAnsi="Times New Roman"/>
                <w:sz w:val="16"/>
                <w:szCs w:val="16"/>
              </w:rPr>
              <w:t>азвити афирмативне мере намењене младим женама које желе да постану предузетнице, посебно у руралним и мање развијеним подручјима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жена обухваћен афирмативним мерама (најмање 200);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обухваћених младих жена из руралних средина (најмање 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108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МРЗБСП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МПЗЖС</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8.000.000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7" w:author="Dubravka" w:date="2015-05-11T18:16:00Z"/>
              </w:num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810" w:type="dxa"/>
            <w:shd w:val="clear" w:color="auto" w:fill="CCFF99"/>
          </w:tcPr>
          <w:p w:rsidR="00F6019D" w:rsidRPr="006A6424" w:rsidRDefault="00F6019D" w:rsidP="00F249ED">
            <w:pPr>
              <w:spacing w:after="0" w:line="240" w:lineRule="auto"/>
              <w:ind w:left="-108"/>
              <w:jc w:val="center"/>
              <w:rPr>
                <w:rFonts w:ascii="Times New Roman" w:hAnsi="Times New Roman"/>
                <w:sz w:val="14"/>
                <w:szCs w:val="16"/>
              </w:rPr>
            </w:pPr>
            <w:r w:rsidRPr="006A6424">
              <w:rPr>
                <w:rFonts w:ascii="Times New Roman" w:hAnsi="Times New Roman"/>
                <w:sz w:val="14"/>
                <w:szCs w:val="16"/>
              </w:rPr>
              <w:t>18.000.000</w:t>
            </w:r>
          </w:p>
        </w:tc>
      </w:tr>
      <w:tr w:rsidR="00F6019D" w:rsidRPr="006A6424" w:rsidTr="00F249ED">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w:t>
            </w:r>
            <w:r w:rsidRPr="006A6424">
              <w:rPr>
                <w:rFonts w:ascii="Times New Roman" w:hAnsi="Times New Roman"/>
                <w:sz w:val="16"/>
                <w:szCs w:val="16"/>
              </w:rPr>
              <w:t>напредити и подржати различите видове омладинског, ђачког и студентског удруживања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иницијатива (најмање 150);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укључених у задругарство (најмање 1.500);</w:t>
            </w:r>
          </w:p>
          <w:p w:rsidR="00F6019D" w:rsidRPr="006A6424" w:rsidRDefault="00F6019D" w:rsidP="00F249ED">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младих (најмање 360) и број ученичких задруга (најмање </w:t>
            </w:r>
            <w:r w:rsidRPr="006A6424">
              <w:rPr>
                <w:rFonts w:ascii="Times New Roman" w:hAnsi="Times New Roman"/>
                <w:sz w:val="16"/>
                <w:szCs w:val="16"/>
                <w:lang w:val="uz-Cyrl-UZ"/>
              </w:rPr>
              <w:lastRenderedPageBreak/>
              <w:t>60) који су развили иновативне производе</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108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ПКС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8.000.000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 xml:space="preserve">МОС: </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lang w:val="uz-Cyrl-UZ"/>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810" w:type="dxa"/>
            <w:shd w:val="clear" w:color="auto" w:fill="CCFF99"/>
          </w:tcPr>
          <w:p w:rsidR="00F6019D" w:rsidRPr="006A6424" w:rsidRDefault="00F6019D" w:rsidP="00131761">
            <w:pPr>
              <w:spacing w:after="0" w:line="240" w:lineRule="auto"/>
              <w:ind w:left="-108"/>
              <w:jc w:val="center"/>
              <w:rPr>
                <w:rFonts w:ascii="Times New Roman" w:hAnsi="Times New Roman"/>
                <w:sz w:val="14"/>
                <w:szCs w:val="16"/>
              </w:rPr>
            </w:pPr>
            <w:r w:rsidRPr="006A6424">
              <w:rPr>
                <w:rFonts w:ascii="Times New Roman" w:hAnsi="Times New Roman"/>
                <w:sz w:val="14"/>
                <w:szCs w:val="16"/>
              </w:rPr>
              <w:t>18.000.000</w:t>
            </w:r>
          </w:p>
        </w:tc>
      </w:tr>
      <w:tr w:rsidR="00F6019D" w:rsidRPr="006A6424" w:rsidTr="00F249ED">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развој и реализацију подстицајног и правно уређеног модела за улагање привредног сектора у </w:t>
            </w:r>
            <w:r w:rsidRPr="006A6424">
              <w:rPr>
                <w:rFonts w:ascii="Times New Roman" w:hAnsi="Times New Roman"/>
                <w:sz w:val="16"/>
                <w:szCs w:val="16"/>
              </w:rPr>
              <w:t>предузетништво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Износ средстава који је уложио привредни сектор у младе предузетнике (најмање 100.000.000 динара)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предузетника који је отворио своја предузећа користећи овај модел (најмање 150)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2015-2016</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1.830.000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8" w:author="Dubravka" w:date="2015-05-11T18:11: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13176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1317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1317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131761">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Постоје механизми за стицање предузетничких знања и вештина и финансијске писмености у оквиру образовања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Увести предузетничке вештине и знања и финансијску писменост у наставне програме на свим нивоима формалног образовања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Предузетничке вештине и знања и финансијска писменост су уведени у наставне програме</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2015-2016</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9" w:author="Dubravka" w:date="2015-05-17T12:18: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48.800.000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24.400.000</w:t>
            </w:r>
          </w:p>
        </w:tc>
        <w:tc>
          <w:tcPr>
            <w:tcW w:w="810" w:type="dxa"/>
            <w:shd w:val="clear" w:color="auto" w:fill="CCFF99"/>
          </w:tcPr>
          <w:p w:rsidR="00F6019D" w:rsidRPr="006A6424" w:rsidRDefault="00F6019D" w:rsidP="00131761">
            <w:pPr>
              <w:spacing w:after="0" w:line="240" w:lineRule="auto"/>
              <w:ind w:left="-108"/>
              <w:jc w:val="center"/>
              <w:rPr>
                <w:rFonts w:ascii="Times New Roman" w:hAnsi="Times New Roman"/>
                <w:sz w:val="14"/>
                <w:szCs w:val="16"/>
              </w:rPr>
            </w:pPr>
            <w:r w:rsidRPr="006A6424">
              <w:rPr>
                <w:rFonts w:ascii="Times New Roman" w:hAnsi="Times New Roman"/>
                <w:sz w:val="14"/>
                <w:szCs w:val="16"/>
              </w:rPr>
              <w:t>24.400.000</w:t>
            </w:r>
          </w:p>
        </w:tc>
      </w:tr>
      <w:tr w:rsidR="00F6019D" w:rsidRPr="006A6424" w:rsidTr="00131761">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Пружити подршку програмима и сервисима ОЦД које подстичу стицање предузетничких знања и вештина (посебно у креативној индустрији и пољопривреди) и финансијске писмености младих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и сервиса (12);</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су прошли кроз програме и сервисе (најмање 3.000);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учесника обука за развој предузетништва у пољопривреди подржан од стране МОС (1.200)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 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rPr>
              <w:t>10.000.000</w:t>
            </w:r>
          </w:p>
          <w:p w:rsidR="00F6019D" w:rsidRPr="006A6424" w:rsidRDefault="00F6019D" w:rsidP="00150457">
            <w:pPr>
              <w:numPr>
                <w:ins w:id="10" w:author="Unknown"/>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73.200.000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30.000.000</w:t>
            </w:r>
          </w:p>
        </w:tc>
        <w:tc>
          <w:tcPr>
            <w:tcW w:w="810" w:type="dxa"/>
            <w:shd w:val="clear" w:color="auto" w:fill="CCFF99"/>
          </w:tcPr>
          <w:p w:rsidR="00F6019D" w:rsidRPr="006A6424" w:rsidRDefault="00F6019D" w:rsidP="00131761">
            <w:pPr>
              <w:spacing w:after="0" w:line="240" w:lineRule="auto"/>
              <w:ind w:left="-108"/>
              <w:jc w:val="center"/>
              <w:rPr>
                <w:rFonts w:ascii="Times New Roman" w:hAnsi="Times New Roman"/>
                <w:sz w:val="14"/>
                <w:szCs w:val="16"/>
              </w:rPr>
            </w:pPr>
            <w:r w:rsidRPr="006A6424">
              <w:rPr>
                <w:rFonts w:ascii="Times New Roman" w:hAnsi="Times New Roman"/>
                <w:sz w:val="14"/>
                <w:szCs w:val="16"/>
              </w:rPr>
              <w:t>43.200.000</w:t>
            </w:r>
          </w:p>
        </w:tc>
      </w:tr>
      <w:tr w:rsidR="00F6019D" w:rsidRPr="006A6424" w:rsidTr="00131761">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увођење програма Пасоша предузетничких </w:t>
            </w:r>
            <w:r w:rsidRPr="006A6424">
              <w:rPr>
                <w:rFonts w:ascii="Times New Roman" w:hAnsi="Times New Roman"/>
                <w:sz w:val="16"/>
                <w:szCs w:val="16"/>
                <w:lang w:val="uz-Cyrl-UZ"/>
              </w:rPr>
              <w:lastRenderedPageBreak/>
              <w:t>вештина на националном нивоу</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Број компанија који препознаје Пасоше (најмање </w:t>
            </w:r>
            <w:r w:rsidRPr="006A6424">
              <w:rPr>
                <w:rFonts w:ascii="Times New Roman" w:hAnsi="Times New Roman"/>
                <w:sz w:val="16"/>
                <w:szCs w:val="16"/>
                <w:lang w:val="uz-Cyrl-UZ"/>
              </w:rPr>
              <w:lastRenderedPageBreak/>
              <w:t>100);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користи програм Пасоша (најмање 4.000)</w:t>
            </w:r>
          </w:p>
        </w:tc>
        <w:tc>
          <w:tcPr>
            <w:tcW w:w="990" w:type="dxa"/>
          </w:tcPr>
          <w:p w:rsidR="00F6019D" w:rsidRPr="006A6424" w:rsidRDefault="00F6019D" w:rsidP="00150457">
            <w:pPr>
              <w:spacing w:after="0" w:line="240" w:lineRule="auto"/>
              <w:jc w:val="center"/>
              <w:rPr>
                <w:rFonts w:ascii="Times New Roman" w:hAnsi="Times New Roman"/>
                <w:sz w:val="16"/>
                <w:szCs w:val="16"/>
                <w:lang w:val="uz-Cyrl-UZ"/>
              </w:rPr>
            </w:pPr>
            <w:r w:rsidRPr="006A6424">
              <w:rPr>
                <w:rFonts w:ascii="Times New Roman" w:hAnsi="Times New Roman"/>
                <w:sz w:val="16"/>
                <w:szCs w:val="16"/>
                <w:lang w:val="uz-Cyrl-UZ"/>
              </w:rPr>
              <w:lastRenderedPageBreak/>
              <w:t>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покрајински 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ДМуС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lastRenderedPageBreak/>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2.440.000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90707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9070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9070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907074">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Развијени одрживи програми дугорочне подршке младима који се одлучују на самозапошља-вање</w:t>
            </w:r>
            <w:r w:rsidRPr="006A6424">
              <w:rPr>
                <w:rStyle w:val="FootnoteReference"/>
                <w:rFonts w:ascii="Times New Roman" w:hAnsi="Times New Roman"/>
                <w:sz w:val="20"/>
                <w:lang w:val="uz-Cyrl-UZ"/>
              </w:rPr>
              <w:footnoteReference w:id="10"/>
            </w:r>
            <w:r w:rsidRPr="006A6424">
              <w:rPr>
                <w:rFonts w:ascii="Times New Roman" w:hAnsi="Times New Roman"/>
                <w:sz w:val="20"/>
                <w:lang w:val="uz-Cyrl-UZ"/>
              </w:rPr>
              <w:t xml:space="preserve">  </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формирање и рад центара за подршку развоју бизниса (ЦПРБ) при универзитетима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ЦПРБ у оснивању и раду (најмање 3);</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користе услуге ЦПРБ (најмање 1.500);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су започели свој бизнис након коришћења услуга ЦПРБ (најмање 500)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ind w:left="-108"/>
              <w:rPr>
                <w:rFonts w:ascii="Times New Roman" w:hAnsi="Times New Roman"/>
                <w:sz w:val="16"/>
                <w:szCs w:val="16"/>
                <w:lang w:val="uz-Cyrl-UZ"/>
              </w:rPr>
            </w:pPr>
            <w:r w:rsidRPr="006A6424">
              <w:rPr>
                <w:rFonts w:ascii="Times New Roman" w:hAnsi="Times New Roman"/>
                <w:sz w:val="16"/>
                <w:szCs w:val="16"/>
                <w:lang w:val="uz-Cyrl-UZ"/>
              </w:rPr>
              <w:t>МПривреде</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НЗС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НАРР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КОМС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907074">
            <w:pPr>
              <w:spacing w:after="0" w:line="240" w:lineRule="auto"/>
              <w:ind w:left="-108"/>
              <w:jc w:val="center"/>
              <w:rPr>
                <w:rFonts w:ascii="Times New Roman" w:hAnsi="Times New Roman"/>
                <w:b/>
                <w:bCs/>
                <w:sz w:val="14"/>
                <w:szCs w:val="16"/>
              </w:rPr>
            </w:pPr>
            <w:r w:rsidRPr="006A6424">
              <w:rPr>
                <w:rFonts w:ascii="Times New Roman" w:hAnsi="Times New Roman"/>
                <w:b/>
                <w:bCs/>
                <w:sz w:val="14"/>
                <w:szCs w:val="16"/>
              </w:rPr>
              <w:t>128.100.000</w:t>
            </w:r>
          </w:p>
        </w:tc>
        <w:tc>
          <w:tcPr>
            <w:tcW w:w="900" w:type="dxa"/>
            <w:shd w:val="clear" w:color="auto" w:fill="CCFF99"/>
          </w:tcPr>
          <w:p w:rsidR="00F6019D" w:rsidRPr="006A6424" w:rsidRDefault="00F6019D" w:rsidP="00907074">
            <w:pPr>
              <w:spacing w:after="0" w:line="240" w:lineRule="auto"/>
              <w:ind w:left="-108"/>
              <w:jc w:val="center"/>
              <w:rPr>
                <w:rFonts w:ascii="Times New Roman" w:hAnsi="Times New Roman"/>
                <w:sz w:val="14"/>
                <w:szCs w:val="16"/>
              </w:rPr>
            </w:pPr>
            <w:r w:rsidRPr="006A6424">
              <w:rPr>
                <w:rFonts w:ascii="Times New Roman" w:hAnsi="Times New Roman"/>
                <w:sz w:val="14"/>
                <w:szCs w:val="16"/>
              </w:rPr>
              <w:t>128.100.000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907074">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развој интернет саветовалишта која помажу и подстичу младе да започну свој бизнис</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услуга интернет саветовалишта (најмање 6);</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су корисници услуга интернет саветовалишта (најмање 30.000)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36.600.000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907074">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Пружити подршку отварању локалних бизнис инкубатора (ЛБИ) за пружање бизнис старт-ап подршке и пружање менторске подршке кроз различите моделе међусекторске сарадње, посебно у области пољопривреде, </w:t>
            </w:r>
            <w:r w:rsidRPr="006A6424">
              <w:rPr>
                <w:rFonts w:ascii="Times New Roman" w:hAnsi="Times New Roman"/>
                <w:sz w:val="16"/>
                <w:szCs w:val="16"/>
                <w:lang w:val="uz-Cyrl-UZ"/>
              </w:rPr>
              <w:lastRenderedPageBreak/>
              <w:t>руралног развоја и креативним индустријама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Број подржаних/ отвopених ЛБИ (најмање 30);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П</w:t>
            </w:r>
            <w:r w:rsidRPr="006A6424">
              <w:rPr>
                <w:rFonts w:ascii="Times New Roman" w:hAnsi="Times New Roman"/>
                <w:sz w:val="16"/>
                <w:szCs w:val="16"/>
                <w:lang w:val="uz-Cyrl-UZ"/>
              </w:rPr>
              <w:t xml:space="preserve">роценат општина које имају </w:t>
            </w:r>
            <w:r w:rsidRPr="006A6424">
              <w:rPr>
                <w:rFonts w:ascii="Times New Roman" w:hAnsi="Times New Roman"/>
                <w:sz w:val="16"/>
                <w:szCs w:val="16"/>
              </w:rPr>
              <w:t xml:space="preserve">отворене ЛБИ </w:t>
            </w:r>
            <w:r w:rsidRPr="006A6424">
              <w:rPr>
                <w:rFonts w:ascii="Times New Roman" w:hAnsi="Times New Roman"/>
                <w:sz w:val="16"/>
                <w:szCs w:val="16"/>
                <w:lang w:val="uz-Cyrl-UZ"/>
              </w:rPr>
              <w:t>(најмање 30%);</w:t>
            </w:r>
          </w:p>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користе услуге (најмање 3.500);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w:t>
            </w:r>
            <w:r w:rsidRPr="006A6424">
              <w:rPr>
                <w:rFonts w:ascii="Times New Roman" w:hAnsi="Times New Roman"/>
                <w:sz w:val="16"/>
                <w:szCs w:val="16"/>
                <w:lang w:val="uz-Cyrl-UZ"/>
              </w:rPr>
              <w:t xml:space="preserve">рој компанија </w:t>
            </w:r>
            <w:r w:rsidRPr="006A6424">
              <w:rPr>
                <w:rFonts w:ascii="Times New Roman" w:hAnsi="Times New Roman"/>
                <w:sz w:val="16"/>
                <w:szCs w:val="16"/>
                <w:lang w:val="uz-Cyrl-UZ"/>
              </w:rPr>
              <w:lastRenderedPageBreak/>
              <w:t>које користе услуге ЛБ</w:t>
            </w:r>
            <w:r w:rsidRPr="006A6424">
              <w:rPr>
                <w:rFonts w:ascii="Times New Roman" w:hAnsi="Times New Roman"/>
                <w:sz w:val="16"/>
                <w:szCs w:val="16"/>
              </w:rPr>
              <w:t xml:space="preserve">И </w:t>
            </w:r>
            <w:r w:rsidRPr="006A6424">
              <w:rPr>
                <w:rFonts w:ascii="Times New Roman" w:hAnsi="Times New Roman"/>
                <w:sz w:val="16"/>
                <w:szCs w:val="16"/>
                <w:lang w:val="uz-Cyrl-UZ"/>
              </w:rPr>
              <w:t>(најмање 150);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је учествовао у обукама за предузетништво подржаним од стране МОС (200);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П</w:t>
            </w:r>
            <w:r w:rsidRPr="006A6424">
              <w:rPr>
                <w:rFonts w:ascii="Times New Roman" w:hAnsi="Times New Roman"/>
                <w:sz w:val="16"/>
                <w:szCs w:val="16"/>
                <w:lang w:val="uz-Cyrl-UZ"/>
              </w:rPr>
              <w:t>роценат младих који је прошао обуке продржане од стране МОС који је започео сопствени бизнис (најмање 25%)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ind w:left="-75"/>
              <w:rPr>
                <w:rFonts w:ascii="Times New Roman" w:hAnsi="Times New Roman"/>
                <w:sz w:val="16"/>
                <w:szCs w:val="16"/>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ind w:left="-75"/>
              <w:rPr>
                <w:rFonts w:ascii="Times New Roman" w:hAnsi="Times New Roman"/>
                <w:sz w:val="16"/>
                <w:szCs w:val="16"/>
                <w:lang w:val="uz-Cyrl-UZ"/>
              </w:rPr>
            </w:pPr>
            <w:r w:rsidRPr="006A6424">
              <w:rPr>
                <w:rFonts w:ascii="Times New Roman" w:hAnsi="Times New Roman"/>
                <w:sz w:val="16"/>
                <w:szCs w:val="16"/>
              </w:rPr>
              <w:t xml:space="preserve"> </w:t>
            </w: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Приватни сектор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36.600.000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26.600.000</w:t>
            </w:r>
          </w:p>
        </w:tc>
        <w:tc>
          <w:tcPr>
            <w:tcW w:w="900" w:type="dxa"/>
            <w:shd w:val="clear" w:color="auto" w:fill="CCFF99"/>
          </w:tcPr>
          <w:p w:rsidR="00F6019D" w:rsidRPr="006A6424" w:rsidRDefault="00F6019D" w:rsidP="00907074">
            <w:pPr>
              <w:spacing w:after="0" w:line="240" w:lineRule="auto"/>
              <w:ind w:left="-108"/>
              <w:jc w:val="center"/>
              <w:rPr>
                <w:rFonts w:ascii="Times New Roman" w:hAnsi="Times New Roman"/>
                <w:b/>
                <w:bCs/>
                <w:sz w:val="14"/>
                <w:szCs w:val="16"/>
              </w:rPr>
            </w:pPr>
            <w:r w:rsidRPr="006A6424">
              <w:rPr>
                <w:rFonts w:ascii="Times New Roman" w:hAnsi="Times New Roman"/>
                <w:b/>
                <w:bCs/>
                <w:sz w:val="14"/>
                <w:szCs w:val="16"/>
              </w:rPr>
              <w:t>109.800.000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30.000.000</w:t>
            </w:r>
          </w:p>
        </w:tc>
        <w:tc>
          <w:tcPr>
            <w:tcW w:w="810" w:type="dxa"/>
            <w:shd w:val="clear" w:color="auto" w:fill="CCFF99"/>
          </w:tcPr>
          <w:p w:rsidR="00F6019D" w:rsidRPr="006A6424" w:rsidRDefault="00F6019D" w:rsidP="00907074">
            <w:pPr>
              <w:spacing w:after="0" w:line="240" w:lineRule="auto"/>
              <w:ind w:left="-108"/>
              <w:jc w:val="center"/>
              <w:rPr>
                <w:rFonts w:ascii="Times New Roman" w:hAnsi="Times New Roman"/>
                <w:sz w:val="14"/>
                <w:szCs w:val="16"/>
              </w:rPr>
            </w:pPr>
            <w:r w:rsidRPr="006A6424">
              <w:rPr>
                <w:rFonts w:ascii="Times New Roman" w:hAnsi="Times New Roman"/>
                <w:sz w:val="14"/>
                <w:szCs w:val="16"/>
              </w:rPr>
              <w:t>79.800.000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90707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9070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9070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907074">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Створени су услови за развој социјалног предузетништва младих  засновани на друштвеном разумевању и подршци предузетништву и иновативности</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активности које повезују иновативност, социјално предузетништво и друштвено одговорно пословање и отварање социјалних предузећа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активности (60);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су покренули социјално предузетништво путем подржаних активности (најмање 6.000);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З</w:t>
            </w:r>
            <w:r w:rsidRPr="006A6424">
              <w:rPr>
                <w:rFonts w:ascii="Times New Roman" w:hAnsi="Times New Roman"/>
                <w:sz w:val="16"/>
                <w:szCs w:val="16"/>
                <w:lang w:val="uz-Cyrl-UZ"/>
              </w:rPr>
              <w:t>аконски регулисан концепт социјалног предузетништва у складу са европским стандардима</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ind w:left="-75"/>
              <w:rPr>
                <w:rFonts w:ascii="Times New Roman" w:hAnsi="Times New Roman"/>
                <w:sz w:val="16"/>
                <w:szCs w:val="16"/>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ind w:left="-75"/>
              <w:rPr>
                <w:rFonts w:ascii="Times New Roman" w:hAnsi="Times New Roman"/>
                <w:sz w:val="16"/>
                <w:szCs w:val="16"/>
                <w:lang w:val="uz-Cyrl-UZ"/>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НСЗ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ПКС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Приватни сектор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40.000.000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907074">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40.000.000</w:t>
            </w:r>
          </w:p>
        </w:tc>
        <w:tc>
          <w:tcPr>
            <w:tcW w:w="900" w:type="dxa"/>
            <w:shd w:val="clear" w:color="auto" w:fill="CCFF99"/>
          </w:tcPr>
          <w:p w:rsidR="00F6019D" w:rsidRPr="006A6424" w:rsidRDefault="00F6019D" w:rsidP="00907074">
            <w:pPr>
              <w:spacing w:after="0" w:line="240" w:lineRule="auto"/>
              <w:ind w:left="-108"/>
              <w:jc w:val="center"/>
              <w:rPr>
                <w:rFonts w:ascii="Times New Roman" w:hAnsi="Times New Roman"/>
                <w:b/>
                <w:bCs/>
                <w:sz w:val="14"/>
                <w:szCs w:val="16"/>
              </w:rPr>
            </w:pPr>
            <w:r w:rsidRPr="006A6424">
              <w:rPr>
                <w:rFonts w:ascii="Times New Roman" w:hAnsi="Times New Roman"/>
                <w:b/>
                <w:bCs/>
                <w:sz w:val="14"/>
                <w:szCs w:val="16"/>
              </w:rPr>
              <w:t>120.000.000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80.000.000</w:t>
            </w:r>
          </w:p>
        </w:tc>
        <w:tc>
          <w:tcPr>
            <w:tcW w:w="810" w:type="dxa"/>
            <w:shd w:val="clear" w:color="auto" w:fill="CCFF99"/>
          </w:tcPr>
          <w:p w:rsidR="00F6019D" w:rsidRPr="006A6424" w:rsidRDefault="00F6019D" w:rsidP="00907074">
            <w:pPr>
              <w:spacing w:after="0" w:line="240" w:lineRule="auto"/>
              <w:ind w:left="-108"/>
              <w:jc w:val="center"/>
              <w:rPr>
                <w:rFonts w:ascii="Times New Roman" w:hAnsi="Times New Roman"/>
                <w:sz w:val="14"/>
                <w:szCs w:val="16"/>
              </w:rPr>
            </w:pPr>
            <w:r w:rsidRPr="006A6424">
              <w:rPr>
                <w:rFonts w:ascii="Times New Roman" w:hAnsi="Times New Roman"/>
                <w:sz w:val="14"/>
                <w:szCs w:val="16"/>
              </w:rPr>
              <w:t>40.000.000</w:t>
            </w:r>
          </w:p>
        </w:tc>
      </w:tr>
      <w:tr w:rsidR="00F6019D" w:rsidRPr="006A6424" w:rsidTr="00907074">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развој предузетничке културе код младих, информисања о примерима добре праксе младих предузетника и позитивног утицаја на друштво и заједницу</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(6);</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w:t>
            </w:r>
            <w:r w:rsidRPr="006A6424">
              <w:rPr>
                <w:rFonts w:ascii="Times New Roman" w:hAnsi="Times New Roman"/>
                <w:sz w:val="16"/>
                <w:szCs w:val="16"/>
                <w:lang w:val="uz-Cyrl-UZ"/>
              </w:rPr>
              <w:t xml:space="preserve">рој младих који су обухваћени програмима (најмање 6.000)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ind w:left="-75"/>
              <w:rPr>
                <w:rFonts w:ascii="Times New Roman" w:hAnsi="Times New Roman"/>
                <w:sz w:val="16"/>
                <w:szCs w:val="16"/>
              </w:rPr>
            </w:pPr>
            <w:r w:rsidRPr="006A6424">
              <w:rPr>
                <w:rFonts w:ascii="Times New Roman" w:hAnsi="Times New Roman"/>
                <w:sz w:val="16"/>
                <w:szCs w:val="16"/>
                <w:lang w:val="uz-Cyrl-UZ"/>
              </w:rPr>
              <w:t>МПривреде</w:t>
            </w:r>
          </w:p>
          <w:p w:rsidR="00F6019D" w:rsidRPr="006A6424" w:rsidRDefault="00F6019D" w:rsidP="00150457">
            <w:pPr>
              <w:spacing w:after="0" w:line="240" w:lineRule="auto"/>
              <w:ind w:left="-75"/>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4.270.000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numPr>
                <w:ins w:id="11" w:author="Dubravka" w:date="2015-05-11T18:14: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2. 270.000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ind w:left="-108"/>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12.810.000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6.810.000</w:t>
            </w:r>
          </w:p>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275DE">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75DE">
        <w:tc>
          <w:tcPr>
            <w:tcW w:w="9197" w:type="dxa"/>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lang w:val="uz-Cyrl-UZ"/>
              </w:rPr>
              <w:t>Развијен функционалан и одржив систем каријерног вођења и саветовања младих</w:t>
            </w:r>
          </w:p>
        </w:tc>
        <w:tc>
          <w:tcPr>
            <w:tcW w:w="6237" w:type="dxa"/>
            <w:vAlign w:val="center"/>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Повећање процента младих који су добили услугу КВиС;</w:t>
            </w:r>
          </w:p>
          <w:p w:rsidR="00F6019D" w:rsidRPr="006A6424" w:rsidRDefault="00F6019D" w:rsidP="00150457">
            <w:pPr>
              <w:spacing w:after="0" w:line="240" w:lineRule="auto"/>
              <w:rPr>
                <w:rFonts w:ascii="Times New Roman" w:hAnsi="Times New Roman"/>
                <w:b/>
                <w:sz w:val="18"/>
              </w:rPr>
            </w:pPr>
            <w:r w:rsidRPr="006A6424">
              <w:rPr>
                <w:rFonts w:ascii="Times New Roman" w:hAnsi="Times New Roman"/>
                <w:sz w:val="16"/>
                <w:szCs w:val="16"/>
              </w:rPr>
              <w:t>П</w:t>
            </w:r>
            <w:r w:rsidRPr="006A6424">
              <w:rPr>
                <w:rFonts w:ascii="Times New Roman" w:hAnsi="Times New Roman"/>
                <w:sz w:val="16"/>
                <w:szCs w:val="16"/>
                <w:lang w:val="uz-Cyrl-UZ"/>
              </w:rPr>
              <w:t>овећање процента младих који услугу КВиС оцењују позитивно</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420B7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20B7C">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Унапређен национални оквир за КВиС</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оснивање Националног ресурсног центра за КВиС и развоја механизама за управљање знањем о КВиС</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Основан Национални ресурсни центар;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w:t>
            </w:r>
            <w:r w:rsidRPr="006A6424">
              <w:rPr>
                <w:rFonts w:ascii="Times New Roman" w:hAnsi="Times New Roman"/>
                <w:sz w:val="16"/>
                <w:szCs w:val="16"/>
                <w:lang w:val="uz-Cyrl-UZ"/>
              </w:rPr>
              <w:t>еханизми су развијени уз учешће представника младих</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201</w:t>
            </w:r>
            <w:r w:rsidRPr="006A6424">
              <w:rPr>
                <w:rFonts w:ascii="Times New Roman" w:hAnsi="Times New Roman"/>
                <w:sz w:val="16"/>
                <w:szCs w:val="16"/>
              </w:rPr>
              <w:t>6</w:t>
            </w:r>
            <w:r w:rsidRPr="006A6424">
              <w:rPr>
                <w:rFonts w:ascii="Times New Roman" w:hAnsi="Times New Roman"/>
                <w:sz w:val="16"/>
                <w:szCs w:val="16"/>
                <w:lang w:val="uz-Cyrl-UZ"/>
              </w:rPr>
              <w:t>-201</w:t>
            </w:r>
            <w:r w:rsidRPr="006A6424">
              <w:rPr>
                <w:rFonts w:ascii="Times New Roman" w:hAnsi="Times New Roman"/>
                <w:sz w:val="16"/>
                <w:szCs w:val="16"/>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НАКЗМ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УП</w:t>
            </w:r>
            <w:r w:rsidRPr="006A6424">
              <w:rPr>
                <w:rFonts w:ascii="Times New Roman" w:hAnsi="Times New Roman"/>
                <w:sz w:val="16"/>
                <w:szCs w:val="16"/>
              </w:rPr>
              <w:t>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БОШ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ЦЗКВиС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420B7C">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451.400.000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420B7C">
            <w:pPr>
              <w:spacing w:after="0" w:line="240" w:lineRule="auto"/>
              <w:ind w:left="-108"/>
              <w:jc w:val="center"/>
              <w:rPr>
                <w:rFonts w:ascii="Times New Roman" w:hAnsi="Times New Roman"/>
                <w:sz w:val="14"/>
                <w:szCs w:val="16"/>
              </w:rPr>
            </w:pPr>
            <w:r w:rsidRPr="006A6424">
              <w:rPr>
                <w:rFonts w:ascii="Times New Roman" w:hAnsi="Times New Roman"/>
                <w:sz w:val="14"/>
                <w:szCs w:val="16"/>
              </w:rPr>
              <w:t>443.400.000</w:t>
            </w:r>
          </w:p>
        </w:tc>
      </w:tr>
      <w:tr w:rsidR="00F6019D" w:rsidRPr="006A6424" w:rsidTr="00420B7C">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Пружити подршку оснивању Националног форума за КВиС и учешће у раду Европске мреже политике целоживотног вођења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форум је основан;</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форум је укључен у рад Европске мреже политике целоживотног вођења</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w:t>
            </w:r>
            <w:r w:rsidRPr="006A6424">
              <w:rPr>
                <w:rFonts w:ascii="Times New Roman" w:hAnsi="Times New Roman"/>
                <w:sz w:val="16"/>
                <w:szCs w:val="16"/>
              </w:rPr>
              <w:t>5</w:t>
            </w:r>
            <w:r w:rsidRPr="006A6424">
              <w:rPr>
                <w:rFonts w:ascii="Times New Roman" w:hAnsi="Times New Roman"/>
                <w:sz w:val="16"/>
                <w:szCs w:val="16"/>
                <w:lang w:val="uz-Cyrl-UZ"/>
              </w:rPr>
              <w:t>-2017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УСС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ОЦД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330.000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 xml:space="preserve">330.000 </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12" w:author="Dubravka" w:date="2015-05-19T18:28:00Z"/>
              </w:numPr>
              <w:spacing w:after="0" w:line="240" w:lineRule="auto"/>
              <w:jc w:val="center"/>
              <w:rPr>
                <w:rFonts w:ascii="Times New Roman" w:hAnsi="Times New Roman"/>
                <w:sz w:val="14"/>
                <w:szCs w:val="14"/>
              </w:rPr>
            </w:pPr>
            <w:r w:rsidRPr="006A6424">
              <w:rPr>
                <w:rFonts w:ascii="Times New Roman" w:hAnsi="Times New Roman"/>
                <w:sz w:val="14"/>
                <w:szCs w:val="14"/>
              </w:rPr>
              <w:t>МПНТР:</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330.000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18.910.000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420B7C">
            <w:pPr>
              <w:spacing w:after="0" w:line="240" w:lineRule="auto"/>
              <w:ind w:left="-108"/>
              <w:jc w:val="center"/>
              <w:rPr>
                <w:rFonts w:ascii="Times New Roman" w:hAnsi="Times New Roman"/>
                <w:sz w:val="14"/>
                <w:szCs w:val="16"/>
              </w:rPr>
            </w:pPr>
            <w:r w:rsidRPr="006A6424">
              <w:rPr>
                <w:rFonts w:ascii="Times New Roman" w:hAnsi="Times New Roman"/>
                <w:sz w:val="14"/>
                <w:szCs w:val="16"/>
              </w:rPr>
              <w:t>16.910.000</w:t>
            </w:r>
          </w:p>
        </w:tc>
      </w:tr>
      <w:tr w:rsidR="00F6019D" w:rsidRPr="006A6424" w:rsidTr="00420B7C">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механизме за мерење ефеката различитих услуга КВиС по запошљивост младих, који укључује ефекте на различите категорије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Механизми су развијени</w:t>
            </w:r>
            <w:r w:rsidRPr="006A6424">
              <w:rPr>
                <w:rFonts w:ascii="Times New Roman" w:hAnsi="Times New Roman"/>
                <w:sz w:val="16"/>
                <w:szCs w:val="16"/>
              </w:rPr>
              <w:t xml:space="preserve"> и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мерења су извршена;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w:t>
            </w:r>
            <w:r w:rsidRPr="006A6424">
              <w:rPr>
                <w:rFonts w:ascii="Times New Roman" w:hAnsi="Times New Roman"/>
                <w:sz w:val="16"/>
                <w:szCs w:val="16"/>
                <w:lang w:val="uz-Cyrl-UZ"/>
              </w:rPr>
              <w:t>роценат учешћа представника младих укључених у процес развоја механизама (најмање 30%)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ЦЗКВиС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ПКС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2.750.000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420B7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20B7C">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lastRenderedPageBreak/>
              <w:t>Развијен механизам за континуирано спровођење и унапређивање стандарда и програма КВиС младих</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Унапредити програме и методологију КВиС за студенте</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студената који су добили услугу КВиС (најмање 70%);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w:t>
            </w:r>
            <w:r w:rsidRPr="006A6424">
              <w:rPr>
                <w:rFonts w:ascii="Times New Roman" w:hAnsi="Times New Roman"/>
                <w:sz w:val="16"/>
                <w:szCs w:val="16"/>
                <w:lang w:val="uz-Cyrl-UZ"/>
              </w:rPr>
              <w:t>роценат студената који позитивно оцењује услугу (најмање 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УЦзРК</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 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 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 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9.150.000</w:t>
            </w:r>
          </w:p>
          <w:p w:rsidR="00F6019D" w:rsidRPr="006A6424" w:rsidRDefault="00F6019D" w:rsidP="00150457">
            <w:pPr>
              <w:spacing w:after="0" w:line="240" w:lineRule="auto"/>
              <w:jc w:val="center"/>
              <w:rPr>
                <w:rFonts w:ascii="Times New Roman" w:hAnsi="Times New Roman"/>
                <w:b/>
                <w:sz w:val="14"/>
                <w:szCs w:val="16"/>
                <w:lang w:val="uz-Cyrl-UZ"/>
              </w:rPr>
            </w:pPr>
          </w:p>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iCs/>
                <w:sz w:val="14"/>
                <w:szCs w:val="16"/>
              </w:rPr>
              <w:t>Редовни рад НРЦ</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8.150.000</w:t>
            </w:r>
          </w:p>
        </w:tc>
      </w:tr>
      <w:tr w:rsidR="00F6019D" w:rsidRPr="006A6424" w:rsidTr="00420B7C">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Обезбедити развој постојећих и стварање нових програма КВиС за младе у систему средњег образовања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Проценат ученика који су добили услугу КВиС (најмање 80%)</w:t>
            </w:r>
            <w:r w:rsidRPr="006A6424">
              <w:rPr>
                <w:rFonts w:ascii="Times New Roman" w:hAnsi="Times New Roman"/>
                <w:sz w:val="16"/>
                <w:szCs w:val="16"/>
              </w:rPr>
              <w:t>;</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w:t>
            </w:r>
            <w:r w:rsidRPr="006A6424">
              <w:rPr>
                <w:rFonts w:ascii="Times New Roman" w:hAnsi="Times New Roman"/>
                <w:sz w:val="16"/>
                <w:szCs w:val="16"/>
                <w:lang w:val="uz-Cyrl-UZ"/>
              </w:rPr>
              <w:t>роценат ученика који позитивно оцењује услугу (најмање 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12.200.000</w:t>
            </w:r>
          </w:p>
          <w:p w:rsidR="00F6019D" w:rsidRPr="006A6424" w:rsidRDefault="00F6019D" w:rsidP="00150457">
            <w:pPr>
              <w:spacing w:after="0" w:line="240" w:lineRule="auto"/>
              <w:jc w:val="center"/>
              <w:rPr>
                <w:rFonts w:ascii="Times New Roman" w:hAnsi="Times New Roman"/>
                <w:b/>
                <w:sz w:val="14"/>
                <w:szCs w:val="16"/>
                <w:lang w:val="uz-Cyrl-UZ"/>
              </w:rPr>
            </w:pPr>
          </w:p>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iCs/>
                <w:sz w:val="14"/>
                <w:szCs w:val="16"/>
              </w:rPr>
              <w:t>Редовни рад НРЦ</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420B7C">
            <w:pPr>
              <w:spacing w:after="0" w:line="240" w:lineRule="auto"/>
              <w:ind w:left="-108"/>
              <w:jc w:val="center"/>
              <w:rPr>
                <w:rFonts w:ascii="Times New Roman" w:hAnsi="Times New Roman"/>
                <w:sz w:val="14"/>
                <w:szCs w:val="16"/>
              </w:rPr>
            </w:pPr>
            <w:r w:rsidRPr="006A6424">
              <w:rPr>
                <w:rFonts w:ascii="Times New Roman" w:hAnsi="Times New Roman"/>
                <w:sz w:val="14"/>
                <w:szCs w:val="16"/>
              </w:rPr>
              <w:t>11.200.000</w:t>
            </w:r>
          </w:p>
        </w:tc>
      </w:tr>
      <w:tr w:rsidR="00F6019D" w:rsidRPr="006A6424" w:rsidTr="00420B7C">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унапређење постојећих и развој нових програма КВиС за незапослене младе ван система образовања, као и младе из осетљивих група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који су добили услугу КВиС (најмање 15.000);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w:t>
            </w:r>
            <w:r w:rsidRPr="006A6424">
              <w:rPr>
                <w:rFonts w:ascii="Times New Roman" w:hAnsi="Times New Roman"/>
                <w:sz w:val="16"/>
                <w:szCs w:val="16"/>
                <w:lang w:val="uz-Cyrl-UZ"/>
              </w:rPr>
              <w:t>роценат младих који позитивно оцењује услугу (најмање 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6.100.000</w:t>
            </w:r>
          </w:p>
          <w:p w:rsidR="00F6019D" w:rsidRPr="006A6424" w:rsidRDefault="00F6019D" w:rsidP="00150457">
            <w:pPr>
              <w:spacing w:after="0" w:line="240" w:lineRule="auto"/>
              <w:jc w:val="center"/>
              <w:rPr>
                <w:rFonts w:ascii="Times New Roman" w:hAnsi="Times New Roman"/>
                <w:b/>
                <w:sz w:val="14"/>
                <w:szCs w:val="16"/>
                <w:lang w:val="uz-Cyrl-UZ"/>
              </w:rPr>
            </w:pPr>
          </w:p>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iCs/>
                <w:sz w:val="14"/>
                <w:szCs w:val="16"/>
              </w:rPr>
              <w:t>Редовни рад НРЦ</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5.500.000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420B7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20B7C">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20B7C">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Повећан број центара за КВиС који пружају услуге младима и локалних тимова за КВиС младих</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оснивање нових центара и тимова за КВиС при школама, факултетима, универзитетима, удружењима која спроводе омладинске активности и КЗМ</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нових центара (20);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добијају услуге КВиС од стране нових центара (најмање 10.000)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w:t>
            </w:r>
            <w:r w:rsidRPr="006A6424">
              <w:rPr>
                <w:rFonts w:ascii="Times New Roman" w:hAnsi="Times New Roman"/>
                <w:sz w:val="16"/>
                <w:szCs w:val="16"/>
              </w:rPr>
              <w:t>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Универзитети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w:t>
            </w:r>
            <w:r w:rsidRPr="006A6424">
              <w:rPr>
                <w:rFonts w:ascii="Times New Roman" w:hAnsi="Times New Roman"/>
                <w:sz w:val="16"/>
                <w:szCs w:val="16"/>
                <w:lang w:val="uz-Cyrl-UZ"/>
              </w:rPr>
              <w:t>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w:t>
            </w:r>
            <w:r w:rsidRPr="006A6424">
              <w:rPr>
                <w:rFonts w:ascii="Times New Roman" w:hAnsi="Times New Roman"/>
                <w:sz w:val="16"/>
                <w:szCs w:val="16"/>
                <w:lang w:val="uz-Cyrl-UZ"/>
              </w:rPr>
              <w:t>ченички и студентски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97.600.000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w:t>
            </w:r>
          </w:p>
        </w:tc>
        <w:tc>
          <w:tcPr>
            <w:tcW w:w="810" w:type="dxa"/>
            <w:shd w:val="clear" w:color="auto" w:fill="CCFF99"/>
          </w:tcPr>
          <w:p w:rsidR="00F6019D" w:rsidRPr="006A6424" w:rsidRDefault="00F6019D" w:rsidP="002C0EB0">
            <w:pPr>
              <w:spacing w:after="0" w:line="240" w:lineRule="auto"/>
              <w:ind w:left="-108"/>
              <w:jc w:val="center"/>
              <w:rPr>
                <w:rFonts w:ascii="Times New Roman" w:hAnsi="Times New Roman"/>
                <w:sz w:val="14"/>
                <w:szCs w:val="16"/>
              </w:rPr>
            </w:pPr>
            <w:r w:rsidRPr="006A6424">
              <w:rPr>
                <w:rFonts w:ascii="Times New Roman" w:hAnsi="Times New Roman"/>
                <w:sz w:val="14"/>
                <w:szCs w:val="16"/>
              </w:rPr>
              <w:t>87.600.000</w:t>
            </w:r>
          </w:p>
        </w:tc>
      </w:tr>
      <w:tr w:rsidR="00F6019D" w:rsidRPr="006A6424" w:rsidTr="00420B7C">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Пружити подршку успостављању локалних тимова који пружају услуге КВиС младима из осетљивих друштвених група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регионалних тимова (најмање 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активности кој</w:t>
            </w:r>
            <w:r w:rsidRPr="006A6424">
              <w:rPr>
                <w:rFonts w:ascii="Times New Roman" w:hAnsi="Times New Roman"/>
                <w:sz w:val="16"/>
                <w:szCs w:val="16"/>
              </w:rPr>
              <w:t>е</w:t>
            </w:r>
            <w:r w:rsidRPr="006A6424">
              <w:rPr>
                <w:rFonts w:ascii="Times New Roman" w:hAnsi="Times New Roman"/>
                <w:sz w:val="16"/>
                <w:szCs w:val="16"/>
                <w:lang w:val="uz-Cyrl-UZ"/>
              </w:rPr>
              <w:t xml:space="preserve"> спроводе (најмање 35);</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Б</w:t>
            </w:r>
            <w:r w:rsidRPr="006A6424">
              <w:rPr>
                <w:rFonts w:ascii="Times New Roman" w:hAnsi="Times New Roman"/>
                <w:sz w:val="16"/>
                <w:szCs w:val="16"/>
                <w:lang w:val="uz-Cyrl-UZ"/>
              </w:rPr>
              <w:t>рој младих из друштвено осетљивих група који добијају услуге (најмање 5.000)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2016-2017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lang w:val="uz-Cyrl-UZ"/>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tc>
        <w:tc>
          <w:tcPr>
            <w:tcW w:w="810" w:type="dxa"/>
            <w:shd w:val="clear" w:color="auto" w:fill="CCFF99"/>
          </w:tcPr>
          <w:p w:rsidR="00F6019D" w:rsidRPr="006A6424" w:rsidRDefault="00F6019D" w:rsidP="002C0EB0">
            <w:pPr>
              <w:spacing w:after="0" w:line="240" w:lineRule="auto"/>
              <w:ind w:left="-108"/>
              <w:jc w:val="center"/>
              <w:rPr>
                <w:rFonts w:ascii="Times New Roman" w:hAnsi="Times New Roman"/>
                <w:sz w:val="14"/>
                <w:szCs w:val="16"/>
              </w:rPr>
            </w:pPr>
            <w:r w:rsidRPr="006A6424">
              <w:rPr>
                <w:rFonts w:ascii="Times New Roman" w:hAnsi="Times New Roman"/>
                <w:sz w:val="14"/>
                <w:szCs w:val="16"/>
              </w:rPr>
              <w:t>82.500.000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2C0EB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2C0EB0">
        <w:tc>
          <w:tcPr>
            <w:tcW w:w="1733" w:type="dxa"/>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20"/>
                <w:lang w:val="uz-Cyrl-UZ"/>
              </w:rPr>
              <w:t>Континуирана примена програма, стандарда и услуга КВиС у оквиру образовних институција</w:t>
            </w: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спровођење годишње евалуације програма и методол</w:t>
            </w:r>
            <w:r>
              <w:rPr>
                <w:rFonts w:ascii="Times New Roman" w:hAnsi="Times New Roman"/>
                <w:sz w:val="16"/>
                <w:szCs w:val="16"/>
              </w:rPr>
              <w:t>ог</w:t>
            </w:r>
            <w:r w:rsidRPr="006A6424">
              <w:rPr>
                <w:rFonts w:ascii="Times New Roman" w:hAnsi="Times New Roman"/>
                <w:sz w:val="16"/>
                <w:szCs w:val="16"/>
                <w:lang w:val="uz-Cyrl-UZ"/>
              </w:rPr>
              <w:t>иј</w:t>
            </w:r>
            <w:r>
              <w:rPr>
                <w:rFonts w:ascii="Times New Roman" w:hAnsi="Times New Roman"/>
                <w:sz w:val="16"/>
                <w:szCs w:val="16"/>
              </w:rPr>
              <w:t>е</w:t>
            </w:r>
            <w:r w:rsidRPr="006A6424">
              <w:rPr>
                <w:rFonts w:ascii="Times New Roman" w:hAnsi="Times New Roman"/>
                <w:sz w:val="16"/>
                <w:szCs w:val="16"/>
                <w:lang w:val="uz-Cyrl-UZ"/>
              </w:rPr>
              <w:t xml:space="preserve"> КВиС за младе у систему средњег и високог образовања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студената који је учествовао у евалуациј</w:t>
            </w:r>
            <w:r w:rsidRPr="006A6424">
              <w:rPr>
                <w:rFonts w:ascii="Times New Roman" w:hAnsi="Times New Roman"/>
                <w:sz w:val="16"/>
                <w:szCs w:val="16"/>
              </w:rPr>
              <w:t xml:space="preserve">и </w:t>
            </w:r>
            <w:r w:rsidRPr="006A6424">
              <w:rPr>
                <w:rFonts w:ascii="Times New Roman" w:hAnsi="Times New Roman"/>
                <w:sz w:val="16"/>
                <w:szCs w:val="16"/>
                <w:lang w:val="uz-Cyrl-UZ"/>
              </w:rPr>
              <w:t>(најмање 60%);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w:t>
            </w:r>
            <w:r w:rsidRPr="006A6424">
              <w:rPr>
                <w:rFonts w:ascii="Times New Roman" w:hAnsi="Times New Roman"/>
                <w:sz w:val="16"/>
                <w:szCs w:val="16"/>
                <w:lang w:val="uz-Cyrl-UZ"/>
              </w:rPr>
              <w:t>роценат ученика који је учествовао у евалуацији (најмање 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Универзитети </w:t>
            </w:r>
            <w:r w:rsidRPr="006A6424">
              <w:rPr>
                <w:rFonts w:ascii="Times New Roman" w:hAnsi="Times New Roman"/>
                <w:sz w:val="16"/>
                <w:szCs w:val="16"/>
              </w:rPr>
              <w:t>Ф</w:t>
            </w:r>
            <w:r w:rsidRPr="006A6424">
              <w:rPr>
                <w:rFonts w:ascii="Times New Roman" w:hAnsi="Times New Roman"/>
                <w:sz w:val="16"/>
                <w:szCs w:val="16"/>
                <w:lang w:val="uz-Cyrl-UZ"/>
              </w:rPr>
              <w:t>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Студентски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ЦЗКВиС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w:t>
            </w:r>
            <w:r w:rsidRPr="006A6424">
              <w:rPr>
                <w:rFonts w:ascii="Times New Roman" w:hAnsi="Times New Roman"/>
                <w:sz w:val="16"/>
                <w:szCs w:val="16"/>
                <w:lang w:val="uz-Cyrl-UZ"/>
              </w:rPr>
              <w:t>колски одбори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w:t>
            </w:r>
            <w:r w:rsidRPr="006A6424">
              <w:rPr>
                <w:rFonts w:ascii="Times New Roman" w:hAnsi="Times New Roman"/>
                <w:sz w:val="16"/>
                <w:szCs w:val="16"/>
                <w:lang w:val="uz-Cyrl-UZ"/>
              </w:rPr>
              <w:t>ченички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УСС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2.440.000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13" w:author="Dubravka" w:date="2015-05-17T12:27: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7.320.000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6.620.000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2C0EB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2C0EB0">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Обезбеђена је континуирана примена програма, стандарда и услуга КВиС ван образовних институција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активности КВиС за незапослене младе ван система образовања, као и младе из осетљивих група, уз коришћење успостављених стандарда КВиС</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активности (најмање 12);</w:t>
            </w:r>
          </w:p>
          <w:p w:rsidR="00F6019D" w:rsidRPr="006A6424" w:rsidRDefault="00F6019D" w:rsidP="00150457">
            <w:pPr>
              <w:spacing w:after="0" w:line="240" w:lineRule="auto"/>
              <w:rPr>
                <w:rFonts w:ascii="Times New Roman" w:hAnsi="Times New Roman"/>
                <w:sz w:val="16"/>
                <w:szCs w:val="16"/>
                <w:lang w:val="sr-Latn-CS"/>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су добили услугу КВиС путем ових активности (најмање 3.000)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4.000.000</w:t>
            </w:r>
          </w:p>
        </w:tc>
        <w:tc>
          <w:tcPr>
            <w:tcW w:w="990" w:type="dxa"/>
            <w:shd w:val="clear" w:color="auto" w:fill="CCFF99"/>
          </w:tcPr>
          <w:p w:rsidR="00F6019D" w:rsidRPr="006A6424" w:rsidRDefault="00F6019D" w:rsidP="00150457">
            <w:pPr>
              <w:numPr>
                <w:ins w:id="14" w:author="Dubravka" w:date="2015-05-17T12:28:00Z"/>
              </w:numPr>
              <w:spacing w:after="0" w:line="240" w:lineRule="auto"/>
              <w:jc w:val="center"/>
              <w:rPr>
                <w:rFonts w:ascii="Times New Roman" w:hAnsi="Times New Roman"/>
                <w:sz w:val="14"/>
                <w:szCs w:val="16"/>
              </w:rPr>
            </w:pPr>
            <w:r w:rsidRPr="006A6424">
              <w:rPr>
                <w:rFonts w:ascii="Times New Roman" w:hAnsi="Times New Roman"/>
                <w:sz w:val="14"/>
                <w:szCs w:val="16"/>
              </w:rPr>
              <w:t>0</w:t>
            </w:r>
            <w:ins w:id="15" w:author="Dubravka" w:date="2015-05-17T12:28:00Z">
              <w:r w:rsidRPr="006A6424">
                <w:rPr>
                  <w:rFonts w:ascii="Times New Roman" w:hAnsi="Times New Roman"/>
                  <w:sz w:val="14"/>
                  <w:szCs w:val="16"/>
                </w:rPr>
                <w:t xml:space="preserve"> </w:t>
              </w:r>
            </w:ins>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12.000.000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iCs/>
                <w:sz w:val="14"/>
                <w:szCs w:val="16"/>
              </w:rPr>
            </w:pPr>
            <w:r w:rsidRPr="006A6424">
              <w:rPr>
                <w:rFonts w:ascii="Times New Roman" w:hAnsi="Times New Roman"/>
                <w:iCs/>
                <w:sz w:val="14"/>
                <w:szCs w:val="16"/>
              </w:rPr>
              <w:t>8.000.000</w:t>
            </w:r>
          </w:p>
          <w:p w:rsidR="00F6019D" w:rsidRPr="006A6424" w:rsidRDefault="00F6019D" w:rsidP="00150457">
            <w:pPr>
              <w:spacing w:after="0" w:line="240" w:lineRule="auto"/>
              <w:jc w:val="center"/>
              <w:rPr>
                <w:rFonts w:ascii="Times New Roman" w:hAnsi="Times New Roman"/>
                <w:b/>
                <w:iCs/>
                <w:sz w:val="14"/>
                <w:szCs w:val="16"/>
              </w:rPr>
            </w:pPr>
          </w:p>
          <w:p w:rsidR="00F6019D" w:rsidRPr="006A6424" w:rsidRDefault="00F6019D" w:rsidP="00150457">
            <w:pPr>
              <w:spacing w:after="0" w:line="240" w:lineRule="auto"/>
              <w:jc w:val="center"/>
              <w:rPr>
                <w:rFonts w:ascii="Times New Roman" w:hAnsi="Times New Roman"/>
                <w:i/>
                <w:iCs/>
                <w:sz w:val="14"/>
                <w:szCs w:val="16"/>
              </w:rPr>
            </w:pPr>
            <w:r w:rsidRPr="006A6424">
              <w:rPr>
                <w:rFonts w:ascii="Times New Roman" w:hAnsi="Times New Roman"/>
                <w:b/>
                <w:iCs/>
                <w:sz w:val="14"/>
                <w:szCs w:val="16"/>
              </w:rPr>
              <w:t>Редовни рад НРЦ</w:t>
            </w:r>
          </w:p>
        </w:tc>
        <w:tc>
          <w:tcPr>
            <w:tcW w:w="810" w:type="dxa"/>
            <w:shd w:val="clear" w:color="auto" w:fill="CCFF99"/>
          </w:tcPr>
          <w:p w:rsidR="00F6019D" w:rsidRPr="006A6424" w:rsidRDefault="00F6019D" w:rsidP="00150457">
            <w:pPr>
              <w:spacing w:after="0" w:line="240" w:lineRule="auto"/>
              <w:jc w:val="center"/>
              <w:rPr>
                <w:rFonts w:ascii="Times New Roman" w:hAnsi="Times New Roman"/>
                <w:iCs/>
                <w:sz w:val="14"/>
                <w:szCs w:val="16"/>
              </w:rPr>
            </w:pPr>
            <w:r w:rsidRPr="006A6424">
              <w:rPr>
                <w:rFonts w:ascii="Times New Roman" w:hAnsi="Times New Roman"/>
                <w:iCs/>
                <w:sz w:val="14"/>
                <w:szCs w:val="16"/>
              </w:rPr>
              <w:t>4.000.000</w:t>
            </w:r>
          </w:p>
          <w:p w:rsidR="00F6019D" w:rsidRPr="006A6424" w:rsidRDefault="00F6019D" w:rsidP="00150457">
            <w:pPr>
              <w:numPr>
                <w:ins w:id="16" w:author="Dubravka" w:date="2015-05-19T18:37:00Z"/>
              </w:numPr>
              <w:spacing w:after="0" w:line="240" w:lineRule="auto"/>
              <w:jc w:val="center"/>
              <w:rPr>
                <w:rFonts w:ascii="Times New Roman" w:hAnsi="Times New Roman"/>
                <w:i/>
                <w:iCs/>
                <w:sz w:val="14"/>
                <w:szCs w:val="16"/>
              </w:rPr>
            </w:pPr>
          </w:p>
        </w:tc>
      </w:tr>
      <w:tr w:rsidR="00F6019D" w:rsidRPr="006A6424" w:rsidTr="002C0EB0">
        <w:tc>
          <w:tcPr>
            <w:tcW w:w="1733" w:type="dxa"/>
            <w:vMerge/>
          </w:tcPr>
          <w:p w:rsidR="00F6019D" w:rsidRPr="006A6424" w:rsidRDefault="00F6019D" w:rsidP="00150457">
            <w:pPr>
              <w:spacing w:after="0" w:line="240" w:lineRule="auto"/>
              <w:rPr>
                <w:rFonts w:ascii="Times New Roman" w:hAnsi="Times New Roman"/>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подршку за програме КЗМ за КВиС младих на локалном нивоу (укључујући и усавршавање представника К</w:t>
            </w:r>
            <w:r w:rsidRPr="006A6424">
              <w:rPr>
                <w:rFonts w:ascii="Times New Roman" w:hAnsi="Times New Roman"/>
                <w:sz w:val="16"/>
                <w:szCs w:val="16"/>
              </w:rPr>
              <w:t>З</w:t>
            </w:r>
            <w:r w:rsidRPr="006A6424">
              <w:rPr>
                <w:rFonts w:ascii="Times New Roman" w:hAnsi="Times New Roman"/>
                <w:sz w:val="16"/>
                <w:szCs w:val="16"/>
                <w:lang w:val="uz-Cyrl-UZ"/>
              </w:rPr>
              <w:t xml:space="preserve">М за пружање услуга каријерног </w:t>
            </w:r>
            <w:r w:rsidRPr="006A6424">
              <w:rPr>
                <w:rFonts w:ascii="Times New Roman" w:hAnsi="Times New Roman"/>
                <w:sz w:val="16"/>
                <w:szCs w:val="16"/>
                <w:lang w:val="uz-Cyrl-UZ"/>
              </w:rPr>
              <w:lastRenderedPageBreak/>
              <w:t>информисања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Број подржаних програма (најмање 12);</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w:t>
            </w:r>
            <w:r w:rsidRPr="006A6424">
              <w:rPr>
                <w:rFonts w:ascii="Times New Roman" w:hAnsi="Times New Roman"/>
                <w:sz w:val="16"/>
                <w:szCs w:val="16"/>
                <w:lang w:val="uz-Cyrl-UZ"/>
              </w:rPr>
              <w:t>рој младих који су добили услугу КВиС путем ових програма (најмање 3.000)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2015-2017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БОШ</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СКОНУС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КОНУС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УКСОА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ins w:id="17" w:author="bane" w:date="2015-05-02T22:53: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numPr>
                <w:ins w:id="18" w:author="Unknown"/>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rPr>
              <w:t>12.000.000</w:t>
            </w:r>
          </w:p>
          <w:p w:rsidR="00F6019D" w:rsidRPr="006A6424" w:rsidRDefault="00F6019D" w:rsidP="00150457">
            <w:pPr>
              <w:spacing w:after="0" w:line="240" w:lineRule="auto"/>
              <w:jc w:val="center"/>
              <w:rPr>
                <w:rFonts w:ascii="Times New Roman" w:hAnsi="Times New Roman"/>
                <w:b/>
                <w:iCs/>
                <w:sz w:val="14"/>
                <w:szCs w:val="16"/>
              </w:rPr>
            </w:pPr>
          </w:p>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b/>
                <w:iCs/>
                <w:sz w:val="14"/>
                <w:szCs w:val="16"/>
              </w:rPr>
              <w:t>Редовни рад НРЦ</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bl>
    <w:p w:rsidR="00F6019D" w:rsidRPr="006A6424" w:rsidRDefault="00F6019D" w:rsidP="00150457">
      <w:pPr>
        <w:tabs>
          <w:tab w:val="left" w:pos="2490"/>
          <w:tab w:val="left" w:pos="5025"/>
        </w:tabs>
        <w:spacing w:after="0" w:line="240" w:lineRule="auto"/>
        <w:ind w:left="-709"/>
        <w:rPr>
          <w:rFonts w:ascii="Times New Roman" w:hAnsi="Times New Roman"/>
          <w:lang w:val="uz-Cyrl-UZ"/>
        </w:rPr>
      </w:pPr>
    </w:p>
    <w:p w:rsidR="00F6019D" w:rsidRPr="006A6424" w:rsidRDefault="00F6019D" w:rsidP="00150457">
      <w:pPr>
        <w:pBdr>
          <w:bottom w:val="single" w:sz="4" w:space="1" w:color="auto"/>
        </w:pBdr>
        <w:spacing w:after="0" w:line="240" w:lineRule="auto"/>
        <w:jc w:val="both"/>
        <w:rPr>
          <w:rFonts w:ascii="Times New Roman" w:hAnsi="Times New Roman"/>
          <w:sz w:val="28"/>
          <w:szCs w:val="28"/>
        </w:rPr>
      </w:pPr>
    </w:p>
    <w:p w:rsidR="00F6019D" w:rsidRPr="006A6424" w:rsidRDefault="00F6019D" w:rsidP="00150457">
      <w:pPr>
        <w:pBdr>
          <w:bottom w:val="single" w:sz="4" w:space="1" w:color="auto"/>
        </w:pBdr>
        <w:spacing w:after="0" w:line="240" w:lineRule="auto"/>
        <w:jc w:val="both"/>
        <w:rPr>
          <w:rFonts w:ascii="Times New Roman" w:hAnsi="Times New Roman"/>
          <w:b/>
          <w:sz w:val="28"/>
          <w:szCs w:val="28"/>
        </w:rPr>
      </w:pPr>
      <w:r w:rsidRPr="006A6424">
        <w:rPr>
          <w:rFonts w:ascii="Times New Roman" w:hAnsi="Times New Roman"/>
          <w:b/>
          <w:sz w:val="28"/>
          <w:szCs w:val="28"/>
        </w:rPr>
        <w:t>5.2. Образовање, васпитање и обука младих</w:t>
      </w:r>
    </w:p>
    <w:p w:rsidR="00F6019D" w:rsidRPr="006A6424" w:rsidRDefault="00F6019D" w:rsidP="00150457">
      <w:pPr>
        <w:spacing w:after="0" w:line="240" w:lineRule="auto"/>
        <w:ind w:left="-709"/>
        <w:jc w:val="both"/>
        <w:rPr>
          <w:rFonts w:ascii="Times New Roman" w:hAnsi="Times New Roman"/>
          <w:b/>
          <w:sz w:val="28"/>
          <w:szCs w:val="28"/>
        </w:rPr>
      </w:pPr>
    </w:p>
    <w:p w:rsidR="00F6019D" w:rsidRPr="006A6424" w:rsidRDefault="00F6019D" w:rsidP="00150457">
      <w:pPr>
        <w:spacing w:after="0" w:line="240" w:lineRule="auto"/>
        <w:ind w:left="-709"/>
        <w:jc w:val="both"/>
        <w:rPr>
          <w:rFonts w:ascii="Times New Roman" w:hAnsi="Times New Roman"/>
          <w:b/>
          <w:sz w:val="28"/>
          <w:szCs w:val="28"/>
        </w:rPr>
      </w:pPr>
      <w:r w:rsidRPr="006A6424">
        <w:rPr>
          <w:rFonts w:ascii="Times New Roman" w:hAnsi="Times New Roman"/>
          <w:b/>
          <w:sz w:val="28"/>
          <w:szCs w:val="28"/>
        </w:rPr>
        <w:t>СТРАТЕШКИ ЦИЉ: Унапређен квалитет и могућности за стицање квалификација и развој компетенција и иновативности младих</w:t>
      </w:r>
    </w:p>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rPr>
              <w:t>Обезбеђени су услови за развој креативности, иновативности и иницијативе младих  и стицање компетенција у оквиру целоживотног учења</w:t>
            </w:r>
          </w:p>
        </w:tc>
        <w:tc>
          <w:tcPr>
            <w:tcW w:w="6237" w:type="dxa"/>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sz w:val="16"/>
                <w:szCs w:val="16"/>
              </w:rPr>
              <w:t xml:space="preserve">Повећање процента младих који формално образовање сматра прилагођено потребама и стицању компетенција </w:t>
            </w:r>
          </w:p>
        </w:tc>
      </w:tr>
    </w:tbl>
    <w:p w:rsidR="00F6019D" w:rsidRPr="006A6424" w:rsidRDefault="00F6019D" w:rsidP="00150457">
      <w:pPr>
        <w:tabs>
          <w:tab w:val="left" w:pos="2490"/>
          <w:tab w:val="left" w:pos="5025"/>
        </w:tabs>
        <w:spacing w:after="0" w:line="240" w:lineRule="auto"/>
        <w:ind w:left="-709"/>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2C0EB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2C0EB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2C0EB0">
        <w:trPr>
          <w:trHeight w:val="284"/>
        </w:trPr>
        <w:tc>
          <w:tcPr>
            <w:tcW w:w="1733" w:type="dxa"/>
            <w:vMerge w:val="restart"/>
          </w:tcPr>
          <w:p w:rsidR="00F6019D" w:rsidRPr="006A6424" w:rsidRDefault="00F6019D" w:rsidP="00150457">
            <w:pPr>
              <w:spacing w:after="0" w:line="240" w:lineRule="auto"/>
              <w:rPr>
                <w:rFonts w:ascii="Times New Roman" w:hAnsi="Times New Roman"/>
                <w:sz w:val="20"/>
              </w:rPr>
            </w:pPr>
            <w:r w:rsidRPr="006A6424">
              <w:rPr>
                <w:rFonts w:ascii="Times New Roman" w:hAnsi="Times New Roman"/>
                <w:sz w:val="20"/>
                <w:szCs w:val="20"/>
              </w:rPr>
              <w:t>Унапређене су васпитне и педагошко –психолошко –дидактичко –методичке компетенције наставника и стручних сарадника у раду са младима</w:t>
            </w: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Иницирати измене прописа тако да удружења која спроводе омладинске активности могу да подносе на акредитацију програме сталног стручног усавршавања наставника и стручних сарадника</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Измењен Правилник о сталном стручном усавршавању </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2016</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ЗУОВ</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УКСОА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2C0EB0">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Подстаћи и подржати удружења која спроводе омладинске активности да развију и акредитују програме сталног стручног усавршавања наставника и стручних сарадника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у развоју и акредитовању  (3);</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школа и наставника који користи подржане програме (најмање 10%)</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покрајински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ЗУОВ</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Основне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Средње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 струковних студија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Донатори</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3.050.000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2C0EB0">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Оснажити представничка тела ученика и студената за активно учешће у </w:t>
            </w:r>
            <w:r w:rsidRPr="006A6424">
              <w:rPr>
                <w:rFonts w:ascii="Times New Roman" w:hAnsi="Times New Roman"/>
                <w:sz w:val="16"/>
                <w:szCs w:val="16"/>
              </w:rPr>
              <w:lastRenderedPageBreak/>
              <w:t>развоју и примени методологије и система мерења ефеката стручног усавршавања наставника и стручних сарадника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Број одржаних округлих столова (20);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младих који </w:t>
            </w:r>
            <w:r w:rsidRPr="006A6424">
              <w:rPr>
                <w:rFonts w:ascii="Times New Roman" w:hAnsi="Times New Roman"/>
                <w:sz w:val="16"/>
                <w:szCs w:val="16"/>
              </w:rPr>
              <w:lastRenderedPageBreak/>
              <w:t>је учествовао (најмање 1.000)</w:t>
            </w:r>
          </w:p>
        </w:tc>
        <w:tc>
          <w:tcPr>
            <w:tcW w:w="99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lastRenderedPageBreak/>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покрајински </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Основне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Средње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Донатори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ЗУОВ</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17203D">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7203D">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Обезбеђено је континуирано унапређење наставе и ваннаставних активности кроз сарадњу образовних установа и субјеката омладинске политике</w:t>
            </w:r>
          </w:p>
          <w:p w:rsidR="00F6019D" w:rsidRPr="006A6424" w:rsidRDefault="00F6019D" w:rsidP="00150457">
            <w:pPr>
              <w:spacing w:after="0" w:line="240" w:lineRule="auto"/>
              <w:rPr>
                <w:rFonts w:ascii="Times New Roman" w:hAnsi="Times New Roman"/>
                <w:sz w:val="20"/>
              </w:rPr>
            </w:pP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активно учешће представничких тела ученика и студената у развоју програма рада школе и студијских програма</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подржаних инцијатива (8)</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pStyle w:val="Odlomakpopisa"/>
              <w:spacing w:after="0" w:line="240" w:lineRule="auto"/>
              <w:ind w:left="33"/>
              <w:rPr>
                <w:rFonts w:ascii="Times New Roman" w:hAnsi="Times New Roman"/>
                <w:sz w:val="16"/>
                <w:szCs w:val="16"/>
              </w:rPr>
            </w:pPr>
          </w:p>
          <w:p w:rsidR="00F6019D" w:rsidRPr="006A6424" w:rsidRDefault="00F6019D" w:rsidP="00150457">
            <w:pPr>
              <w:pStyle w:val="Odlomakpopisa"/>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ind w:left="-41"/>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Ученички и студентски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Комисија за акредитацију и проверу квалитета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ЗУОВ</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7203D">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програме који промовишу солидарност, разумевање, толеранцију, родну равноправност и принципе инклузивног друштва у оквиру ваннаставне активности</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(30);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младих који су учествовали у програмима, по полу (најмање 900)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ind w:left="-41"/>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ind w:left="-41"/>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ind w:left="-41"/>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Међународне организације у Србији</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p w:rsidR="00F6019D" w:rsidRPr="006A6424" w:rsidRDefault="00F6019D" w:rsidP="00150457">
            <w:pPr>
              <w:spacing w:after="0" w:line="240" w:lineRule="auto"/>
              <w:jc w:val="center"/>
              <w:rPr>
                <w:rFonts w:ascii="Times New Roman" w:hAnsi="Times New Roman"/>
                <w:b/>
                <w:sz w:val="14"/>
                <w:szCs w:val="16"/>
              </w:rPr>
            </w:pP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A7195B">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rPr>
              <w:t>Унапређен је квалитет и доступност омладинског рада и обезбеђено његово препознавање</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броја  програма омладинског рада;</w:t>
            </w:r>
          </w:p>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броја омладинских радника</w:t>
            </w:r>
          </w:p>
        </w:tc>
      </w:tr>
    </w:tbl>
    <w:p w:rsidR="00F6019D" w:rsidRPr="006A6424" w:rsidRDefault="00F6019D" w:rsidP="00150457">
      <w:pPr>
        <w:tabs>
          <w:tab w:val="left" w:pos="2490"/>
          <w:tab w:val="left" w:pos="5025"/>
        </w:tabs>
        <w:spacing w:after="0" w:line="240" w:lineRule="auto"/>
        <w:ind w:left="-709"/>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17203D">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7203D">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Унапређен </w:t>
            </w:r>
            <w:r w:rsidRPr="006A6424">
              <w:rPr>
                <w:rFonts w:ascii="Times New Roman" w:hAnsi="Times New Roman"/>
                <w:sz w:val="20"/>
                <w:szCs w:val="20"/>
              </w:rPr>
              <w:lastRenderedPageBreak/>
              <w:t>квалитет програма омладинског рада и капацитети пружаоца услуга омладинског рада</w:t>
            </w:r>
          </w:p>
          <w:p w:rsidR="00F6019D" w:rsidRPr="006A6424" w:rsidRDefault="00F6019D" w:rsidP="00150457">
            <w:pPr>
              <w:spacing w:after="0" w:line="240" w:lineRule="auto"/>
              <w:rPr>
                <w:rFonts w:ascii="Times New Roman" w:hAnsi="Times New Roman"/>
                <w:sz w:val="20"/>
              </w:rPr>
            </w:pPr>
          </w:p>
        </w:tc>
        <w:tc>
          <w:tcPr>
            <w:tcW w:w="189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 xml:space="preserve">Подржати истраживања о потребама младих </w:t>
            </w:r>
            <w:r w:rsidRPr="006A6424">
              <w:rPr>
                <w:rFonts w:ascii="Times New Roman" w:hAnsi="Times New Roman"/>
                <w:sz w:val="16"/>
                <w:szCs w:val="16"/>
              </w:rPr>
              <w:lastRenderedPageBreak/>
              <w:t>жена и мушкараца</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ind w:left="-7"/>
              <w:rPr>
                <w:rFonts w:ascii="Times New Roman" w:hAnsi="Times New Roman"/>
                <w:sz w:val="16"/>
                <w:szCs w:val="16"/>
              </w:rPr>
            </w:pPr>
            <w:r w:rsidRPr="006A6424">
              <w:rPr>
                <w:rFonts w:ascii="Times New Roman" w:hAnsi="Times New Roman"/>
                <w:sz w:val="16"/>
                <w:szCs w:val="16"/>
              </w:rPr>
              <w:lastRenderedPageBreak/>
              <w:t xml:space="preserve">Број младих укључених у </w:t>
            </w:r>
            <w:r w:rsidRPr="006A6424">
              <w:rPr>
                <w:rFonts w:ascii="Times New Roman" w:hAnsi="Times New Roman"/>
                <w:sz w:val="16"/>
                <w:szCs w:val="16"/>
              </w:rPr>
              <w:lastRenderedPageBreak/>
              <w:t>истраживање (најмање 7.000);</w:t>
            </w:r>
          </w:p>
          <w:p w:rsidR="00F6019D" w:rsidRPr="006A6424" w:rsidRDefault="00F6019D" w:rsidP="00150457">
            <w:pPr>
              <w:spacing w:after="0" w:line="240" w:lineRule="auto"/>
              <w:ind w:left="-7"/>
              <w:rPr>
                <w:rFonts w:ascii="Times New Roman" w:hAnsi="Times New Roman"/>
                <w:sz w:val="16"/>
                <w:szCs w:val="16"/>
              </w:rPr>
            </w:pPr>
            <w:r w:rsidRPr="006A6424">
              <w:rPr>
                <w:rFonts w:ascii="Times New Roman" w:hAnsi="Times New Roman"/>
                <w:sz w:val="16"/>
                <w:szCs w:val="16"/>
              </w:rPr>
              <w:t>Број спроведених истраживања (3)</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Донатори</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и организације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A7195B">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3.000.000</w:t>
            </w: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17203D">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Обезбедити континуирано унапређивање и развој нових програма у складу са потребама младих и друштва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услуга /програма у унапређењу (5);</w:t>
            </w:r>
          </w:p>
          <w:p w:rsidR="00F6019D" w:rsidRPr="006A6424" w:rsidRDefault="00F6019D" w:rsidP="00150457">
            <w:pPr>
              <w:spacing w:after="0" w:line="240" w:lineRule="auto"/>
              <w:ind w:left="37"/>
              <w:rPr>
                <w:rFonts w:ascii="Times New Roman" w:hAnsi="Times New Roman"/>
                <w:sz w:val="16"/>
                <w:szCs w:val="16"/>
              </w:rPr>
            </w:pPr>
            <w:r w:rsidRPr="006A6424">
              <w:rPr>
                <w:rFonts w:ascii="Times New Roman" w:hAnsi="Times New Roman"/>
                <w:sz w:val="16"/>
                <w:szCs w:val="16"/>
              </w:rPr>
              <w:t>Број подржаних нових услуга / програма  (10);</w:t>
            </w:r>
          </w:p>
          <w:p w:rsidR="00F6019D" w:rsidRPr="006A6424" w:rsidRDefault="00F6019D" w:rsidP="0017203D">
            <w:pPr>
              <w:spacing w:after="0" w:line="240" w:lineRule="auto"/>
              <w:ind w:left="37"/>
              <w:rPr>
                <w:rFonts w:ascii="Times New Roman" w:hAnsi="Times New Roman"/>
                <w:sz w:val="16"/>
                <w:szCs w:val="16"/>
              </w:rPr>
            </w:pPr>
            <w:r w:rsidRPr="006A6424">
              <w:rPr>
                <w:rFonts w:ascii="Times New Roman" w:hAnsi="Times New Roman"/>
                <w:sz w:val="16"/>
                <w:szCs w:val="16"/>
              </w:rPr>
              <w:t>Број реализованих активности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ЈЛС</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r>
      <w:tr w:rsidR="00F6019D" w:rsidRPr="006A6424" w:rsidTr="0017203D">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Обезбедити континуирано праћење ефеката реализације програма омладинског рада у складу са развијеним стандардима за осигурање квалитета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спроведених истраживања (3)</w:t>
            </w:r>
          </w:p>
          <w:p w:rsidR="00F6019D" w:rsidRPr="006A6424" w:rsidRDefault="00F6019D" w:rsidP="00150457">
            <w:pPr>
              <w:spacing w:after="0" w:line="240" w:lineRule="auto"/>
              <w:ind w:left="37"/>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ins w:id="19" w:author="bane" w:date="2015-05-02T22:56:00Z"/>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tc>
      </w:tr>
    </w:tbl>
    <w:p w:rsidR="00F6019D" w:rsidRPr="006A6424" w:rsidRDefault="00F6019D" w:rsidP="00150457">
      <w:pPr>
        <w:tabs>
          <w:tab w:val="left" w:pos="2490"/>
          <w:tab w:val="left" w:pos="5025"/>
        </w:tabs>
        <w:spacing w:after="0" w:line="240" w:lineRule="auto"/>
        <w:ind w:left="-709"/>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17203D">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7203D">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7203D">
        <w:trPr>
          <w:trHeight w:val="284"/>
        </w:trPr>
        <w:tc>
          <w:tcPr>
            <w:tcW w:w="1733" w:type="dxa"/>
            <w:vAlign w:val="center"/>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Обезбеђено је препознавање и признавање омладинског рада као услуге која доприноси унапређењу положаја младих</w:t>
            </w: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Подржати активности професионализације делатности </w:t>
            </w:r>
            <w:r w:rsidRPr="006A6424">
              <w:rPr>
                <w:rFonts w:ascii="Times New Roman" w:hAnsi="Times New Roman"/>
                <w:sz w:val="16"/>
                <w:szCs w:val="16"/>
                <w:lang w:val="en-US"/>
              </w:rPr>
              <w:t>o</w:t>
            </w:r>
            <w:r w:rsidRPr="006A6424">
              <w:rPr>
                <w:rFonts w:ascii="Times New Roman" w:hAnsi="Times New Roman"/>
                <w:sz w:val="16"/>
                <w:szCs w:val="16"/>
              </w:rPr>
              <w:t>младинског рада кроз формално и неформално образовање у складу са стандардима занимања омладинског рада</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активности (10);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младих који су учествовали у програмима, по полу (најмање 600)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r>
    </w:tbl>
    <w:p w:rsidR="00F6019D" w:rsidRPr="006A6424" w:rsidRDefault="00F6019D" w:rsidP="00150457">
      <w:pPr>
        <w:tabs>
          <w:tab w:val="left" w:pos="2490"/>
          <w:tab w:val="left" w:pos="5025"/>
        </w:tabs>
        <w:spacing w:after="0" w:line="240" w:lineRule="auto"/>
        <w:ind w:left="-709"/>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rPr>
              <w:t>Унапређене су могућности равноправног приступа образовању за све и подршка младима из осетљивих друштвених група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броја младих из осетљивих група који је учествовао у неком од програма подршке</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BB0E6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BB0E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BB0E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BB0E61">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Развијени и примењени програми превентивног деловања ради смањивања броја младих који превремено напуштају школовање </w:t>
            </w:r>
          </w:p>
        </w:tc>
        <w:tc>
          <w:tcPr>
            <w:tcW w:w="189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Подржати програме за оснаживање представничких тела ученика и студената за пружање вршњачке подршке младима у ризику од напуштања школовања</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pStyle w:val="Odlomakpopisa"/>
              <w:spacing w:after="0" w:line="240" w:lineRule="auto"/>
              <w:ind w:left="70"/>
              <w:rPr>
                <w:rFonts w:ascii="Times New Roman" w:hAnsi="Times New Roman"/>
                <w:sz w:val="16"/>
                <w:szCs w:val="16"/>
              </w:rPr>
            </w:pPr>
            <w:r w:rsidRPr="006A6424">
              <w:rPr>
                <w:rFonts w:ascii="Times New Roman" w:hAnsi="Times New Roman"/>
                <w:sz w:val="16"/>
                <w:szCs w:val="16"/>
              </w:rPr>
              <w:t>Број ученичких/ студентских парламената који су прошли програме (најмање 10);</w:t>
            </w:r>
          </w:p>
          <w:p w:rsidR="00F6019D" w:rsidRPr="006A6424" w:rsidRDefault="00F6019D" w:rsidP="00150457">
            <w:pPr>
              <w:pStyle w:val="Odlomakpopisa"/>
              <w:spacing w:after="0" w:line="240" w:lineRule="auto"/>
              <w:ind w:left="70"/>
              <w:rPr>
                <w:rFonts w:ascii="Times New Roman" w:hAnsi="Times New Roman"/>
                <w:sz w:val="16"/>
                <w:szCs w:val="16"/>
              </w:rPr>
            </w:pPr>
            <w:r w:rsidRPr="006A6424">
              <w:rPr>
                <w:rFonts w:ascii="Times New Roman" w:hAnsi="Times New Roman"/>
                <w:sz w:val="16"/>
                <w:szCs w:val="16"/>
              </w:rPr>
              <w:t>Проценат школа/ факултета у којима су ученички парламенти прошли програме  (најмање 20% факултета и 30% школа)</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b/>
                <w:bCs/>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39.538.000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39.538.000</w:t>
            </w:r>
          </w:p>
        </w:tc>
        <w:tc>
          <w:tcPr>
            <w:tcW w:w="900" w:type="dxa"/>
            <w:shd w:val="clear" w:color="auto" w:fill="CCFF99"/>
          </w:tcPr>
          <w:p w:rsidR="00F6019D" w:rsidRPr="006A6424" w:rsidRDefault="00F6019D" w:rsidP="00BB0E61">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118.614.000</w:t>
            </w:r>
          </w:p>
          <w:p w:rsidR="00F6019D" w:rsidRPr="006A6424" w:rsidRDefault="00F6019D" w:rsidP="00150457">
            <w:pPr>
              <w:spacing w:after="0" w:line="240" w:lineRule="auto"/>
              <w:jc w:val="center"/>
              <w:rPr>
                <w:rFonts w:ascii="Times New Roman" w:hAnsi="Times New Roman"/>
                <w:b/>
                <w:sz w:val="14"/>
                <w:szCs w:val="16"/>
              </w:rPr>
            </w:pPr>
          </w:p>
          <w:p w:rsidR="00F6019D" w:rsidRPr="006A6424" w:rsidRDefault="00F6019D" w:rsidP="00BB0E61">
            <w:pPr>
              <w:spacing w:after="0" w:line="240" w:lineRule="auto"/>
              <w:ind w:left="-18"/>
              <w:jc w:val="center"/>
              <w:rPr>
                <w:rFonts w:ascii="Times New Roman" w:hAnsi="Times New Roman"/>
                <w:b/>
                <w:sz w:val="14"/>
                <w:szCs w:val="16"/>
              </w:rPr>
            </w:pPr>
            <w:r w:rsidRPr="006A6424">
              <w:rPr>
                <w:rFonts w:ascii="Times New Roman" w:hAnsi="Times New Roman"/>
                <w:b/>
                <w:sz w:val="14"/>
                <w:szCs w:val="16"/>
              </w:rPr>
              <w:t xml:space="preserve">УНИЦЕФ финансира  програм </w:t>
            </w:r>
          </w:p>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(373.000 УСД)</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BB0E61">
            <w:pPr>
              <w:spacing w:after="0" w:line="240" w:lineRule="auto"/>
              <w:ind w:left="-108"/>
              <w:jc w:val="center"/>
              <w:rPr>
                <w:rFonts w:ascii="Times New Roman" w:hAnsi="Times New Roman"/>
                <w:sz w:val="14"/>
                <w:szCs w:val="16"/>
              </w:rPr>
            </w:pPr>
            <w:r w:rsidRPr="006A6424">
              <w:rPr>
                <w:rFonts w:ascii="Times New Roman" w:hAnsi="Times New Roman"/>
                <w:sz w:val="14"/>
                <w:szCs w:val="16"/>
              </w:rPr>
              <w:t>118.614.000</w:t>
            </w:r>
          </w:p>
        </w:tc>
      </w:tr>
      <w:tr w:rsidR="00F6019D" w:rsidRPr="006A6424" w:rsidTr="00BB0E61">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Подржати удружења која спроводе омладинске активности и Канцеларије за младе  у пружању подршке младима у ризику од напуштања школовања</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(7);</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општина у којима су спроведени програми (најмање 20%);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младих који је учестовао у програмима, по полу (најмање 5.000)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21.000.000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A7195B">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BB0E61">
            <w:pPr>
              <w:spacing w:after="0" w:line="240" w:lineRule="auto"/>
              <w:ind w:left="-108"/>
              <w:jc w:val="center"/>
              <w:rPr>
                <w:rFonts w:ascii="Times New Roman" w:hAnsi="Times New Roman"/>
                <w:sz w:val="14"/>
                <w:szCs w:val="16"/>
              </w:rPr>
            </w:pPr>
            <w:r w:rsidRPr="006A6424">
              <w:rPr>
                <w:rFonts w:ascii="Times New Roman" w:hAnsi="Times New Roman"/>
                <w:sz w:val="14"/>
                <w:szCs w:val="16"/>
              </w:rPr>
              <w:t>12.000.000</w:t>
            </w:r>
          </w:p>
        </w:tc>
      </w:tr>
      <w:tr w:rsidR="00F6019D" w:rsidRPr="006A6424" w:rsidTr="00BB0E61">
        <w:trPr>
          <w:trHeight w:val="1842"/>
        </w:trPr>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програме подршке у испуњавању свих аспеката приступачности (физичка, садржајна, финансијска) и прилагођености образовања у складу са важећим прописима и препорукама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едукације на тему приступачности (10);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адаптираних објеката (најмање 10)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21.000.000</w:t>
            </w:r>
          </w:p>
          <w:p w:rsidR="00F6019D" w:rsidRPr="006A6424" w:rsidRDefault="00F6019D" w:rsidP="00150457">
            <w:pPr>
              <w:spacing w:after="0" w:line="240" w:lineRule="auto"/>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A7195B">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BB0E61">
            <w:pPr>
              <w:spacing w:after="0" w:line="240" w:lineRule="auto"/>
              <w:ind w:left="-108"/>
              <w:jc w:val="center"/>
              <w:rPr>
                <w:rFonts w:ascii="Times New Roman" w:hAnsi="Times New Roman"/>
                <w:sz w:val="14"/>
                <w:szCs w:val="16"/>
              </w:rPr>
            </w:pPr>
            <w:r w:rsidRPr="006A6424">
              <w:rPr>
                <w:rFonts w:ascii="Times New Roman" w:hAnsi="Times New Roman"/>
                <w:sz w:val="14"/>
                <w:szCs w:val="16"/>
              </w:rPr>
              <w:t>12.000.000</w:t>
            </w:r>
          </w:p>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BB0E6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BB0E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BB0E6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BB0E61">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Унапређени механизми </w:t>
            </w:r>
            <w:r w:rsidRPr="006A6424">
              <w:rPr>
                <w:rFonts w:ascii="Times New Roman" w:hAnsi="Times New Roman"/>
                <w:sz w:val="20"/>
                <w:szCs w:val="20"/>
              </w:rPr>
              <w:lastRenderedPageBreak/>
              <w:t>практичне подршке младима из осетљивих група за образовање у складу са њиховим потребама</w:t>
            </w: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 xml:space="preserve">Подржати програме за обуку наставника и стручних сарадника за </w:t>
            </w:r>
            <w:r w:rsidRPr="006A6424">
              <w:rPr>
                <w:rFonts w:ascii="Times New Roman" w:hAnsi="Times New Roman"/>
                <w:sz w:val="16"/>
                <w:szCs w:val="16"/>
              </w:rPr>
              <w:lastRenderedPageBreak/>
              <w:t>прилагођавање потребама младих из осетљивих друштвених група у складу са инклузивним принципима у образовању</w:t>
            </w:r>
          </w:p>
        </w:tc>
        <w:tc>
          <w:tcPr>
            <w:tcW w:w="1530" w:type="dxa"/>
          </w:tcPr>
          <w:p w:rsidR="00F6019D" w:rsidRPr="006A6424" w:rsidRDefault="00F6019D" w:rsidP="00150457">
            <w:pPr>
              <w:pStyle w:val="Odlomakpopisa"/>
              <w:spacing w:after="0" w:line="240" w:lineRule="auto"/>
              <w:ind w:left="70"/>
              <w:rPr>
                <w:rFonts w:ascii="Times New Roman" w:hAnsi="Times New Roman"/>
                <w:sz w:val="16"/>
                <w:szCs w:val="16"/>
              </w:rPr>
            </w:pPr>
            <w:r w:rsidRPr="006A6424">
              <w:rPr>
                <w:rFonts w:ascii="Times New Roman" w:hAnsi="Times New Roman"/>
                <w:sz w:val="16"/>
                <w:szCs w:val="16"/>
              </w:rPr>
              <w:lastRenderedPageBreak/>
              <w:t>Број подржаних програма (15);</w:t>
            </w:r>
          </w:p>
          <w:p w:rsidR="00F6019D" w:rsidRPr="006A6424" w:rsidRDefault="00F6019D" w:rsidP="00150457">
            <w:pPr>
              <w:pStyle w:val="Odlomakpopisa"/>
              <w:spacing w:after="0" w:line="240" w:lineRule="auto"/>
              <w:ind w:left="70"/>
              <w:rPr>
                <w:rFonts w:ascii="Times New Roman" w:hAnsi="Times New Roman"/>
                <w:sz w:val="16"/>
                <w:szCs w:val="16"/>
              </w:rPr>
            </w:pPr>
            <w:r w:rsidRPr="006A6424">
              <w:rPr>
                <w:rFonts w:ascii="Times New Roman" w:hAnsi="Times New Roman"/>
                <w:sz w:val="16"/>
                <w:szCs w:val="16"/>
              </w:rPr>
              <w:t xml:space="preserve">Проценат </w:t>
            </w:r>
            <w:r w:rsidRPr="006A6424">
              <w:rPr>
                <w:rFonts w:ascii="Times New Roman" w:hAnsi="Times New Roman"/>
                <w:sz w:val="16"/>
                <w:szCs w:val="16"/>
              </w:rPr>
              <w:lastRenderedPageBreak/>
              <w:t>наставника који је прошао програме обуке (најмање 10%)</w:t>
            </w:r>
          </w:p>
          <w:p w:rsidR="00F6019D" w:rsidRPr="006A6424" w:rsidRDefault="00F6019D" w:rsidP="00150457">
            <w:pPr>
              <w:pStyle w:val="Odlomakpopisa"/>
              <w:spacing w:after="0" w:line="240" w:lineRule="auto"/>
              <w:ind w:left="70"/>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ОЦД </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5.700.000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20" w:author="Dubravka" w:date="2015-05-17T12:32: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5.700.000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17.324.000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1.800.000</w:t>
            </w:r>
          </w:p>
        </w:tc>
        <w:tc>
          <w:tcPr>
            <w:tcW w:w="810" w:type="dxa"/>
            <w:shd w:val="clear" w:color="auto" w:fill="CCFF99"/>
          </w:tcPr>
          <w:p w:rsidR="00F6019D" w:rsidRPr="006A6424" w:rsidRDefault="00F6019D" w:rsidP="00BB0E61">
            <w:pPr>
              <w:spacing w:after="0" w:line="240" w:lineRule="auto"/>
              <w:ind w:left="-108"/>
              <w:jc w:val="center"/>
              <w:rPr>
                <w:rFonts w:ascii="Times New Roman" w:hAnsi="Times New Roman"/>
                <w:sz w:val="14"/>
                <w:szCs w:val="16"/>
              </w:rPr>
            </w:pPr>
            <w:r w:rsidRPr="006A6424">
              <w:rPr>
                <w:rFonts w:ascii="Times New Roman" w:hAnsi="Times New Roman"/>
                <w:sz w:val="14"/>
                <w:szCs w:val="16"/>
              </w:rPr>
              <w:t>15.524.000</w:t>
            </w:r>
          </w:p>
        </w:tc>
      </w:tr>
      <w:tr w:rsidR="00F6019D" w:rsidRPr="006A6424" w:rsidTr="00BB0E61">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Подржати програме сензибилизације наставника и родитеља за промену културолошких матрица које намећу лимитирајуће родне улоге</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одржаних обука наставника у средњем и високом образовању (30);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наставника који су прошли обуке, по полу (најмање 400);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родитеља /</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старатеља који су учествовали у обукама, по полу (најмање 200)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21" w:author="Dubravka" w:date="2015-05-17T12:32: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7.500.000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BB0E61">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Развити мрежу вршњачке подршке (менторство, вршњачка асистенција) образовању младих из осетљивих група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подржаних активности (20);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младих који учествују у мрежи вршњачке подршке, по полу (најмање 800)</w:t>
            </w:r>
          </w:p>
          <w:p w:rsidR="00F6019D" w:rsidRPr="006A6424" w:rsidRDefault="00F6019D" w:rsidP="00150457">
            <w:pPr>
              <w:pStyle w:val="Odlomakpopisa"/>
              <w:spacing w:after="0" w:line="240" w:lineRule="auto"/>
              <w:ind w:left="0"/>
              <w:rPr>
                <w:rFonts w:ascii="Times New Roman" w:hAnsi="Times New Roman"/>
                <w:b/>
                <w:bCs/>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Ученички и студентски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Образовне установе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2.440.000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w:t>
            </w: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BB0E61">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eastAsia="sr-Latn-CS"/>
              </w:rPr>
            </w:pPr>
            <w:r w:rsidRPr="006A6424">
              <w:rPr>
                <w:rFonts w:ascii="Times New Roman" w:hAnsi="Times New Roman"/>
                <w:sz w:val="16"/>
                <w:szCs w:val="16"/>
              </w:rPr>
              <w:t>Унапредити програме подстицајних мера и механизме примене за укључивање и успешан наставак школовања младих из осетљивих група  уважавајући социјалну димензију</w:t>
            </w: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младих који су добили стипендију (најмање 200);</w:t>
            </w:r>
          </w:p>
          <w:p w:rsidR="00F6019D" w:rsidRPr="006A6424" w:rsidRDefault="00F6019D" w:rsidP="00150457">
            <w:pPr>
              <w:pStyle w:val="Odlomakpopisa"/>
              <w:spacing w:after="0" w:line="240" w:lineRule="auto"/>
              <w:ind w:left="0"/>
              <w:rPr>
                <w:rFonts w:ascii="Times New Roman" w:hAnsi="Times New Roman"/>
                <w:b/>
                <w:bCs/>
                <w:sz w:val="16"/>
                <w:szCs w:val="16"/>
                <w:lang w:eastAsia="sr-Latn-CS"/>
              </w:rPr>
            </w:pPr>
            <w:r w:rsidRPr="006A6424">
              <w:rPr>
                <w:rFonts w:ascii="Times New Roman" w:hAnsi="Times New Roman"/>
                <w:sz w:val="16"/>
                <w:szCs w:val="16"/>
              </w:rPr>
              <w:t>Проценат корисника мера из осетљивих група младих, по полу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Фондације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7.600.000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22" w:author="Dubravka" w:date="2015-05-17T12:32:00Z"/>
              </w:numPr>
              <w:spacing w:after="0" w:line="240" w:lineRule="auto"/>
              <w:jc w:val="center"/>
              <w:rPr>
                <w:rFonts w:ascii="Times New Roman" w:hAnsi="Times New Roman"/>
                <w:sz w:val="14"/>
                <w:szCs w:val="14"/>
              </w:rPr>
            </w:pPr>
            <w:r w:rsidRPr="006A6424">
              <w:rPr>
                <w:rFonts w:ascii="Times New Roman" w:hAnsi="Times New Roman"/>
                <w:sz w:val="14"/>
                <w:szCs w:val="14"/>
              </w:rPr>
              <w:t>МПНТР:</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6"/>
                <w:szCs w:val="16"/>
              </w:rPr>
              <w:softHyphen/>
            </w: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6.100.000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22.800.000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6E4E64">
            <w:pPr>
              <w:spacing w:after="0" w:line="240" w:lineRule="auto"/>
              <w:ind w:left="-108"/>
              <w:jc w:val="center"/>
              <w:rPr>
                <w:rFonts w:ascii="Times New Roman" w:hAnsi="Times New Roman"/>
                <w:sz w:val="14"/>
                <w:szCs w:val="16"/>
              </w:rPr>
            </w:pPr>
            <w:r w:rsidRPr="006A6424">
              <w:rPr>
                <w:rFonts w:ascii="Times New Roman" w:hAnsi="Times New Roman"/>
                <w:iCs/>
                <w:sz w:val="14"/>
                <w:szCs w:val="16"/>
              </w:rPr>
              <w:t>Код Мобилности су за студије у иностра-нству</w:t>
            </w:r>
          </w:p>
        </w:tc>
        <w:tc>
          <w:tcPr>
            <w:tcW w:w="810" w:type="dxa"/>
            <w:shd w:val="clear" w:color="auto" w:fill="CCFF99"/>
          </w:tcPr>
          <w:p w:rsidR="00F6019D" w:rsidRPr="006A6424" w:rsidRDefault="00F6019D" w:rsidP="006E4E64">
            <w:pPr>
              <w:spacing w:after="0" w:line="240" w:lineRule="auto"/>
              <w:ind w:left="-108"/>
              <w:jc w:val="center"/>
              <w:rPr>
                <w:rFonts w:ascii="Times New Roman" w:hAnsi="Times New Roman"/>
                <w:sz w:val="14"/>
                <w:szCs w:val="16"/>
              </w:rPr>
            </w:pPr>
            <w:r w:rsidRPr="006A6424">
              <w:rPr>
                <w:rFonts w:ascii="Times New Roman" w:hAnsi="Times New Roman"/>
                <w:sz w:val="14"/>
                <w:szCs w:val="16"/>
              </w:rPr>
              <w:t>18.300.000</w:t>
            </w:r>
          </w:p>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6E4E6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6E4E64">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Развијени механизми </w:t>
            </w:r>
            <w:r w:rsidRPr="006A6424">
              <w:rPr>
                <w:rFonts w:ascii="Times New Roman" w:hAnsi="Times New Roman"/>
                <w:sz w:val="20"/>
                <w:szCs w:val="20"/>
              </w:rPr>
              <w:lastRenderedPageBreak/>
              <w:t>подршке младима који су напустили образовање да се врате у систем образовања  и стекну квалификацију</w:t>
            </w:r>
          </w:p>
          <w:p w:rsidR="00F6019D" w:rsidRPr="006A6424" w:rsidRDefault="00F6019D" w:rsidP="00150457">
            <w:pPr>
              <w:spacing w:after="0" w:line="240" w:lineRule="auto"/>
              <w:rPr>
                <w:rFonts w:ascii="Times New Roman" w:hAnsi="Times New Roman"/>
                <w:sz w:val="20"/>
              </w:rPr>
            </w:pPr>
          </w:p>
        </w:tc>
        <w:tc>
          <w:tcPr>
            <w:tcW w:w="189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 xml:space="preserve">Подржати успостављање програма учења на даљину и </w:t>
            </w:r>
            <w:r w:rsidRPr="006A6424">
              <w:rPr>
                <w:rFonts w:ascii="Times New Roman" w:hAnsi="Times New Roman"/>
                <w:sz w:val="16"/>
                <w:szCs w:val="16"/>
              </w:rPr>
              <w:lastRenderedPageBreak/>
              <w:t>других савремених метода за повећање обухвата младих који су напустили или нису били укључени у формално образовање</w:t>
            </w:r>
          </w:p>
        </w:tc>
        <w:tc>
          <w:tcPr>
            <w:tcW w:w="153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Број подржаних успостављених програма (20);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Успостављена процедура за сертификовање учења на даљину;</w:t>
            </w:r>
          </w:p>
          <w:p w:rsidR="00F6019D" w:rsidRPr="006A6424" w:rsidRDefault="00F6019D" w:rsidP="00150457">
            <w:pPr>
              <w:pStyle w:val="Odlomakpopisa"/>
              <w:spacing w:after="0" w:line="240" w:lineRule="auto"/>
              <w:ind w:left="0"/>
              <w:rPr>
                <w:rFonts w:ascii="Times New Roman" w:hAnsi="Times New Roman"/>
                <w:b/>
                <w:bCs/>
                <w:sz w:val="16"/>
                <w:szCs w:val="16"/>
              </w:rPr>
            </w:pPr>
            <w:r w:rsidRPr="006A6424">
              <w:rPr>
                <w:rFonts w:ascii="Times New Roman" w:hAnsi="Times New Roman"/>
                <w:sz w:val="16"/>
                <w:szCs w:val="16"/>
              </w:rPr>
              <w:t>Проценат обухвата младих програмима, по полу (најмање 2%)</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lastRenderedPageBreak/>
              <w:t>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Универзитети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8.000.000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iCs/>
                <w:sz w:val="14"/>
                <w:szCs w:val="16"/>
              </w:rPr>
            </w:pPr>
            <w:r w:rsidRPr="006A6424">
              <w:rPr>
                <w:rFonts w:ascii="Times New Roman" w:hAnsi="Times New Roman"/>
                <w:iCs/>
                <w:sz w:val="14"/>
                <w:szCs w:val="16"/>
              </w:rPr>
              <w:t>800.000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iCs/>
                <w:sz w:val="14"/>
                <w:szCs w:val="16"/>
              </w:rPr>
            </w:pPr>
            <w:r w:rsidRPr="006A6424">
              <w:rPr>
                <w:rFonts w:ascii="Times New Roman" w:hAnsi="Times New Roman"/>
                <w:iCs/>
                <w:sz w:val="14"/>
                <w:szCs w:val="16"/>
              </w:rPr>
              <w:t>7.200.000</w:t>
            </w:r>
          </w:p>
          <w:p w:rsidR="00F6019D" w:rsidRPr="006A6424" w:rsidRDefault="00F6019D" w:rsidP="00150457">
            <w:pPr>
              <w:spacing w:after="0" w:line="240" w:lineRule="auto"/>
              <w:jc w:val="center"/>
              <w:rPr>
                <w:rFonts w:ascii="Times New Roman" w:hAnsi="Times New Roman"/>
                <w:iCs/>
                <w:sz w:val="14"/>
                <w:szCs w:val="16"/>
              </w:rPr>
            </w:pP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Унапредити регулативни оквир у високом образовању који обезбеђује подстицај за прилагођавање наставе школовању студената уз рад, родитељство, итд.</w:t>
            </w: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 xml:space="preserve">Број подржаних трибина (10); </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Измењен Закон о високом образовању у складу са закључцима трибина</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2015-2016</w:t>
            </w:r>
          </w:p>
          <w:p w:rsidR="00F6019D" w:rsidRPr="006A6424" w:rsidRDefault="00F6019D" w:rsidP="00150457">
            <w:pPr>
              <w:spacing w:after="0" w:line="240" w:lineRule="auto"/>
              <w:rPr>
                <w:rFonts w:ascii="Times New Roman" w:hAnsi="Times New Roman"/>
                <w:sz w:val="16"/>
                <w:szCs w:val="16"/>
              </w:rPr>
            </w:pP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Универзитети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 Студентски парламенти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Студентске организације </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Развијати програме подршке за наставак школовања младим родитељима, посебно младим мајкама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 Број корисника стипендија (30);</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Проценат заступљености оба пола у стипендирању (најмање 40%)</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7.320.000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ind w:left="-709"/>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rPr>
              <w:t>Омогућено препознавање и обезбеђена подршка развоју потенцијала надарених и талентованих младих</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броја младих који су подржани у развоју потенцијала и талената</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6E4E6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6E4E64">
        <w:trPr>
          <w:trHeight w:val="1691"/>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Препознати и подржати надарене и талентоване ученике, студенте и младе у развоју личних интересовања и потенцијала </w:t>
            </w:r>
          </w:p>
          <w:p w:rsidR="00F6019D" w:rsidRPr="006A6424" w:rsidRDefault="00F6019D" w:rsidP="00150457">
            <w:pPr>
              <w:spacing w:after="0" w:line="240" w:lineRule="auto"/>
              <w:rPr>
                <w:rFonts w:ascii="Times New Roman" w:hAnsi="Times New Roman"/>
                <w:sz w:val="20"/>
              </w:rPr>
            </w:pP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Подржати развој система за идентификацију надарених и талентованих ученика и студената и адекватне механизме подршке у неразвијеним, сиромашним и  девастираним подручјима</w:t>
            </w:r>
          </w:p>
        </w:tc>
        <w:tc>
          <w:tcPr>
            <w:tcW w:w="153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 xml:space="preserve">Развијен механизам за посебан приступ препознавања младих талената у неразвијеним, сиромашним и девастираним локалним заједницама </w:t>
            </w:r>
          </w:p>
          <w:p w:rsidR="00F6019D" w:rsidRPr="006A6424" w:rsidRDefault="00F6019D" w:rsidP="00150457">
            <w:pPr>
              <w:spacing w:after="0" w:line="240" w:lineRule="auto"/>
              <w:rPr>
                <w:rFonts w:ascii="Times New Roman" w:hAnsi="Times New Roman"/>
                <w:b/>
                <w:bCs/>
                <w:sz w:val="16"/>
                <w:szCs w:val="16"/>
              </w:rPr>
            </w:pP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 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Истраживачки и научни центри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Ученички и студентски парламенти</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 xml:space="preserve">Развити и унапредити </w:t>
            </w:r>
            <w:r w:rsidRPr="006A6424">
              <w:rPr>
                <w:rFonts w:ascii="Times New Roman" w:hAnsi="Times New Roman"/>
                <w:sz w:val="16"/>
                <w:szCs w:val="16"/>
              </w:rPr>
              <w:lastRenderedPageBreak/>
              <w:t>програме подршке стручног развоја и усавршавања који омогућавају надареним и талентованим ученицима и студентима развој интересовања, креативности и иновативности</w:t>
            </w: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 xml:space="preserve">Број подржаних </w:t>
            </w:r>
            <w:r w:rsidRPr="006A6424">
              <w:rPr>
                <w:rFonts w:ascii="Times New Roman" w:hAnsi="Times New Roman"/>
                <w:sz w:val="16"/>
                <w:szCs w:val="16"/>
              </w:rPr>
              <w:lastRenderedPageBreak/>
              <w:t>пројеката (30);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развијених програма  (најмање 10)</w:t>
            </w:r>
          </w:p>
          <w:p w:rsidR="00F6019D" w:rsidRPr="006A6424" w:rsidRDefault="00F6019D" w:rsidP="00150457">
            <w:pPr>
              <w:pStyle w:val="Odlomakpopisa"/>
              <w:spacing w:after="0" w:line="240" w:lineRule="auto"/>
              <w:ind w:left="0"/>
              <w:rPr>
                <w:rFonts w:ascii="Times New Roman" w:hAnsi="Times New Roman"/>
                <w:sz w:val="16"/>
                <w:szCs w:val="16"/>
              </w:rPr>
            </w:pPr>
          </w:p>
          <w:p w:rsidR="00F6019D" w:rsidRPr="006A6424" w:rsidRDefault="00F6019D" w:rsidP="00150457">
            <w:pPr>
              <w:pStyle w:val="Odlomakpopisa"/>
              <w:spacing w:after="0" w:line="240" w:lineRule="auto"/>
              <w:ind w:left="0"/>
              <w:rPr>
                <w:rFonts w:ascii="Times New Roman" w:hAnsi="Times New Roman"/>
                <w:sz w:val="16"/>
                <w:szCs w:val="16"/>
              </w:rPr>
            </w:pP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 xml:space="preserve">Истраживачки и </w:t>
            </w:r>
            <w:r w:rsidRPr="006A6424">
              <w:rPr>
                <w:rFonts w:ascii="Times New Roman" w:hAnsi="Times New Roman"/>
                <w:sz w:val="16"/>
                <w:szCs w:val="16"/>
              </w:rPr>
              <w:lastRenderedPageBreak/>
              <w:t>научни центри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Ученички и студентски парламенти</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МПНТР:</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3.000.000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развој ваннаставних активности сарадњом са научним, културним, спортским, техничко-технолошким и другим институцијама које пружају развојне могућности младима</w:t>
            </w: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остварених споразума између факултета или школа са представницима привреде/</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научним институцијама (најмање 20)</w:t>
            </w:r>
          </w:p>
          <w:p w:rsidR="00F6019D" w:rsidRPr="006A6424" w:rsidRDefault="00F6019D" w:rsidP="00150457">
            <w:pPr>
              <w:spacing w:after="0" w:line="240" w:lineRule="auto"/>
              <w:rPr>
                <w:rFonts w:ascii="Times New Roman" w:hAnsi="Times New Roman"/>
                <w:b/>
                <w:bCs/>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 Истраживачки и научни центри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Школе 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Универзитети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Стручне организације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Ученички и студентски парламенти</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2.440.000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20"/>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6A6424" w:rsidTr="006E4E6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7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61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6E4E6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9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6E4E64">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Обезбеђена је подршка образовању, усавршавању, запошљавању и вредновању постигнућа надарених и талентованих ученика и студената</w:t>
            </w:r>
          </w:p>
          <w:p w:rsidR="00F6019D" w:rsidRPr="006A6424" w:rsidRDefault="00F6019D" w:rsidP="00150457">
            <w:pPr>
              <w:spacing w:after="0" w:line="240" w:lineRule="auto"/>
              <w:rPr>
                <w:rFonts w:ascii="Times New Roman" w:hAnsi="Times New Roman"/>
                <w:sz w:val="20"/>
              </w:rPr>
            </w:pPr>
          </w:p>
          <w:p w:rsidR="00F6019D" w:rsidRPr="006A6424" w:rsidRDefault="00F6019D" w:rsidP="00150457">
            <w:pPr>
              <w:spacing w:after="0" w:line="240" w:lineRule="auto"/>
              <w:rPr>
                <w:rFonts w:ascii="Times New Roman" w:hAnsi="Times New Roman"/>
                <w:sz w:val="20"/>
              </w:rPr>
            </w:pPr>
          </w:p>
        </w:tc>
        <w:tc>
          <w:tcPr>
            <w:tcW w:w="189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Омогућити награђивање и стипендирање младих талената кроз даљи рад Фонда за младе таленте Републике Србије и унапређење других начина стипендирања и награђивања</w:t>
            </w:r>
          </w:p>
        </w:tc>
        <w:tc>
          <w:tcPr>
            <w:tcW w:w="153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награђених и стипендираних младих, по полу (најмање 1.200)</w:t>
            </w:r>
          </w:p>
          <w:p w:rsidR="00F6019D" w:rsidRPr="006A6424" w:rsidRDefault="00F6019D" w:rsidP="00150457">
            <w:pPr>
              <w:spacing w:after="0" w:line="240" w:lineRule="auto"/>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787.570.000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787.570.000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MOС:</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787.570.000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2.362.710.</w:t>
            </w:r>
          </w:p>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000</w:t>
            </w:r>
          </w:p>
          <w:p w:rsidR="00F6019D" w:rsidRPr="006A6424" w:rsidRDefault="00F6019D" w:rsidP="00150457">
            <w:pPr>
              <w:spacing w:after="0" w:line="240" w:lineRule="auto"/>
              <w:jc w:val="center"/>
              <w:rPr>
                <w:rFonts w:ascii="Times New Roman" w:hAnsi="Times New Roman"/>
                <w:b/>
                <w:sz w:val="14"/>
                <w:szCs w:val="14"/>
              </w:rPr>
            </w:pPr>
          </w:p>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bCs/>
                <w:i/>
                <w:iCs/>
                <w:sz w:val="14"/>
                <w:szCs w:val="14"/>
              </w:rPr>
              <w:t>Фомд за младе таленте</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2.362.710.</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000</w:t>
            </w:r>
          </w:p>
          <w:p w:rsidR="00F6019D" w:rsidRPr="006A6424" w:rsidRDefault="00F6019D" w:rsidP="00150457">
            <w:pPr>
              <w:spacing w:after="0" w:line="240" w:lineRule="auto"/>
              <w:jc w:val="center"/>
              <w:rPr>
                <w:rFonts w:ascii="Times New Roman" w:hAnsi="Times New Roman"/>
                <w:sz w:val="14"/>
                <w:szCs w:val="14"/>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p w:rsidR="00F6019D" w:rsidRPr="006A6424" w:rsidRDefault="00F6019D" w:rsidP="00150457">
            <w:pPr>
              <w:spacing w:after="0" w:line="240" w:lineRule="auto"/>
              <w:jc w:val="center"/>
              <w:rPr>
                <w:rFonts w:ascii="Times New Roman" w:hAnsi="Times New Roman"/>
                <w:sz w:val="14"/>
                <w:szCs w:val="14"/>
              </w:rPr>
            </w:pP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Развијени програми промоције и подршке образовању младих жена у техничким и природним наукама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додељених  стипендија (најмање 60);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стипендија за  младе жене (најмање 40%)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7.320.000</w:t>
            </w:r>
          </w:p>
          <w:p w:rsidR="00F6019D" w:rsidRPr="006A6424" w:rsidRDefault="00F6019D" w:rsidP="00150457">
            <w:pPr>
              <w:spacing w:after="0" w:line="240" w:lineRule="auto"/>
              <w:jc w:val="center"/>
              <w:rPr>
                <w:rFonts w:ascii="Times New Roman" w:hAnsi="Times New Roman"/>
                <w:b/>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7.320.000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r w:rsidR="00F6019D" w:rsidRPr="006A6424" w:rsidTr="006E4E64">
        <w:tc>
          <w:tcPr>
            <w:tcW w:w="1733" w:type="dxa"/>
            <w:vMerge/>
          </w:tcPr>
          <w:p w:rsidR="00F6019D" w:rsidRPr="006A6424" w:rsidRDefault="00F6019D" w:rsidP="00150457">
            <w:pPr>
              <w:spacing w:after="0" w:line="240" w:lineRule="auto"/>
              <w:rPr>
                <w:rFonts w:ascii="Times New Roman" w:hAnsi="Times New Roman"/>
              </w:rPr>
            </w:pPr>
          </w:p>
        </w:tc>
        <w:tc>
          <w:tcPr>
            <w:tcW w:w="189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 xml:space="preserve">Успоставити континуирану сарадњу субјеката омладинске политике са приватним </w:t>
            </w:r>
            <w:r w:rsidRPr="006A6424">
              <w:rPr>
                <w:rFonts w:ascii="Times New Roman" w:hAnsi="Times New Roman"/>
                <w:sz w:val="16"/>
                <w:szCs w:val="16"/>
              </w:rPr>
              <w:lastRenderedPageBreak/>
              <w:t>и јавним сектором у циљу професионалног развоја, запошљавања и самозапошљавања  младих талената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lastRenderedPageBreak/>
              <w:t xml:space="preserve">Број стипендираних талената, по полу, који је обавио  у </w:t>
            </w:r>
            <w:r w:rsidRPr="006A6424">
              <w:rPr>
                <w:rFonts w:ascii="Times New Roman" w:hAnsi="Times New Roman"/>
                <w:sz w:val="16"/>
                <w:szCs w:val="16"/>
              </w:rPr>
              <w:lastRenderedPageBreak/>
              <w:t>року од годину дана од завршетка студија праксу, стажирање или добио посао у земљи (најмање 80%);</w:t>
            </w:r>
          </w:p>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rPr>
              <w:t>Број стипендираних који је покренуо сопствени бизнис, по полу (најмање 20%)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Привреда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Универзитети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Факултети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Високе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Средње школе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ЦЗКВиС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НСЗ</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lastRenderedPageBreak/>
              <w:t>8.000.000</w:t>
            </w:r>
          </w:p>
        </w:tc>
        <w:tc>
          <w:tcPr>
            <w:tcW w:w="990" w:type="dxa"/>
            <w:shd w:val="clear" w:color="auto" w:fill="CCFF99"/>
          </w:tcPr>
          <w:p w:rsidR="00F6019D" w:rsidRPr="006A6424" w:rsidRDefault="00F6019D" w:rsidP="00150457">
            <w:pPr>
              <w:spacing w:after="0" w:line="240" w:lineRule="auto"/>
              <w:rPr>
                <w:ins w:id="23" w:author="bane" w:date="2015-05-02T23:01:00Z"/>
                <w:rFonts w:ascii="Times New Roman" w:hAnsi="Times New Roman"/>
                <w:sz w:val="14"/>
                <w:szCs w:val="14"/>
              </w:rPr>
            </w:pPr>
            <w:r w:rsidRPr="006A6424">
              <w:rPr>
                <w:rFonts w:ascii="Times New Roman" w:hAnsi="Times New Roman"/>
                <w:sz w:val="14"/>
                <w:szCs w:val="14"/>
              </w:rPr>
              <w:t>4.000.000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iCs/>
                <w:sz w:val="14"/>
                <w:szCs w:val="14"/>
              </w:rPr>
            </w:pPr>
            <w:r w:rsidRPr="006A6424">
              <w:rPr>
                <w:rFonts w:ascii="Times New Roman" w:hAnsi="Times New Roman"/>
                <w:b/>
                <w:iCs/>
                <w:sz w:val="14"/>
                <w:szCs w:val="14"/>
              </w:rPr>
              <w:t>24.000.000</w:t>
            </w:r>
          </w:p>
          <w:p w:rsidR="00F6019D" w:rsidRPr="006A6424" w:rsidRDefault="00F6019D" w:rsidP="00150457">
            <w:pPr>
              <w:spacing w:after="0" w:line="240" w:lineRule="auto"/>
              <w:jc w:val="center"/>
              <w:rPr>
                <w:rFonts w:ascii="Times New Roman" w:hAnsi="Times New Roman"/>
                <w:b/>
                <w:iCs/>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12.000.000</w:t>
            </w:r>
          </w:p>
        </w:tc>
        <w:tc>
          <w:tcPr>
            <w:tcW w:w="810" w:type="dxa"/>
            <w:shd w:val="clear" w:color="auto" w:fill="CCFF99"/>
          </w:tcPr>
          <w:p w:rsidR="00F6019D" w:rsidRPr="006A6424" w:rsidRDefault="00F6019D" w:rsidP="00920A59">
            <w:pPr>
              <w:spacing w:after="0" w:line="240" w:lineRule="auto"/>
              <w:ind w:left="-108"/>
              <w:jc w:val="center"/>
              <w:rPr>
                <w:rFonts w:ascii="Times New Roman" w:hAnsi="Times New Roman"/>
                <w:sz w:val="14"/>
                <w:szCs w:val="14"/>
              </w:rPr>
            </w:pPr>
            <w:r w:rsidRPr="006A6424">
              <w:rPr>
                <w:rFonts w:ascii="Times New Roman" w:hAnsi="Times New Roman"/>
                <w:sz w:val="14"/>
                <w:szCs w:val="14"/>
              </w:rPr>
              <w:t>12.000.000</w:t>
            </w:r>
          </w:p>
        </w:tc>
      </w:tr>
    </w:tbl>
    <w:p w:rsidR="00F6019D" w:rsidRPr="006A6424" w:rsidRDefault="00F6019D" w:rsidP="00920A59">
      <w:pPr>
        <w:pBdr>
          <w:bottom w:val="single" w:sz="4" w:space="1" w:color="auto"/>
        </w:pBdr>
        <w:spacing w:after="0" w:line="240" w:lineRule="auto"/>
        <w:rPr>
          <w:rFonts w:ascii="Times New Roman" w:hAnsi="Times New Roman"/>
          <w:b/>
          <w:sz w:val="28"/>
          <w:szCs w:val="28"/>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t>5.3. Активизам и активно учешће младих</w:t>
      </w:r>
    </w:p>
    <w:p w:rsidR="00F6019D" w:rsidRPr="006A6424" w:rsidRDefault="00F6019D" w:rsidP="00150457">
      <w:pPr>
        <w:spacing w:after="0" w:line="240" w:lineRule="auto"/>
        <w:ind w:left="-709"/>
        <w:rPr>
          <w:rFonts w:ascii="Times New Roman" w:hAnsi="Times New Roman"/>
          <w:b/>
          <w:sz w:val="28"/>
          <w:szCs w:val="28"/>
          <w:lang w:val="uz-Cyrl-UZ"/>
        </w:rPr>
      </w:pPr>
    </w:p>
    <w:p w:rsidR="00F6019D" w:rsidRPr="006A6424" w:rsidRDefault="00F6019D" w:rsidP="00150457">
      <w:pPr>
        <w:spacing w:after="0" w:line="240" w:lineRule="auto"/>
        <w:ind w:left="-709"/>
        <w:rPr>
          <w:rFonts w:ascii="Times New Roman" w:hAnsi="Times New Roman"/>
          <w:sz w:val="28"/>
          <w:szCs w:val="28"/>
          <w:lang w:val="uz-Cyrl-UZ"/>
        </w:rPr>
      </w:pPr>
      <w:r w:rsidRPr="006A6424">
        <w:rPr>
          <w:rFonts w:ascii="Times New Roman" w:hAnsi="Times New Roman"/>
          <w:b/>
          <w:sz w:val="28"/>
          <w:szCs w:val="28"/>
          <w:lang w:val="uz-Cyrl-UZ"/>
        </w:rPr>
        <w:t>СТРАТЕШКИ ЦИЉ: Унапређено активно учешће младих жена и мушкараца у друштву</w:t>
      </w:r>
    </w:p>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Унапређен је правни и политички оквир за укључивање перспективе младих жена и мушкараца и учешће младих у процесима доношења одлука и развоју политика за младе</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тела и процеса који укључује представнике младих у рад;</w:t>
            </w:r>
          </w:p>
          <w:p w:rsidR="00F6019D" w:rsidRPr="006A6424" w:rsidRDefault="00F6019D" w:rsidP="00920A59">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јавних политика донетих уз укључивање представника младих</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920A59">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920A59">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920A59">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920A59">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Организације и институције препознају младе и различите категорије младих као </w:t>
            </w:r>
            <w:r w:rsidRPr="006A6424">
              <w:rPr>
                <w:rFonts w:ascii="Times New Roman" w:hAnsi="Times New Roman"/>
                <w:sz w:val="20"/>
                <w:szCs w:val="20"/>
              </w:rPr>
              <w:lastRenderedPageBreak/>
              <w:t>посебну групу са својим правима и потребама</w:t>
            </w:r>
          </w:p>
          <w:p w:rsidR="00F6019D" w:rsidRPr="006A6424" w:rsidRDefault="00F6019D" w:rsidP="00150457">
            <w:pPr>
              <w:spacing w:after="0" w:line="240" w:lineRule="auto"/>
              <w:rPr>
                <w:rFonts w:ascii="Times New Roman" w:hAnsi="Times New Roman"/>
                <w:sz w:val="20"/>
                <w:lang w:val="uz-Cyrl-UZ"/>
              </w:rPr>
            </w:pP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Израдити свеобухватну анализу правног и политичког оквира и праксе за учешће и активизам младих на националном, покрајинском и локалном нивоу</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Израђена студија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920A59">
        <w:trPr>
          <w:trHeight w:val="1618"/>
        </w:trPr>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Дефинисати законску обавезу свих институционалних актера да у развој својих политика уврсте перспективе младих и представнике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Усвојен пропис о интегрисању перспектива младих у јавне политике</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b/>
                <w:bCs/>
                <w:sz w:val="16"/>
                <w:szCs w:val="16"/>
              </w:rPr>
            </w:pP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r w:rsidRPr="006A6424">
              <w:rPr>
                <w:rFonts w:ascii="Times New Roman" w:hAnsi="Times New Roman"/>
                <w:sz w:val="16"/>
                <w:szCs w:val="16"/>
              </w:rPr>
              <w:b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r w:rsidR="00F6019D" w:rsidRPr="006A6424" w:rsidTr="00920A59">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Формулисати критеријуме за родно осетљиво праћење развоја политика у којима су уврштене перспективе младих и представници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Израђени критеријуми </w:t>
            </w:r>
          </w:p>
          <w:p w:rsidR="00F6019D" w:rsidRPr="006A6424" w:rsidRDefault="00F6019D" w:rsidP="00150457">
            <w:pPr>
              <w:spacing w:after="0" w:line="240" w:lineRule="auto"/>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w:t>
            </w:r>
            <w:r w:rsidRPr="006A6424">
              <w:rPr>
                <w:rFonts w:ascii="Times New Roman" w:hAnsi="Times New Roman"/>
                <w:sz w:val="14"/>
                <w:szCs w:val="16"/>
                <w:lang w:val="uz-Cyrl-UZ"/>
              </w:rPr>
              <w:t>0</w:t>
            </w:r>
            <w:r w:rsidRPr="006A6424">
              <w:rPr>
                <w:rFonts w:ascii="Times New Roman" w:hAnsi="Times New Roman"/>
                <w:sz w:val="14"/>
                <w:szCs w:val="16"/>
              </w:rPr>
              <w:t>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500.000</w:t>
            </w:r>
          </w:p>
        </w:tc>
      </w:tr>
      <w:tr w:rsidR="00F6019D" w:rsidRPr="006A6424" w:rsidTr="00920A59">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Обезбедити адекватну заступљеност (проценат места) и ниво учешћа младих како би се постигла равноправност младих у процесима и телима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Израђене препоруке;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w:t>
            </w:r>
            <w:r w:rsidRPr="006A6424">
              <w:rPr>
                <w:rFonts w:ascii="Times New Roman" w:hAnsi="Times New Roman"/>
                <w:sz w:val="16"/>
                <w:szCs w:val="16"/>
              </w:rPr>
              <w:t>рој тела у којима су млади заступљен</w:t>
            </w:r>
            <w:r w:rsidRPr="006A6424">
              <w:rPr>
                <w:rFonts w:ascii="Times New Roman" w:hAnsi="Times New Roman"/>
                <w:sz w:val="16"/>
                <w:szCs w:val="16"/>
                <w:lang w:val="uz-Cyrl-UZ"/>
              </w:rPr>
              <w:t>и (најмање 90);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Израђена анализа врсте и начина заступљености младих</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r w:rsidR="00F6019D" w:rsidRPr="006A6424" w:rsidTr="00920A59">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Извршити измене и допуне Закона о младима како би се унапредило правно препознавање младих и укључивање перспективе младих у развој јавних политика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Pr>
                <w:rFonts w:ascii="Times New Roman" w:hAnsi="Times New Roman"/>
                <w:sz w:val="16"/>
                <w:szCs w:val="16"/>
              </w:rPr>
              <w:t xml:space="preserve">Израдити Нацрт закона о </w:t>
            </w:r>
            <w:r w:rsidRPr="006A6424">
              <w:rPr>
                <w:rFonts w:ascii="Times New Roman" w:hAnsi="Times New Roman"/>
                <w:sz w:val="16"/>
                <w:szCs w:val="16"/>
                <w:lang w:val="uz-Cyrl-UZ"/>
              </w:rPr>
              <w:t>измен</w:t>
            </w:r>
            <w:r>
              <w:rPr>
                <w:rFonts w:ascii="Times New Roman" w:hAnsi="Times New Roman"/>
                <w:sz w:val="16"/>
                <w:szCs w:val="16"/>
              </w:rPr>
              <w:t>ама</w:t>
            </w:r>
            <w:r w:rsidRPr="006A6424">
              <w:rPr>
                <w:rFonts w:ascii="Times New Roman" w:hAnsi="Times New Roman"/>
                <w:sz w:val="16"/>
                <w:szCs w:val="16"/>
                <w:lang w:val="uz-Cyrl-UZ"/>
              </w:rPr>
              <w:t xml:space="preserve"> и допун</w:t>
            </w:r>
            <w:r>
              <w:rPr>
                <w:rFonts w:ascii="Times New Roman" w:hAnsi="Times New Roman"/>
                <w:sz w:val="16"/>
                <w:szCs w:val="16"/>
              </w:rPr>
              <w:t>ама</w:t>
            </w:r>
            <w:r w:rsidRPr="006A6424">
              <w:rPr>
                <w:rFonts w:ascii="Times New Roman" w:hAnsi="Times New Roman"/>
                <w:sz w:val="16"/>
                <w:szCs w:val="16"/>
                <w:lang w:val="uz-Cyrl-UZ"/>
              </w:rPr>
              <w:t xml:space="preserve"> Закона о младима </w:t>
            </w:r>
            <w:r w:rsidRPr="006A6424">
              <w:rPr>
                <w:rFonts w:ascii="Times New Roman" w:hAnsi="Times New Roman"/>
                <w:sz w:val="16"/>
                <w:szCs w:val="16"/>
              </w:rPr>
              <w:t xml:space="preserve">којима се унапређује препознавање младих и укључивање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iCs/>
                <w:sz w:val="14"/>
                <w:szCs w:val="16"/>
              </w:rPr>
            </w:pPr>
            <w:r w:rsidRPr="006A6424">
              <w:rPr>
                <w:rFonts w:ascii="Times New Roman" w:hAnsi="Times New Roman"/>
                <w:i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920A59">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920A59">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920A59">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920A59">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 xml:space="preserve">Организације и институције </w:t>
            </w:r>
            <w:r w:rsidRPr="006A6424">
              <w:rPr>
                <w:rFonts w:ascii="Times New Roman" w:hAnsi="Times New Roman"/>
                <w:sz w:val="20"/>
                <w:szCs w:val="20"/>
              </w:rPr>
              <w:lastRenderedPageBreak/>
              <w:t>креирају своју политику и посебне планове узимајући у обзир перспективе младих и укључујући младе</w:t>
            </w: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 xml:space="preserve">Подржати функционално и активно укључивање </w:t>
            </w:r>
            <w:r w:rsidRPr="006A6424">
              <w:rPr>
                <w:rFonts w:ascii="Times New Roman" w:hAnsi="Times New Roman"/>
                <w:sz w:val="16"/>
                <w:szCs w:val="16"/>
              </w:rPr>
              <w:lastRenderedPageBreak/>
              <w:t>представника младих у рад и одлучивање јавних институција и организација на равноправној основи</w:t>
            </w:r>
          </w:p>
        </w:tc>
        <w:tc>
          <w:tcPr>
            <w:tcW w:w="153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lastRenderedPageBreak/>
              <w:t xml:space="preserve">Број тела која су укључила младе и перспективе </w:t>
            </w:r>
            <w:r w:rsidRPr="006A6424">
              <w:rPr>
                <w:rFonts w:ascii="Times New Roman" w:hAnsi="Times New Roman"/>
                <w:sz w:val="16"/>
                <w:szCs w:val="16"/>
              </w:rPr>
              <w:lastRenderedPageBreak/>
              <w:t>младих (најмање 100)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 xml:space="preserve">Нису потребна средства </w:t>
            </w:r>
            <w:r w:rsidRPr="006A6424">
              <w:rPr>
                <w:rFonts w:ascii="Times New Roman" w:hAnsi="Times New Roman"/>
                <w:b/>
                <w:bCs/>
                <w:sz w:val="14"/>
                <w:szCs w:val="16"/>
              </w:rPr>
              <w:lastRenderedPageBreak/>
              <w:t>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r w:rsidR="00F6019D" w:rsidRPr="006A6424" w:rsidTr="00920A59">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Развити смернице за омладински и родно одговорно буџетирање на свим нивоима</w:t>
            </w: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Развијене и у</w:t>
            </w:r>
            <w:r w:rsidRPr="006A6424">
              <w:rPr>
                <w:rFonts w:ascii="Times New Roman" w:hAnsi="Times New Roman"/>
                <w:sz w:val="16"/>
                <w:szCs w:val="16"/>
              </w:rPr>
              <w:t>својене смернице о омладински одговорном и родно осетљивом буџетирању;</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lang w:val="uz-Cyrl-UZ"/>
              </w:rPr>
              <w:t>П</w:t>
            </w:r>
            <w:r w:rsidRPr="006A6424">
              <w:rPr>
                <w:rFonts w:ascii="Times New Roman" w:hAnsi="Times New Roman"/>
                <w:sz w:val="16"/>
                <w:szCs w:val="16"/>
              </w:rPr>
              <w:t>роценат институција који је применио смернице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610.000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610.000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920A59">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Развити стандарде и механизме избора младих за учешће у процесима доношења одлука и развоја политика, укључујући афирмативне мере за учешће мање заступљеног пола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Развијени стандарди и механизми;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w:t>
            </w:r>
            <w:r w:rsidRPr="006A6424">
              <w:rPr>
                <w:rFonts w:ascii="Times New Roman" w:hAnsi="Times New Roman"/>
                <w:sz w:val="16"/>
                <w:szCs w:val="16"/>
              </w:rPr>
              <w:t>роценат институција које поштују стандарде и имају механизме (најмање 30%)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w:t>
            </w:r>
            <w:r w:rsidRPr="006A6424">
              <w:rPr>
                <w:rFonts w:ascii="Times New Roman" w:hAnsi="Times New Roman"/>
                <w:sz w:val="16"/>
                <w:szCs w:val="16"/>
                <w:lang w:val="uz-Cyrl-UZ"/>
              </w:rPr>
              <w:t>-2016</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lang w:val="uz-Cyrl-UZ"/>
              </w:rPr>
              <w:t>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E926B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E926B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E926B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E926B0">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 xml:space="preserve">ЈЛС креирају политику за младе на основу реалних потреба младих на локалном нивоу и доступних ресурса за рад са </w:t>
            </w:r>
            <w:r w:rsidRPr="006A6424">
              <w:rPr>
                <w:rFonts w:ascii="Times New Roman" w:hAnsi="Times New Roman"/>
                <w:sz w:val="20"/>
                <w:szCs w:val="20"/>
              </w:rPr>
              <w:lastRenderedPageBreak/>
              <w:t>младима</w:t>
            </w: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p w:rsidR="00F6019D" w:rsidRPr="006A6424" w:rsidRDefault="00F6019D" w:rsidP="00150457">
            <w:pPr>
              <w:spacing w:after="0" w:line="240" w:lineRule="auto"/>
              <w:rPr>
                <w:rFonts w:ascii="Times New Roman" w:hAnsi="Times New Roman"/>
                <w:sz w:val="20"/>
                <w:lang w:val="uz-Cyrl-UZ"/>
              </w:rPr>
            </w:pPr>
          </w:p>
        </w:tc>
        <w:tc>
          <w:tcPr>
            <w:tcW w:w="18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Развити смернице за субјекте омладинске политике на локалном нивоу за укључивање перспективе младих које садрже и родну перспективу и перспективу осетљивих група младих, у развојне процесе и политике</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Развијене смернице</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w:t>
            </w:r>
            <w:r w:rsidRPr="006A6424">
              <w:rPr>
                <w:rFonts w:ascii="Times New Roman" w:hAnsi="Times New Roman"/>
                <w:sz w:val="16"/>
                <w:szCs w:val="16"/>
              </w:rPr>
              <w:t>Б</w:t>
            </w:r>
            <w:r w:rsidRPr="006A6424">
              <w:rPr>
                <w:rFonts w:ascii="Times New Roman" w:hAnsi="Times New Roman"/>
                <w:sz w:val="16"/>
                <w:szCs w:val="16"/>
                <w:lang w:val="uz-Cyrl-UZ"/>
              </w:rPr>
              <w:t>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Координационо тело за родну </w:t>
            </w:r>
            <w:r w:rsidRPr="006A6424">
              <w:rPr>
                <w:rFonts w:ascii="Times New Roman" w:hAnsi="Times New Roman"/>
                <w:sz w:val="16"/>
                <w:szCs w:val="16"/>
              </w:rPr>
              <w:lastRenderedPageBreak/>
              <w:t>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lastRenderedPageBreak/>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610.000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610.000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r w:rsidRPr="006A6424">
              <w:rPr>
                <w:rFonts w:ascii="Times New Roman" w:hAnsi="Times New Roman"/>
                <w:sz w:val="14"/>
                <w:szCs w:val="14"/>
                <w:lang w:val="uz-Cyrl-UZ"/>
              </w:rPr>
              <w:t>0</w:t>
            </w: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израду, реализацију, праћење и евалуацију локалних акционих планова (ЛАП) уз активно учешће младих у процесима и одлукама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w:t>
            </w:r>
            <w:r w:rsidRPr="006A6424">
              <w:rPr>
                <w:rFonts w:ascii="Times New Roman" w:hAnsi="Times New Roman"/>
                <w:sz w:val="16"/>
                <w:szCs w:val="16"/>
              </w:rPr>
              <w:t>роценат ЈЛС који има ЛАП (најмање 80%);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П</w:t>
            </w:r>
            <w:r w:rsidRPr="006A6424">
              <w:rPr>
                <w:rFonts w:ascii="Times New Roman" w:hAnsi="Times New Roman"/>
                <w:sz w:val="16"/>
                <w:szCs w:val="16"/>
              </w:rPr>
              <w:t>роценат општина у којима је  успешно реализован ЛАП (најмање 40%)</w:t>
            </w:r>
          </w:p>
        </w:tc>
        <w:tc>
          <w:tcPr>
            <w:tcW w:w="99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b/>
                <w:bCs/>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6.000.000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3.000.000</w:t>
            </w: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18.000.000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9.000.000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A7195B">
            <w:pPr>
              <w:spacing w:after="0" w:line="240" w:lineRule="auto"/>
              <w:jc w:val="center"/>
              <w:rPr>
                <w:rFonts w:ascii="Times New Roman" w:hAnsi="Times New Roman"/>
                <w:sz w:val="14"/>
                <w:szCs w:val="14"/>
              </w:rPr>
            </w:pPr>
          </w:p>
        </w:tc>
        <w:tc>
          <w:tcPr>
            <w:tcW w:w="742" w:type="dxa"/>
            <w:shd w:val="clear" w:color="auto" w:fill="CCFF99"/>
          </w:tcPr>
          <w:p w:rsidR="00F6019D" w:rsidRPr="006A6424" w:rsidRDefault="00F6019D" w:rsidP="00E926B0">
            <w:pPr>
              <w:spacing w:after="0" w:line="240" w:lineRule="auto"/>
              <w:ind w:left="-108"/>
              <w:jc w:val="center"/>
              <w:rPr>
                <w:rFonts w:ascii="Times New Roman" w:hAnsi="Times New Roman"/>
                <w:sz w:val="14"/>
                <w:szCs w:val="14"/>
              </w:rPr>
            </w:pPr>
            <w:r w:rsidRPr="006A6424">
              <w:rPr>
                <w:rFonts w:ascii="Times New Roman" w:hAnsi="Times New Roman"/>
                <w:sz w:val="14"/>
                <w:szCs w:val="14"/>
              </w:rPr>
              <w:t>9.000.000</w:t>
            </w:r>
          </w:p>
          <w:p w:rsidR="00F6019D" w:rsidRPr="006A6424" w:rsidRDefault="00F6019D" w:rsidP="00150457">
            <w:pPr>
              <w:numPr>
                <w:ins w:id="24" w:author="Bube" w:date="2015-05-12T18:01:00Z"/>
              </w:numPr>
              <w:spacing w:after="0" w:line="240" w:lineRule="auto"/>
              <w:jc w:val="center"/>
              <w:rPr>
                <w:rFonts w:ascii="Times New Roman" w:hAnsi="Times New Roman"/>
                <w:sz w:val="14"/>
                <w:szCs w:val="14"/>
              </w:rPr>
            </w:pP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Укључити младе мушкарце и жене на равноправној основи у процес развоја, имплементације, праћења и евалуације ЛАП-ова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који је укључио младе (најмање 70%)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uz-Cyrl-UZ"/>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lang w:val="uz-Cyrl-UZ"/>
              </w:rPr>
            </w:pP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Унапредити смернице за улогу, надлежности и правни статус канцеларија за младе и компетенције особа које руководе КЗМ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Доступне смернице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5</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СКГО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КОМС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НАПОР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1.100.000</w:t>
            </w:r>
          </w:p>
        </w:tc>
        <w:tc>
          <w:tcPr>
            <w:tcW w:w="990" w:type="dxa"/>
            <w:shd w:val="clear" w:color="auto" w:fill="CCFF99"/>
          </w:tcPr>
          <w:p w:rsidR="00F6019D" w:rsidRPr="006A6424" w:rsidRDefault="00F6019D" w:rsidP="00150457">
            <w:pPr>
              <w:spacing w:after="0" w:line="240" w:lineRule="auto"/>
              <w:jc w:val="center"/>
              <w:rPr>
                <w:ins w:id="25" w:author="bane" w:date="2015-05-02T23:06:00Z"/>
                <w:rFonts w:ascii="Times New Roman" w:hAnsi="Times New Roman"/>
                <w:sz w:val="14"/>
                <w:szCs w:val="14"/>
              </w:rPr>
            </w:pPr>
            <w:r w:rsidRPr="006A6424">
              <w:rPr>
                <w:rFonts w:ascii="Times New Roman" w:hAnsi="Times New Roman"/>
                <w:sz w:val="14"/>
                <w:szCs w:val="14"/>
              </w:rPr>
              <w:t>500.000</w:t>
            </w:r>
          </w:p>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1.100.000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500.000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600.000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Успостављени су услови за изградњу капацитета и синергију у раду СОП и одрживи развој и укључивање већег броја младих удружења која спроводе омладинске активности</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укључених у рад и активности удружења која спроводе омладинске активности</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E926B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E926B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E926B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E926B0">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Развијен механизам координације процеса и изградње капацитета СОП </w:t>
            </w:r>
            <w:r w:rsidRPr="006A6424">
              <w:rPr>
                <w:rFonts w:ascii="Times New Roman" w:hAnsi="Times New Roman"/>
                <w:sz w:val="20"/>
                <w:lang w:val="uz-Cyrl-UZ"/>
              </w:rPr>
              <w:lastRenderedPageBreak/>
              <w:t>за реализацију НСМ</w:t>
            </w:r>
          </w:p>
          <w:p w:rsidR="00F6019D" w:rsidRPr="006A6424" w:rsidRDefault="00F6019D" w:rsidP="00150457">
            <w:pPr>
              <w:spacing w:after="0" w:line="240" w:lineRule="auto"/>
              <w:rPr>
                <w:rFonts w:ascii="Times New Roman" w:hAnsi="Times New Roman"/>
                <w:sz w:val="20"/>
                <w:lang w:val="uz-Cyrl-UZ"/>
              </w:rPr>
            </w:pP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Унапредити административне и оперативне капацитете надлежног министарства за спровођење Стратегије </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Развијен софтвер за праћење који укључује родно осетљиве индикаторе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6 -</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МФ</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5.795.000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w:t>
            </w: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Развити програме обуке </w:t>
            </w:r>
            <w:r w:rsidRPr="006A6424">
              <w:rPr>
                <w:rFonts w:ascii="Times New Roman" w:hAnsi="Times New Roman"/>
                <w:sz w:val="16"/>
                <w:szCs w:val="16"/>
                <w:lang w:val="uz-Cyrl-UZ"/>
              </w:rPr>
              <w:lastRenderedPageBreak/>
              <w:t>субјеката омладинске политике за развој и реализацију омладинске политике и НСМ</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lastRenderedPageBreak/>
              <w:t xml:space="preserve">Број програма </w:t>
            </w:r>
            <w:r w:rsidRPr="006A6424">
              <w:rPr>
                <w:rFonts w:ascii="Times New Roman" w:hAnsi="Times New Roman"/>
                <w:sz w:val="16"/>
                <w:szCs w:val="16"/>
                <w:lang w:val="uz-Cyrl-UZ"/>
              </w:rPr>
              <w:lastRenderedPageBreak/>
              <w:t xml:space="preserve">обуке </w:t>
            </w:r>
            <w:r w:rsidRPr="006A6424">
              <w:rPr>
                <w:rFonts w:ascii="Times New Roman" w:hAnsi="Times New Roman"/>
                <w:sz w:val="16"/>
                <w:szCs w:val="16"/>
              </w:rPr>
              <w:t>(3);</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Број обучених младих </w:t>
            </w:r>
            <w:r w:rsidRPr="006A6424">
              <w:rPr>
                <w:rFonts w:ascii="Times New Roman" w:hAnsi="Times New Roman"/>
                <w:sz w:val="16"/>
                <w:szCs w:val="16"/>
              </w:rPr>
              <w:t>(најмање 75)</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lastRenderedPageBreak/>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300.000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900.000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развој капацитета субјеката омладинске политике за праћење и извештавање о реализацији НСМ</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обука (9);</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Број СОП који је прошао обуке (најмање 270)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3.300.000</w:t>
            </w:r>
          </w:p>
        </w:tc>
        <w:tc>
          <w:tcPr>
            <w:tcW w:w="990" w:type="dxa"/>
            <w:shd w:val="clear" w:color="auto" w:fill="CCFF99"/>
          </w:tcPr>
          <w:p w:rsidR="00F6019D" w:rsidRPr="006A6424" w:rsidRDefault="00F6019D" w:rsidP="00150457">
            <w:pPr>
              <w:spacing w:after="0" w:line="240" w:lineRule="auto"/>
              <w:jc w:val="center"/>
              <w:rPr>
                <w:ins w:id="26" w:author="Bube" w:date="2015-05-12T18:04:00Z"/>
                <w:rFonts w:ascii="Times New Roman" w:hAnsi="Times New Roman"/>
                <w:sz w:val="14"/>
                <w:szCs w:val="16"/>
              </w:rPr>
            </w:pPr>
            <w:r w:rsidRPr="006A6424">
              <w:rPr>
                <w:rFonts w:ascii="Times New Roman" w:hAnsi="Times New Roman"/>
                <w:sz w:val="14"/>
                <w:szCs w:val="16"/>
              </w:rPr>
              <w:t>300.000</w:t>
            </w:r>
          </w:p>
          <w:p w:rsidR="00F6019D" w:rsidRPr="006A6424" w:rsidRDefault="00F6019D" w:rsidP="00150457">
            <w:pPr>
              <w:numPr>
                <w:ins w:id="27" w:author="Unknown"/>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11.500.000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742" w:type="dxa"/>
            <w:shd w:val="clear" w:color="auto" w:fill="CCFF99"/>
          </w:tcPr>
          <w:p w:rsidR="00F6019D" w:rsidRPr="006A6424" w:rsidRDefault="00F6019D" w:rsidP="00E926B0">
            <w:pPr>
              <w:spacing w:after="0" w:line="240" w:lineRule="auto"/>
              <w:ind w:left="-108"/>
              <w:jc w:val="center"/>
              <w:rPr>
                <w:rFonts w:ascii="Times New Roman" w:hAnsi="Times New Roman"/>
                <w:sz w:val="14"/>
                <w:szCs w:val="16"/>
              </w:rPr>
            </w:pPr>
            <w:r w:rsidRPr="006A6424">
              <w:rPr>
                <w:rFonts w:ascii="Times New Roman" w:hAnsi="Times New Roman"/>
                <w:sz w:val="14"/>
                <w:szCs w:val="16"/>
              </w:rPr>
              <w:t>10.500.000</w:t>
            </w: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развој капацитета младих да као изабрани представници младих учествују у процесима развоја политика и доношењу одлука, на свим нивоима и међународном нивоу</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обука (9);</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Број СОП који је прошао обуке (најмање 270)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3.300.000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11.500.000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742" w:type="dxa"/>
            <w:shd w:val="clear" w:color="auto" w:fill="CCFF99"/>
          </w:tcPr>
          <w:p w:rsidR="00F6019D" w:rsidRPr="006A6424" w:rsidRDefault="00F6019D" w:rsidP="00056D4C">
            <w:pPr>
              <w:spacing w:after="0" w:line="240" w:lineRule="auto"/>
              <w:ind w:left="-108"/>
              <w:jc w:val="center"/>
              <w:rPr>
                <w:rFonts w:ascii="Times New Roman" w:hAnsi="Times New Roman"/>
                <w:sz w:val="14"/>
                <w:szCs w:val="16"/>
              </w:rPr>
            </w:pPr>
            <w:r w:rsidRPr="006A6424">
              <w:rPr>
                <w:rFonts w:ascii="Times New Roman" w:hAnsi="Times New Roman"/>
                <w:sz w:val="14"/>
                <w:szCs w:val="16"/>
              </w:rPr>
              <w:t>10.500.000</w:t>
            </w: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развој и реализацију Агенди за младе у оквиру министарстава којима се дефинишу активности које министарства реализују за младе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министарстава који је усвојио и примењује Агенду (најмање 70%)</w:t>
            </w:r>
          </w:p>
          <w:p w:rsidR="00F6019D" w:rsidRPr="006A6424" w:rsidRDefault="00F6019D" w:rsidP="00150457">
            <w:pPr>
              <w:spacing w:after="0" w:line="240" w:lineRule="auto"/>
              <w:rPr>
                <w:rFonts w:ascii="Times New Roman" w:hAnsi="Times New Roman"/>
                <w:sz w:val="16"/>
                <w:szCs w:val="16"/>
                <w:lang w:val="uz-Cyrl-UZ"/>
              </w:rPr>
            </w:pP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E926B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Подржати измену</w:t>
            </w:r>
            <w:r w:rsidRPr="006A6424">
              <w:rPr>
                <w:rFonts w:ascii="Times New Roman" w:hAnsi="Times New Roman"/>
                <w:sz w:val="16"/>
                <w:szCs w:val="16"/>
                <w:lang w:val="uz-Cyrl-UZ"/>
              </w:rPr>
              <w:t xml:space="preserve"> Закона о младима којом би се обезбедило редовно извештавање Савета за младе и јавности о напретку у спровођењу НСМ и Агенди за младе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министарстава који доставља извештаје Савету за младе (100%)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056D4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56D4C">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56D4C">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56D4C">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Обезбеђена је подршка одрживом развоју удружења која </w:t>
            </w:r>
            <w:r w:rsidRPr="006A6424">
              <w:rPr>
                <w:rFonts w:ascii="Times New Roman" w:hAnsi="Times New Roman"/>
                <w:sz w:val="20"/>
                <w:lang w:val="uz-Cyrl-UZ"/>
              </w:rPr>
              <w:lastRenderedPageBreak/>
              <w:t>спроводе омладинске активности</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Обезбедити редовно административно и програмско финансирање рада и развоја репрезентативних савеза младих </w:t>
            </w:r>
          </w:p>
        </w:tc>
        <w:tc>
          <w:tcPr>
            <w:tcW w:w="1530" w:type="dxa"/>
          </w:tcPr>
          <w:p w:rsidR="00F6019D" w:rsidRPr="006A6424" w:rsidRDefault="00F6019D" w:rsidP="00150457">
            <w:pPr>
              <w:spacing w:after="0" w:line="240" w:lineRule="auto"/>
              <w:rPr>
                <w:rFonts w:ascii="Times New Roman" w:hAnsi="Times New Roman"/>
                <w:b/>
                <w:sz w:val="16"/>
                <w:szCs w:val="16"/>
                <w:lang w:val="uz-Cyrl-UZ"/>
              </w:rPr>
            </w:pPr>
            <w:r w:rsidRPr="006A6424">
              <w:rPr>
                <w:rFonts w:ascii="Times New Roman" w:hAnsi="Times New Roman"/>
                <w:sz w:val="16"/>
                <w:szCs w:val="16"/>
                <w:lang w:val="uz-Cyrl-UZ"/>
              </w:rPr>
              <w:t>Припремљен  предлог за унапређење законског оквира;</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 xml:space="preserve">Број подржаних </w:t>
            </w:r>
            <w:r w:rsidRPr="006A6424">
              <w:rPr>
                <w:rFonts w:ascii="Times New Roman" w:hAnsi="Times New Roman"/>
                <w:sz w:val="16"/>
                <w:szCs w:val="16"/>
              </w:rPr>
              <w:t>репрезентативних удружења младих</w:t>
            </w:r>
            <w:r w:rsidRPr="006A6424">
              <w:rPr>
                <w:rFonts w:ascii="Times New Roman" w:hAnsi="Times New Roman"/>
                <w:sz w:val="16"/>
                <w:szCs w:val="16"/>
                <w:lang w:val="uz-Cyrl-UZ"/>
              </w:rPr>
              <w:t xml:space="preserve"> </w:t>
            </w:r>
            <w:r w:rsidRPr="006A6424">
              <w:rPr>
                <w:rFonts w:ascii="Times New Roman" w:hAnsi="Times New Roman"/>
                <w:sz w:val="16"/>
                <w:szCs w:val="16"/>
                <w:lang w:val="uz-Cyrl-UZ"/>
              </w:rPr>
              <w:lastRenderedPageBreak/>
              <w:t>(9);</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Број младих жена и мушкараца у савезима (најмање 15.000)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10.000.000</w:t>
            </w:r>
          </w:p>
        </w:tc>
        <w:tc>
          <w:tcPr>
            <w:tcW w:w="990" w:type="dxa"/>
            <w:shd w:val="clear" w:color="auto" w:fill="CCFF99"/>
          </w:tcPr>
          <w:p w:rsidR="00F6019D" w:rsidRPr="006A6424" w:rsidRDefault="00F6019D" w:rsidP="00150457">
            <w:pPr>
              <w:spacing w:after="0" w:line="240" w:lineRule="auto"/>
              <w:jc w:val="center"/>
              <w:rPr>
                <w:ins w:id="28" w:author="bane" w:date="2015-05-02T23:09:00Z"/>
                <w:rFonts w:ascii="Times New Roman" w:hAnsi="Times New Roman"/>
                <w:sz w:val="14"/>
                <w:szCs w:val="16"/>
              </w:rPr>
            </w:pPr>
            <w:r w:rsidRPr="006A6424">
              <w:rPr>
                <w:rFonts w:ascii="Times New Roman" w:hAnsi="Times New Roman"/>
                <w:sz w:val="14"/>
                <w:szCs w:val="16"/>
              </w:rPr>
              <w:t>10.000.000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Утврдити постојање свих јавних простора за младе (омладинска имовина) и ставити их у функцију младих и омогућити коришћ</w:t>
            </w:r>
            <w:r>
              <w:rPr>
                <w:rFonts w:ascii="Times New Roman" w:hAnsi="Times New Roman"/>
                <w:sz w:val="16"/>
                <w:szCs w:val="16"/>
              </w:rPr>
              <w:t>е</w:t>
            </w:r>
            <w:r w:rsidRPr="006A6424">
              <w:rPr>
                <w:rFonts w:ascii="Times New Roman" w:hAnsi="Times New Roman"/>
                <w:sz w:val="16"/>
                <w:szCs w:val="16"/>
                <w:lang w:val="uz-Cyrl-UZ"/>
              </w:rPr>
              <w:t>ње удружењима која спроводе омладинске активности за реализацију програма за младе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Израђена листа свих јавних простора;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простора стављених у функцију омладинских активности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40)</w:t>
            </w:r>
          </w:p>
          <w:p w:rsidR="00F6019D" w:rsidRPr="006A6424" w:rsidRDefault="00F6019D" w:rsidP="00150457">
            <w:pPr>
              <w:spacing w:after="0" w:line="240" w:lineRule="auto"/>
              <w:rPr>
                <w:rFonts w:ascii="Times New Roman" w:hAnsi="Times New Roman"/>
                <w:sz w:val="16"/>
                <w:szCs w:val="16"/>
                <w:lang w:val="uz-Cyrl-UZ"/>
              </w:rPr>
            </w:pP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24.400.000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2" w:type="dxa"/>
            <w:shd w:val="clear" w:color="auto" w:fill="CCFF99"/>
          </w:tcPr>
          <w:p w:rsidR="00F6019D" w:rsidRPr="006A6424" w:rsidRDefault="00F6019D" w:rsidP="00056D4C">
            <w:pPr>
              <w:spacing w:after="0" w:line="240" w:lineRule="auto"/>
              <w:ind w:left="-108"/>
              <w:jc w:val="center"/>
              <w:rPr>
                <w:rFonts w:ascii="Times New Roman" w:hAnsi="Times New Roman"/>
                <w:sz w:val="14"/>
                <w:szCs w:val="16"/>
              </w:rPr>
            </w:pPr>
            <w:r w:rsidRPr="006A6424">
              <w:rPr>
                <w:rFonts w:ascii="Times New Roman" w:hAnsi="Times New Roman"/>
                <w:sz w:val="14"/>
                <w:szCs w:val="16"/>
              </w:rPr>
              <w:t>22.900.000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1"/>
      </w:tblGrid>
      <w:tr w:rsidR="00F6019D" w:rsidRPr="006A6424" w:rsidTr="00056D4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56D4C">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56D4C">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56D4C">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lang w:val="uz-Cyrl-UZ"/>
              </w:rPr>
              <w:t>Успостављена је континуирана подршка програмима за спровoђење активности укључивања младих у друштво</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Омогућити континуирано финансирање програма удружења која спроводе омладинске активности који доприносе развоју друштва и омогућавају активно учешће младих</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(150)</w:t>
            </w:r>
          </w:p>
          <w:p w:rsidR="00F6019D" w:rsidRPr="006A6424" w:rsidRDefault="00F6019D" w:rsidP="00150457">
            <w:pPr>
              <w:spacing w:after="0" w:line="240" w:lineRule="auto"/>
              <w:rPr>
                <w:rFonts w:ascii="Times New Roman" w:hAnsi="Times New Roman"/>
                <w:sz w:val="16"/>
                <w:szCs w:val="16"/>
                <w:lang w:val="uz-Cyrl-UZ"/>
              </w:rPr>
            </w:pP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програме за развој знања и вештина омладинских активиста </w:t>
            </w:r>
            <w:r w:rsidRPr="006A6424">
              <w:rPr>
                <w:rFonts w:ascii="Times New Roman" w:hAnsi="Times New Roman"/>
                <w:sz w:val="16"/>
                <w:szCs w:val="16"/>
              </w:rPr>
              <w:t>за ефективан допринос друштву кроз рад постојећих удружења која спроводе омладинске активности</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Број подржаних програма (3);</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по полу који учествују у програмима</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(најмање 150)</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ins w:id="29" w:author="bane" w:date="2015-05-02T23:10:00Z"/>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активно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укључивање младих из осетљивих група у рад удружења која спроводе омладинске активности и развој њихових компетенција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из осетљивих група, по полу (најмање 60);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ОЦД који је укључио младе из осетљивих група (најмање</w:t>
            </w:r>
            <w:r w:rsidRPr="006A6424">
              <w:rPr>
                <w:rFonts w:ascii="Times New Roman" w:hAnsi="Times New Roman"/>
                <w:sz w:val="16"/>
                <w:szCs w:val="16"/>
              </w:rPr>
              <w:t xml:space="preserve"> </w:t>
            </w:r>
            <w:r w:rsidRPr="006A6424">
              <w:rPr>
                <w:rFonts w:ascii="Times New Roman" w:hAnsi="Times New Roman"/>
                <w:sz w:val="16"/>
                <w:szCs w:val="16"/>
                <w:lang w:val="uz-Cyrl-UZ"/>
              </w:rPr>
              <w:t>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i/>
                <w:iCs/>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Обезбедити подршку </w:t>
            </w:r>
            <w:r w:rsidRPr="006A6424">
              <w:rPr>
                <w:rFonts w:ascii="Times New Roman" w:hAnsi="Times New Roman"/>
                <w:sz w:val="16"/>
                <w:szCs w:val="16"/>
                <w:lang w:val="uz-Cyrl-UZ"/>
              </w:rPr>
              <w:lastRenderedPageBreak/>
              <w:t>представничким телима ученика и студената у развоју компетенција чланова и повећање броја ученика или студената који учествују у активностима представничких тела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Број подржаних </w:t>
            </w:r>
            <w:r w:rsidRPr="006A6424">
              <w:rPr>
                <w:rFonts w:ascii="Times New Roman" w:hAnsi="Times New Roman"/>
                <w:sz w:val="16"/>
                <w:szCs w:val="16"/>
                <w:lang w:val="uz-Cyrl-UZ"/>
              </w:rPr>
              <w:lastRenderedPageBreak/>
              <w:t>обука (18);</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w:t>
            </w:r>
            <w:r w:rsidRPr="006A6424">
              <w:rPr>
                <w:rFonts w:ascii="Times New Roman" w:hAnsi="Times New Roman"/>
                <w:sz w:val="16"/>
                <w:szCs w:val="16"/>
                <w:lang w:val="uz-Cyrl-UZ"/>
              </w:rPr>
              <w:t>рој младих, по полу</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(најмање 450)</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lastRenderedPageBreak/>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lastRenderedPageBreak/>
              <w:t>1.000.000</w:t>
            </w:r>
          </w:p>
        </w:tc>
        <w:tc>
          <w:tcPr>
            <w:tcW w:w="990" w:type="dxa"/>
            <w:shd w:val="clear" w:color="auto" w:fill="CCFF99"/>
          </w:tcPr>
          <w:p w:rsidR="00F6019D" w:rsidRPr="006A6424" w:rsidRDefault="00F6019D" w:rsidP="00150457">
            <w:pPr>
              <w:spacing w:after="0" w:line="240" w:lineRule="auto"/>
              <w:jc w:val="center"/>
              <w:rPr>
                <w:ins w:id="30" w:author="bane" w:date="2015-05-02T23:10:00Z"/>
                <w:rFonts w:ascii="Times New Roman" w:hAnsi="Times New Roman"/>
                <w:bCs/>
                <w:sz w:val="14"/>
                <w:szCs w:val="16"/>
              </w:rPr>
            </w:pPr>
            <w:r w:rsidRPr="006A6424">
              <w:rPr>
                <w:rFonts w:ascii="Times New Roman" w:hAnsi="Times New Roman"/>
                <w:bCs/>
                <w:sz w:val="14"/>
                <w:szCs w:val="16"/>
              </w:rPr>
              <w:t>1.000.000</w:t>
            </w:r>
          </w:p>
          <w:p w:rsidR="00F6019D" w:rsidRPr="006A6424" w:rsidRDefault="00F6019D" w:rsidP="00150457">
            <w:pPr>
              <w:spacing w:after="0" w:line="240" w:lineRule="auto"/>
              <w:jc w:val="center"/>
              <w:rPr>
                <w:rFonts w:ascii="Times New Roman" w:hAnsi="Times New Roman"/>
                <w:b/>
                <w:bCs/>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uz-Cyrl-UZ"/>
              </w:rPr>
            </w:pPr>
            <w:r w:rsidRPr="006A6424">
              <w:rPr>
                <w:rFonts w:ascii="Times New Roman" w:hAnsi="Times New Roman"/>
                <w:b/>
                <w:bCs/>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3.000.000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активности КЗМ усмерен</w:t>
            </w:r>
            <w:r w:rsidRPr="006A6424">
              <w:rPr>
                <w:rFonts w:ascii="Times New Roman" w:hAnsi="Times New Roman"/>
                <w:sz w:val="16"/>
                <w:szCs w:val="16"/>
              </w:rPr>
              <w:t>e</w:t>
            </w:r>
            <w:r w:rsidRPr="006A6424">
              <w:rPr>
                <w:rFonts w:ascii="Times New Roman" w:hAnsi="Times New Roman"/>
                <w:sz w:val="16"/>
                <w:szCs w:val="16"/>
                <w:lang w:val="uz-Cyrl-UZ"/>
              </w:rPr>
              <w:t xml:space="preserve"> на укључивање младих у друштво</w:t>
            </w:r>
          </w:p>
        </w:tc>
        <w:tc>
          <w:tcPr>
            <w:tcW w:w="1530" w:type="dxa"/>
            <w:shd w:val="clear" w:color="auto" w:fill="FFFFFF"/>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Број подржаних активности (најмање 60)</w:t>
            </w:r>
          </w:p>
          <w:p w:rsidR="00F6019D" w:rsidRPr="006A6424" w:rsidRDefault="00F6019D" w:rsidP="00150457">
            <w:pPr>
              <w:spacing w:after="0" w:line="240" w:lineRule="auto"/>
              <w:rPr>
                <w:rFonts w:ascii="Times New Roman" w:hAnsi="Times New Roman"/>
                <w:sz w:val="16"/>
                <w:szCs w:val="16"/>
                <w:lang w:val="uz-Cyrl-UZ"/>
              </w:rPr>
            </w:pP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ПКС</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10.800.000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2.400.000</w:t>
            </w:r>
          </w:p>
        </w:tc>
        <w:tc>
          <w:tcPr>
            <w:tcW w:w="741" w:type="dxa"/>
            <w:shd w:val="clear" w:color="auto" w:fill="CCFF99"/>
          </w:tcPr>
          <w:p w:rsidR="00F6019D" w:rsidRPr="006A6424" w:rsidRDefault="00F6019D" w:rsidP="00056D4C">
            <w:pPr>
              <w:spacing w:after="0" w:line="240" w:lineRule="auto"/>
              <w:ind w:left="-108"/>
              <w:jc w:val="center"/>
              <w:rPr>
                <w:rFonts w:ascii="Times New Roman" w:hAnsi="Times New Roman"/>
                <w:sz w:val="14"/>
                <w:szCs w:val="16"/>
              </w:rPr>
            </w:pPr>
            <w:r w:rsidRPr="006A6424">
              <w:rPr>
                <w:rFonts w:ascii="Times New Roman" w:hAnsi="Times New Roman"/>
                <w:sz w:val="14"/>
                <w:szCs w:val="16"/>
              </w:rPr>
              <w:t>34.200.000</w:t>
            </w:r>
          </w:p>
        </w:tc>
      </w:tr>
      <w:tr w:rsidR="00F6019D" w:rsidRPr="006A6424" w:rsidTr="00056D4C">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активности мотивисања и развоја капацитета за укључивање младих жена и мушкараца у рад националних савета националних мањина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активности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(9);</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Број младих у Националним саветима националних мањина, по полу (најмање 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3.000.000</w:t>
            </w:r>
          </w:p>
        </w:tc>
        <w:tc>
          <w:tcPr>
            <w:tcW w:w="990" w:type="dxa"/>
            <w:shd w:val="clear" w:color="auto" w:fill="CCFF99"/>
          </w:tcPr>
          <w:p w:rsidR="00F6019D" w:rsidRPr="006A6424" w:rsidRDefault="00F6019D" w:rsidP="00150457">
            <w:pPr>
              <w:spacing w:after="0" w:line="240" w:lineRule="auto"/>
              <w:jc w:val="center"/>
              <w:rPr>
                <w:ins w:id="31" w:author="bane" w:date="2015-05-02T23:11:00Z"/>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9.000.000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741" w:type="dxa"/>
            <w:shd w:val="clear" w:color="auto" w:fill="CCFF99"/>
          </w:tcPr>
          <w:p w:rsidR="00F6019D" w:rsidRPr="006A6424" w:rsidRDefault="00F6019D" w:rsidP="00056D4C">
            <w:pPr>
              <w:spacing w:after="0" w:line="240" w:lineRule="auto"/>
              <w:ind w:left="-108"/>
              <w:jc w:val="center"/>
              <w:rPr>
                <w:rFonts w:ascii="Times New Roman" w:hAnsi="Times New Roman"/>
                <w:sz w:val="14"/>
                <w:szCs w:val="16"/>
              </w:rPr>
            </w:pPr>
            <w:r w:rsidRPr="006A6424">
              <w:rPr>
                <w:rFonts w:ascii="Times New Roman" w:hAnsi="Times New Roman"/>
                <w:sz w:val="14"/>
                <w:szCs w:val="16"/>
              </w:rPr>
              <w:t>4.500.000</w:t>
            </w:r>
          </w:p>
        </w:tc>
      </w:tr>
      <w:tr w:rsidR="00F6019D" w:rsidRPr="006A6424" w:rsidTr="00056D4C">
        <w:trPr>
          <w:trHeight w:val="2684"/>
        </w:trPr>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програме мотивисања младих жена и мушкараца за учешће у политичком животу и изборним процесима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младих у парламентарним политичким странкама, по полу (најмање 25%);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младих у репрезентати-вним инстутуцијама, по полу</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(најмање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90" w:type="dxa"/>
            <w:shd w:val="clear" w:color="auto" w:fill="CCFF99"/>
          </w:tcPr>
          <w:p w:rsidR="00F6019D" w:rsidRPr="006A6424" w:rsidRDefault="00F6019D" w:rsidP="00150457">
            <w:pPr>
              <w:spacing w:after="0" w:line="240" w:lineRule="auto"/>
              <w:jc w:val="center"/>
              <w:rPr>
                <w:ins w:id="32" w:author="bane" w:date="2015-05-02T23:11:00Z"/>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9.000.000</w:t>
            </w:r>
          </w:p>
          <w:p w:rsidR="00F6019D" w:rsidRPr="006A6424" w:rsidRDefault="00F6019D" w:rsidP="00150457">
            <w:pPr>
              <w:spacing w:after="0" w:line="240" w:lineRule="auto"/>
              <w:jc w:val="center"/>
              <w:rPr>
                <w:rFonts w:ascii="Times New Roman" w:hAnsi="Times New Roman"/>
                <w:b/>
                <w:sz w:val="14"/>
                <w:szCs w:val="16"/>
                <w:lang w:val="uz-Cyrl-UZ"/>
              </w:rPr>
            </w:pPr>
          </w:p>
          <w:p w:rsidR="00F6019D" w:rsidRPr="006A6424" w:rsidRDefault="00F6019D" w:rsidP="00150457">
            <w:pPr>
              <w:spacing w:after="0" w:line="240" w:lineRule="auto"/>
              <w:rPr>
                <w:rFonts w:ascii="Times New Roman" w:hAnsi="Times New Roman"/>
                <w:sz w:val="14"/>
                <w:szCs w:val="16"/>
                <w:lang w:val="uz-Cyrl-UZ"/>
              </w:rPr>
            </w:pPr>
          </w:p>
          <w:p w:rsidR="00F6019D" w:rsidRPr="006A6424" w:rsidRDefault="00F6019D" w:rsidP="00150457">
            <w:pPr>
              <w:spacing w:after="0" w:line="240" w:lineRule="auto"/>
              <w:rPr>
                <w:rFonts w:ascii="Times New Roman" w:hAnsi="Times New Roman"/>
                <w:sz w:val="14"/>
                <w:szCs w:val="16"/>
                <w:lang w:val="uz-Cyrl-UZ"/>
              </w:rPr>
            </w:pPr>
          </w:p>
          <w:p w:rsidR="00F6019D" w:rsidRPr="006A6424" w:rsidRDefault="00F6019D" w:rsidP="00150457">
            <w:pPr>
              <w:spacing w:after="0" w:line="240" w:lineRule="auto"/>
              <w:rPr>
                <w:rFonts w:ascii="Times New Roman" w:hAnsi="Times New Roman"/>
                <w:sz w:val="14"/>
                <w:szCs w:val="16"/>
                <w:lang w:val="uz-Cyrl-UZ"/>
              </w:rPr>
            </w:pPr>
          </w:p>
          <w:p w:rsidR="00F6019D" w:rsidRPr="006A6424" w:rsidRDefault="00F6019D" w:rsidP="00150457">
            <w:pPr>
              <w:tabs>
                <w:tab w:val="left" w:pos="638"/>
              </w:tabs>
              <w:spacing w:after="0" w:line="240" w:lineRule="auto"/>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056D4C">
            <w:pPr>
              <w:spacing w:after="0" w:line="240" w:lineRule="auto"/>
              <w:ind w:left="-108"/>
              <w:jc w:val="center"/>
              <w:rPr>
                <w:rFonts w:ascii="Times New Roman" w:hAnsi="Times New Roman"/>
                <w:sz w:val="14"/>
                <w:szCs w:val="16"/>
              </w:rPr>
            </w:pPr>
            <w:r w:rsidRPr="006A6424">
              <w:rPr>
                <w:rFonts w:ascii="Times New Roman" w:hAnsi="Times New Roman"/>
                <w:sz w:val="14"/>
                <w:szCs w:val="16"/>
              </w:rPr>
              <w:t>4.500.000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056D4C">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216D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216D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216D0">
        <w:trPr>
          <w:trHeight w:val="284"/>
        </w:trPr>
        <w:tc>
          <w:tcPr>
            <w:tcW w:w="1733" w:type="dxa"/>
            <w:vMerge w:val="restart"/>
            <w:vAlign w:val="center"/>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 xml:space="preserve">Изграђен је механизам подршке и мотивације СОП </w:t>
            </w:r>
            <w:r w:rsidRPr="006A6424">
              <w:rPr>
                <w:rFonts w:ascii="Times New Roman" w:hAnsi="Times New Roman"/>
                <w:sz w:val="20"/>
                <w:lang w:val="uz-Cyrl-UZ"/>
              </w:rPr>
              <w:lastRenderedPageBreak/>
              <w:t>за сарадњу и умрежавање и заједничке активности</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Подржати програме који омогућавају умрежавање субјеката омладинске политике и удруживање напора </w:t>
            </w:r>
            <w:r w:rsidRPr="006A6424">
              <w:rPr>
                <w:rFonts w:ascii="Times New Roman" w:hAnsi="Times New Roman"/>
                <w:sz w:val="16"/>
                <w:szCs w:val="16"/>
                <w:lang w:val="uz-Cyrl-UZ"/>
              </w:rPr>
              <w:lastRenderedPageBreak/>
              <w:t>(синергију) на различитим нивоима и темама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Број подржаних програма  (3)</w:t>
            </w:r>
          </w:p>
          <w:p w:rsidR="00F6019D" w:rsidRPr="006A6424" w:rsidRDefault="00F6019D" w:rsidP="00150457">
            <w:pPr>
              <w:spacing w:after="0" w:line="240" w:lineRule="auto"/>
              <w:rPr>
                <w:rFonts w:ascii="Times New Roman" w:hAnsi="Times New Roman"/>
                <w:lang w:val="uz-Cyrl-UZ"/>
              </w:rPr>
            </w:pP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ЈЛС</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6.000.000</w:t>
            </w:r>
          </w:p>
        </w:tc>
        <w:tc>
          <w:tcPr>
            <w:tcW w:w="990" w:type="dxa"/>
            <w:shd w:val="clear" w:color="auto" w:fill="CCFF99"/>
          </w:tcPr>
          <w:p w:rsidR="00F6019D" w:rsidRPr="006A6424" w:rsidRDefault="00F6019D" w:rsidP="00150457">
            <w:pPr>
              <w:spacing w:after="0" w:line="240" w:lineRule="auto"/>
              <w:jc w:val="center"/>
              <w:rPr>
                <w:ins w:id="33" w:author="bane" w:date="2015-05-02T23:12:00Z"/>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18.300.000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3216D0">
            <w:pPr>
              <w:spacing w:after="0" w:line="240" w:lineRule="auto"/>
              <w:ind w:left="-108"/>
              <w:jc w:val="center"/>
              <w:rPr>
                <w:rFonts w:ascii="Times New Roman" w:hAnsi="Times New Roman"/>
                <w:sz w:val="14"/>
                <w:szCs w:val="16"/>
              </w:rPr>
            </w:pPr>
            <w:r w:rsidRPr="006A6424">
              <w:rPr>
                <w:rFonts w:ascii="Times New Roman" w:hAnsi="Times New Roman"/>
                <w:sz w:val="14"/>
                <w:szCs w:val="16"/>
              </w:rPr>
              <w:t>12.300.000</w:t>
            </w:r>
          </w:p>
        </w:tc>
      </w:tr>
      <w:tr w:rsidR="00F6019D" w:rsidRPr="006A6424" w:rsidTr="003216D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смернице и подржати активности размене искустава, преноса знања и вршњачке едукације у оквиру и између удружења која спроводе омладинске активности</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Развијене смернице;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активности (15)</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tc>
        <w:tc>
          <w:tcPr>
            <w:tcW w:w="742" w:type="dxa"/>
            <w:shd w:val="clear" w:color="auto" w:fill="CCFF99"/>
          </w:tcPr>
          <w:p w:rsidR="00F6019D" w:rsidRPr="006A6424" w:rsidRDefault="00F6019D" w:rsidP="003216D0">
            <w:pPr>
              <w:spacing w:after="0" w:line="240" w:lineRule="auto"/>
              <w:ind w:left="-108"/>
              <w:jc w:val="center"/>
              <w:rPr>
                <w:rFonts w:ascii="Times New Roman" w:hAnsi="Times New Roman"/>
                <w:sz w:val="14"/>
                <w:szCs w:val="16"/>
              </w:rPr>
            </w:pPr>
            <w:r w:rsidRPr="006A6424">
              <w:rPr>
                <w:rFonts w:ascii="Times New Roman" w:hAnsi="Times New Roman"/>
                <w:sz w:val="14"/>
                <w:szCs w:val="16"/>
              </w:rPr>
              <w:t>7.500.000</w:t>
            </w:r>
          </w:p>
        </w:tc>
      </w:tr>
      <w:tr w:rsidR="00F6019D" w:rsidRPr="006A6424" w:rsidTr="003216D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Подржати развој и реализацију пројеката међународне сарадње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пројеката (36)</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12.200.000</w:t>
            </w:r>
          </w:p>
        </w:tc>
        <w:tc>
          <w:tcPr>
            <w:tcW w:w="990" w:type="dxa"/>
            <w:shd w:val="clear" w:color="auto" w:fill="CCFF99"/>
          </w:tcPr>
          <w:p w:rsidR="00F6019D" w:rsidRPr="006A6424" w:rsidRDefault="00F6019D" w:rsidP="00150457">
            <w:pPr>
              <w:spacing w:after="0" w:line="240" w:lineRule="auto"/>
              <w:jc w:val="center"/>
              <w:rPr>
                <w:ins w:id="34" w:author="bane" w:date="2015-05-02T23:12:00Z"/>
                <w:rFonts w:ascii="Times New Roman" w:hAnsi="Times New Roman"/>
                <w:sz w:val="14"/>
                <w:szCs w:val="16"/>
              </w:rPr>
            </w:pPr>
            <w:r w:rsidRPr="006A6424">
              <w:rPr>
                <w:rFonts w:ascii="Times New Roman" w:hAnsi="Times New Roman"/>
                <w:sz w:val="14"/>
                <w:szCs w:val="16"/>
              </w:rPr>
              <w:t>7.500.000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4.700.000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25.500.000</w:t>
            </w:r>
          </w:p>
        </w:tc>
        <w:tc>
          <w:tcPr>
            <w:tcW w:w="742" w:type="dxa"/>
            <w:shd w:val="clear" w:color="auto" w:fill="CCFF99"/>
          </w:tcPr>
          <w:p w:rsidR="00F6019D" w:rsidRPr="006A6424" w:rsidRDefault="00F6019D" w:rsidP="003216D0">
            <w:pPr>
              <w:spacing w:after="0" w:line="240" w:lineRule="auto"/>
              <w:ind w:left="-108"/>
              <w:jc w:val="center"/>
              <w:rPr>
                <w:rFonts w:ascii="Times New Roman" w:hAnsi="Times New Roman"/>
                <w:sz w:val="14"/>
                <w:szCs w:val="16"/>
              </w:rPr>
            </w:pPr>
            <w:r w:rsidRPr="006A6424">
              <w:rPr>
                <w:rFonts w:ascii="Times New Roman" w:hAnsi="Times New Roman"/>
                <w:sz w:val="14"/>
                <w:szCs w:val="16"/>
              </w:rPr>
              <w:t>11.100.000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3216D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216D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216D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216D0">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uz-Cyrl-UZ"/>
              </w:rPr>
            </w:pPr>
            <w:r w:rsidRPr="006A6424">
              <w:rPr>
                <w:rFonts w:ascii="Times New Roman" w:hAnsi="Times New Roman"/>
                <w:sz w:val="20"/>
                <w:szCs w:val="20"/>
              </w:rPr>
              <w:t>Унапређени су и иновирани приступи и комуникација удружења која спроводе омладинске активности са младима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смернице за иновативне начине укључивања младих и мотивисање за активно учешће, које укључује родну перспективу и подстицајне мере за осетљиве групе младих</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Развијене смернице </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610.000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610.000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3216D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Подржати развој нових начина комуникације и канала комуникације удружења која спроводе омладинске активности са младима, са циљем укључивања нових активиста и чланова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Проценат пораста учешћа младих, по полу (најмање 30%);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 и активности (5)</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покрајински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p w:rsidR="00F6019D" w:rsidRPr="006A6424" w:rsidRDefault="00F6019D" w:rsidP="00150457">
            <w:pPr>
              <w:spacing w:after="0" w:line="240" w:lineRule="auto"/>
              <w:rPr>
                <w:rFonts w:ascii="Times New Roman" w:hAnsi="Times New Roman"/>
                <w:b/>
                <w:bCs/>
                <w:sz w:val="16"/>
                <w:szCs w:val="16"/>
                <w:lang w:val="uz-Cyrl-UZ"/>
              </w:rPr>
            </w:pPr>
          </w:p>
        </w:tc>
        <w:tc>
          <w:tcPr>
            <w:tcW w:w="108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ПССО</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1.000.000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Унапређени услови за волонтирање међу младима и за младе</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процента младих који учествују у волонтерским активностима</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1560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 xml:space="preserve">ОЧЕКИВАНИ </w:t>
            </w:r>
            <w:r w:rsidRPr="006A6424">
              <w:rPr>
                <w:rFonts w:ascii="Times New Roman" w:hAnsi="Times New Roman"/>
                <w:b/>
                <w:sz w:val="18"/>
                <w:lang w:val="uz-Cyrl-UZ"/>
              </w:rPr>
              <w:lastRenderedPageBreak/>
              <w:t>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lastRenderedPageBreak/>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1560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1560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156000">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lang w:val="uz-Cyrl-UZ"/>
              </w:rPr>
              <w:t>Обезбеђена подстицајна средина и подршка за развој волонтерских активности и волонтирање  младих</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волонтерске активности удружења која спроводе омладинске активности, КЗМ и неформалних омладинских група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активности</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(72);</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укључених волонтера, по полу</w:t>
            </w:r>
          </w:p>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lang w:val="uz-Cyrl-UZ"/>
              </w:rPr>
              <w:t>(најмање 7200)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29.000.000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29.000.000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87.000.000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87.000.000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1560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укључивање младих волонтера у краткорочне и дугорочне волонтерске програме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укључених волонтера, по полу</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(најмање 150)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r w:rsidR="00F6019D" w:rsidRPr="006A6424" w:rsidTr="001560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Подстицати образовне, културне и спортске установе да препознају, подрже и вреднују волонтирање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образовних установа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150);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културних установа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80);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спортских установа</w:t>
            </w:r>
          </w:p>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lang w:val="uz-Cyrl-UZ"/>
              </w:rPr>
              <w:t>(најмање 120)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Образовне, културне и спортске установе</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1.220.000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r w:rsidRPr="006A6424">
              <w:rPr>
                <w:rFonts w:ascii="Times New Roman" w:hAnsi="Times New Roman"/>
                <w:sz w:val="14"/>
                <w:szCs w:val="16"/>
                <w:lang w:val="uz-Cyrl-UZ"/>
              </w:rPr>
              <w:t>0</w:t>
            </w:r>
          </w:p>
        </w:tc>
      </w:tr>
      <w:tr w:rsidR="00F6019D" w:rsidRPr="006A6424" w:rsidTr="001560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Успоставити систем за препознавање и признавање вештина стечених волонтирањем при запошљавању и пратити његову ефикасност</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Развијен систем</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6</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НСЗ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1560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 xml:space="preserve">Подстицати међугенерацијску сарадњу и укључивање младих из осетљивих група кроз волонтерске програме, пројекте и иницијативе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младих волонтера, по полу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600);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(60</w:t>
            </w:r>
            <w:r w:rsidRPr="006A6424">
              <w:rPr>
                <w:rFonts w:ascii="Times New Roman" w:hAnsi="Times New Roman"/>
                <w:sz w:val="16"/>
                <w:szCs w:val="16"/>
              </w:rPr>
              <w:t>)</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1560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програме волонтирања у ванредним ситуацијама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младих волонтера, по полу</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7200);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програма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(72)</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 локални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МУП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3479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47900">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lang w:val="uz-Cyrl-UZ"/>
              </w:rPr>
              <w:t>Волонтирање младих је препознато и подржано у развоју</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формулисање политике волонтирања на националном нивоу, унапређење законског оквира за волонтирање и развој стандарда волонтерског рада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Извршена анализа ефеката Закона о волонтирању и формулисање предлога за унапређење законског оквира</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КЗМ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КСЦД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Развити родно осетљиве критеријуме за извештавање и мерење ефеката волонтирања</w:t>
            </w:r>
          </w:p>
        </w:tc>
        <w:tc>
          <w:tcPr>
            <w:tcW w:w="1530" w:type="dxa"/>
            <w:shd w:val="clear" w:color="auto" w:fill="FFFFFF"/>
          </w:tcPr>
          <w:p w:rsidR="00F6019D" w:rsidRPr="006A6424" w:rsidRDefault="00F6019D" w:rsidP="00150457">
            <w:pPr>
              <w:spacing w:after="0" w:line="240" w:lineRule="auto"/>
              <w:rPr>
                <w:rFonts w:ascii="Times New Roman" w:hAnsi="Times New Roman"/>
                <w:strike/>
                <w:sz w:val="16"/>
                <w:szCs w:val="16"/>
                <w:lang w:val="uz-Cyrl-UZ"/>
              </w:rPr>
            </w:pPr>
            <w:r w:rsidRPr="006A6424">
              <w:rPr>
                <w:rFonts w:ascii="Times New Roman" w:hAnsi="Times New Roman"/>
                <w:sz w:val="16"/>
                <w:szCs w:val="16"/>
                <w:lang w:val="uz-Cyrl-UZ"/>
              </w:rPr>
              <w:t>Извршена анализа постојећих и развијање предлога за недостајуће критеријуме</w:t>
            </w: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r w:rsidRPr="006A6424">
              <w:rPr>
                <w:rFonts w:ascii="Times New Roman" w:hAnsi="Times New Roman"/>
                <w:sz w:val="16"/>
                <w:szCs w:val="16"/>
                <w:lang w:val="uz-Cyrl-UZ"/>
              </w:rPr>
              <w:br/>
              <w:t>МРЗБСП</w:t>
            </w:r>
          </w:p>
          <w:p w:rsidR="00F6019D" w:rsidRPr="006A6424" w:rsidRDefault="00F6019D" w:rsidP="00150457">
            <w:pPr>
              <w:spacing w:after="0" w:line="240" w:lineRule="auto"/>
              <w:rPr>
                <w:rFonts w:ascii="Times New Roman" w:hAnsi="Times New Roman"/>
                <w:b/>
                <w:bCs/>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3479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47900">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lang w:val="uz-Cyrl-UZ"/>
              </w:rPr>
              <w:t>Oснажена удружења која спроводе омладинске активности и КЗМ за спровођење волонтерских програма и пројеката</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Обезбедити примену стандарда волонтерског рада у активностима удружења која спроводе омладинске активности и КЗМ</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ОЦД који примењује стандарде</w:t>
            </w:r>
          </w:p>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sz w:val="16"/>
                <w:szCs w:val="16"/>
                <w:lang w:val="uz-Cyrl-UZ"/>
              </w:rPr>
              <w:t>(најмање 60)</w:t>
            </w: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r w:rsidRPr="006A6424">
              <w:rPr>
                <w:rFonts w:ascii="Times New Roman" w:hAnsi="Times New Roman"/>
                <w:sz w:val="16"/>
                <w:szCs w:val="16"/>
                <w:lang w:val="uz-Cyrl-UZ"/>
              </w:rPr>
              <w:br/>
              <w:t>НАКЗМ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r w:rsidRPr="006A6424">
              <w:rPr>
                <w:rFonts w:ascii="Times New Roman" w:hAnsi="Times New Roman"/>
                <w:sz w:val="16"/>
                <w:szCs w:val="16"/>
                <w:lang w:val="uz-Cyrl-UZ"/>
              </w:rPr>
              <w:br/>
              <w:t>КЗМ</w:t>
            </w:r>
          </w:p>
          <w:p w:rsidR="00F6019D" w:rsidRPr="006A6424" w:rsidRDefault="00F6019D" w:rsidP="00150457">
            <w:pPr>
              <w:spacing w:after="0" w:line="240" w:lineRule="auto"/>
              <w:rPr>
                <w:rFonts w:ascii="Times New Roman" w:hAnsi="Times New Roman"/>
                <w:sz w:val="16"/>
                <w:szCs w:val="16"/>
                <w:lang w:val="uz-Cyrl-UZ"/>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eastAsia="MyriadPro-Regular" w:hAnsi="Times New Roman"/>
                <w:sz w:val="16"/>
                <w:szCs w:val="16"/>
                <w:lang w:val="uz-Cyrl-UZ"/>
              </w:rPr>
            </w:pPr>
            <w:r w:rsidRPr="006A6424">
              <w:rPr>
                <w:rFonts w:ascii="Times New Roman" w:hAnsi="Times New Roman"/>
                <w:sz w:val="16"/>
                <w:szCs w:val="16"/>
                <w:lang w:val="uz-Cyrl-UZ"/>
              </w:rPr>
              <w:t>Подржати развој и рад волонтерских сервиса у оквиру удружења која спроводе омладинске активности и КЗМ</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подржаних волонтерских сервиса</w:t>
            </w:r>
          </w:p>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lang w:val="uz-Cyrl-UZ"/>
              </w:rPr>
              <w:t>(најмање 15)</w:t>
            </w: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КОМС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НАПОР</w:t>
            </w:r>
            <w:r w:rsidRPr="006A6424">
              <w:rPr>
                <w:rFonts w:ascii="Times New Roman" w:hAnsi="Times New Roman"/>
                <w:sz w:val="16"/>
                <w:szCs w:val="16"/>
                <w:lang w:val="uz-Cyrl-UZ"/>
              </w:rPr>
              <w:br/>
              <w:t>НАКЗМ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ОЦД</w:t>
            </w:r>
            <w:r w:rsidRPr="006A6424">
              <w:rPr>
                <w:rFonts w:ascii="Times New Roman" w:hAnsi="Times New Roman"/>
                <w:sz w:val="16"/>
                <w:szCs w:val="16"/>
                <w:lang w:val="uz-Cyrl-UZ"/>
              </w:rPr>
              <w:b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9.150.000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9.150.000</w:t>
            </w:r>
          </w:p>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uz-Cyrl-UZ"/>
              </w:rPr>
              <w:t>Повећано је учешће младих у заштити животне средине и одрживог развоја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учествују у активностима заштите животне средине и одрживог развоја</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3479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47900">
        <w:trPr>
          <w:trHeight w:val="284"/>
        </w:trPr>
        <w:tc>
          <w:tcPr>
            <w:tcW w:w="1733" w:type="dxa"/>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lang w:val="uz-Cyrl-UZ"/>
              </w:rPr>
              <w:t xml:space="preserve">Унапређене су могућности </w:t>
            </w:r>
            <w:r w:rsidRPr="006A6424">
              <w:rPr>
                <w:rFonts w:ascii="Times New Roman" w:hAnsi="Times New Roman"/>
                <w:sz w:val="20"/>
                <w:szCs w:val="20"/>
                <w:lang w:val="uz-Cyrl-UZ"/>
              </w:rPr>
              <w:lastRenderedPageBreak/>
              <w:t>младих за учешће у процесима и одлукама о животној средини и одрживом развоју</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Унапредити доступност информација о стању </w:t>
            </w:r>
            <w:r w:rsidRPr="006A6424">
              <w:rPr>
                <w:rFonts w:ascii="Times New Roman" w:hAnsi="Times New Roman"/>
                <w:sz w:val="16"/>
                <w:szCs w:val="16"/>
                <w:lang w:val="uz-Cyrl-UZ"/>
              </w:rPr>
              <w:lastRenderedPageBreak/>
              <w:t>животне средине младима у сарадњи са субјектима омладинске политике</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lastRenderedPageBreak/>
              <w:t xml:space="preserve">Број подржаних програма </w:t>
            </w:r>
            <w:r w:rsidRPr="006A6424">
              <w:rPr>
                <w:rFonts w:ascii="Times New Roman" w:hAnsi="Times New Roman"/>
                <w:sz w:val="16"/>
                <w:szCs w:val="16"/>
                <w:lang w:val="uz-Cyrl-UZ"/>
              </w:rPr>
              <w:lastRenderedPageBreak/>
              <w:t>информисаности (2)</w:t>
            </w: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МПЗЖС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3479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47900">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lang w:val="uz-Cyrl-UZ"/>
              </w:rPr>
              <w:t>Обезбеђена је мултисекторска подршка програмима заштите животне средине и одрживог развоја које реализују СОП</w:t>
            </w:r>
          </w:p>
        </w:tc>
        <w:tc>
          <w:tcPr>
            <w:tcW w:w="18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координацију активности привредног сектора у правцу издвајања средстава за омладинске програме у области заштите животне средине</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привредних субјеката који пружају подршку</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15)</w:t>
            </w:r>
          </w:p>
          <w:p w:rsidR="00F6019D" w:rsidRPr="006A6424" w:rsidRDefault="00F6019D" w:rsidP="00150457">
            <w:pPr>
              <w:spacing w:after="0" w:line="240" w:lineRule="auto"/>
              <w:rPr>
                <w:rFonts w:ascii="Times New Roman" w:hAnsi="Times New Roman"/>
                <w:sz w:val="16"/>
                <w:szCs w:val="16"/>
                <w:lang w:val="uz-Cyrl-UZ"/>
              </w:rPr>
            </w:pP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МПЗЖС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Подржати субвенционисање омладинских предузетничких идеја са компонентом заштите животне средине кроз промоцију обновљивих извора енергије, екотуризма и других облика зелене економије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 Број подржаних предузетничких идеја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15);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Учешће младих жена и мушкараца међу  подржаним предузетницима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120)</w:t>
            </w: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МПЗЖС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МПривреде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3.050.000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35" w:author="Dubravka" w:date="2015-05-17T12:49: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9.150.000</w:t>
            </w:r>
          </w:p>
          <w:p w:rsidR="00F6019D" w:rsidRPr="006A6424" w:rsidRDefault="00F6019D" w:rsidP="00150457">
            <w:pPr>
              <w:spacing w:after="0" w:line="240" w:lineRule="auto"/>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2" w:type="dxa"/>
            <w:shd w:val="clear" w:color="auto" w:fill="CCFF99"/>
          </w:tcPr>
          <w:p w:rsidR="00F6019D" w:rsidRPr="006A6424" w:rsidRDefault="00F6019D" w:rsidP="00347900">
            <w:pPr>
              <w:spacing w:after="0" w:line="240" w:lineRule="auto"/>
              <w:ind w:left="-108"/>
              <w:jc w:val="center"/>
              <w:rPr>
                <w:rFonts w:ascii="Times New Roman" w:hAnsi="Times New Roman"/>
                <w:sz w:val="14"/>
                <w:szCs w:val="16"/>
              </w:rPr>
            </w:pPr>
            <w:r w:rsidRPr="006A6424">
              <w:rPr>
                <w:rFonts w:ascii="Times New Roman" w:hAnsi="Times New Roman"/>
                <w:sz w:val="14"/>
                <w:szCs w:val="16"/>
              </w:rPr>
              <w:t>7.650.000</w:t>
            </w: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eastAsia="MyriadPro-Regular" w:hAnsi="Times New Roman"/>
                <w:sz w:val="16"/>
                <w:szCs w:val="16"/>
                <w:lang w:val="uz-Cyrl-UZ"/>
              </w:rPr>
            </w:pPr>
            <w:r w:rsidRPr="006A6424">
              <w:rPr>
                <w:rFonts w:ascii="Times New Roman" w:hAnsi="Times New Roman"/>
                <w:sz w:val="16"/>
                <w:szCs w:val="16"/>
                <w:lang w:val="uz-Cyrl-UZ"/>
              </w:rPr>
              <w:t>Подржати активности заштите животне средине које реализују субјекти омладинске политике и укључивање младих у реализацију програма заштите животне средине и одрживог развоја које спроводе међународне организације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омладинских субјеката укључених у програме међународних организација</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(најмање 30)</w:t>
            </w:r>
          </w:p>
          <w:p w:rsidR="00F6019D" w:rsidRPr="006A6424" w:rsidRDefault="00F6019D" w:rsidP="00150457">
            <w:pPr>
              <w:spacing w:after="0" w:line="240" w:lineRule="auto"/>
              <w:rPr>
                <w:rFonts w:ascii="Times New Roman" w:hAnsi="Times New Roman"/>
                <w:lang w:val="uz-Cyrl-UZ"/>
              </w:rPr>
            </w:pPr>
          </w:p>
        </w:tc>
        <w:tc>
          <w:tcPr>
            <w:tcW w:w="990" w:type="dxa"/>
          </w:tcPr>
          <w:p w:rsidR="00F6019D" w:rsidRPr="006A6424" w:rsidRDefault="00F6019D" w:rsidP="00150457">
            <w:pPr>
              <w:spacing w:after="0" w:line="240" w:lineRule="auto"/>
              <w:rPr>
                <w:rFonts w:ascii="Times New Roman" w:hAnsi="Times New Roman"/>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међународни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МПЗЖС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КЗМ</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ПКС</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36" w:author="Bube" w:date="2015-05-12T18:10:00Z"/>
              </w:numPr>
              <w:spacing w:after="0" w:line="240" w:lineRule="auto"/>
              <w:jc w:val="center"/>
              <w:rPr>
                <w:rFonts w:ascii="Times New Roman" w:hAnsi="Times New Roman"/>
                <w:sz w:val="14"/>
                <w:szCs w:val="16"/>
              </w:rPr>
            </w:pPr>
            <w:ins w:id="37" w:author="Bube" w:date="2015-05-12T18:10:00Z">
              <w:r w:rsidRPr="006A6424">
                <w:rPr>
                  <w:rFonts w:ascii="Times New Roman" w:hAnsi="Times New Roman"/>
                  <w:sz w:val="14"/>
                  <w:szCs w:val="16"/>
                </w:rPr>
                <w:t xml:space="preserve"> </w:t>
              </w:r>
            </w:ins>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10.980.000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2" w:type="dxa"/>
            <w:shd w:val="clear" w:color="auto" w:fill="CCFF99"/>
          </w:tcPr>
          <w:p w:rsidR="00F6019D" w:rsidRPr="006A6424" w:rsidRDefault="00F6019D" w:rsidP="00347900">
            <w:pPr>
              <w:spacing w:after="0" w:line="240" w:lineRule="auto"/>
              <w:ind w:left="-108"/>
              <w:jc w:val="center"/>
              <w:rPr>
                <w:rFonts w:ascii="Times New Roman" w:hAnsi="Times New Roman"/>
                <w:sz w:val="14"/>
                <w:szCs w:val="16"/>
              </w:rPr>
            </w:pPr>
            <w:r w:rsidRPr="006A6424">
              <w:rPr>
                <w:rFonts w:ascii="Times New Roman" w:hAnsi="Times New Roman"/>
                <w:sz w:val="14"/>
                <w:szCs w:val="16"/>
              </w:rPr>
              <w:t>7.980.000</w:t>
            </w:r>
          </w:p>
        </w:tc>
      </w:tr>
    </w:tbl>
    <w:p w:rsidR="00F6019D" w:rsidRPr="006A6424" w:rsidRDefault="00F6019D" w:rsidP="00150457">
      <w:pPr>
        <w:pBdr>
          <w:bottom w:val="single" w:sz="4" w:space="1" w:color="auto"/>
        </w:pBdr>
        <w:spacing w:after="0" w:line="240" w:lineRule="auto"/>
        <w:ind w:left="-709"/>
        <w:rPr>
          <w:rFonts w:ascii="Times New Roman" w:hAnsi="Times New Roman"/>
          <w:b/>
          <w:sz w:val="36"/>
          <w:szCs w:val="36"/>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lastRenderedPageBreak/>
        <w:t>5.4. Здравље и благостање младих</w:t>
      </w:r>
    </w:p>
    <w:p w:rsidR="00F6019D" w:rsidRPr="006A6424" w:rsidRDefault="00F6019D" w:rsidP="00150457">
      <w:pPr>
        <w:spacing w:after="0" w:line="240" w:lineRule="auto"/>
        <w:ind w:left="-709"/>
        <w:rPr>
          <w:rFonts w:ascii="Times New Roman" w:hAnsi="Times New Roman"/>
          <w:b/>
          <w:sz w:val="28"/>
          <w:szCs w:val="28"/>
          <w:lang w:val="uz-Cyrl-UZ"/>
        </w:rPr>
      </w:pPr>
    </w:p>
    <w:p w:rsidR="00F6019D" w:rsidRPr="006A6424" w:rsidRDefault="00F6019D" w:rsidP="00150457">
      <w:pPr>
        <w:spacing w:after="0" w:line="240" w:lineRule="auto"/>
        <w:ind w:left="-709"/>
        <w:rPr>
          <w:rFonts w:ascii="Times New Roman" w:hAnsi="Times New Roman"/>
          <w:sz w:val="28"/>
          <w:szCs w:val="28"/>
          <w:lang w:val="uz-Cyrl-UZ"/>
        </w:rPr>
      </w:pPr>
      <w:r w:rsidRPr="006A6424">
        <w:rPr>
          <w:rFonts w:ascii="Times New Roman" w:hAnsi="Times New Roman"/>
          <w:b/>
          <w:sz w:val="28"/>
          <w:szCs w:val="28"/>
          <w:lang w:val="uz-Cyrl-UZ"/>
        </w:rPr>
        <w:t>СТРАТЕШКИ ЦИЉ: Унапређено здравље и благостање младих жена и мушкараца</w:t>
      </w:r>
    </w:p>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Програми промоције здравља и превенције ризичног понашања младих су унапређени и доступни већем броју младих жена и мушкараца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користе саветовалишта и програме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1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20"/>
      </w:tblGrid>
      <w:tr w:rsidR="00F6019D" w:rsidRPr="006A6424" w:rsidTr="0034790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8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2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347900">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2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347900">
        <w:trPr>
          <w:trHeight w:val="2240"/>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Стандардизо-вани програми и развијене услуге за превенцију здравља и унапређење здравих стилова живота</w:t>
            </w: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Израдити програме промоције здравља младих</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(5)</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rPr>
            </w:pP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ПССО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 секретаријат надлежан за здравство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17.810.941</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17.810.941      </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МЗ:</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17.810.941      </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17.810.941      </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17.810.941      </w:t>
            </w:r>
          </w:p>
          <w:p w:rsidR="00F6019D" w:rsidRPr="006A6424" w:rsidRDefault="00F6019D" w:rsidP="00150457">
            <w:pPr>
              <w:spacing w:after="0" w:line="240" w:lineRule="auto"/>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72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Унапредити програме и услуге превенције ризичног понашања код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 Број подржаних програма (5);</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развијених услуга (5)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90" w:type="dxa"/>
            <w:shd w:val="clear" w:color="auto" w:fill="CCFF99"/>
          </w:tcPr>
          <w:p w:rsidR="00F6019D" w:rsidRPr="006A6424" w:rsidRDefault="00F6019D" w:rsidP="00150457">
            <w:pPr>
              <w:numPr>
                <w:ins w:id="38" w:author="Dubravka" w:date="2015-05-19T19:48:00Z"/>
              </w:numPr>
              <w:spacing w:after="0" w:line="240" w:lineRule="auto"/>
              <w:jc w:val="center"/>
              <w:rPr>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4.500.000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72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347900">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развој и примену родно осетљивих критеријума за процену квалитета програма превенције ризичног понашања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Развијени критеријуми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ПССО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 секретаријат надлежан за здравство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w:t>
            </w:r>
          </w:p>
        </w:tc>
        <w:tc>
          <w:tcPr>
            <w:tcW w:w="72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DE60D5">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DE60D5">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Унапређена доступност програма за превенцију болести зависности младих</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програме вршњачке едукације младих за превенцију болести зависности од психоактивних супстанци, игара на срећу и нових медија на локалном нивоу</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едукованих вршњачких едукатора</w:t>
            </w:r>
            <w:r w:rsidRPr="006A6424">
              <w:rPr>
                <w:rFonts w:ascii="Times New Roman" w:hAnsi="Times New Roman"/>
                <w:sz w:val="16"/>
                <w:szCs w:val="16"/>
                <w:lang w:val="uz-Cyrl-UZ"/>
              </w:rPr>
              <w:t>, по полу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младих </w:t>
            </w:r>
            <w:r w:rsidRPr="006A6424">
              <w:rPr>
                <w:rFonts w:ascii="Times New Roman" w:hAnsi="Times New Roman"/>
                <w:sz w:val="16"/>
                <w:szCs w:val="16"/>
                <w:lang w:val="uz-Cyrl-UZ"/>
              </w:rPr>
              <w:t xml:space="preserve">жена и мушкараца </w:t>
            </w:r>
            <w:r w:rsidRPr="006A6424">
              <w:rPr>
                <w:rFonts w:ascii="Times New Roman" w:hAnsi="Times New Roman"/>
                <w:sz w:val="16"/>
                <w:szCs w:val="16"/>
              </w:rPr>
              <w:t>корисника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12.000);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 превенције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16.470.000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7.470.000</w:t>
            </w:r>
          </w:p>
        </w:tc>
        <w:tc>
          <w:tcPr>
            <w:tcW w:w="742" w:type="dxa"/>
            <w:shd w:val="clear" w:color="auto" w:fill="CCFF99"/>
          </w:tcPr>
          <w:p w:rsidR="00F6019D" w:rsidRPr="006A6424" w:rsidRDefault="00F6019D" w:rsidP="00DE60D5">
            <w:pPr>
              <w:spacing w:after="0" w:line="240" w:lineRule="auto"/>
              <w:ind w:left="-108"/>
              <w:jc w:val="center"/>
              <w:rPr>
                <w:rFonts w:ascii="Times New Roman" w:hAnsi="Times New Roman"/>
                <w:sz w:val="14"/>
                <w:szCs w:val="16"/>
              </w:rPr>
            </w:pPr>
            <w:r w:rsidRPr="006A6424">
              <w:rPr>
                <w:rFonts w:ascii="Times New Roman" w:hAnsi="Times New Roman"/>
                <w:sz w:val="14"/>
                <w:szCs w:val="16"/>
              </w:rPr>
              <w:t>9.000.000</w:t>
            </w:r>
          </w:p>
        </w:tc>
      </w:tr>
      <w:tr w:rsidR="00F6019D" w:rsidRPr="006A6424" w:rsidTr="00DE60D5">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програме едукације родитеља и наставника за превенцију болести зависности од психоактивних супстанци, игара на срећу и нових медија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наставника корисника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1.000);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родитеља корисника програма</w:t>
            </w:r>
            <w:r w:rsidRPr="006A6424">
              <w:rPr>
                <w:rFonts w:ascii="Times New Roman" w:hAnsi="Times New Roman"/>
                <w:sz w:val="16"/>
                <w:szCs w:val="16"/>
                <w:lang w:val="uz-Cyrl-UZ"/>
              </w:rPr>
              <w:t>, по полу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39" w:author="Bube" w:date="2015-05-12T16:52: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12.000.000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DE60D5">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DE60D5">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Унапређена доступност програма за превенцију полно преносивих инфекција, ХИВ/сиде и очувања репродуктивног здравља</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програме вршњачке едукације младих за превенцију полно преносивих инфекција, ХИВ/сиде и унапређење репродуктивног здравља</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едукованих вршњачких едукатора</w:t>
            </w:r>
            <w:r w:rsidRPr="006A6424">
              <w:rPr>
                <w:rFonts w:ascii="Times New Roman" w:hAnsi="Times New Roman"/>
                <w:sz w:val="16"/>
                <w:szCs w:val="16"/>
                <w:lang w:val="uz-Cyrl-UZ"/>
              </w:rPr>
              <w:t>, по полу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младих </w:t>
            </w:r>
            <w:r w:rsidRPr="006A6424">
              <w:rPr>
                <w:rFonts w:ascii="Times New Roman" w:hAnsi="Times New Roman"/>
                <w:sz w:val="16"/>
                <w:szCs w:val="16"/>
                <w:lang w:val="uz-Cyrl-UZ"/>
              </w:rPr>
              <w:t xml:space="preserve">жена и мушкараца </w:t>
            </w:r>
            <w:r w:rsidRPr="006A6424">
              <w:rPr>
                <w:rFonts w:ascii="Times New Roman" w:hAnsi="Times New Roman"/>
                <w:sz w:val="16"/>
                <w:szCs w:val="16"/>
              </w:rPr>
              <w:t>корисника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12.000);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 превенције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5.490.000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numPr>
                <w:ins w:id="40" w:author="Dubravka" w:date="2015-05-17T13:05:00Z"/>
              </w:num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ins w:id="41" w:author="bane" w:date="2015-05-02T23:21: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3.490.000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16.470.000</w:t>
            </w:r>
          </w:p>
          <w:p w:rsidR="00F6019D" w:rsidRPr="006A6424" w:rsidRDefault="00F6019D" w:rsidP="00150457">
            <w:pPr>
              <w:spacing w:after="0" w:line="240" w:lineRule="auto"/>
              <w:jc w:val="center"/>
              <w:rPr>
                <w:rFonts w:ascii="Times New Roman" w:hAnsi="Times New Roman"/>
                <w:b/>
                <w:sz w:val="14"/>
                <w:szCs w:val="16"/>
                <w:lang w:val="uz-Cyrl-UZ"/>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DE60D5">
            <w:pPr>
              <w:spacing w:after="0" w:line="240" w:lineRule="auto"/>
              <w:ind w:left="-108"/>
              <w:jc w:val="center"/>
              <w:rPr>
                <w:rFonts w:ascii="Times New Roman" w:hAnsi="Times New Roman"/>
                <w:sz w:val="14"/>
                <w:szCs w:val="16"/>
              </w:rPr>
            </w:pPr>
            <w:r w:rsidRPr="006A6424">
              <w:rPr>
                <w:rFonts w:ascii="Times New Roman" w:hAnsi="Times New Roman"/>
                <w:sz w:val="14"/>
                <w:szCs w:val="16"/>
              </w:rPr>
              <w:t>10.470.000</w:t>
            </w:r>
          </w:p>
        </w:tc>
      </w:tr>
      <w:tr w:rsidR="00F6019D" w:rsidRPr="006A6424" w:rsidTr="00DE60D5">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lang w:val="uz-Cyrl-UZ"/>
              </w:rPr>
            </w:pPr>
            <w:r w:rsidRPr="006A6424">
              <w:rPr>
                <w:rFonts w:ascii="Times New Roman" w:hAnsi="Times New Roman" w:cs="Times New Roman"/>
                <w:sz w:val="16"/>
                <w:szCs w:val="16"/>
              </w:rPr>
              <w:t>Подржати програме превенције полно преносивих инфекција и ХИВ/сиде</w:t>
            </w:r>
            <w:r w:rsidRPr="006A6424">
              <w:rPr>
                <w:rFonts w:ascii="Times New Roman" w:hAnsi="Times New Roman" w:cs="Times New Roman"/>
                <w:sz w:val="16"/>
                <w:szCs w:val="16"/>
                <w:lang w:val="uz-Cyrl-UZ"/>
              </w:rPr>
              <w:t>, репродуктивног здравља младих и планирања породице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и активности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(3);</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за промоцију тестирања на ХИВ (3)</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ПССО Покрајински секретаријат надлежан за здравство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42" w:author="Dubravka" w:date="2015-05-17T13:02: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numPr>
                <w:ins w:id="43" w:author="Dubravka" w:date="2015-05-17T13:05:00Z"/>
              </w:num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ins w:id="44" w:author="bane" w:date="2015-05-02T23:22: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DE60D5">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DE60D5">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Унапређена доступност програма за очување менталног и општег здравља младих</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програме едукације младих, родитеља и наставника за унапређење менталног и општег здравља младих</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младих </w:t>
            </w:r>
            <w:r w:rsidRPr="006A6424">
              <w:rPr>
                <w:rFonts w:ascii="Times New Roman" w:hAnsi="Times New Roman"/>
                <w:sz w:val="16"/>
                <w:szCs w:val="16"/>
                <w:lang w:val="uz-Cyrl-UZ"/>
              </w:rPr>
              <w:t xml:space="preserve">жена и мушкараца </w:t>
            </w:r>
            <w:r w:rsidRPr="006A6424">
              <w:rPr>
                <w:rFonts w:ascii="Times New Roman" w:hAnsi="Times New Roman"/>
                <w:sz w:val="16"/>
                <w:szCs w:val="16"/>
              </w:rPr>
              <w:t>корисника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6.000);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45" w:author="Dubravka" w:date="2015-05-17T13:03: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DE60D5">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lang w:val="uz-Cyrl-UZ"/>
              </w:rPr>
            </w:pPr>
            <w:r w:rsidRPr="006A6424">
              <w:rPr>
                <w:rFonts w:ascii="Times New Roman" w:hAnsi="Times New Roman" w:cs="Times New Roman"/>
                <w:sz w:val="16"/>
                <w:szCs w:val="16"/>
              </w:rPr>
              <w:t>Развити саветовалишта за ментално здравље и услуге психолошке подршке и помоћи ван здравствених установа</w:t>
            </w:r>
            <w:r w:rsidRPr="006A6424">
              <w:rPr>
                <w:rFonts w:ascii="Times New Roman" w:hAnsi="Times New Roman" w:cs="Times New Roman"/>
                <w:sz w:val="16"/>
                <w:szCs w:val="16"/>
                <w:lang w:val="uz-Cyrl-UZ"/>
              </w:rPr>
              <w:t xml:space="preserve"> у сарадњи са КЗМ</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развијених саветовалишта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(15);</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развијених услуга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15);</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корисника услуга, по полу</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w:t>
            </w:r>
            <w:r w:rsidRPr="006A6424">
              <w:rPr>
                <w:rFonts w:ascii="Times New Roman" w:hAnsi="Times New Roman"/>
                <w:sz w:val="16"/>
                <w:szCs w:val="16"/>
              </w:rPr>
              <w:t xml:space="preserve">најмање </w:t>
            </w:r>
            <w:r w:rsidRPr="006A6424">
              <w:rPr>
                <w:rFonts w:ascii="Times New Roman" w:hAnsi="Times New Roman"/>
                <w:sz w:val="16"/>
                <w:szCs w:val="16"/>
                <w:lang w:val="uz-Cyrl-UZ"/>
              </w:rPr>
              <w:t>300)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46" w:author="Dubravka" w:date="2015-05-17T13:06: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 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 xml:space="preserve">1.000.000 </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DE60D5">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програме правилне исхране и превенције гојазности код младих жена и мушкараца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(9);</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младих жена и мушкараца који користе програме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w:t>
            </w:r>
            <w:r w:rsidRPr="006A6424">
              <w:rPr>
                <w:rFonts w:ascii="Times New Roman" w:hAnsi="Times New Roman"/>
                <w:sz w:val="16"/>
                <w:szCs w:val="16"/>
              </w:rPr>
              <w:t xml:space="preserve">најмање </w:t>
            </w:r>
            <w:r w:rsidRPr="006A6424">
              <w:rPr>
                <w:rFonts w:ascii="Times New Roman" w:hAnsi="Times New Roman"/>
                <w:sz w:val="16"/>
                <w:szCs w:val="16"/>
                <w:lang w:val="uz-Cyrl-UZ"/>
              </w:rPr>
              <w:t>3.000)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ПССО Покрајински секретаријат надлежан за здравство</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w:t>
            </w:r>
          </w:p>
          <w:p w:rsidR="00F6019D" w:rsidRPr="006A6424" w:rsidRDefault="00F6019D" w:rsidP="00150457">
            <w:pPr>
              <w:numPr>
                <w:ins w:id="47" w:author="Dubravka" w:date="2015-05-11T19:47:00Z"/>
              </w:num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Створени услови за развој здравих стилова живота младих жена и мушкараца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учествују у програмима здравих стилова живота</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DE60D5">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lastRenderedPageBreak/>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DE60D5">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DE60D5">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Унапређене политике и програми развоја здравих стилова живота младих жена и мушкараца </w:t>
            </w:r>
          </w:p>
          <w:p w:rsidR="00F6019D" w:rsidRPr="006A6424" w:rsidRDefault="00F6019D" w:rsidP="00150457">
            <w:pPr>
              <w:spacing w:after="0" w:line="240" w:lineRule="auto"/>
              <w:rPr>
                <w:rFonts w:ascii="Times New Roman" w:hAnsi="Times New Roman"/>
                <w:sz w:val="20"/>
                <w:lang w:val="uz-Cyrl-UZ"/>
              </w:rPr>
            </w:pP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истраживања праћења стилова живота младих и анализе кретања по међународним стандардима, која ће укључити родну перспективу</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спороведених истраживања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национални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 секретаријат надлежан за здравство</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6"/>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6"/>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6"/>
                <w:szCs w:val="16"/>
              </w:rPr>
            </w:pPr>
          </w:p>
        </w:tc>
      </w:tr>
      <w:tr w:rsidR="00F6019D" w:rsidRPr="006A6424" w:rsidTr="00DE60D5">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 xml:space="preserve">Унапредити јавне политике за финансирање програма за здраве стилове живота </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нових/ унапређених јавних политика које су уврстиле финансирање програма за здраве стилове живота</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РСЈП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b/>
                <w:sz w:val="16"/>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6"/>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rPr>
                <w:b/>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6"/>
                <w:szCs w:val="16"/>
              </w:rPr>
            </w:pPr>
          </w:p>
        </w:tc>
        <w:tc>
          <w:tcPr>
            <w:tcW w:w="742" w:type="dxa"/>
            <w:shd w:val="clear" w:color="auto" w:fill="CCFF99"/>
            <w:vAlign w:val="center"/>
          </w:tcPr>
          <w:p w:rsidR="00F6019D" w:rsidRPr="006A6424" w:rsidRDefault="00F6019D" w:rsidP="00150457">
            <w:pPr>
              <w:spacing w:after="0" w:line="240" w:lineRule="auto"/>
              <w:jc w:val="center"/>
              <w:rPr>
                <w:rFonts w:ascii="Times New Roman" w:hAnsi="Times New Roman"/>
                <w:sz w:val="16"/>
                <w:szCs w:val="16"/>
              </w:rPr>
            </w:pPr>
          </w:p>
        </w:tc>
      </w:tr>
      <w:tr w:rsidR="00F6019D" w:rsidRPr="006A6424" w:rsidTr="000D4886">
        <w:trPr>
          <w:trHeight w:val="917"/>
        </w:trPr>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програме развоја здравих стилова живота младих и њихово праћење и евалуацију</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 уз праћење и евалуацију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(6)</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МОС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1.464.000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1.464.000</w:t>
            </w:r>
          </w:p>
          <w:p w:rsidR="00F6019D" w:rsidRPr="006A6424" w:rsidRDefault="00F6019D" w:rsidP="00150457">
            <w:pPr>
              <w:spacing w:after="0" w:line="240" w:lineRule="auto"/>
              <w:jc w:val="center"/>
              <w:rPr>
                <w:ins w:id="48" w:author="Dubravka" w:date="2015-05-17T13:09:00Z"/>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МЗ: 464.000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МОС:</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1.000.000 </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4.392.000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4.392.000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0D488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4886">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Унапређене могућности младих жена и мушкараца за квалитетно провођење слободног времена и учешће у спортским и рекреативним активностима</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развој и реализацију програма субјеката омладинске политике за развој здравих стилова живота</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програма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(12)</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49" w:author="Dubravka" w:date="2015-05-17T13:09: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МЗ: 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 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 xml:space="preserve">6.000.000 </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0D4886">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и развити програме спортских секција и других ваннаставних активности усмерених на развој здравља кроз животне вештине, са посебним освртом на младе жене</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секција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Број младих жена и мушкараца укључених у секције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w:t>
            </w:r>
            <w:r w:rsidRPr="006A6424">
              <w:rPr>
                <w:rFonts w:ascii="Times New Roman" w:hAnsi="Times New Roman"/>
                <w:sz w:val="16"/>
                <w:szCs w:val="16"/>
              </w:rPr>
              <w:t>најмање</w:t>
            </w:r>
            <w:r w:rsidRPr="006A6424">
              <w:rPr>
                <w:rFonts w:ascii="Times New Roman" w:hAnsi="Times New Roman"/>
                <w:sz w:val="16"/>
                <w:szCs w:val="16"/>
                <w:lang w:val="uz-Cyrl-UZ"/>
              </w:rPr>
              <w:t xml:space="preserve">  6.000)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Спортски савез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b/>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0D4886">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 xml:space="preserve">Подржати активности </w:t>
            </w:r>
            <w:r w:rsidRPr="006A6424">
              <w:rPr>
                <w:rFonts w:ascii="Times New Roman" w:hAnsi="Times New Roman" w:cs="Times New Roman"/>
                <w:sz w:val="16"/>
                <w:szCs w:val="16"/>
              </w:rPr>
              <w:lastRenderedPageBreak/>
              <w:t>увођења наставе физичког васпитања у курикулуме високошколских установа</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 xml:space="preserve">Доступан </w:t>
            </w:r>
            <w:r w:rsidRPr="006A6424">
              <w:rPr>
                <w:rFonts w:ascii="Times New Roman" w:hAnsi="Times New Roman"/>
                <w:sz w:val="16"/>
                <w:szCs w:val="16"/>
              </w:rPr>
              <w:lastRenderedPageBreak/>
              <w:t xml:space="preserve">курикулум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lastRenderedPageBreak/>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b/>
              </w:rPr>
            </w:pPr>
            <w:r w:rsidRPr="006A6424">
              <w:rPr>
                <w:rFonts w:ascii="Times New Roman" w:hAnsi="Times New Roman"/>
                <w:b/>
                <w:bCs/>
                <w:sz w:val="14"/>
                <w:szCs w:val="16"/>
              </w:rPr>
              <w:t xml:space="preserve">Нису </w:t>
            </w:r>
            <w:r w:rsidRPr="006A6424">
              <w:rPr>
                <w:rFonts w:ascii="Times New Roman" w:hAnsi="Times New Roman"/>
                <w:b/>
                <w:bCs/>
                <w:sz w:val="14"/>
                <w:szCs w:val="16"/>
              </w:rPr>
              <w:lastRenderedPageBreak/>
              <w:t>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2"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0D4886">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изградњу, санацију и адаптацију јавних простора и стављање у функцију квалитетног провођења слободног времена младих</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јавних простора у функцији младих</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w:t>
            </w:r>
            <w:r w:rsidRPr="006A6424">
              <w:rPr>
                <w:rFonts w:ascii="Times New Roman" w:hAnsi="Times New Roman"/>
                <w:sz w:val="16"/>
                <w:szCs w:val="16"/>
              </w:rPr>
              <w:t xml:space="preserve">најмање </w:t>
            </w:r>
            <w:r w:rsidRPr="006A6424">
              <w:rPr>
                <w:rFonts w:ascii="Times New Roman" w:hAnsi="Times New Roman"/>
                <w:sz w:val="16"/>
                <w:szCs w:val="16"/>
                <w:lang w:val="uz-Cyrl-UZ"/>
              </w:rPr>
              <w:t>36)</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27.000.000</w:t>
            </w:r>
          </w:p>
        </w:tc>
        <w:tc>
          <w:tcPr>
            <w:tcW w:w="742" w:type="dxa"/>
            <w:shd w:val="clear" w:color="auto" w:fill="CCFF99"/>
          </w:tcPr>
          <w:p w:rsidR="00F6019D" w:rsidRPr="006A6424" w:rsidRDefault="00F6019D" w:rsidP="000D4886">
            <w:pPr>
              <w:spacing w:after="0" w:line="240" w:lineRule="auto"/>
              <w:ind w:left="-108"/>
              <w:jc w:val="center"/>
              <w:rPr>
                <w:rFonts w:ascii="Times New Roman" w:hAnsi="Times New Roman"/>
                <w:sz w:val="14"/>
                <w:szCs w:val="16"/>
              </w:rPr>
            </w:pPr>
            <w:r w:rsidRPr="006A6424">
              <w:rPr>
                <w:rFonts w:ascii="Times New Roman" w:hAnsi="Times New Roman"/>
                <w:sz w:val="14"/>
                <w:szCs w:val="16"/>
              </w:rPr>
              <w:t>9.000.000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Унапређени услови за рад са младима у здравственом ризику</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доступних програма младима у здравстеном ризику</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0D488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4886">
        <w:trPr>
          <w:trHeight w:val="1116"/>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Унапређена подршка младима у здравственом ризику</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Развити стандарде и подржати услуге за младе у здравственом ризику</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стандарди </w:t>
            </w:r>
            <w:r w:rsidRPr="006A6424">
              <w:rPr>
                <w:rFonts w:ascii="Times New Roman" w:hAnsi="Times New Roman"/>
                <w:sz w:val="16"/>
                <w:szCs w:val="16"/>
                <w:lang w:val="uz-Cyrl-UZ"/>
              </w:rPr>
              <w:t>(1);</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Број подржаних услуга  </w:t>
            </w:r>
            <w:r w:rsidRPr="006A6424">
              <w:rPr>
                <w:rFonts w:ascii="Times New Roman" w:hAnsi="Times New Roman"/>
                <w:sz w:val="16"/>
                <w:szCs w:val="16"/>
                <w:lang w:val="uz-Cyrl-UZ"/>
              </w:rPr>
              <w:t>(5)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2015 -20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sr-Latn-CS"/>
              </w:rPr>
            </w:pPr>
            <w:r w:rsidRPr="006A6424">
              <w:rPr>
                <w:rFonts w:ascii="Times New Roman" w:hAnsi="Times New Roman"/>
                <w:b/>
                <w:sz w:val="14"/>
                <w:szCs w:val="16"/>
                <w:lang w:val="sr-Latn-CS"/>
              </w:rPr>
              <w:t>2.491.000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2.491.000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lang w:val="sr-Latn-CS"/>
              </w:rPr>
              <w:t>M</w:t>
            </w:r>
            <w:r w:rsidRPr="006A6424">
              <w:rPr>
                <w:rFonts w:ascii="Times New Roman" w:hAnsi="Times New Roman"/>
                <w:sz w:val="14"/>
                <w:szCs w:val="16"/>
              </w:rPr>
              <w:t>З:</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2.491.000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numPr>
                <w:ins w:id="50" w:author="Bube" w:date="2015-05-12T17:22: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0D4886">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89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развој компетенција теренских и омладинских радника који се баве младима у здравственом ризику</w:t>
            </w:r>
          </w:p>
        </w:tc>
        <w:tc>
          <w:tcPr>
            <w:tcW w:w="1530" w:type="dxa"/>
            <w:shd w:val="clear" w:color="auto" w:fill="FFFFFF"/>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подржаних тренинга</w:t>
            </w:r>
            <w:r w:rsidRPr="006A6424">
              <w:rPr>
                <w:rFonts w:ascii="Times New Roman" w:hAnsi="Times New Roman"/>
                <w:sz w:val="16"/>
                <w:szCs w:val="16"/>
                <w:lang w:val="uz-Cyrl-UZ"/>
              </w:rPr>
              <w:t xml:space="preserve"> (30);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Број обучених особа (</w:t>
            </w:r>
            <w:r w:rsidRPr="006A6424">
              <w:rPr>
                <w:rFonts w:ascii="Times New Roman" w:hAnsi="Times New Roman"/>
                <w:sz w:val="16"/>
                <w:szCs w:val="16"/>
              </w:rPr>
              <w:t xml:space="preserve">најмање </w:t>
            </w:r>
            <w:r w:rsidRPr="006A6424">
              <w:rPr>
                <w:rFonts w:ascii="Times New Roman" w:hAnsi="Times New Roman"/>
                <w:sz w:val="16"/>
                <w:szCs w:val="16"/>
                <w:lang w:val="uz-Cyrl-UZ"/>
              </w:rPr>
              <w:t>300)</w:t>
            </w: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МЗ</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ИЗЈЗ Батут</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МРЗБСП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51" w:author="bane" w:date="2015-05-02T23:26: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uz-Cyrl-UZ"/>
              </w:rPr>
            </w:pPr>
            <w:r w:rsidRPr="006A6424">
              <w:rPr>
                <w:rFonts w:ascii="Times New Roman" w:hAnsi="Times New Roman"/>
                <w:b/>
                <w:sz w:val="14"/>
                <w:szCs w:val="16"/>
              </w:rPr>
              <w:t>6.000.000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6A6424" w:rsidTr="000D488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89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89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53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4886">
        <w:trPr>
          <w:trHeight w:val="284"/>
        </w:trPr>
        <w:tc>
          <w:tcPr>
            <w:tcW w:w="1733" w:type="dxa"/>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 xml:space="preserve">Повећана сензибилизација институција које се баве младима у здравственом </w:t>
            </w:r>
            <w:r w:rsidRPr="006A6424">
              <w:rPr>
                <w:rFonts w:ascii="Times New Roman" w:hAnsi="Times New Roman"/>
                <w:sz w:val="20"/>
                <w:szCs w:val="20"/>
              </w:rPr>
              <w:lastRenderedPageBreak/>
              <w:t>ризику</w:t>
            </w:r>
          </w:p>
        </w:tc>
        <w:tc>
          <w:tcPr>
            <w:tcW w:w="189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lastRenderedPageBreak/>
              <w:t xml:space="preserve">Унапредити програме сензибилизације представника институција </w:t>
            </w:r>
            <w:r w:rsidRPr="006A6424">
              <w:rPr>
                <w:rFonts w:ascii="Times New Roman" w:hAnsi="Times New Roman" w:cs="Times New Roman"/>
                <w:sz w:val="16"/>
                <w:szCs w:val="16"/>
                <w:lang w:val="uz-Cyrl-UZ"/>
              </w:rPr>
              <w:t xml:space="preserve">и КЗМ </w:t>
            </w:r>
            <w:r w:rsidRPr="006A6424">
              <w:rPr>
                <w:rFonts w:ascii="Times New Roman" w:hAnsi="Times New Roman" w:cs="Times New Roman"/>
                <w:sz w:val="16"/>
                <w:szCs w:val="16"/>
              </w:rPr>
              <w:t>за рад са младима у здравственом ризику</w:t>
            </w: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подржаних тренинга</w:t>
            </w:r>
            <w:r w:rsidRPr="006A6424">
              <w:rPr>
                <w:rFonts w:ascii="Times New Roman" w:hAnsi="Times New Roman"/>
                <w:sz w:val="16"/>
                <w:szCs w:val="16"/>
                <w:lang w:val="uz-Cyrl-UZ"/>
              </w:rPr>
              <w:t xml:space="preserve"> (4);</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uz-Cyrl-UZ"/>
              </w:rPr>
              <w:t>Број обучених особа (</w:t>
            </w:r>
            <w:r w:rsidRPr="006A6424">
              <w:rPr>
                <w:rFonts w:ascii="Times New Roman" w:hAnsi="Times New Roman"/>
                <w:sz w:val="16"/>
                <w:szCs w:val="16"/>
              </w:rPr>
              <w:t>најмање</w:t>
            </w:r>
            <w:r w:rsidRPr="006A6424">
              <w:rPr>
                <w:rFonts w:ascii="Times New Roman" w:hAnsi="Times New Roman"/>
                <w:sz w:val="16"/>
                <w:szCs w:val="16"/>
                <w:lang w:val="uz-Cyrl-UZ"/>
              </w:rPr>
              <w:t xml:space="preserve"> 300)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2.464.000</w:t>
            </w:r>
          </w:p>
        </w:tc>
        <w:tc>
          <w:tcPr>
            <w:tcW w:w="990" w:type="dxa"/>
            <w:shd w:val="clear" w:color="auto" w:fill="CCFF99"/>
          </w:tcPr>
          <w:p w:rsidR="00F6019D" w:rsidRPr="006A6424" w:rsidRDefault="00F6019D" w:rsidP="00150457">
            <w:pPr>
              <w:spacing w:after="0" w:line="240" w:lineRule="auto"/>
              <w:jc w:val="center"/>
              <w:rPr>
                <w:ins w:id="52" w:author="bane" w:date="2015-05-02T23:26:00Z"/>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1.464.000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2.464.000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742" w:type="dxa"/>
            <w:shd w:val="clear" w:color="auto" w:fill="CCFF99"/>
          </w:tcPr>
          <w:p w:rsidR="00F6019D" w:rsidRPr="006A6424" w:rsidRDefault="00F6019D" w:rsidP="000D4886">
            <w:pPr>
              <w:spacing w:after="0" w:line="240" w:lineRule="auto"/>
              <w:ind w:left="-108"/>
              <w:jc w:val="center"/>
              <w:rPr>
                <w:rFonts w:ascii="Times New Roman" w:hAnsi="Times New Roman"/>
                <w:sz w:val="14"/>
                <w:szCs w:val="16"/>
              </w:rPr>
            </w:pPr>
            <w:r w:rsidRPr="006A6424">
              <w:rPr>
                <w:rFonts w:ascii="Times New Roman" w:hAnsi="Times New Roman"/>
                <w:sz w:val="14"/>
                <w:szCs w:val="16"/>
              </w:rPr>
              <w:t>1.464.000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Унапређене мере за становање и осамостаљивање младих</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користи мере за становање и осамостаљивање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6A6424" w:rsidTr="000D488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4886">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4886">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Унапређене мере за решавање стамбеног питања младих</w:t>
            </w:r>
          </w:p>
        </w:tc>
        <w:tc>
          <w:tcPr>
            <w:tcW w:w="198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Развити субвенционисане мере за становање младих (субвенционисани кредити)</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Развијене мере</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Републичка агенција за становање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tc>
        <w:tc>
          <w:tcPr>
            <w:tcW w:w="108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c>
          <w:tcPr>
            <w:tcW w:w="742"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r>
      <w:tr w:rsidR="00F6019D" w:rsidRPr="006A6424" w:rsidTr="000D4886">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субвенционисане мере за решавање стамбеног питања младих парова и родитеља, уз посебне мере за младе самохране мајке</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Развијене мере</w:t>
            </w:r>
          </w:p>
          <w:p w:rsidR="00F6019D" w:rsidRPr="006A6424" w:rsidRDefault="00F6019D" w:rsidP="00150457">
            <w:pPr>
              <w:spacing w:after="0" w:line="240" w:lineRule="auto"/>
              <w:rPr>
                <w:rFonts w:ascii="Times New Roman" w:hAnsi="Times New Roman"/>
                <w:sz w:val="16"/>
                <w:szCs w:val="16"/>
              </w:rPr>
            </w:pPr>
          </w:p>
        </w:tc>
        <w:tc>
          <w:tcPr>
            <w:tcW w:w="990" w:type="dxa"/>
          </w:tcPr>
          <w:p w:rsidR="00F6019D" w:rsidRPr="006A6424" w:rsidRDefault="00F6019D" w:rsidP="00150457">
            <w:pPr>
              <w:spacing w:after="0" w:line="240" w:lineRule="auto"/>
              <w:rPr>
                <w:rFonts w:ascii="Times New Roman" w:hAnsi="Times New Roman"/>
                <w:b/>
                <w:bCs/>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Републичка агенција за становање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tc>
        <w:tc>
          <w:tcPr>
            <w:tcW w:w="108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c>
          <w:tcPr>
            <w:tcW w:w="742"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6A6424" w:rsidTr="004500AE">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500AE">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Унапређене мере за привремено становање младих</w:t>
            </w:r>
          </w:p>
        </w:tc>
        <w:tc>
          <w:tcPr>
            <w:tcW w:w="198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Развити мере подршке становању младих жена и мушкараца ван образовног система</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Развијене мере</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r w:rsidRPr="006A6424">
              <w:rPr>
                <w:rFonts w:ascii="Times New Roman" w:hAnsi="Times New Roman"/>
                <w:sz w:val="16"/>
                <w:szCs w:val="16"/>
                <w:lang w:val="uz-Cyrl-UZ"/>
              </w:rPr>
              <w:br/>
              <w:t>МГСИ</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tc>
        <w:tc>
          <w:tcPr>
            <w:tcW w:w="108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c>
          <w:tcPr>
            <w:tcW w:w="742"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r>
      <w:tr w:rsidR="00F6019D" w:rsidRPr="006A6424" w:rsidTr="004500AE">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Унапредити критеријуме за унапређење услова у ученичким и студентским домовима</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Доступни критеријуми </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w:t>
            </w:r>
            <w:r w:rsidRPr="006A6424">
              <w:rPr>
                <w:rFonts w:ascii="Times New Roman" w:hAnsi="Times New Roman"/>
                <w:sz w:val="16"/>
                <w:szCs w:val="16"/>
                <w:lang w:val="uz-Cyrl-UZ"/>
              </w:rPr>
              <w:t>6</w:t>
            </w:r>
            <w:r w:rsidRPr="006A6424">
              <w:rPr>
                <w:rFonts w:ascii="Times New Roman" w:hAnsi="Times New Roman"/>
                <w:sz w:val="16"/>
                <w:szCs w:val="16"/>
              </w:rPr>
              <w:t>-20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МГСИ</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 xml:space="preserve">МПНТР </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tc>
        <w:tc>
          <w:tcPr>
            <w:tcW w:w="108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c>
          <w:tcPr>
            <w:tcW w:w="742" w:type="dxa"/>
            <w:shd w:val="clear" w:color="auto" w:fill="CCFF99"/>
          </w:tcPr>
          <w:p w:rsidR="00F6019D" w:rsidRPr="006A6424" w:rsidRDefault="00F6019D" w:rsidP="00150457">
            <w:pPr>
              <w:spacing w:after="0" w:line="240" w:lineRule="auto"/>
              <w:rPr>
                <w:rFonts w:ascii="Times New Roman" w:hAnsi="Times New Roman"/>
                <w:sz w:val="16"/>
                <w:szCs w:val="16"/>
                <w:lang w:val="uz-Cyrl-UZ"/>
              </w:rPr>
            </w:pP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6A6424" w:rsidTr="00721EDF">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5:</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721EDF">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Развијена одговорност младих жена и мушкараца према очувању животне средине</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су учесници програма заштите животне средине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6A6424" w:rsidTr="004500AE">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lastRenderedPageBreak/>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500AE">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uz-Cyrl-UZ"/>
              </w:rPr>
            </w:pPr>
            <w:r w:rsidRPr="006A6424">
              <w:rPr>
                <w:rFonts w:ascii="Times New Roman" w:hAnsi="Times New Roman"/>
                <w:sz w:val="20"/>
                <w:szCs w:val="20"/>
              </w:rPr>
              <w:t>Унапређени програми едукације младих, родитеља и наставника за заштиту животне средине, одрживи развој и климатске промене</w:t>
            </w:r>
          </w:p>
        </w:tc>
        <w:tc>
          <w:tcPr>
            <w:tcW w:w="198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Подржати обуке за вршњачке едукаторе за рад са младима на унапређењу животне средине, одрживом развоју и климатским променама</w:t>
            </w:r>
          </w:p>
        </w:tc>
        <w:tc>
          <w:tcPr>
            <w:tcW w:w="144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едукованих вршњачких едукатора</w:t>
            </w:r>
            <w:r w:rsidRPr="006A6424">
              <w:rPr>
                <w:rFonts w:ascii="Times New Roman" w:hAnsi="Times New Roman"/>
                <w:sz w:val="16"/>
                <w:szCs w:val="16"/>
                <w:lang w:val="uz-Cyrl-UZ"/>
              </w:rPr>
              <w:t>, по полу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50);</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Број младих корисника програма</w:t>
            </w:r>
            <w:r w:rsidRPr="006A6424">
              <w:rPr>
                <w:rFonts w:ascii="Times New Roman" w:hAnsi="Times New Roman"/>
                <w:sz w:val="16"/>
                <w:szCs w:val="16"/>
                <w:lang w:val="uz-Cyrl-UZ"/>
              </w:rPr>
              <w:t>, по полу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2.000);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 превенције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МПЗЖС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800.000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w:t>
            </w:r>
          </w:p>
          <w:p w:rsidR="00F6019D" w:rsidRPr="006A6424" w:rsidRDefault="00F6019D" w:rsidP="00150457">
            <w:pPr>
              <w:spacing w:after="0" w:line="240" w:lineRule="auto"/>
              <w:jc w:val="center"/>
              <w:rPr>
                <w:rFonts w:ascii="Times New Roman" w:hAnsi="Times New Roman"/>
                <w:sz w:val="14"/>
                <w:szCs w:val="16"/>
              </w:rPr>
            </w:pPr>
            <w:ins w:id="53" w:author="Dubravka" w:date="2015-05-19T20:05:00Z">
              <w:r w:rsidRPr="006A6424">
                <w:rPr>
                  <w:rFonts w:ascii="Times New Roman" w:hAnsi="Times New Roman"/>
                  <w:sz w:val="14"/>
                  <w:szCs w:val="16"/>
                </w:rPr>
                <w:t xml:space="preserve"> </w:t>
              </w:r>
            </w:ins>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4500AE">
        <w:tc>
          <w:tcPr>
            <w:tcW w:w="1733" w:type="dxa"/>
            <w:vMerge/>
            <w:vAlign w:val="center"/>
          </w:tcPr>
          <w:p w:rsidR="00F6019D" w:rsidRPr="006A6424" w:rsidRDefault="00F6019D" w:rsidP="00150457">
            <w:pPr>
              <w:spacing w:after="0" w:line="240" w:lineRule="auto"/>
              <w:rPr>
                <w:rFonts w:ascii="Times New Roman" w:hAnsi="Times New Roman"/>
                <w:sz w:val="20"/>
                <w:lang w:val="uz-Cyrl-UZ"/>
              </w:rPr>
            </w:pPr>
          </w:p>
        </w:tc>
        <w:tc>
          <w:tcPr>
            <w:tcW w:w="198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Подстаћи развој обука младих жена и мушкараца за отклањање и превазилажење ризика по здравље у случају ванредних ситуација</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младих корисника програма</w:t>
            </w:r>
            <w:r w:rsidRPr="006A6424">
              <w:rPr>
                <w:rFonts w:ascii="Times New Roman" w:hAnsi="Times New Roman"/>
                <w:sz w:val="16"/>
                <w:szCs w:val="16"/>
                <w:lang w:val="uz-Cyrl-UZ"/>
              </w:rPr>
              <w:t>, по полу (</w:t>
            </w:r>
            <w:r w:rsidRPr="006A6424">
              <w:rPr>
                <w:rFonts w:ascii="Times New Roman" w:hAnsi="Times New Roman"/>
                <w:sz w:val="16"/>
                <w:szCs w:val="16"/>
              </w:rPr>
              <w:t>најмање 1.500);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Проценат ЈЛС у којима се спроводи програм превенције (најмање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МПЗЖС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6A6424" w:rsidTr="004500AE">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2"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54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4500AE">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99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17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440" w:type="dxa"/>
            <w:vMerge/>
            <w:vAlign w:val="center"/>
          </w:tcPr>
          <w:p w:rsidR="00F6019D" w:rsidRPr="006A6424" w:rsidRDefault="00F6019D" w:rsidP="00150457">
            <w:pPr>
              <w:spacing w:after="0" w:line="240" w:lineRule="auto"/>
              <w:rPr>
                <w:rFonts w:ascii="Times New Roman" w:hAnsi="Times New Roman"/>
                <w:sz w:val="14"/>
                <w:szCs w:val="14"/>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2"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4500AE">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Унапређено информисање младих, родитеља и наставника</w:t>
            </w:r>
            <w:r>
              <w:rPr>
                <w:rFonts w:ascii="Times New Roman" w:hAnsi="Times New Roman"/>
                <w:sz w:val="20"/>
                <w:szCs w:val="20"/>
              </w:rPr>
              <w:t xml:space="preserve"> о заштити</w:t>
            </w:r>
            <w:r w:rsidRPr="006A6424">
              <w:rPr>
                <w:rFonts w:ascii="Times New Roman" w:hAnsi="Times New Roman"/>
                <w:sz w:val="20"/>
                <w:szCs w:val="20"/>
              </w:rPr>
              <w:t xml:space="preserve"> животне средине, </w:t>
            </w:r>
            <w:r>
              <w:rPr>
                <w:rFonts w:ascii="Times New Roman" w:hAnsi="Times New Roman"/>
                <w:sz w:val="20"/>
                <w:szCs w:val="20"/>
              </w:rPr>
              <w:lastRenderedPageBreak/>
              <w:t>одрживом</w:t>
            </w:r>
            <w:r w:rsidRPr="006A6424">
              <w:rPr>
                <w:rFonts w:ascii="Times New Roman" w:hAnsi="Times New Roman"/>
                <w:sz w:val="20"/>
                <w:szCs w:val="20"/>
              </w:rPr>
              <w:t xml:space="preserve"> развој</w:t>
            </w:r>
            <w:r>
              <w:rPr>
                <w:rFonts w:ascii="Times New Roman" w:hAnsi="Times New Roman"/>
                <w:sz w:val="20"/>
                <w:szCs w:val="20"/>
              </w:rPr>
              <w:t>у</w:t>
            </w:r>
            <w:r w:rsidRPr="006A6424">
              <w:rPr>
                <w:rFonts w:ascii="Times New Roman" w:hAnsi="Times New Roman"/>
                <w:sz w:val="20"/>
                <w:szCs w:val="20"/>
              </w:rPr>
              <w:t xml:space="preserve"> и климатск</w:t>
            </w:r>
            <w:r>
              <w:rPr>
                <w:rFonts w:ascii="Times New Roman" w:hAnsi="Times New Roman"/>
                <w:sz w:val="20"/>
                <w:szCs w:val="20"/>
              </w:rPr>
              <w:t>им променама</w:t>
            </w:r>
          </w:p>
        </w:tc>
        <w:tc>
          <w:tcPr>
            <w:tcW w:w="1980" w:type="dxa"/>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lastRenderedPageBreak/>
              <w:t>Развити активности  информисања младих, родитеља и наставника за заштиту и унапређење животне средине, одрживи развој и климатске промене</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активности (9)</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 МПЗЖС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1.220.000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1.220.000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uz-Cyrl-UZ"/>
              </w:rPr>
            </w:pPr>
            <w:r w:rsidRPr="006A6424">
              <w:rPr>
                <w:rFonts w:ascii="Times New Roman" w:hAnsi="Times New Roman"/>
                <w:b/>
                <w:sz w:val="14"/>
                <w:szCs w:val="14"/>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2.440.000</w:t>
            </w:r>
          </w:p>
        </w:tc>
        <w:tc>
          <w:tcPr>
            <w:tcW w:w="742" w:type="dxa"/>
            <w:shd w:val="clear" w:color="auto" w:fill="CCFF99"/>
          </w:tcPr>
          <w:p w:rsidR="00F6019D" w:rsidRPr="006A6424" w:rsidRDefault="00F6019D" w:rsidP="004500AE">
            <w:pPr>
              <w:spacing w:after="0" w:line="240" w:lineRule="auto"/>
              <w:ind w:left="-108"/>
              <w:jc w:val="center"/>
              <w:rPr>
                <w:rFonts w:ascii="Times New Roman" w:hAnsi="Times New Roman"/>
                <w:sz w:val="14"/>
                <w:szCs w:val="14"/>
              </w:rPr>
            </w:pPr>
            <w:r w:rsidRPr="006A6424">
              <w:rPr>
                <w:rFonts w:ascii="Times New Roman" w:hAnsi="Times New Roman"/>
                <w:sz w:val="14"/>
                <w:szCs w:val="14"/>
              </w:rPr>
              <w:t>1.220.000</w:t>
            </w:r>
          </w:p>
        </w:tc>
      </w:tr>
      <w:tr w:rsidR="00F6019D" w:rsidRPr="006A6424" w:rsidTr="004500AE">
        <w:tc>
          <w:tcPr>
            <w:tcW w:w="1733" w:type="dxa"/>
            <w:vMerge/>
            <w:vAlign w:val="center"/>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Подржати активности усмерене на разумевање </w:t>
            </w:r>
            <w:r w:rsidRPr="006A6424">
              <w:rPr>
                <w:rFonts w:ascii="Times New Roman" w:hAnsi="Times New Roman"/>
                <w:sz w:val="16"/>
                <w:szCs w:val="16"/>
              </w:rPr>
              <w:lastRenderedPageBreak/>
              <w:t>ризика по здравље узрокованих загађеном животном средином</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Број подржаних активности (9)</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МОС МПЗЖС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lastRenderedPageBreak/>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3.260.000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400.000</w:t>
            </w:r>
          </w:p>
        </w:tc>
      </w:tr>
      <w:tr w:rsidR="00F6019D" w:rsidRPr="006A6424" w:rsidTr="004500AE">
        <w:tc>
          <w:tcPr>
            <w:tcW w:w="1733" w:type="dxa"/>
            <w:vMerge/>
            <w:vAlign w:val="center"/>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ColorfulList-Accent11"/>
              <w:spacing w:after="0" w:line="240" w:lineRule="auto"/>
              <w:ind w:left="0"/>
              <w:rPr>
                <w:rFonts w:ascii="Times New Roman" w:hAnsi="Times New Roman" w:cs="Times New Roman"/>
                <w:sz w:val="16"/>
                <w:szCs w:val="16"/>
              </w:rPr>
            </w:pPr>
            <w:r w:rsidRPr="006A6424">
              <w:rPr>
                <w:rFonts w:ascii="Times New Roman" w:hAnsi="Times New Roman" w:cs="Times New Roman"/>
                <w:sz w:val="16"/>
                <w:szCs w:val="16"/>
              </w:rPr>
              <w:t>Обезбедити обуке младих о превенцији и отклањању последица догађаја са катастрофалним последицама</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активности (9)</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 МПЗЖС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МОС:</w:t>
            </w: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3.660.000</w:t>
            </w:r>
          </w:p>
        </w:tc>
        <w:tc>
          <w:tcPr>
            <w:tcW w:w="742"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bl>
    <w:p w:rsidR="00F6019D" w:rsidRPr="006A6424" w:rsidRDefault="00F6019D" w:rsidP="004500AE">
      <w:pPr>
        <w:pBdr>
          <w:bottom w:val="single" w:sz="4" w:space="1" w:color="auto"/>
        </w:pBdr>
        <w:spacing w:after="0" w:line="240" w:lineRule="auto"/>
        <w:rPr>
          <w:rFonts w:ascii="Times New Roman" w:hAnsi="Times New Roman"/>
          <w:b/>
          <w:sz w:val="28"/>
          <w:szCs w:val="28"/>
        </w:rPr>
      </w:pPr>
    </w:p>
    <w:p w:rsidR="00F6019D" w:rsidRPr="006A6424" w:rsidRDefault="00F6019D" w:rsidP="004500AE">
      <w:pPr>
        <w:pBdr>
          <w:bottom w:val="single" w:sz="4" w:space="1" w:color="auto"/>
        </w:pBdr>
        <w:spacing w:after="0" w:line="240" w:lineRule="auto"/>
        <w:ind w:left="-709"/>
        <w:rPr>
          <w:rFonts w:ascii="Times New Roman" w:hAnsi="Times New Roman"/>
          <w:b/>
          <w:sz w:val="28"/>
          <w:szCs w:val="28"/>
        </w:rPr>
      </w:pPr>
    </w:p>
    <w:p w:rsidR="00F6019D" w:rsidRPr="006A6424" w:rsidRDefault="00F6019D" w:rsidP="004500AE">
      <w:pPr>
        <w:pBdr>
          <w:bottom w:val="single" w:sz="4" w:space="1" w:color="auto"/>
        </w:pBdr>
        <w:spacing w:after="0" w:line="240" w:lineRule="auto"/>
        <w:ind w:left="-709"/>
        <w:rPr>
          <w:rFonts w:ascii="Times New Roman" w:hAnsi="Times New Roman"/>
          <w:b/>
          <w:sz w:val="28"/>
          <w:szCs w:val="28"/>
        </w:rPr>
      </w:pPr>
      <w:r w:rsidRPr="006A6424">
        <w:rPr>
          <w:rFonts w:ascii="Times New Roman" w:hAnsi="Times New Roman"/>
          <w:b/>
          <w:sz w:val="28"/>
          <w:szCs w:val="28"/>
        </w:rPr>
        <w:t>5.5. Безбедност младих</w:t>
      </w:r>
    </w:p>
    <w:p w:rsidR="00F6019D" w:rsidRPr="006A6424" w:rsidRDefault="00F6019D" w:rsidP="00150457">
      <w:pPr>
        <w:spacing w:after="0" w:line="240" w:lineRule="auto"/>
        <w:ind w:left="-709"/>
        <w:rPr>
          <w:rFonts w:ascii="Times New Roman" w:hAnsi="Times New Roman"/>
          <w:b/>
          <w:sz w:val="28"/>
          <w:szCs w:val="28"/>
        </w:rPr>
      </w:pPr>
    </w:p>
    <w:p w:rsidR="00F6019D" w:rsidRPr="006A6424" w:rsidRDefault="00F6019D" w:rsidP="00150457">
      <w:pPr>
        <w:spacing w:after="0" w:line="240" w:lineRule="auto"/>
        <w:ind w:left="-709"/>
        <w:rPr>
          <w:rFonts w:ascii="Times New Roman" w:hAnsi="Times New Roman"/>
          <w:b/>
          <w:sz w:val="28"/>
          <w:szCs w:val="28"/>
          <w:lang w:val="ru-RU"/>
        </w:rPr>
      </w:pPr>
      <w:r w:rsidRPr="006A6424">
        <w:rPr>
          <w:rFonts w:ascii="Times New Roman" w:hAnsi="Times New Roman"/>
          <w:b/>
          <w:sz w:val="28"/>
          <w:szCs w:val="28"/>
          <w:lang w:val="ru-RU"/>
        </w:rPr>
        <w:t>СТРАТЕШКИ ЦИЉ: Унапређени услови за развијање безбедносне културе младих</w:t>
      </w:r>
    </w:p>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lang w:val="ru-RU"/>
              </w:rPr>
            </w:pPr>
            <w:r w:rsidRPr="006A6424">
              <w:rPr>
                <w:rFonts w:ascii="Times New Roman" w:hAnsi="Times New Roman"/>
                <w:lang w:val="ru-RU"/>
              </w:rPr>
              <w:t>Успостављено свеобухватно и континуирано образовање младих о безбедносним изазовима, ризицима и претњама и безбедном понашању</w:t>
            </w:r>
          </w:p>
        </w:tc>
        <w:tc>
          <w:tcPr>
            <w:tcW w:w="6237" w:type="dxa"/>
            <w:vAlign w:val="center"/>
          </w:tcPr>
          <w:p w:rsidR="00F6019D" w:rsidRPr="006A6424" w:rsidRDefault="00F6019D" w:rsidP="00150457">
            <w:pPr>
              <w:spacing w:after="0" w:line="240" w:lineRule="auto"/>
              <w:rPr>
                <w:rFonts w:ascii="Times New Roman" w:hAnsi="Times New Roman"/>
                <w:sz w:val="18"/>
                <w:lang w:val="ru-RU"/>
              </w:rPr>
            </w:pPr>
            <w:r w:rsidRPr="006A6424">
              <w:rPr>
                <w:rFonts w:ascii="Times New Roman" w:hAnsi="Times New Roman"/>
                <w:sz w:val="18"/>
                <w:lang w:val="ru-RU"/>
              </w:rPr>
              <w:t>Повећан број младих укључених у програме образовања о безбедносним изазовима, ризицима и претњама и безбедном понашању</w:t>
            </w: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4500AE">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4500AE">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4500AE">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4500AE">
        <w:trPr>
          <w:trHeight w:val="284"/>
        </w:trPr>
        <w:tc>
          <w:tcPr>
            <w:tcW w:w="1733" w:type="dxa"/>
            <w:vMerge w:val="restart"/>
          </w:tcPr>
          <w:p w:rsidR="00F6019D" w:rsidRPr="006A6424" w:rsidRDefault="00F6019D" w:rsidP="00150457">
            <w:pPr>
              <w:pStyle w:val="Odlomakpopisa"/>
              <w:spacing w:after="0" w:line="240" w:lineRule="auto"/>
              <w:ind w:left="0"/>
              <w:rPr>
                <w:rFonts w:ascii="Times New Roman" w:hAnsi="Times New Roman"/>
                <w:sz w:val="20"/>
                <w:lang w:val="ru-RU"/>
              </w:rPr>
            </w:pPr>
            <w:r w:rsidRPr="006A6424">
              <w:rPr>
                <w:rFonts w:ascii="Times New Roman" w:hAnsi="Times New Roman"/>
                <w:sz w:val="20"/>
                <w:lang w:val="ru-RU"/>
              </w:rPr>
              <w:t>Успостављен је и уређен начин континуираног развијања безбедносне културе младих на свим нивоима рада са младима</w:t>
            </w:r>
          </w:p>
          <w:p w:rsidR="00F6019D" w:rsidRPr="006A6424" w:rsidRDefault="00F6019D" w:rsidP="00150457">
            <w:pPr>
              <w:spacing w:after="0" w:line="240" w:lineRule="auto"/>
              <w:rPr>
                <w:rFonts w:ascii="Times New Roman" w:hAnsi="Times New Roman"/>
                <w:sz w:val="20"/>
                <w:lang w:val="ru-RU"/>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Унапредити наставне и ваннаставне активности садржајима који омогућавају младима да стекну нова знања, вештине и способности из области безбедности</w:t>
            </w:r>
          </w:p>
          <w:p w:rsidR="00F6019D" w:rsidRPr="006A6424" w:rsidRDefault="00F6019D" w:rsidP="00150457">
            <w:pPr>
              <w:spacing w:after="0" w:line="240" w:lineRule="auto"/>
              <w:rPr>
                <w:rFonts w:ascii="Times New Roman" w:hAnsi="Times New Roman"/>
                <w:sz w:val="16"/>
                <w:szCs w:val="16"/>
                <w:lang w:val="ru-RU"/>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школа које спроводе наставне и ваннаставне активности из области безбедности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(најмање 30%);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ученика који је укључен у ове активности (</w:t>
            </w:r>
            <w:r w:rsidRPr="006A6424">
              <w:rPr>
                <w:rFonts w:ascii="Times New Roman" w:hAnsi="Times New Roman"/>
                <w:sz w:val="16"/>
                <w:szCs w:val="16"/>
              </w:rPr>
              <w:t xml:space="preserve">најмање </w:t>
            </w:r>
            <w:r w:rsidRPr="006A6424">
              <w:rPr>
                <w:rFonts w:ascii="Times New Roman" w:hAnsi="Times New Roman"/>
                <w:sz w:val="16"/>
                <w:szCs w:val="16"/>
                <w:lang w:val="ru-RU"/>
              </w:rPr>
              <w:t>50%)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локални </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Школске управе Школе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ru-RU"/>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lang w:val="ru-RU"/>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4"/>
                <w:lang w:val="ru-RU"/>
              </w:rPr>
            </w:pPr>
          </w:p>
        </w:tc>
      </w:tr>
      <w:tr w:rsidR="00F6019D" w:rsidRPr="006A6424" w:rsidTr="004500AE">
        <w:tc>
          <w:tcPr>
            <w:tcW w:w="1733" w:type="dxa"/>
            <w:vMerge/>
          </w:tcPr>
          <w:p w:rsidR="00F6019D" w:rsidRPr="006A6424" w:rsidRDefault="00F6019D" w:rsidP="00150457">
            <w:pPr>
              <w:spacing w:after="0" w:line="240" w:lineRule="auto"/>
              <w:rPr>
                <w:rFonts w:ascii="Times New Roman" w:hAnsi="Times New Roman"/>
                <w:lang w:val="ru-RU"/>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 xml:space="preserve">Утврдити критеријуме и стандарде за програме о безбедности младих који се спроводе изван образовног система </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Утврђени критеријими и дефинисани стандарди </w:t>
            </w:r>
          </w:p>
        </w:tc>
        <w:tc>
          <w:tcPr>
            <w:tcW w:w="990" w:type="dxa"/>
          </w:tcPr>
          <w:p w:rsidR="00F6019D" w:rsidRPr="006A6424" w:rsidRDefault="00F6019D" w:rsidP="00150457">
            <w:pPr>
              <w:numPr>
                <w:ins w:id="54" w:author="Bube" w:date="2015-05-12T18:17:00Z"/>
              </w:numPr>
              <w:spacing w:after="0" w:line="240" w:lineRule="auto"/>
              <w:rPr>
                <w:rFonts w:ascii="Times New Roman" w:hAnsi="Times New Roman"/>
                <w:bCs/>
                <w:sz w:val="16"/>
                <w:szCs w:val="16"/>
              </w:rPr>
            </w:pPr>
            <w:r w:rsidRPr="006A6424">
              <w:rPr>
                <w:rFonts w:ascii="Times New Roman" w:hAnsi="Times New Roman"/>
                <w:bCs/>
                <w:sz w:val="16"/>
                <w:szCs w:val="16"/>
              </w:rPr>
              <w:t>2015-2016</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r>
      <w:tr w:rsidR="00F6019D" w:rsidRPr="006A6424" w:rsidTr="004500AE">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 xml:space="preserve">Унапредити  важеће </w:t>
            </w:r>
            <w:r w:rsidRPr="006A6424">
              <w:rPr>
                <w:rFonts w:ascii="Times New Roman" w:hAnsi="Times New Roman"/>
                <w:sz w:val="16"/>
                <w:szCs w:val="16"/>
                <w:lang w:val="ru-RU"/>
              </w:rPr>
              <w:lastRenderedPageBreak/>
              <w:t>критеријуме и стандарде према којима се спроводе програми  везани за безбедност младих укључујући и родно засноване безбедносне ризике и претње</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sz w:val="16"/>
                <w:szCs w:val="16"/>
                <w:lang w:val="ru-RU"/>
              </w:rPr>
              <w:lastRenderedPageBreak/>
              <w:t xml:space="preserve">Развијен </w:t>
            </w:r>
            <w:r w:rsidRPr="006A6424">
              <w:rPr>
                <w:rFonts w:ascii="Times New Roman" w:hAnsi="Times New Roman"/>
                <w:sz w:val="16"/>
                <w:szCs w:val="16"/>
                <w:lang w:val="ru-RU"/>
              </w:rPr>
              <w:lastRenderedPageBreak/>
              <w:t xml:space="preserve">правилник или упутство </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локални</w:t>
            </w:r>
          </w:p>
        </w:tc>
        <w:tc>
          <w:tcPr>
            <w:tcW w:w="1080" w:type="dxa"/>
          </w:tcPr>
          <w:p w:rsidR="00F6019D" w:rsidRPr="006A6424" w:rsidRDefault="00F6019D" w:rsidP="00150457">
            <w:pPr>
              <w:spacing w:after="0" w:line="240" w:lineRule="auto"/>
              <w:rPr>
                <w:rFonts w:ascii="Times New Roman" w:hAnsi="Times New Roman"/>
                <w:bCs/>
                <w:sz w:val="16"/>
                <w:szCs w:val="16"/>
                <w:lang w:val="sr-Latn-CS"/>
              </w:rPr>
            </w:pPr>
            <w:r w:rsidRPr="006A6424">
              <w:rPr>
                <w:rFonts w:ascii="Times New Roman" w:hAnsi="Times New Roman"/>
                <w:bCs/>
                <w:sz w:val="16"/>
                <w:szCs w:val="16"/>
              </w:rPr>
              <w:lastRenderedPageBreak/>
              <w:t>МОС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МПНТР</w:t>
            </w: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lang w:val="sr-Latn-CS"/>
              </w:rPr>
              <w:lastRenderedPageBreak/>
              <w:t>M</w:t>
            </w:r>
            <w:r w:rsidRPr="006A6424">
              <w:rPr>
                <w:rFonts w:ascii="Times New Roman" w:hAnsi="Times New Roman"/>
                <w:bCs/>
                <w:sz w:val="16"/>
                <w:szCs w:val="16"/>
              </w:rPr>
              <w:t>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Факултети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ЈЛС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УКСОА</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bCs/>
                <w:sz w:val="14"/>
                <w:szCs w:val="16"/>
              </w:rPr>
              <w:t xml:space="preserve">Нису </w:t>
            </w:r>
            <w:r w:rsidRPr="006A6424">
              <w:rPr>
                <w:rFonts w:ascii="Times New Roman" w:hAnsi="Times New Roman"/>
                <w:b/>
                <w:bCs/>
                <w:sz w:val="14"/>
                <w:szCs w:val="16"/>
              </w:rPr>
              <w:lastRenderedPageBreak/>
              <w:t>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4"/>
              </w:rPr>
            </w:pPr>
          </w:p>
        </w:tc>
      </w:tr>
      <w:tr w:rsidR="00F6019D" w:rsidRPr="006A6424" w:rsidTr="004500AE">
        <w:trPr>
          <w:trHeight w:val="1050"/>
        </w:trPr>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активности субјеката омладинске политике који промовишу безбедносну културу међу младима</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подржаних активности (12)</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2016-2017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КЗМ</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УКСОА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ru-RU"/>
              </w:rPr>
            </w:pPr>
            <w:r w:rsidRPr="006A6424">
              <w:rPr>
                <w:rFonts w:ascii="Times New Roman" w:hAnsi="Times New Roman"/>
                <w:b/>
                <w:sz w:val="14"/>
                <w:szCs w:val="14"/>
                <w:lang w:val="ru-RU"/>
              </w:rPr>
              <w:t>12.200.000</w:t>
            </w:r>
          </w:p>
          <w:p w:rsidR="00F6019D" w:rsidRPr="006A6424" w:rsidRDefault="00F6019D" w:rsidP="00150457">
            <w:pPr>
              <w:spacing w:after="0" w:line="240" w:lineRule="auto"/>
              <w:jc w:val="center"/>
              <w:rPr>
                <w:rFonts w:ascii="Times New Roman" w:hAnsi="Times New Roman"/>
                <w:b/>
                <w:sz w:val="14"/>
                <w:szCs w:val="14"/>
                <w:lang w:val="ru-RU"/>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lang w:val="ru-RU"/>
              </w:rPr>
            </w:pPr>
            <w:r w:rsidRPr="006A6424">
              <w:rPr>
                <w:rFonts w:ascii="Times New Roman" w:hAnsi="Times New Roman"/>
                <w:sz w:val="14"/>
                <w:szCs w:val="14"/>
                <w:lang w:val="ru-RU"/>
              </w:rPr>
              <w:t>12.200.000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r>
      <w:tr w:rsidR="00F6019D" w:rsidRPr="006A6424" w:rsidTr="004500AE">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Развити програме који ће младима омогућити  да прођу систем обуке и оспособљавања за реаговање на безбедносне  ризике и претње у њиховом непосредном  окружењу  </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младих обучених и оспособљених да реагују на безбедносне ризике и претње у њиховом непосредном окружењу (</w:t>
            </w:r>
            <w:r w:rsidRPr="006A6424">
              <w:rPr>
                <w:rFonts w:ascii="Times New Roman" w:hAnsi="Times New Roman"/>
                <w:sz w:val="16"/>
                <w:szCs w:val="16"/>
              </w:rPr>
              <w:t xml:space="preserve">најмање </w:t>
            </w:r>
            <w:r w:rsidRPr="006A6424">
              <w:rPr>
                <w:rFonts w:ascii="Times New Roman" w:hAnsi="Times New Roman"/>
                <w:sz w:val="16"/>
                <w:szCs w:val="16"/>
                <w:lang w:val="ru-RU"/>
              </w:rPr>
              <w:t>500)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МУП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Школске управе Школе</w:t>
            </w:r>
          </w:p>
          <w:p w:rsidR="00F6019D" w:rsidRPr="006A6424" w:rsidRDefault="00F6019D" w:rsidP="00150457">
            <w:pPr>
              <w:spacing w:after="0" w:line="240" w:lineRule="auto"/>
              <w:rPr>
                <w:rFonts w:ascii="Times New Roman" w:hAnsi="Times New Roman"/>
                <w:sz w:val="16"/>
                <w:szCs w:val="16"/>
                <w:lang w:val="ru-RU"/>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6"/>
                <w:lang w:val="ru-RU"/>
              </w:rPr>
              <w:t>2.745.000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ins w:id="55" w:author="bane" w:date="2015-05-02T23:31: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numPr>
                <w:ins w:id="56" w:author="Dubravka" w:date="2015-05-17T13:34:00Z"/>
              </w:numPr>
              <w:spacing w:after="0" w:line="240" w:lineRule="auto"/>
              <w:rPr>
                <w:ins w:id="57" w:author="Dubravka" w:date="2015-05-17T13:34:00Z"/>
                <w:rFonts w:ascii="Times New Roman" w:hAnsi="Times New Roman"/>
                <w:sz w:val="16"/>
                <w:szCs w:val="16"/>
              </w:rPr>
            </w:pPr>
          </w:p>
          <w:p w:rsidR="00F6019D" w:rsidRPr="006A6424" w:rsidRDefault="00F6019D" w:rsidP="00150457">
            <w:pPr>
              <w:numPr>
                <w:ins w:id="58" w:author="Dubravka" w:date="2015-05-17T13:34:00Z"/>
              </w:numPr>
              <w:spacing w:after="0" w:line="240" w:lineRule="auto"/>
              <w:jc w:val="center"/>
              <w:rPr>
                <w:rFonts w:ascii="Times New Roman" w:hAnsi="Times New Roman"/>
                <w:sz w:val="14"/>
                <w:szCs w:val="14"/>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745.000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ru-RU"/>
              </w:rPr>
            </w:pPr>
            <w:r w:rsidRPr="006A6424">
              <w:rPr>
                <w:rFonts w:ascii="Times New Roman" w:hAnsi="Times New Roman"/>
                <w:b/>
                <w:sz w:val="14"/>
                <w:szCs w:val="14"/>
                <w:lang w:val="ru-RU"/>
              </w:rPr>
              <w:t>8.235.000</w:t>
            </w:r>
          </w:p>
          <w:p w:rsidR="00F6019D" w:rsidRPr="006A6424" w:rsidRDefault="00F6019D" w:rsidP="00150457">
            <w:pPr>
              <w:spacing w:after="0" w:line="240" w:lineRule="auto"/>
              <w:jc w:val="center"/>
              <w:rPr>
                <w:rFonts w:ascii="Times New Roman" w:hAnsi="Times New Roman"/>
                <w:b/>
                <w:sz w:val="14"/>
                <w:szCs w:val="14"/>
                <w:lang w:val="ru-RU"/>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745.000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1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790"/>
        <w:gridCol w:w="830"/>
      </w:tblGrid>
      <w:tr w:rsidR="00F6019D" w:rsidRPr="006A6424" w:rsidTr="00031985">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80"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031985">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2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234939">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7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3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234939">
        <w:trPr>
          <w:trHeight w:val="1394"/>
        </w:trPr>
        <w:tc>
          <w:tcPr>
            <w:tcW w:w="1733" w:type="dxa"/>
            <w:vMerge w:val="restart"/>
          </w:tcPr>
          <w:p w:rsidR="00F6019D" w:rsidRPr="006A6424" w:rsidRDefault="00F6019D" w:rsidP="00150457">
            <w:pPr>
              <w:pStyle w:val="Odlomakpopisa"/>
              <w:spacing w:after="0" w:line="240" w:lineRule="auto"/>
              <w:ind w:left="0"/>
              <w:rPr>
                <w:rFonts w:ascii="Times New Roman" w:hAnsi="Times New Roman"/>
                <w:sz w:val="20"/>
                <w:lang w:val="ru-RU"/>
              </w:rPr>
            </w:pPr>
            <w:r w:rsidRPr="006A6424">
              <w:rPr>
                <w:rFonts w:ascii="Times New Roman" w:hAnsi="Times New Roman"/>
                <w:sz w:val="20"/>
                <w:lang w:val="ru-RU"/>
              </w:rPr>
              <w:t>Развијени разноврсни и свеобухватни програми који се баве савременим безбедносним ризицима и претњама којима су млади изложени</w:t>
            </w:r>
          </w:p>
          <w:p w:rsidR="00F6019D" w:rsidRPr="006A6424" w:rsidRDefault="00F6019D" w:rsidP="00150457">
            <w:pPr>
              <w:spacing w:after="0" w:line="240" w:lineRule="auto"/>
              <w:rPr>
                <w:rFonts w:ascii="Times New Roman" w:hAnsi="Times New Roman"/>
                <w:sz w:val="20"/>
                <w:lang w:val="ru-RU"/>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развој и реализацију програма са превентивним мерама и активностима усмерених ка умањењу ризика и претњи којима су млади изложени</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Уређен и побољшан квалитет  каталога  са програмима;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програма (2)</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Факултети Школске управе 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Локалне институције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w:t>
            </w:r>
          </w:p>
        </w:tc>
        <w:tc>
          <w:tcPr>
            <w:tcW w:w="7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w:t>
            </w:r>
          </w:p>
        </w:tc>
        <w:tc>
          <w:tcPr>
            <w:tcW w:w="83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Унапредити постојеће и развити нове програме и активности који обухватају  безбедносне ризике којима су млади изложени у саобраћају</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Број подржаних програма (3 национална, 5 локалних); Смањен број младих који трпе последице безбедносних ризика и претњи </w:t>
            </w:r>
            <w:r w:rsidRPr="006A6424">
              <w:rPr>
                <w:rFonts w:ascii="Times New Roman" w:hAnsi="Times New Roman"/>
                <w:bCs/>
                <w:sz w:val="16"/>
                <w:szCs w:val="16"/>
                <w:lang w:val="ru-RU"/>
              </w:rPr>
              <w:lastRenderedPageBreak/>
              <w:t>у  саобраћају (</w:t>
            </w:r>
            <w:r w:rsidRPr="006A6424">
              <w:rPr>
                <w:rFonts w:ascii="Times New Roman" w:hAnsi="Times New Roman"/>
                <w:sz w:val="16"/>
                <w:szCs w:val="16"/>
              </w:rPr>
              <w:t xml:space="preserve">најмање </w:t>
            </w:r>
            <w:r w:rsidRPr="006A6424">
              <w:rPr>
                <w:rFonts w:ascii="Times New Roman" w:hAnsi="Times New Roman"/>
                <w:bCs/>
                <w:sz w:val="16"/>
                <w:szCs w:val="16"/>
                <w:lang w:val="ru-RU"/>
              </w:rPr>
              <w:t>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МГСИ</w:t>
            </w:r>
          </w:p>
          <w:p w:rsidR="00F6019D" w:rsidRPr="006A6424" w:rsidRDefault="00F6019D" w:rsidP="00150457">
            <w:pPr>
              <w:spacing w:after="0" w:line="240" w:lineRule="auto"/>
              <w:rPr>
                <w:rFonts w:ascii="Times New Roman" w:hAnsi="Times New Roman"/>
                <w:bCs/>
                <w:strike/>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МОС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lang w:val="ru-RU"/>
              </w:rPr>
              <w:t>МПНТР</w:t>
            </w:r>
            <w:r w:rsidRPr="006A6424">
              <w:rPr>
                <w:rFonts w:ascii="Times New Roman" w:hAnsi="Times New Roman"/>
                <w:bCs/>
                <w:sz w:val="16"/>
                <w:szCs w:val="16"/>
              </w:rPr>
              <w:t xml:space="preserve"> </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Агенција за безбедност саобраћаја</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УКСОА</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КЗМ</w:t>
            </w:r>
          </w:p>
          <w:p w:rsidR="00F6019D" w:rsidRPr="006A6424" w:rsidRDefault="00F6019D" w:rsidP="00150457">
            <w:pPr>
              <w:spacing w:after="0" w:line="240" w:lineRule="auto"/>
              <w:rPr>
                <w:rFonts w:ascii="Times New Roman" w:hAnsi="Times New Roman"/>
                <w:bCs/>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4.880.000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14.640.000</w:t>
            </w:r>
          </w:p>
          <w:p w:rsidR="00F6019D" w:rsidRPr="006A6424" w:rsidRDefault="00F6019D" w:rsidP="00150457">
            <w:pPr>
              <w:spacing w:after="0" w:line="240" w:lineRule="auto"/>
              <w:jc w:val="center"/>
              <w:rPr>
                <w:rFonts w:ascii="Times New Roman" w:hAnsi="Times New Roman"/>
                <w:b/>
                <w:sz w:val="14"/>
                <w:szCs w:val="16"/>
              </w:rPr>
            </w:pPr>
          </w:p>
        </w:tc>
        <w:tc>
          <w:tcPr>
            <w:tcW w:w="790" w:type="dxa"/>
            <w:shd w:val="clear" w:color="auto" w:fill="CCFF99"/>
          </w:tcPr>
          <w:p w:rsidR="00F6019D" w:rsidRPr="006A6424" w:rsidRDefault="00F6019D" w:rsidP="00234939">
            <w:pPr>
              <w:spacing w:after="0" w:line="240" w:lineRule="auto"/>
              <w:ind w:left="-168"/>
              <w:jc w:val="center"/>
              <w:rPr>
                <w:rFonts w:ascii="Times New Roman" w:hAnsi="Times New Roman"/>
                <w:sz w:val="14"/>
                <w:szCs w:val="16"/>
              </w:rPr>
            </w:pPr>
            <w:r w:rsidRPr="006A6424">
              <w:rPr>
                <w:rFonts w:ascii="Times New Roman" w:hAnsi="Times New Roman"/>
                <w:sz w:val="14"/>
                <w:szCs w:val="16"/>
              </w:rPr>
              <w:t xml:space="preserve"> 9.760.000</w:t>
            </w:r>
          </w:p>
        </w:tc>
        <w:tc>
          <w:tcPr>
            <w:tcW w:w="83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постојеће и развити нове програме и активности који обухватају ризике од различитих облика криминала и корупције</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подржаних програма (3 национална, 5 локалних);</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Смањен број младих који трпе последице безбедносних ризика и претњи везаних за различите облике криминала и корупције (</w:t>
            </w:r>
            <w:r w:rsidRPr="006A6424">
              <w:rPr>
                <w:rFonts w:ascii="Times New Roman" w:hAnsi="Times New Roman"/>
                <w:sz w:val="16"/>
                <w:szCs w:val="16"/>
              </w:rPr>
              <w:t xml:space="preserve">најмање </w:t>
            </w:r>
            <w:r w:rsidRPr="006A6424">
              <w:rPr>
                <w:rFonts w:ascii="Times New Roman" w:hAnsi="Times New Roman"/>
                <w:bCs/>
                <w:sz w:val="16"/>
                <w:szCs w:val="16"/>
                <w:lang w:val="ru-RU"/>
              </w:rPr>
              <w:t>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Агенција за борбу против корупције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КЗМ</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Школе</w:t>
            </w:r>
          </w:p>
          <w:p w:rsidR="00F6019D" w:rsidRPr="006A6424" w:rsidRDefault="00F6019D" w:rsidP="00150457">
            <w:pPr>
              <w:spacing w:after="0" w:line="240" w:lineRule="auto"/>
              <w:rPr>
                <w:rFonts w:ascii="Times New Roman" w:hAnsi="Times New Roman"/>
                <w:b/>
                <w:bCs/>
                <w:sz w:val="16"/>
                <w:szCs w:val="16"/>
                <w:lang w:val="ru-RU"/>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4.880.000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14.640.000</w:t>
            </w:r>
          </w:p>
          <w:p w:rsidR="00F6019D" w:rsidRPr="006A6424" w:rsidRDefault="00F6019D" w:rsidP="00150457">
            <w:pPr>
              <w:spacing w:after="0" w:line="240" w:lineRule="auto"/>
              <w:jc w:val="center"/>
              <w:rPr>
                <w:rFonts w:ascii="Times New Roman" w:hAnsi="Times New Roman"/>
                <w:b/>
                <w:sz w:val="14"/>
                <w:szCs w:val="16"/>
              </w:rPr>
            </w:pPr>
          </w:p>
        </w:tc>
        <w:tc>
          <w:tcPr>
            <w:tcW w:w="790" w:type="dxa"/>
            <w:shd w:val="clear" w:color="auto" w:fill="CCFF99"/>
          </w:tcPr>
          <w:p w:rsidR="00F6019D" w:rsidRPr="006A6424" w:rsidRDefault="00F6019D" w:rsidP="00150457">
            <w:pPr>
              <w:spacing w:after="0" w:line="240" w:lineRule="auto"/>
              <w:jc w:val="center"/>
              <w:rPr>
                <w:ins w:id="59" w:author="Dubravka" w:date="2015-05-19T20:23:00Z"/>
                <w:rFonts w:ascii="Times New Roman" w:hAnsi="Times New Roman"/>
                <w:sz w:val="14"/>
                <w:szCs w:val="16"/>
              </w:rPr>
            </w:pPr>
            <w:r w:rsidRPr="006A6424">
              <w:rPr>
                <w:rFonts w:ascii="Times New Roman" w:hAnsi="Times New Roman"/>
                <w:sz w:val="14"/>
                <w:szCs w:val="16"/>
              </w:rPr>
              <w:t>9.760.000</w:t>
            </w:r>
          </w:p>
          <w:p w:rsidR="00F6019D" w:rsidRPr="006A6424" w:rsidRDefault="00F6019D" w:rsidP="00150457">
            <w:pPr>
              <w:numPr>
                <w:ins w:id="60" w:author="Dubravka" w:date="2015-05-19T20:23:00Z"/>
              </w:numPr>
              <w:spacing w:after="0" w:line="240" w:lineRule="auto"/>
              <w:jc w:val="center"/>
              <w:rPr>
                <w:rFonts w:ascii="Times New Roman" w:hAnsi="Times New Roman"/>
                <w:sz w:val="14"/>
                <w:szCs w:val="16"/>
              </w:rPr>
            </w:pPr>
          </w:p>
        </w:tc>
        <w:tc>
          <w:tcPr>
            <w:tcW w:w="830" w:type="dxa"/>
            <w:shd w:val="clear" w:color="auto" w:fill="CCFF99"/>
          </w:tcPr>
          <w:p w:rsidR="00F6019D" w:rsidRPr="006A6424" w:rsidRDefault="00F6019D" w:rsidP="00031985">
            <w:pPr>
              <w:spacing w:after="0" w:line="240" w:lineRule="auto"/>
              <w:ind w:left="-92"/>
              <w:jc w:val="center"/>
              <w:rPr>
                <w:rFonts w:ascii="Times New Roman" w:hAnsi="Times New Roman"/>
                <w:sz w:val="14"/>
                <w:szCs w:val="16"/>
              </w:rPr>
            </w:pPr>
            <w:r w:rsidRPr="006A6424">
              <w:rPr>
                <w:rFonts w:ascii="Times New Roman" w:hAnsi="Times New Roman"/>
                <w:sz w:val="14"/>
                <w:szCs w:val="16"/>
              </w:rPr>
              <w:t>4.880.000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Развити програме који оснажују младе и развијају одређене вештине и способности како да адекватно реагују приликом природних катастрофа и елементарних непогода </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Број подржаних програма (3 национална, 5 локалних) </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МУП</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МОС</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КЗМ</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Школе</w:t>
            </w:r>
          </w:p>
          <w:p w:rsidR="00F6019D" w:rsidRPr="006A6424" w:rsidRDefault="00F6019D" w:rsidP="00150457">
            <w:pPr>
              <w:spacing w:after="0" w:line="240" w:lineRule="auto"/>
              <w:rPr>
                <w:rFonts w:ascii="Times New Roman" w:hAnsi="Times New Roman"/>
                <w:b/>
                <w:bCs/>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2.415.949</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2.415.949</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4.637.260</w:t>
            </w:r>
          </w:p>
        </w:tc>
        <w:tc>
          <w:tcPr>
            <w:tcW w:w="7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4.637.260</w:t>
            </w:r>
          </w:p>
        </w:tc>
        <w:tc>
          <w:tcPr>
            <w:tcW w:w="83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програме који оспособљавају младе да препознају и адекватно реагују на дигитално насиље, тј. насиље које настаје применом  информационе технологије</w:t>
            </w:r>
          </w:p>
          <w:p w:rsidR="00F6019D" w:rsidRPr="006A6424" w:rsidRDefault="00F6019D" w:rsidP="00150457">
            <w:pPr>
              <w:pStyle w:val="Odlomakpopisa"/>
              <w:spacing w:after="0" w:line="240" w:lineRule="auto"/>
              <w:ind w:left="0"/>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Смањен број младих који трпе последице безбедносних ризика и претњи који настају злоупотребама при примени информационе технологије (</w:t>
            </w:r>
            <w:r w:rsidRPr="006A6424">
              <w:rPr>
                <w:rFonts w:ascii="Times New Roman" w:hAnsi="Times New Roman"/>
                <w:sz w:val="16"/>
                <w:szCs w:val="16"/>
              </w:rPr>
              <w:t xml:space="preserve">најмање  </w:t>
            </w:r>
            <w:r w:rsidRPr="006A6424">
              <w:rPr>
                <w:rFonts w:ascii="Times New Roman" w:hAnsi="Times New Roman"/>
                <w:bCs/>
                <w:sz w:val="16"/>
                <w:szCs w:val="16"/>
                <w:lang w:val="ru-RU"/>
              </w:rPr>
              <w:t>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МОС</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Факултети</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Локалне институције </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4.880.000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14.640.000</w:t>
            </w:r>
          </w:p>
          <w:p w:rsidR="00F6019D" w:rsidRPr="006A6424" w:rsidRDefault="00F6019D" w:rsidP="00150457">
            <w:pPr>
              <w:spacing w:after="0" w:line="240" w:lineRule="auto"/>
              <w:jc w:val="center"/>
              <w:rPr>
                <w:rFonts w:ascii="Times New Roman" w:hAnsi="Times New Roman"/>
                <w:b/>
                <w:sz w:val="14"/>
                <w:szCs w:val="16"/>
              </w:rPr>
            </w:pPr>
          </w:p>
        </w:tc>
        <w:tc>
          <w:tcPr>
            <w:tcW w:w="7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9.760.000</w:t>
            </w:r>
          </w:p>
          <w:p w:rsidR="00F6019D" w:rsidRPr="006A6424" w:rsidRDefault="00F6019D" w:rsidP="00150457">
            <w:pPr>
              <w:spacing w:after="0" w:line="240" w:lineRule="auto"/>
              <w:jc w:val="center"/>
              <w:rPr>
                <w:rFonts w:ascii="Times New Roman" w:hAnsi="Times New Roman"/>
                <w:sz w:val="14"/>
                <w:szCs w:val="16"/>
              </w:rPr>
            </w:pPr>
          </w:p>
        </w:tc>
        <w:tc>
          <w:tcPr>
            <w:tcW w:w="830" w:type="dxa"/>
            <w:shd w:val="clear" w:color="auto" w:fill="CCFF99"/>
          </w:tcPr>
          <w:p w:rsidR="00F6019D" w:rsidRPr="006A6424" w:rsidRDefault="00F6019D" w:rsidP="0025399F">
            <w:pPr>
              <w:spacing w:after="0" w:line="240" w:lineRule="auto"/>
              <w:ind w:left="-92"/>
              <w:jc w:val="center"/>
              <w:rPr>
                <w:rFonts w:ascii="Times New Roman" w:hAnsi="Times New Roman"/>
                <w:sz w:val="14"/>
                <w:szCs w:val="16"/>
              </w:rPr>
            </w:pPr>
            <w:r w:rsidRPr="006A6424">
              <w:rPr>
                <w:rFonts w:ascii="Times New Roman" w:hAnsi="Times New Roman"/>
                <w:sz w:val="14"/>
                <w:szCs w:val="16"/>
              </w:rPr>
              <w:t>4.880.000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Развијати и унапредити програме превенције у области трговине људима/младима</w:t>
            </w:r>
          </w:p>
          <w:p w:rsidR="00F6019D" w:rsidRPr="006A6424" w:rsidRDefault="00F6019D" w:rsidP="00150457">
            <w:pPr>
              <w:pStyle w:val="Odlomakpopisa"/>
              <w:spacing w:after="0" w:line="240" w:lineRule="auto"/>
              <w:ind w:left="0"/>
              <w:rPr>
                <w:rFonts w:ascii="Times New Roman" w:hAnsi="Times New Roman"/>
                <w:sz w:val="16"/>
                <w:szCs w:val="16"/>
                <w:lang w:val="ru-RU"/>
              </w:rPr>
            </w:pPr>
          </w:p>
          <w:p w:rsidR="00F6019D" w:rsidRPr="006A6424" w:rsidRDefault="00F6019D" w:rsidP="00150457">
            <w:pPr>
              <w:pStyle w:val="Odlomakpopisa"/>
              <w:spacing w:after="0" w:line="240" w:lineRule="auto"/>
              <w:ind w:left="0"/>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младих који је прошао програме превенције, развио одговарајуће вештине како не би постао жртва у области трговине људима  (</w:t>
            </w:r>
            <w:r w:rsidRPr="006A6424">
              <w:rPr>
                <w:rFonts w:ascii="Times New Roman" w:hAnsi="Times New Roman"/>
                <w:sz w:val="16"/>
                <w:szCs w:val="16"/>
              </w:rPr>
              <w:t xml:space="preserve">најмање </w:t>
            </w:r>
            <w:r w:rsidRPr="006A6424">
              <w:rPr>
                <w:rFonts w:ascii="Times New Roman" w:hAnsi="Times New Roman"/>
                <w:bCs/>
                <w:sz w:val="16"/>
                <w:szCs w:val="16"/>
                <w:lang w:val="ru-RU"/>
              </w:rPr>
              <w:t>300)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p w:rsidR="00F6019D" w:rsidRPr="006A6424" w:rsidRDefault="00F6019D" w:rsidP="00150457">
            <w:pPr>
              <w:spacing w:after="0" w:line="240" w:lineRule="auto"/>
              <w:rPr>
                <w:rFonts w:ascii="Times New Roman" w:hAnsi="Times New Roman"/>
                <w:bCs/>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rPr>
              <w:t>Савет за борбу против трговине људима</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Локалне институције </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4.880.000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14.640.000</w:t>
            </w:r>
          </w:p>
        </w:tc>
        <w:tc>
          <w:tcPr>
            <w:tcW w:w="7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30" w:type="dxa"/>
            <w:shd w:val="clear" w:color="auto" w:fill="CCFF99"/>
          </w:tcPr>
          <w:p w:rsidR="00F6019D" w:rsidRPr="006A6424" w:rsidRDefault="00F6019D" w:rsidP="001A25B7">
            <w:pPr>
              <w:spacing w:after="0" w:line="240" w:lineRule="auto"/>
              <w:ind w:left="-250"/>
              <w:jc w:val="center"/>
              <w:rPr>
                <w:rFonts w:ascii="Times New Roman" w:hAnsi="Times New Roman"/>
                <w:sz w:val="14"/>
                <w:szCs w:val="16"/>
              </w:rPr>
            </w:pPr>
            <w:r w:rsidRPr="006A6424">
              <w:rPr>
                <w:rFonts w:ascii="Times New Roman" w:hAnsi="Times New Roman"/>
                <w:sz w:val="14"/>
                <w:szCs w:val="16"/>
              </w:rPr>
              <w:t>14.640.000</w:t>
            </w:r>
          </w:p>
        </w:tc>
      </w:tr>
      <w:tr w:rsidR="00F6019D" w:rsidRPr="006A6424" w:rsidTr="00234939">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Развити и подржати активности за превенцију </w:t>
            </w:r>
            <w:r w:rsidRPr="006A6424">
              <w:rPr>
                <w:rFonts w:ascii="Times New Roman" w:hAnsi="Times New Roman"/>
                <w:sz w:val="16"/>
                <w:szCs w:val="16"/>
                <w:lang w:val="ru-RU"/>
              </w:rPr>
              <w:lastRenderedPageBreak/>
              <w:t>и сузбијање родно заснованог, сексуалног и партнерског насиља над младим женама</w:t>
            </w:r>
          </w:p>
          <w:p w:rsidR="00F6019D" w:rsidRPr="006A6424" w:rsidRDefault="00F6019D" w:rsidP="00150457">
            <w:pPr>
              <w:pStyle w:val="Odlomakpopisa"/>
              <w:spacing w:after="0" w:line="240" w:lineRule="auto"/>
              <w:ind w:left="0"/>
              <w:rPr>
                <w:rFonts w:ascii="Times New Roman" w:hAnsi="Times New Roman"/>
                <w:sz w:val="16"/>
                <w:szCs w:val="16"/>
                <w:lang w:val="ru-RU"/>
              </w:rPr>
            </w:pPr>
          </w:p>
          <w:p w:rsidR="00F6019D" w:rsidRPr="006A6424" w:rsidRDefault="00F6019D" w:rsidP="00150457">
            <w:pPr>
              <w:pStyle w:val="Odlomakpopisa"/>
              <w:spacing w:after="0" w:line="240" w:lineRule="auto"/>
              <w:ind w:left="0"/>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lastRenderedPageBreak/>
              <w:t xml:space="preserve">Смањен број младих жена које </w:t>
            </w:r>
            <w:r w:rsidRPr="006A6424">
              <w:rPr>
                <w:rFonts w:ascii="Times New Roman" w:hAnsi="Times New Roman"/>
                <w:bCs/>
                <w:sz w:val="16"/>
                <w:szCs w:val="16"/>
                <w:lang w:val="ru-RU"/>
              </w:rPr>
              <w:lastRenderedPageBreak/>
              <w:t>трпе последице безбедносних ризика и претњи који су родно засновани и обухватају сексуално и партнерско насиље (</w:t>
            </w:r>
            <w:r w:rsidRPr="006A6424">
              <w:rPr>
                <w:rFonts w:ascii="Times New Roman" w:hAnsi="Times New Roman"/>
                <w:sz w:val="16"/>
                <w:szCs w:val="16"/>
              </w:rPr>
              <w:t xml:space="preserve">најмање </w:t>
            </w:r>
            <w:r w:rsidRPr="006A6424">
              <w:rPr>
                <w:rFonts w:ascii="Times New Roman" w:hAnsi="Times New Roman"/>
                <w:bCs/>
                <w:sz w:val="16"/>
                <w:szCs w:val="16"/>
                <w:lang w:val="ru-RU"/>
              </w:rPr>
              <w:t>30%)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МРЗБСП</w:t>
            </w:r>
          </w:p>
          <w:p w:rsidR="00F6019D" w:rsidRPr="006A6424" w:rsidRDefault="00F6019D" w:rsidP="00150457">
            <w:pPr>
              <w:spacing w:after="0" w:line="240" w:lineRule="auto"/>
              <w:rPr>
                <w:rFonts w:ascii="Times New Roman" w:hAnsi="Times New Roman"/>
                <w:bCs/>
                <w:strike/>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КЉМП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lastRenderedPageBreak/>
              <w:t>Координационо тело за родну равноправност</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Локалне институције </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4.880.000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14.640.000</w:t>
            </w:r>
          </w:p>
        </w:tc>
        <w:tc>
          <w:tcPr>
            <w:tcW w:w="790" w:type="dxa"/>
            <w:shd w:val="clear" w:color="auto" w:fill="CCFF99"/>
          </w:tcPr>
          <w:p w:rsidR="00F6019D" w:rsidRPr="006A6424" w:rsidRDefault="00F6019D" w:rsidP="001A25B7">
            <w:pPr>
              <w:spacing w:after="0" w:line="240" w:lineRule="auto"/>
              <w:ind w:left="-168"/>
              <w:jc w:val="center"/>
              <w:rPr>
                <w:rFonts w:ascii="Times New Roman" w:hAnsi="Times New Roman"/>
                <w:sz w:val="14"/>
                <w:szCs w:val="16"/>
              </w:rPr>
            </w:pPr>
            <w:r w:rsidRPr="006A6424">
              <w:rPr>
                <w:rFonts w:ascii="Times New Roman" w:hAnsi="Times New Roman"/>
                <w:sz w:val="14"/>
                <w:szCs w:val="16"/>
              </w:rPr>
              <w:t>14.640.000</w:t>
            </w:r>
          </w:p>
        </w:tc>
        <w:tc>
          <w:tcPr>
            <w:tcW w:w="83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25399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25399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25399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25399F">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Унапређено је праћење и анализа  безбедносних ризика и претњи и сарадња институциона</w:t>
            </w:r>
            <w:r w:rsidRPr="006A6424">
              <w:rPr>
                <w:rFonts w:ascii="Times New Roman" w:hAnsi="Times New Roman"/>
                <w:sz w:val="20"/>
              </w:rPr>
              <w:t>-</w:t>
            </w:r>
            <w:r w:rsidRPr="006A6424">
              <w:rPr>
                <w:rFonts w:ascii="Times New Roman" w:hAnsi="Times New Roman"/>
                <w:sz w:val="20"/>
                <w:lang w:val="ru-RU"/>
              </w:rPr>
              <w:t>лних и ванинституци</w:t>
            </w:r>
            <w:r w:rsidRPr="006A6424">
              <w:rPr>
                <w:rFonts w:ascii="Times New Roman" w:hAnsi="Times New Roman"/>
                <w:sz w:val="20"/>
              </w:rPr>
              <w:t>-</w:t>
            </w:r>
            <w:r w:rsidRPr="006A6424">
              <w:rPr>
                <w:rFonts w:ascii="Times New Roman" w:hAnsi="Times New Roman"/>
                <w:sz w:val="20"/>
                <w:lang w:val="ru-RU"/>
              </w:rPr>
              <w:t>оналних актера у заштити младих</w:t>
            </w:r>
          </w:p>
          <w:p w:rsidR="00F6019D" w:rsidRPr="006A6424" w:rsidRDefault="00F6019D" w:rsidP="00150457">
            <w:pPr>
              <w:pStyle w:val="BalloonText"/>
              <w:ind w:left="142"/>
              <w:rPr>
                <w:rFonts w:ascii="Times New Roman" w:hAnsi="Times New Roman"/>
                <w:sz w:val="20"/>
                <w:szCs w:val="16"/>
                <w:lang w:val="ru-RU" w:eastAsia="en-US"/>
              </w:rPr>
            </w:pPr>
          </w:p>
        </w:tc>
        <w:tc>
          <w:tcPr>
            <w:tcW w:w="1980" w:type="dxa"/>
          </w:tcPr>
          <w:p w:rsidR="00F6019D" w:rsidRPr="006A6424" w:rsidRDefault="00F6019D" w:rsidP="00150457">
            <w:pPr>
              <w:pStyle w:val="BalloonText"/>
              <w:rPr>
                <w:rFonts w:ascii="Times New Roman" w:hAnsi="Times New Roman"/>
                <w:sz w:val="16"/>
                <w:szCs w:val="16"/>
                <w:lang w:val="ru-RU" w:eastAsia="en-US"/>
              </w:rPr>
            </w:pPr>
            <w:r w:rsidRPr="006A6424">
              <w:rPr>
                <w:rFonts w:ascii="Times New Roman" w:hAnsi="Times New Roman"/>
                <w:sz w:val="16"/>
                <w:szCs w:val="16"/>
                <w:lang w:val="ru-RU" w:eastAsia="en-US"/>
              </w:rPr>
              <w:t>Подржати истраживања и стручне анализе о безбедносним изазовима, ризицима и претњама којима су млади изложени</w:t>
            </w:r>
          </w:p>
          <w:p w:rsidR="00F6019D" w:rsidRPr="006A6424" w:rsidRDefault="00F6019D" w:rsidP="00150457">
            <w:pPr>
              <w:pStyle w:val="BalloonText"/>
              <w:rPr>
                <w:rFonts w:ascii="Times New Roman" w:hAnsi="Times New Roman"/>
                <w:sz w:val="16"/>
                <w:szCs w:val="16"/>
                <w:lang w:val="ru-RU" w:eastAsia="en-US"/>
              </w:rPr>
            </w:pPr>
            <w:r w:rsidRPr="006A6424">
              <w:rPr>
                <w:rFonts w:ascii="Times New Roman" w:hAnsi="Times New Roman"/>
                <w:sz w:val="16"/>
                <w:szCs w:val="16"/>
                <w:lang w:val="ru-RU" w:eastAsia="en-US"/>
              </w:rPr>
              <w:t>(као и специфичне ризике за младе жене и мушкарце)</w:t>
            </w:r>
          </w:p>
          <w:p w:rsidR="00F6019D" w:rsidRPr="006A6424" w:rsidRDefault="00F6019D" w:rsidP="00150457">
            <w:pPr>
              <w:spacing w:after="0" w:line="240" w:lineRule="auto"/>
              <w:rPr>
                <w:rFonts w:ascii="Times New Roman" w:hAnsi="Times New Roman"/>
                <w:sz w:val="16"/>
                <w:szCs w:val="16"/>
                <w:lang w:val="ru-RU"/>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истраживања и стручних анализа кој</w:t>
            </w:r>
            <w:r w:rsidRPr="006A6424">
              <w:rPr>
                <w:rFonts w:ascii="Times New Roman" w:hAnsi="Times New Roman"/>
                <w:sz w:val="16"/>
                <w:szCs w:val="16"/>
              </w:rPr>
              <w:t>a</w:t>
            </w:r>
            <w:r w:rsidRPr="006A6424">
              <w:rPr>
                <w:rFonts w:ascii="Times New Roman" w:hAnsi="Times New Roman"/>
                <w:sz w:val="16"/>
                <w:szCs w:val="16"/>
                <w:lang w:val="ru-RU"/>
              </w:rPr>
              <w:t xml:space="preserve"> се спроводе на националном нивоу а тичу се безбедносних изазова, ризика и претњи којима су млади изложени (2)</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Локалне институције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ОЦД</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МУП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РЗС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Републички завод за социјалну заштиту</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2.880.000</w:t>
            </w:r>
          </w:p>
        </w:tc>
        <w:tc>
          <w:tcPr>
            <w:tcW w:w="741" w:type="dxa"/>
            <w:shd w:val="clear" w:color="auto" w:fill="CCFF99"/>
          </w:tcPr>
          <w:p w:rsidR="00F6019D" w:rsidRPr="006A6424" w:rsidRDefault="00F6019D" w:rsidP="0025399F">
            <w:pPr>
              <w:spacing w:after="0" w:line="240" w:lineRule="auto"/>
              <w:ind w:left="-108"/>
              <w:jc w:val="center"/>
              <w:rPr>
                <w:rFonts w:ascii="Times New Roman" w:hAnsi="Times New Roman"/>
                <w:sz w:val="14"/>
                <w:szCs w:val="16"/>
              </w:rPr>
            </w:pPr>
            <w:r w:rsidRPr="006A6424">
              <w:rPr>
                <w:rFonts w:ascii="Times New Roman" w:hAnsi="Times New Roman"/>
                <w:sz w:val="14"/>
                <w:szCs w:val="16"/>
              </w:rPr>
              <w:t>2.000.000</w:t>
            </w:r>
          </w:p>
        </w:tc>
      </w:tr>
      <w:tr w:rsidR="00F6019D" w:rsidRPr="006A6424" w:rsidTr="0025399F">
        <w:tc>
          <w:tcPr>
            <w:tcW w:w="1733" w:type="dxa"/>
            <w:vMerge/>
          </w:tcPr>
          <w:p w:rsidR="00F6019D" w:rsidRPr="006A6424" w:rsidRDefault="00F6019D" w:rsidP="00150457">
            <w:pPr>
              <w:spacing w:after="0" w:line="240" w:lineRule="auto"/>
              <w:rPr>
                <w:rFonts w:ascii="Times New Roman" w:hAnsi="Times New Roman"/>
                <w:sz w:val="16"/>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 xml:space="preserve">Унапредити координацију свих актера у заштити младих од безбедносних ризика и претњи,  укључујући женске групе и организације као и организације које се баве осетљивим групама младих </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Постигнута координација свих актера у заштити младих од безбедносних ризика и претњи</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 локални</w:t>
            </w: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Локалне институције</w:t>
            </w:r>
          </w:p>
          <w:p w:rsidR="00F6019D" w:rsidRPr="006A6424" w:rsidRDefault="00F6019D" w:rsidP="00150457">
            <w:pPr>
              <w:spacing w:after="0" w:line="240" w:lineRule="auto"/>
              <w:rPr>
                <w:rFonts w:ascii="Times New Roman" w:hAnsi="Times New Roman"/>
                <w:b/>
                <w:bCs/>
                <w:sz w:val="16"/>
                <w:szCs w:val="16"/>
                <w:lang w:val="ru-RU"/>
              </w:rPr>
            </w:pPr>
            <w:r w:rsidRPr="006A6424">
              <w:rPr>
                <w:rFonts w:ascii="Times New Roman" w:hAnsi="Times New Roman"/>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25399F">
        <w:tc>
          <w:tcPr>
            <w:tcW w:w="1733" w:type="dxa"/>
            <w:vMerge/>
          </w:tcPr>
          <w:p w:rsidR="00F6019D" w:rsidRPr="006A6424" w:rsidRDefault="00F6019D" w:rsidP="00150457">
            <w:pPr>
              <w:spacing w:after="0" w:line="240" w:lineRule="auto"/>
              <w:rPr>
                <w:rFonts w:ascii="Times New Roman" w:hAnsi="Times New Roman"/>
                <w:sz w:val="16"/>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Развити нове начине комуникације у сајбер простору с младима који имају проблем безбедносне природе, где су сви актери међусобно повезани  и усмерени ка потребама младих</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lang w:val="ru-RU"/>
              </w:rPr>
              <w:t>Број подржаних активности (5)</w:t>
            </w:r>
            <w:r w:rsidRPr="006A6424">
              <w:rPr>
                <w:rFonts w:ascii="Times New Roman" w:hAnsi="Times New Roman"/>
                <w:bCs/>
                <w:sz w:val="16"/>
                <w:szCs w:val="16"/>
              </w:rPr>
              <w:t>;</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младих који се пријављује и учествује (</w:t>
            </w:r>
            <w:r w:rsidRPr="006A6424">
              <w:rPr>
                <w:rFonts w:ascii="Times New Roman" w:hAnsi="Times New Roman"/>
                <w:sz w:val="16"/>
                <w:szCs w:val="16"/>
              </w:rPr>
              <w:t>најмање 2000)</w:t>
            </w:r>
          </w:p>
          <w:p w:rsidR="00F6019D" w:rsidRPr="006A6424" w:rsidRDefault="00F6019D" w:rsidP="00150457">
            <w:pPr>
              <w:spacing w:after="0" w:line="240" w:lineRule="auto"/>
              <w:rPr>
                <w:rFonts w:ascii="Times New Roman" w:hAnsi="Times New Roman"/>
                <w:bCs/>
                <w:sz w:val="16"/>
                <w:szCs w:val="16"/>
                <w:lang w:val="ru-RU"/>
              </w:rPr>
            </w:pP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МТТТ</w:t>
            </w:r>
          </w:p>
          <w:p w:rsidR="00F6019D" w:rsidRPr="006A6424" w:rsidRDefault="00F6019D" w:rsidP="00150457">
            <w:pPr>
              <w:spacing w:after="0" w:line="240" w:lineRule="auto"/>
              <w:rPr>
                <w:rFonts w:ascii="Times New Roman" w:hAnsi="Times New Roman"/>
                <w:bCs/>
                <w:strike/>
                <w:sz w:val="16"/>
                <w:szCs w:val="16"/>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Локалне институције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ОЦД</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Медији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Центар за безбедни интернет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МТТТ:</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20"/>
              </w:rPr>
            </w:pPr>
            <w:r w:rsidRPr="006A6424">
              <w:rPr>
                <w:rFonts w:ascii="Times New Roman" w:hAnsi="Times New Roman"/>
                <w:b/>
                <w:sz w:val="14"/>
                <w:szCs w:val="20"/>
              </w:rPr>
              <w:t>4.400.000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4.400.000</w:t>
            </w: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lang w:val="ru-RU"/>
              </w:rPr>
            </w:pPr>
            <w:r w:rsidRPr="006A6424">
              <w:rPr>
                <w:rFonts w:ascii="Times New Roman" w:hAnsi="Times New Roman"/>
                <w:bCs/>
                <w:lang w:val="ru-RU"/>
              </w:rPr>
              <w:lastRenderedPageBreak/>
              <w:t>Унапређени програми поштовања људских и мањинских права, родне равноправности, прихватања различитости, толеранције и неговања ненасилних начина комуникације</w:t>
            </w:r>
          </w:p>
        </w:tc>
        <w:tc>
          <w:tcPr>
            <w:tcW w:w="6237" w:type="dxa"/>
            <w:vAlign w:val="center"/>
          </w:tcPr>
          <w:p w:rsidR="00F6019D" w:rsidRPr="006A6424" w:rsidRDefault="00F6019D" w:rsidP="00150457">
            <w:pPr>
              <w:spacing w:after="0" w:line="240" w:lineRule="auto"/>
              <w:rPr>
                <w:rFonts w:ascii="Times New Roman" w:hAnsi="Times New Roman"/>
                <w:sz w:val="18"/>
                <w:lang w:val="ru-RU"/>
              </w:rPr>
            </w:pPr>
            <w:r w:rsidRPr="006A6424">
              <w:rPr>
                <w:rFonts w:ascii="Times New Roman" w:hAnsi="Times New Roman"/>
                <w:sz w:val="18"/>
                <w:lang w:val="ru-RU"/>
              </w:rPr>
              <w:t>Повећање броја младих који учествују у програмима</w:t>
            </w: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25399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25399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25399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25399F">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ru-RU"/>
              </w:rPr>
            </w:pPr>
            <w:r w:rsidRPr="006A6424">
              <w:rPr>
                <w:rFonts w:ascii="Times New Roman" w:hAnsi="Times New Roman"/>
                <w:sz w:val="20"/>
                <w:szCs w:val="20"/>
                <w:lang w:val="ru-RU"/>
              </w:rPr>
              <w:t>Унапређени су програми рада с младима о социокулту</w:t>
            </w:r>
            <w:r w:rsidRPr="006A6424">
              <w:rPr>
                <w:rFonts w:ascii="Times New Roman" w:hAnsi="Times New Roman"/>
                <w:sz w:val="20"/>
                <w:szCs w:val="20"/>
              </w:rPr>
              <w:t>-</w:t>
            </w:r>
            <w:r w:rsidRPr="006A6424">
              <w:rPr>
                <w:rFonts w:ascii="Times New Roman" w:hAnsi="Times New Roman"/>
                <w:sz w:val="20"/>
                <w:szCs w:val="20"/>
                <w:lang w:val="ru-RU"/>
              </w:rPr>
              <w:t>рним, верским, сексуалним и другим различитостима</w:t>
            </w:r>
          </w:p>
          <w:p w:rsidR="00F6019D" w:rsidRPr="006A6424" w:rsidRDefault="00F6019D" w:rsidP="00150457">
            <w:pPr>
              <w:spacing w:after="0" w:line="240" w:lineRule="auto"/>
              <w:rPr>
                <w:rFonts w:ascii="Times New Roman" w:hAnsi="Times New Roman"/>
                <w:sz w:val="20"/>
                <w:szCs w:val="20"/>
                <w:lang w:val="ru-RU"/>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Дефинисати смернице кој</w:t>
            </w:r>
            <w:r w:rsidRPr="006A6424">
              <w:rPr>
                <w:rFonts w:ascii="Times New Roman" w:hAnsi="Times New Roman"/>
                <w:sz w:val="16"/>
                <w:szCs w:val="16"/>
              </w:rPr>
              <w:t>e</w:t>
            </w:r>
            <w:r w:rsidRPr="006A6424">
              <w:rPr>
                <w:rFonts w:ascii="Times New Roman" w:hAnsi="Times New Roman"/>
                <w:sz w:val="16"/>
                <w:szCs w:val="16"/>
                <w:lang w:val="ru-RU"/>
              </w:rPr>
              <w:t xml:space="preserve"> ће унапредити програме рада с младима о социокултурним, верским и другим различитостима </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Постојање  смерница и препорука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Школске управе 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Локалне институције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ru-RU"/>
              </w:rPr>
            </w:pPr>
            <w:r w:rsidRPr="006A6424">
              <w:rPr>
                <w:rFonts w:ascii="Times New Roman" w:hAnsi="Times New Roman"/>
                <w:b/>
                <w:sz w:val="14"/>
                <w:szCs w:val="16"/>
                <w:lang w:val="ru-RU"/>
              </w:rPr>
              <w:t>915.000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25399F">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истраживања, активности и програме који обухватају најчешће стереотипе и предрасуде  у друштву и  проналазе начине како да их млади превладају/потисну</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 xml:space="preserve"> Број подржаних активности (2 програма, 3 кампање) </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2016-2017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покрајински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p w:rsidR="00F6019D" w:rsidRPr="006A6424" w:rsidRDefault="00F6019D" w:rsidP="00150457">
            <w:pPr>
              <w:spacing w:after="0" w:line="240" w:lineRule="auto"/>
              <w:rPr>
                <w:rFonts w:ascii="Times New Roman" w:hAnsi="Times New Roman"/>
                <w:bCs/>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Покрајински секретаријат за науку и технолошки развој</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Покрајински секретаријат за образовање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Факултети и институти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Локалне институције</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Школе</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rPr>
            </w:pPr>
            <w:r w:rsidRPr="006A6424">
              <w:rPr>
                <w:rFonts w:ascii="Times New Roman" w:hAnsi="Times New Roman"/>
                <w:bCs/>
                <w:sz w:val="14"/>
                <w:szCs w:val="16"/>
              </w:rPr>
              <w:t>0</w:t>
            </w:r>
          </w:p>
          <w:p w:rsidR="00F6019D" w:rsidRPr="006A6424" w:rsidRDefault="00F6019D" w:rsidP="00150457">
            <w:pPr>
              <w:spacing w:after="0" w:line="240" w:lineRule="auto"/>
              <w:jc w:val="center"/>
              <w:rPr>
                <w:rFonts w:ascii="Times New Roman" w:hAnsi="Times New Roman"/>
                <w:bCs/>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rPr>
            </w:pPr>
            <w:r w:rsidRPr="006A6424">
              <w:rPr>
                <w:rFonts w:ascii="Times New Roman" w:hAnsi="Times New Roman"/>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ru-RU"/>
              </w:rPr>
            </w:pPr>
            <w:r w:rsidRPr="006A6424">
              <w:rPr>
                <w:rFonts w:ascii="Times New Roman" w:hAnsi="Times New Roman"/>
                <w:b/>
                <w:bCs/>
                <w:sz w:val="14"/>
                <w:szCs w:val="16"/>
                <w:lang w:val="ru-RU"/>
              </w:rPr>
              <w:t>7.320.000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25399F">
        <w:trPr>
          <w:trHeight w:val="1201"/>
        </w:trPr>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Подржати програме вршњачке едукације и интеркултуралног учења који промовишу толеранцију, разумевање и антидискриминацију</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lang w:val="ru-RU"/>
              </w:rPr>
              <w:t>Број подржаних програма (10)</w:t>
            </w:r>
            <w:r w:rsidRPr="006A6424">
              <w:rPr>
                <w:rFonts w:ascii="Times New Roman" w:hAnsi="Times New Roman"/>
                <w:bCs/>
                <w:sz w:val="16"/>
                <w:szCs w:val="16"/>
              </w:rPr>
              <w:t>;</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младих који је учествовао у програмима (најмање 300)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покрајински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p w:rsidR="00F6019D" w:rsidRPr="006A6424" w:rsidRDefault="00F6019D" w:rsidP="00150457">
            <w:pPr>
              <w:spacing w:after="0" w:line="240" w:lineRule="auto"/>
              <w:rPr>
                <w:rFonts w:ascii="Times New Roman" w:hAnsi="Times New Roman"/>
                <w:bCs/>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rPr>
            </w:pPr>
            <w:r w:rsidRPr="006A6424">
              <w:rPr>
                <w:rFonts w:ascii="Times New Roman" w:hAnsi="Times New Roman"/>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ru-RU"/>
              </w:rPr>
            </w:pPr>
            <w:r w:rsidRPr="006A6424">
              <w:rPr>
                <w:rFonts w:ascii="Times New Roman" w:hAnsi="Times New Roman"/>
                <w:b/>
                <w:bCs/>
                <w:sz w:val="14"/>
                <w:szCs w:val="16"/>
                <w:lang w:val="ru-RU"/>
              </w:rPr>
              <w:t>12.000.000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5D6527">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5D6527">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lang w:val="ru-RU"/>
              </w:rPr>
              <w:t xml:space="preserve">Развијени су програми који члановима насилних група </w:t>
            </w:r>
            <w:r w:rsidRPr="006A6424">
              <w:rPr>
                <w:rFonts w:ascii="Times New Roman" w:hAnsi="Times New Roman"/>
                <w:sz w:val="20"/>
                <w:szCs w:val="20"/>
                <w:lang w:val="ru-RU"/>
              </w:rPr>
              <w:lastRenderedPageBreak/>
              <w:t xml:space="preserve">омогућавају да лакше напусте насиље кроз тзв. </w:t>
            </w:r>
            <w:r w:rsidRPr="006A6424">
              <w:rPr>
                <w:rFonts w:ascii="Times New Roman" w:hAnsi="Times New Roman"/>
                <w:sz w:val="20"/>
                <w:szCs w:val="20"/>
              </w:rPr>
              <w:t>„излазне стратегијеˮ</w:t>
            </w:r>
          </w:p>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lastRenderedPageBreak/>
              <w:t xml:space="preserve">Мотивисати младе припаднике насилних  група да учествују у програмима који представљају </w:t>
            </w:r>
            <w:r w:rsidRPr="006A6424">
              <w:rPr>
                <w:rFonts w:ascii="Times New Roman" w:hAnsi="Times New Roman"/>
                <w:sz w:val="20"/>
                <w:szCs w:val="20"/>
              </w:rPr>
              <w:t>„</w:t>
            </w:r>
            <w:r w:rsidRPr="006A6424">
              <w:rPr>
                <w:rFonts w:ascii="Times New Roman" w:hAnsi="Times New Roman"/>
                <w:sz w:val="16"/>
                <w:szCs w:val="16"/>
                <w:lang w:val="ru-RU"/>
              </w:rPr>
              <w:t xml:space="preserve">излазне </w:t>
            </w:r>
            <w:r w:rsidRPr="006A6424">
              <w:rPr>
                <w:rFonts w:ascii="Times New Roman" w:hAnsi="Times New Roman"/>
                <w:sz w:val="16"/>
                <w:szCs w:val="16"/>
                <w:lang w:val="ru-RU"/>
              </w:rPr>
              <w:lastRenderedPageBreak/>
              <w:t>стратегије</w:t>
            </w:r>
            <w:r w:rsidRPr="006A6424">
              <w:rPr>
                <w:rFonts w:ascii="Times New Roman" w:hAnsi="Times New Roman"/>
                <w:sz w:val="20"/>
                <w:szCs w:val="20"/>
              </w:rPr>
              <w:t>ˮ</w:t>
            </w:r>
          </w:p>
        </w:tc>
        <w:tc>
          <w:tcPr>
            <w:tcW w:w="1440" w:type="dxa"/>
            <w:shd w:val="clear" w:color="auto" w:fill="FFFFFF"/>
          </w:tcPr>
          <w:p w:rsidR="00F6019D" w:rsidRPr="006A6424" w:rsidRDefault="00F6019D" w:rsidP="005D652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lastRenderedPageBreak/>
              <w:t xml:space="preserve">Проценат младих који учествују у програмима који представљају </w:t>
            </w:r>
            <w:r w:rsidRPr="006A6424">
              <w:rPr>
                <w:rFonts w:ascii="Times New Roman" w:hAnsi="Times New Roman"/>
                <w:sz w:val="20"/>
                <w:szCs w:val="20"/>
              </w:rPr>
              <w:t>„</w:t>
            </w:r>
            <w:r w:rsidRPr="006A6424">
              <w:rPr>
                <w:rFonts w:ascii="Times New Roman" w:hAnsi="Times New Roman"/>
                <w:bCs/>
                <w:sz w:val="16"/>
                <w:szCs w:val="16"/>
                <w:lang w:val="ru-RU"/>
              </w:rPr>
              <w:t xml:space="preserve">излазне </w:t>
            </w:r>
            <w:r w:rsidRPr="006A6424">
              <w:rPr>
                <w:rFonts w:ascii="Times New Roman" w:hAnsi="Times New Roman"/>
                <w:bCs/>
                <w:sz w:val="16"/>
                <w:szCs w:val="16"/>
                <w:lang w:val="ru-RU"/>
              </w:rPr>
              <w:lastRenderedPageBreak/>
              <w:t>стратегије</w:t>
            </w:r>
            <w:r w:rsidRPr="006A6424">
              <w:rPr>
                <w:rFonts w:ascii="Times New Roman" w:hAnsi="Times New Roman"/>
                <w:sz w:val="20"/>
                <w:szCs w:val="20"/>
              </w:rPr>
              <w:t>ˮ</w:t>
            </w:r>
            <w:r w:rsidRPr="006A6424">
              <w:rPr>
                <w:rFonts w:ascii="Times New Roman" w:hAnsi="Times New Roman"/>
                <w:bCs/>
                <w:sz w:val="16"/>
                <w:szCs w:val="16"/>
                <w:lang w:val="ru-RU"/>
              </w:rPr>
              <w:t xml:space="preserve"> (најмање  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Факултети и институти</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5.490.000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5D6527">
        <w:trPr>
          <w:trHeight w:val="1241"/>
        </w:trPr>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Подржати активности субјеката омладинске политике на развоју и примени програма који представљају </w:t>
            </w:r>
            <w:r w:rsidRPr="006A6424">
              <w:rPr>
                <w:rFonts w:ascii="Times New Roman" w:hAnsi="Times New Roman"/>
                <w:sz w:val="20"/>
                <w:szCs w:val="20"/>
              </w:rPr>
              <w:t>„</w:t>
            </w:r>
            <w:r w:rsidRPr="006A6424">
              <w:rPr>
                <w:rFonts w:ascii="Times New Roman" w:hAnsi="Times New Roman"/>
                <w:sz w:val="16"/>
                <w:szCs w:val="16"/>
                <w:lang w:val="ru-RU"/>
              </w:rPr>
              <w:t>излазне стратегије</w:t>
            </w:r>
            <w:r w:rsidRPr="006A6424">
              <w:rPr>
                <w:rFonts w:ascii="Times New Roman" w:hAnsi="Times New Roman"/>
                <w:sz w:val="20"/>
                <w:szCs w:val="20"/>
              </w:rPr>
              <w:t>ˮ</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субјеката омладинске политике који се ангажују током процеса (најмање  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МПНТР</w:t>
            </w:r>
            <w:r w:rsidRPr="006A6424">
              <w:rPr>
                <w:rFonts w:ascii="Times New Roman" w:hAnsi="Times New Roman"/>
                <w:bCs/>
                <w:sz w:val="16"/>
                <w:szCs w:val="16"/>
                <w:lang w:val="ru-RU"/>
              </w:rPr>
              <w:b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КЗМ</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244.000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ru-RU"/>
              </w:rPr>
            </w:pPr>
            <w:r w:rsidRPr="006A6424">
              <w:rPr>
                <w:rFonts w:ascii="Times New Roman" w:hAnsi="Times New Roman"/>
                <w:b/>
                <w:sz w:val="14"/>
                <w:szCs w:val="16"/>
                <w:lang w:val="ru-RU"/>
              </w:rPr>
              <w:t>732.000</w:t>
            </w:r>
          </w:p>
          <w:p w:rsidR="00F6019D" w:rsidRPr="006A6424" w:rsidRDefault="00F6019D" w:rsidP="00150457">
            <w:pPr>
              <w:spacing w:after="0" w:line="240" w:lineRule="auto"/>
              <w:jc w:val="center"/>
              <w:rPr>
                <w:rFonts w:ascii="Times New Roman" w:hAnsi="Times New Roman"/>
                <w:b/>
                <w:sz w:val="14"/>
                <w:szCs w:val="16"/>
                <w:lang w:val="ru-RU"/>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5D6527">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5D6527">
        <w:tc>
          <w:tcPr>
            <w:tcW w:w="1733" w:type="dxa"/>
            <w:vMerge w:val="restart"/>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20"/>
                <w:szCs w:val="20"/>
                <w:lang w:val="ru-RU"/>
              </w:rPr>
              <w:t>Млади су развили негативне ставове поводом ношења и злоупотребе оружја и оруђа и експлозивних направа у решавању проблема</w:t>
            </w: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Развијати програме који </w:t>
            </w:r>
            <w:r w:rsidRPr="006A6424">
              <w:rPr>
                <w:rFonts w:ascii="Times New Roman" w:hAnsi="Times New Roman"/>
                <w:sz w:val="16"/>
                <w:szCs w:val="16"/>
              </w:rPr>
              <w:t xml:space="preserve">информишу младе о потенцијалним опасностима и </w:t>
            </w:r>
            <w:r w:rsidRPr="006A6424">
              <w:rPr>
                <w:rFonts w:ascii="Times New Roman" w:hAnsi="Times New Roman"/>
                <w:sz w:val="16"/>
                <w:szCs w:val="16"/>
                <w:lang w:val="ru-RU"/>
              </w:rPr>
              <w:t>смањују злоупотребу оружја, оруђа и експлозивних направа међу младима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подржаних програма (9);</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bCs/>
                <w:sz w:val="16"/>
                <w:szCs w:val="16"/>
                <w:lang w:val="ru-RU"/>
              </w:rPr>
              <w:t>Смањење броја/процента младих који злоупотребљава-ју оружје, оруђе и експлозивне направе (најмање 50%)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МКИ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МПНТР</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Медији</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1.220.000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1.220.000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4"/>
                <w:lang w:val="ru-RU"/>
              </w:rPr>
            </w:pPr>
            <w:r w:rsidRPr="006A6424">
              <w:rPr>
                <w:rFonts w:ascii="Times New Roman" w:hAnsi="Times New Roman"/>
                <w:b/>
                <w:sz w:val="14"/>
                <w:szCs w:val="14"/>
                <w:lang w:val="ru-RU"/>
              </w:rPr>
              <w:t>3.660.000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2.440.000</w:t>
            </w:r>
          </w:p>
        </w:tc>
        <w:tc>
          <w:tcPr>
            <w:tcW w:w="741" w:type="dxa"/>
            <w:shd w:val="clear" w:color="auto" w:fill="CCFF99"/>
          </w:tcPr>
          <w:p w:rsidR="00F6019D" w:rsidRPr="006A6424" w:rsidRDefault="00F6019D" w:rsidP="00B573F9">
            <w:pPr>
              <w:spacing w:after="0" w:line="240" w:lineRule="auto"/>
              <w:ind w:left="-76"/>
              <w:jc w:val="center"/>
              <w:rPr>
                <w:rFonts w:ascii="Times New Roman" w:hAnsi="Times New Roman"/>
                <w:sz w:val="14"/>
                <w:szCs w:val="14"/>
              </w:rPr>
            </w:pPr>
            <w:r w:rsidRPr="006A6424">
              <w:rPr>
                <w:rFonts w:ascii="Times New Roman" w:hAnsi="Times New Roman"/>
                <w:sz w:val="14"/>
                <w:szCs w:val="14"/>
              </w:rPr>
              <w:t>1.220.000</w:t>
            </w:r>
          </w:p>
        </w:tc>
      </w:tr>
      <w:tr w:rsidR="00F6019D" w:rsidRPr="006A6424" w:rsidTr="005D6527">
        <w:tc>
          <w:tcPr>
            <w:tcW w:w="1733" w:type="dxa"/>
            <w:vMerge/>
            <w:vAlign w:val="center"/>
          </w:tcPr>
          <w:p w:rsidR="00F6019D" w:rsidRPr="006A6424" w:rsidRDefault="00F6019D" w:rsidP="00150457">
            <w:pPr>
              <w:spacing w:after="0" w:line="240" w:lineRule="auto"/>
              <w:rPr>
                <w:rFonts w:ascii="Times New Roman" w:hAnsi="Times New Roman"/>
                <w:sz w:val="16"/>
                <w:szCs w:val="16"/>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законску регулативу која се односи на издавање дозвола за држање ватреног оружја, као и појачану контролу чувања оружја и експлозивних направа</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Смањен број дозвола које се издају младима за поседовање и ношење оружја (најмање 50%)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МУП</w:t>
            </w:r>
          </w:p>
          <w:p w:rsidR="00F6019D" w:rsidRPr="006A6424" w:rsidRDefault="00F6019D" w:rsidP="00150457">
            <w:pPr>
              <w:spacing w:after="0" w:line="240" w:lineRule="auto"/>
              <w:rPr>
                <w:rFonts w:ascii="Times New Roman" w:hAnsi="Times New Roman"/>
                <w:b/>
                <w:bCs/>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Медији</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КЗМ</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УКСОА</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 органи полиције</w:t>
            </w:r>
          </w:p>
        </w:tc>
        <w:tc>
          <w:tcPr>
            <w:tcW w:w="108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i/>
                <w:iCs/>
                <w:sz w:val="16"/>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741"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lang w:val="ru-RU"/>
              </w:rPr>
            </w:pPr>
            <w:r w:rsidRPr="006A6424">
              <w:rPr>
                <w:rFonts w:ascii="Times New Roman" w:hAnsi="Times New Roman"/>
                <w:lang w:val="ru-RU"/>
              </w:rPr>
              <w:t>Унапређени програми ресоцијализације и реинтеграције у раду са младима који су учиниоци кривичних дела и прекршаја</w:t>
            </w:r>
          </w:p>
        </w:tc>
        <w:tc>
          <w:tcPr>
            <w:tcW w:w="6237" w:type="dxa"/>
            <w:vAlign w:val="center"/>
          </w:tcPr>
          <w:p w:rsidR="00F6019D" w:rsidRPr="006A6424" w:rsidRDefault="00F6019D" w:rsidP="00150457">
            <w:pPr>
              <w:spacing w:after="0" w:line="240" w:lineRule="auto"/>
              <w:rPr>
                <w:rFonts w:ascii="Times New Roman" w:hAnsi="Times New Roman"/>
                <w:sz w:val="18"/>
                <w:lang w:val="ru-RU"/>
              </w:rPr>
            </w:pPr>
            <w:r w:rsidRPr="006A6424">
              <w:rPr>
                <w:rFonts w:ascii="Times New Roman" w:hAnsi="Times New Roman"/>
                <w:sz w:val="18"/>
                <w:lang w:val="ru-RU"/>
              </w:rPr>
              <w:t>Повећање процента младих учиниоца кривичних и прекршајних дела који је учествовао  у програмима</w:t>
            </w: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5D6527">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5D652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5D6527">
        <w:trPr>
          <w:trHeight w:val="284"/>
        </w:trPr>
        <w:tc>
          <w:tcPr>
            <w:tcW w:w="1733" w:type="dxa"/>
            <w:vMerge w:val="restart"/>
          </w:tcPr>
          <w:p w:rsidR="00F6019D" w:rsidRPr="006A6424" w:rsidRDefault="00F6019D" w:rsidP="00150457">
            <w:pPr>
              <w:spacing w:after="0" w:line="240" w:lineRule="auto"/>
              <w:rPr>
                <w:rFonts w:ascii="Times New Roman" w:hAnsi="Times New Roman"/>
                <w:sz w:val="20"/>
              </w:rPr>
            </w:pPr>
            <w:r w:rsidRPr="006A6424">
              <w:rPr>
                <w:rFonts w:ascii="Times New Roman" w:hAnsi="Times New Roman"/>
                <w:sz w:val="20"/>
              </w:rPr>
              <w:t xml:space="preserve">Смањено насиље </w:t>
            </w:r>
            <w:r w:rsidRPr="006A6424">
              <w:rPr>
                <w:rFonts w:ascii="Times New Roman" w:hAnsi="Times New Roman"/>
                <w:sz w:val="20"/>
              </w:rPr>
              <w:lastRenderedPageBreak/>
              <w:t xml:space="preserve">које врше млади </w:t>
            </w:r>
          </w:p>
          <w:p w:rsidR="00F6019D" w:rsidRPr="006A6424" w:rsidRDefault="00F6019D" w:rsidP="00150457">
            <w:pPr>
              <w:spacing w:after="0" w:line="240" w:lineRule="auto"/>
              <w:rPr>
                <w:rFonts w:ascii="Times New Roman" w:hAnsi="Times New Roman"/>
                <w:sz w:val="20"/>
                <w:szCs w:val="16"/>
              </w:rPr>
            </w:pPr>
          </w:p>
          <w:p w:rsidR="00F6019D" w:rsidRPr="006A6424" w:rsidRDefault="00F6019D" w:rsidP="00150457">
            <w:pPr>
              <w:spacing w:after="0" w:line="240" w:lineRule="auto"/>
              <w:rPr>
                <w:rFonts w:ascii="Times New Roman" w:hAnsi="Times New Roman"/>
                <w:sz w:val="20"/>
                <w:szCs w:val="16"/>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lastRenderedPageBreak/>
              <w:t xml:space="preserve">Подржати програме развоја вештина </w:t>
            </w:r>
            <w:r w:rsidRPr="006A6424">
              <w:rPr>
                <w:rFonts w:ascii="Times New Roman" w:hAnsi="Times New Roman"/>
                <w:sz w:val="16"/>
                <w:szCs w:val="16"/>
                <w:lang w:val="ru-RU"/>
              </w:rPr>
              <w:lastRenderedPageBreak/>
              <w:t>ненасилног решавања конфликта међу младима</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подржаних активности (3);</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младих са раѕвијеним вештинама организованог начина размене размишљења (најмање 120)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МРЗБСП</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МПравде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Центри за </w:t>
            </w:r>
            <w:r w:rsidRPr="006A6424">
              <w:rPr>
                <w:rFonts w:ascii="Times New Roman" w:hAnsi="Times New Roman"/>
                <w:sz w:val="16"/>
                <w:szCs w:val="16"/>
              </w:rPr>
              <w:lastRenderedPageBreak/>
              <w:t>медијацију</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2.000.000</w:t>
            </w:r>
          </w:p>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5D6527">
            <w:pPr>
              <w:spacing w:after="0" w:line="240" w:lineRule="auto"/>
              <w:ind w:left="-108"/>
              <w:jc w:val="center"/>
              <w:rPr>
                <w:rFonts w:ascii="Times New Roman" w:hAnsi="Times New Roman"/>
                <w:sz w:val="14"/>
                <w:szCs w:val="16"/>
              </w:rPr>
            </w:pPr>
            <w:r w:rsidRPr="006A6424">
              <w:rPr>
                <w:rFonts w:ascii="Times New Roman" w:hAnsi="Times New Roman"/>
                <w:sz w:val="14"/>
                <w:szCs w:val="16"/>
              </w:rPr>
              <w:lastRenderedPageBreak/>
              <w:t>3.000.000</w:t>
            </w:r>
          </w:p>
        </w:tc>
      </w:tr>
      <w:tr w:rsidR="00F6019D" w:rsidRPr="006A6424" w:rsidTr="005D6527">
        <w:trPr>
          <w:trHeight w:val="1484"/>
        </w:trPr>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Развити посебне програме за рад са младима који су учиниоци родно заснованог насиља</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младих учиниоца родно заснованог насиља који су прошли специјализоване програме  (на</w:t>
            </w:r>
            <w:r w:rsidRPr="006A6424">
              <w:rPr>
                <w:rFonts w:ascii="Times New Roman" w:hAnsi="Times New Roman"/>
                <w:bCs/>
                <w:sz w:val="16"/>
                <w:szCs w:val="16"/>
              </w:rPr>
              <w:t>j</w:t>
            </w:r>
            <w:r w:rsidRPr="006A6424">
              <w:rPr>
                <w:rFonts w:ascii="Times New Roman" w:hAnsi="Times New Roman"/>
                <w:bCs/>
                <w:sz w:val="16"/>
                <w:szCs w:val="16"/>
                <w:lang w:val="ru-RU"/>
              </w:rPr>
              <w:t>мање 20%)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bCs/>
                <w:strike/>
                <w:sz w:val="16"/>
                <w:szCs w:val="16"/>
              </w:rPr>
            </w:pP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sz w:val="16"/>
                <w:szCs w:val="16"/>
              </w:rPr>
              <w:t>МУП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Координационо тело за родну равноправност</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МРЗБСП:</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5D6527">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rPr>
            </w:pPr>
            <w:r w:rsidRPr="006A6424">
              <w:rPr>
                <w:rFonts w:ascii="Times New Roman" w:hAnsi="Times New Roman"/>
                <w:sz w:val="16"/>
                <w:szCs w:val="16"/>
                <w:lang w:val="ru-RU"/>
              </w:rPr>
              <w:t>Унапредити програме третмана младих који су били у сукобу са законом</w:t>
            </w:r>
            <w:r w:rsidRPr="006A6424">
              <w:rPr>
                <w:rFonts w:ascii="Times New Roman" w:hAnsi="Times New Roman"/>
                <w:sz w:val="16"/>
                <w:szCs w:val="16"/>
              </w:rPr>
              <w:t xml:space="preserve"> </w:t>
            </w:r>
            <w:r w:rsidRPr="006A6424">
              <w:rPr>
                <w:rFonts w:ascii="Times New Roman" w:hAnsi="Times New Roman"/>
                <w:sz w:val="16"/>
                <w:szCs w:val="16"/>
                <w:lang w:val="ru-RU"/>
              </w:rPr>
              <w:t>или су на извршењу васпитне мере у институцији, на издржавању казне малолетничког затвора или затвора</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унапређених програма (најмање 30%)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МПравде</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sz w:val="16"/>
                <w:szCs w:val="16"/>
              </w:rPr>
              <w:t>МРЗБСП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488.000</w:t>
            </w:r>
          </w:p>
        </w:tc>
        <w:tc>
          <w:tcPr>
            <w:tcW w:w="990" w:type="dxa"/>
            <w:shd w:val="clear" w:color="auto" w:fill="CCFF99"/>
          </w:tcPr>
          <w:p w:rsidR="00F6019D" w:rsidRPr="006A6424" w:rsidRDefault="00F6019D" w:rsidP="00150457">
            <w:pPr>
              <w:spacing w:after="0" w:line="240" w:lineRule="auto"/>
              <w:jc w:val="center"/>
              <w:rPr>
                <w:ins w:id="61" w:author="Dubravka" w:date="2015-05-11T17:20:00Z"/>
                <w:rFonts w:ascii="Times New Roman" w:hAnsi="Times New Roman"/>
                <w:sz w:val="14"/>
                <w:szCs w:val="16"/>
              </w:rPr>
            </w:pPr>
            <w:r w:rsidRPr="006A6424">
              <w:rPr>
                <w:rFonts w:ascii="Times New Roman" w:hAnsi="Times New Roman"/>
                <w:sz w:val="14"/>
                <w:szCs w:val="16"/>
              </w:rPr>
              <w:t>488.000</w:t>
            </w:r>
          </w:p>
          <w:p w:rsidR="00F6019D" w:rsidRPr="006A6424" w:rsidRDefault="00F6019D" w:rsidP="00150457">
            <w:pPr>
              <w:numPr>
                <w:ins w:id="62" w:author="Dubravka" w:date="2015-05-11T17:21:00Z"/>
              </w:num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1.464.000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r w:rsidRPr="006A6424">
              <w:rPr>
                <w:rFonts w:ascii="Times New Roman" w:hAnsi="Times New Roman"/>
                <w:sz w:val="14"/>
                <w:szCs w:val="16"/>
                <w:lang w:val="ru-RU"/>
              </w:rPr>
              <w:t>1.464.000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r w:rsidRPr="006A6424">
              <w:rPr>
                <w:rFonts w:ascii="Times New Roman" w:hAnsi="Times New Roman"/>
                <w:sz w:val="14"/>
                <w:szCs w:val="16"/>
                <w:lang w:val="ru-RU"/>
              </w:rPr>
              <w:t>0</w:t>
            </w:r>
          </w:p>
        </w:tc>
      </w:tr>
      <w:tr w:rsidR="00F6019D" w:rsidRPr="006A6424" w:rsidTr="005D6527">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Обезбедити  веће укључивање ванинституционалних актера у програме који на  локалном нивоу развијају услуге ресоцијализације и реинтеграције младих који су били на заводским мерама</w:t>
            </w: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подржаних програма/услуга ванинституци-оналних актера (10)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Центри за социјални рад</w:t>
            </w:r>
          </w:p>
          <w:p w:rsidR="00F6019D" w:rsidRPr="006A6424" w:rsidRDefault="00F6019D" w:rsidP="00150457">
            <w:pPr>
              <w:spacing w:after="0" w:line="240" w:lineRule="auto"/>
              <w:rPr>
                <w:rFonts w:ascii="Times New Roman" w:hAnsi="Times New Roman"/>
                <w:bCs/>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br/>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1.830.000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5D6527">
        <w:trPr>
          <w:trHeight w:val="2749"/>
        </w:trPr>
        <w:tc>
          <w:tcPr>
            <w:tcW w:w="1733" w:type="dxa"/>
            <w:vMerge/>
          </w:tcPr>
          <w:p w:rsidR="00F6019D" w:rsidRPr="006A6424" w:rsidRDefault="00F6019D" w:rsidP="00150457">
            <w:pPr>
              <w:spacing w:after="0" w:line="240" w:lineRule="auto"/>
              <w:rPr>
                <w:rFonts w:ascii="Times New Roman" w:hAnsi="Times New Roman"/>
                <w:sz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 xml:space="preserve">Унапредити </w:t>
            </w:r>
            <w:r w:rsidRPr="006A6424">
              <w:rPr>
                <w:rFonts w:ascii="Times New Roman" w:hAnsi="Times New Roman"/>
                <w:sz w:val="16"/>
                <w:szCs w:val="16"/>
              </w:rPr>
              <w:t xml:space="preserve">услове за </w:t>
            </w:r>
            <w:r w:rsidRPr="006A6424">
              <w:rPr>
                <w:rFonts w:ascii="Times New Roman" w:hAnsi="Times New Roman"/>
                <w:sz w:val="16"/>
                <w:szCs w:val="16"/>
                <w:lang w:val="ru-RU"/>
              </w:rPr>
              <w:t>примену васпитних налога према малолетним учиниоцима кривичних дела и прекршаја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bCs/>
                <w:sz w:val="16"/>
                <w:szCs w:val="16"/>
                <w:lang w:val="ru-RU"/>
              </w:rPr>
              <w:t xml:space="preserve">Подржани програми који  омогућавају укључивање малолетника </w:t>
            </w:r>
            <w:r w:rsidRPr="006A6424">
              <w:rPr>
                <w:rFonts w:ascii="Times New Roman" w:hAnsi="Times New Roman"/>
                <w:sz w:val="16"/>
                <w:szCs w:val="16"/>
              </w:rPr>
              <w:t>у рад хуманитарних организација или послове социјалног, локалног или еколошког садржаја</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МПравде</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МРЗБСП</w:t>
            </w:r>
          </w:p>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8D117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8D1174">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 xml:space="preserve">Унапређен рад са младима након извршене заводске мере или одслужене затворске казне </w:t>
            </w:r>
          </w:p>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Омогућити већу укљученост младих током креирања програма који се баве третманом или терапијом младих који су у ризику од новог криминалног понашања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пораста учешћа младих у програмима третмана или терапије (најмање 50%)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p w:rsidR="00F6019D" w:rsidRPr="006A6424" w:rsidRDefault="00F6019D" w:rsidP="00150457">
            <w:pPr>
              <w:spacing w:after="0" w:line="240" w:lineRule="auto"/>
              <w:rPr>
                <w:rFonts w:ascii="Times New Roman" w:hAnsi="Times New Roman"/>
                <w:bCs/>
                <w:strike/>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Завод за васпитање деце и омладине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rP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Центри за социјални рад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Саветовалишта за младе</w:t>
            </w:r>
          </w:p>
          <w:p w:rsidR="00F6019D" w:rsidRPr="006A6424" w:rsidRDefault="00F6019D" w:rsidP="00150457">
            <w:pPr>
              <w:spacing w:after="0" w:line="240" w:lineRule="auto"/>
              <w:rPr>
                <w:rFonts w:ascii="Times New Roman" w:hAnsi="Times New Roman"/>
                <w:b/>
                <w:bCs/>
                <w:sz w:val="16"/>
                <w:szCs w:val="16"/>
                <w:lang w:val="ru-RU"/>
              </w:rPr>
            </w:pPr>
            <w:r w:rsidRPr="006A6424">
              <w:rPr>
                <w:rFonts w:ascii="Times New Roman" w:hAnsi="Times New Roman"/>
                <w:bCs/>
                <w:sz w:val="16"/>
                <w:szCs w:val="16"/>
                <w:lang w:val="ru-RU"/>
              </w:rPr>
              <w:t>Институције које се баве социјалном укљученошћу младих</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sr-Latn-CS"/>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lang w:val="ru-RU"/>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p w:rsidR="00F6019D" w:rsidRPr="006A6424" w:rsidRDefault="00F6019D" w:rsidP="00150457">
            <w:pPr>
              <w:spacing w:after="0" w:line="240" w:lineRule="auto"/>
              <w:jc w:val="center"/>
              <w:rPr>
                <w:rFonts w:ascii="Times New Roman" w:hAnsi="Times New Roman"/>
                <w:b/>
                <w:bCs/>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sz w:val="20"/>
                <w:szCs w:val="16"/>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програме субјеката омладинске политике усмерене на рад са младима након извршене заводске мере или одслужене затворске казне</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младих који су прошли програме или добили одговарајуће услуге ресоцијализације и реинтеграције (најмање 30%)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2016-2017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p w:rsidR="00F6019D" w:rsidRPr="006A6424" w:rsidRDefault="00F6019D" w:rsidP="00150457">
            <w:pPr>
              <w:spacing w:after="0" w:line="240" w:lineRule="auto"/>
              <w:rPr>
                <w:rFonts w:ascii="Times New Roman" w:hAnsi="Times New Roman"/>
                <w:bCs/>
                <w:strike/>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Завод за васпитање деце и омладине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rP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Центри за социјални рад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СОП</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 xml:space="preserve">5.490.000 </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3455F">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D3455F">
        <w:tc>
          <w:tcPr>
            <w:tcW w:w="9197" w:type="dxa"/>
            <w:vAlign w:val="center"/>
          </w:tcPr>
          <w:p w:rsidR="00F6019D" w:rsidRPr="006A6424" w:rsidRDefault="00F6019D" w:rsidP="00150457">
            <w:pPr>
              <w:spacing w:after="0" w:line="240" w:lineRule="auto"/>
              <w:rPr>
                <w:rFonts w:ascii="Times New Roman" w:hAnsi="Times New Roman"/>
                <w:lang w:val="ru-RU"/>
              </w:rPr>
            </w:pPr>
            <w:r w:rsidRPr="006A6424">
              <w:rPr>
                <w:rFonts w:ascii="Times New Roman" w:hAnsi="Times New Roman"/>
                <w:bCs/>
                <w:lang w:val="ru-RU"/>
              </w:rPr>
              <w:t>Унапређени програми рада са младима који су жртве насиља</w:t>
            </w:r>
          </w:p>
        </w:tc>
        <w:tc>
          <w:tcPr>
            <w:tcW w:w="6237" w:type="dxa"/>
            <w:vAlign w:val="center"/>
          </w:tcPr>
          <w:p w:rsidR="00F6019D" w:rsidRPr="006A6424" w:rsidRDefault="00F6019D" w:rsidP="00150457">
            <w:pPr>
              <w:spacing w:after="0" w:line="240" w:lineRule="auto"/>
              <w:rPr>
                <w:rFonts w:ascii="Times New Roman" w:hAnsi="Times New Roman"/>
                <w:sz w:val="18"/>
                <w:lang w:val="ru-RU"/>
              </w:rPr>
            </w:pPr>
            <w:r w:rsidRPr="006A6424">
              <w:rPr>
                <w:rFonts w:ascii="Times New Roman" w:hAnsi="Times New Roman"/>
                <w:sz w:val="18"/>
                <w:lang w:val="ru-RU"/>
              </w:rPr>
              <w:t>Повећање процента младих који су жртве насиља који је учествовао у програмима</w:t>
            </w: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8D117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8D1174">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Смањено насиље на штету младих</w:t>
            </w:r>
          </w:p>
          <w:p w:rsidR="00F6019D" w:rsidRPr="006A6424" w:rsidRDefault="00F6019D" w:rsidP="00150457">
            <w:pPr>
              <w:spacing w:after="0" w:line="240" w:lineRule="auto"/>
              <w:rPr>
                <w:rFonts w:ascii="Times New Roman" w:hAnsi="Times New Roman"/>
                <w:sz w:val="20"/>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програме и обуке за развој вештина за реаговање на насиље на штету младих</w:t>
            </w:r>
          </w:p>
          <w:p w:rsidR="00F6019D" w:rsidRPr="006A6424" w:rsidRDefault="00F6019D" w:rsidP="00150457">
            <w:pPr>
              <w:spacing w:after="0" w:line="240" w:lineRule="auto"/>
              <w:rPr>
                <w:rFonts w:ascii="Times New Roman" w:hAnsi="Times New Roman"/>
                <w:sz w:val="16"/>
                <w:szCs w:val="16"/>
                <w:lang w:val="ru-RU"/>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bCs/>
                <w:sz w:val="16"/>
                <w:szCs w:val="16"/>
                <w:lang w:val="ru-RU"/>
              </w:rPr>
              <w:t>Број младих који су прошли кроз програме обуке за развијање вештина за  реаговање на насиље (најмање 300)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Школске управе и 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Ученички и студентски домови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Факултети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Покрајински </w:t>
            </w:r>
            <w:r w:rsidRPr="006A6424">
              <w:rPr>
                <w:rFonts w:ascii="Times New Roman" w:hAnsi="Times New Roman"/>
                <w:sz w:val="16"/>
                <w:szCs w:val="16"/>
                <w:lang w:val="ru-RU"/>
              </w:rPr>
              <w:lastRenderedPageBreak/>
              <w:t>секретаријат за образовање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1.830.000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ru-RU"/>
              </w:rPr>
            </w:pPr>
            <w:r w:rsidRPr="006A6424">
              <w:rPr>
                <w:rFonts w:ascii="Times New Roman" w:hAnsi="Times New Roman"/>
                <w:b/>
                <w:sz w:val="14"/>
                <w:szCs w:val="16"/>
                <w:lang w:val="ru-RU"/>
              </w:rPr>
              <w:t>5.490.000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Развити нове облике сарадње институција које брину о младима жртвама насиља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споразума и протокола о сарадњи између институција које брину о младима жртвама насиља (најмање 20)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УКСОА</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Сигурне куће</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МУП</w:t>
            </w:r>
          </w:p>
          <w:p w:rsidR="00F6019D" w:rsidRPr="006A6424" w:rsidRDefault="00F6019D" w:rsidP="00150457">
            <w:pPr>
              <w:spacing w:after="0" w:line="240" w:lineRule="auto"/>
              <w:rPr>
                <w:rFonts w:ascii="Times New Roman" w:hAnsi="Times New Roman"/>
                <w:bCs/>
                <w:sz w:val="16"/>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lang w:val="sr-Latn-CS"/>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Успоставити  делотворне мере да се починиоци насилног деликта удаље од жртве</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Подржани програми и кампање који повећавају делотворност мере безбедности забране приближавања и комуникације са оштећеним</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МПравде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Центри за социјални рад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ОЦД</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Општински судови</w:t>
            </w:r>
          </w:p>
          <w:p w:rsidR="00F6019D" w:rsidRPr="006A6424" w:rsidRDefault="00F6019D" w:rsidP="00150457">
            <w:pPr>
              <w:spacing w:after="0" w:line="240" w:lineRule="auto"/>
              <w:rPr>
                <w:rFonts w:ascii="Times New Roman" w:hAnsi="Times New Roman"/>
                <w:bCs/>
                <w:sz w:val="16"/>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lang w:val="sr-Latn-CS"/>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Унапредити програме  подршке  младима који су били жртве насиља, нарочито жртве родно заснованог насиља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младих који су жртве родно заснованог насиља који су похађали програме подршке (најмање 30%)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покрајински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Cs/>
                <w:sz w:val="16"/>
                <w:szCs w:val="16"/>
              </w:rPr>
            </w:pPr>
          </w:p>
        </w:tc>
        <w:tc>
          <w:tcPr>
            <w:tcW w:w="1080" w:type="dxa"/>
          </w:tcPr>
          <w:p w:rsidR="00F6019D" w:rsidRPr="006A6424" w:rsidRDefault="00F6019D" w:rsidP="00150457">
            <w:pPr>
              <w:spacing w:after="0" w:line="240" w:lineRule="auto"/>
              <w:rPr>
                <w:rFonts w:ascii="Times New Roman" w:hAnsi="Times New Roman"/>
                <w:bCs/>
                <w:strike/>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МПравде</w:t>
            </w:r>
          </w:p>
          <w:p w:rsidR="00F6019D" w:rsidRPr="006A6424" w:rsidRDefault="00F6019D" w:rsidP="00150457">
            <w:pPr>
              <w:spacing w:after="0" w:line="240" w:lineRule="auto"/>
              <w:rPr>
                <w:rFonts w:ascii="Times New Roman" w:hAnsi="Times New Roman"/>
                <w:b/>
                <w:bCs/>
                <w:sz w:val="16"/>
                <w:szCs w:val="16"/>
              </w:rPr>
            </w:pPr>
            <w:r w:rsidRPr="006A6424">
              <w:rPr>
                <w:rFonts w:ascii="Times New Roman" w:hAnsi="Times New Roman"/>
                <w:sz w:val="16"/>
                <w:szCs w:val="16"/>
              </w:rPr>
              <w:t>Покрајински секретаријат за равноправност полова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488.000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lang w:val="ru-RU"/>
              </w:rPr>
            </w:pPr>
            <w:r w:rsidRPr="006A6424">
              <w:rPr>
                <w:rFonts w:ascii="Times New Roman" w:hAnsi="Times New Roman"/>
                <w:b/>
                <w:sz w:val="14"/>
                <w:szCs w:val="16"/>
                <w:lang w:val="ru-RU"/>
              </w:rPr>
              <w:t>1.464.000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1.464.000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6A6424" w:rsidTr="008D117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4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8D117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8D1174">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ru-RU"/>
              </w:rPr>
            </w:pPr>
            <w:r w:rsidRPr="006A6424">
              <w:rPr>
                <w:rFonts w:ascii="Times New Roman" w:hAnsi="Times New Roman"/>
                <w:sz w:val="20"/>
                <w:szCs w:val="20"/>
                <w:lang w:val="ru-RU"/>
              </w:rPr>
              <w:t xml:space="preserve">Унапређена је сарадња субјеката омладинске политике на креирању заједничких програма и активности за жртве насиља </w:t>
            </w:r>
          </w:p>
          <w:p w:rsidR="00F6019D" w:rsidRPr="006A6424" w:rsidRDefault="00F6019D" w:rsidP="00150457">
            <w:pPr>
              <w:spacing w:after="0" w:line="240" w:lineRule="auto"/>
              <w:rPr>
                <w:rFonts w:ascii="Times New Roman" w:hAnsi="Times New Roman"/>
                <w:sz w:val="20"/>
                <w:szCs w:val="20"/>
                <w:lang w:val="ru-RU"/>
              </w:rPr>
            </w:pPr>
          </w:p>
        </w:tc>
        <w:tc>
          <w:tcPr>
            <w:tcW w:w="1980" w:type="dxa"/>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lastRenderedPageBreak/>
              <w:t>Унапредити механизме сарадње институција које се баве заштитом младих који су жртве насиља и криминала</w:t>
            </w:r>
          </w:p>
          <w:p w:rsidR="00F6019D" w:rsidRPr="006A6424" w:rsidRDefault="00F6019D" w:rsidP="00150457">
            <w:pPr>
              <w:spacing w:after="0" w:line="240" w:lineRule="auto"/>
              <w:rPr>
                <w:rFonts w:ascii="Times New Roman" w:hAnsi="Times New Roman"/>
                <w:sz w:val="16"/>
                <w:szCs w:val="16"/>
                <w:lang w:val="ru-RU"/>
              </w:rPr>
            </w:pP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општина које пружају услуге на основу унапређених механизама сарадње институција (најмање 60%);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bCs/>
                <w:sz w:val="16"/>
                <w:szCs w:val="16"/>
                <w:lang w:val="ru-RU"/>
              </w:rPr>
              <w:t xml:space="preserve">Проценат младих који су жртве насиља и који примају те услуге </w:t>
            </w:r>
            <w:r w:rsidRPr="006A6424">
              <w:rPr>
                <w:rFonts w:ascii="Times New Roman" w:hAnsi="Times New Roman"/>
                <w:bCs/>
                <w:sz w:val="16"/>
                <w:szCs w:val="16"/>
                <w:lang w:val="ru-RU"/>
              </w:rPr>
              <w:lastRenderedPageBreak/>
              <w:t xml:space="preserve">(најмање 50%)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МУП</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Републички завод за социјалну заштиту</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Центри за социјални рад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sr-Latn-CS"/>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Омогућити већу укљученост младих током креирања програма који се баве третманом или терапијом младих који су били или су тренутно жртве насиља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повећања броја младих (жртве насиља), који кроз заједничку терапију и третман учествују и у креирању програма и проналазе решења која задовољавају њихове потребе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Републички завод за социјалну заштиту</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Центри за социјални рад</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Локалне институције</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sr-Latn-CS"/>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lang w:val="ru-RU"/>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Обезбедити  укључивање ванинституционалних актера у програме који на  локалном нивоу развијају услуге подршке младима, који су били или су тренутно жртве насиља</w:t>
            </w: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Проценат повећања броја младих (који су били или су тренутно жртве насиља) који су обухваћени услугама подршке и помоћи на локалном нивоу од стране ванинституци-оналних актера (најмање 30%)</w:t>
            </w:r>
          </w:p>
        </w:tc>
        <w:tc>
          <w:tcPr>
            <w:tcW w:w="99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МРЗБСП</w:t>
            </w:r>
          </w:p>
        </w:tc>
        <w:tc>
          <w:tcPr>
            <w:tcW w:w="144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sr-Latn-CS"/>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Cs/>
                <w:sz w:val="14"/>
                <w:szCs w:val="16"/>
              </w:rPr>
            </w:pPr>
          </w:p>
        </w:tc>
        <w:tc>
          <w:tcPr>
            <w:tcW w:w="90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D1174">
        <w:tc>
          <w:tcPr>
            <w:tcW w:w="1733" w:type="dxa"/>
            <w:vMerge/>
          </w:tcPr>
          <w:p w:rsidR="00F6019D" w:rsidRPr="006A6424" w:rsidRDefault="00F6019D" w:rsidP="00150457">
            <w:pPr>
              <w:spacing w:after="0" w:line="240" w:lineRule="auto"/>
              <w:rPr>
                <w:rFonts w:ascii="Times New Roman" w:hAnsi="Times New Roman"/>
                <w:sz w:val="20"/>
                <w:szCs w:val="20"/>
              </w:rPr>
            </w:pPr>
          </w:p>
        </w:tc>
        <w:tc>
          <w:tcPr>
            <w:tcW w:w="1980" w:type="dxa"/>
            <w:shd w:val="clear" w:color="auto" w:fill="FFFFFF"/>
          </w:tcPr>
          <w:p w:rsidR="00F6019D" w:rsidRPr="006A6424" w:rsidRDefault="00F6019D" w:rsidP="00150457">
            <w:pPr>
              <w:pStyle w:val="Odlomakpopisa"/>
              <w:spacing w:after="0" w:line="240" w:lineRule="auto"/>
              <w:ind w:left="0"/>
              <w:rPr>
                <w:rFonts w:ascii="Times New Roman" w:hAnsi="Times New Roman"/>
                <w:sz w:val="16"/>
                <w:szCs w:val="16"/>
                <w:lang w:val="ru-RU"/>
              </w:rPr>
            </w:pPr>
            <w:r w:rsidRPr="006A6424">
              <w:rPr>
                <w:rFonts w:ascii="Times New Roman" w:hAnsi="Times New Roman"/>
                <w:sz w:val="16"/>
                <w:szCs w:val="16"/>
                <w:lang w:val="ru-RU"/>
              </w:rPr>
              <w:t>Подржати програме субјеката омладинске политике усмерене на рад са младима који су жртве насиља</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lang w:val="ru-RU"/>
              </w:rPr>
            </w:pPr>
          </w:p>
        </w:tc>
        <w:tc>
          <w:tcPr>
            <w:tcW w:w="1440" w:type="dxa"/>
            <w:shd w:val="clear" w:color="auto" w:fill="FFFFFF"/>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Број подржаних програма (5);</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Повећан број  младих укључених у програме које спроводе различити субјекти омладинске политике који су намењени жртвама насиља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национални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покрајински</w:t>
            </w:r>
          </w:p>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локални</w:t>
            </w:r>
          </w:p>
          <w:p w:rsidR="00F6019D" w:rsidRPr="006A6424" w:rsidRDefault="00F6019D" w:rsidP="00150457">
            <w:pPr>
              <w:spacing w:after="0" w:line="240" w:lineRule="auto"/>
              <w:rPr>
                <w:rFonts w:ascii="Times New Roman" w:hAnsi="Times New Roman"/>
                <w:b/>
                <w:bCs/>
                <w:sz w:val="16"/>
                <w:szCs w:val="16"/>
              </w:rPr>
            </w:pPr>
          </w:p>
        </w:tc>
        <w:tc>
          <w:tcPr>
            <w:tcW w:w="1080" w:type="dxa"/>
          </w:tcPr>
          <w:p w:rsidR="00F6019D" w:rsidRPr="006A6424" w:rsidRDefault="00F6019D" w:rsidP="00150457">
            <w:pPr>
              <w:spacing w:after="0" w:line="240" w:lineRule="auto"/>
              <w:rPr>
                <w:rFonts w:ascii="Times New Roman" w:hAnsi="Times New Roman"/>
                <w:bCs/>
                <w:sz w:val="16"/>
                <w:szCs w:val="16"/>
              </w:rPr>
            </w:pPr>
            <w:r w:rsidRPr="006A6424">
              <w:rPr>
                <w:rFonts w:ascii="Times New Roman" w:hAnsi="Times New Roman"/>
                <w:bCs/>
                <w:sz w:val="16"/>
                <w:szCs w:val="16"/>
              </w:rPr>
              <w:t>МОС</w:t>
            </w:r>
          </w:p>
        </w:tc>
        <w:tc>
          <w:tcPr>
            <w:tcW w:w="1440" w:type="dxa"/>
          </w:tcPr>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Координационо тело за равноправност полова</w:t>
            </w:r>
          </w:p>
          <w:p w:rsidR="00F6019D" w:rsidRPr="006A6424" w:rsidRDefault="00F6019D" w:rsidP="00150457">
            <w:pPr>
              <w:spacing w:after="0" w:line="240" w:lineRule="auto"/>
              <w:rPr>
                <w:rFonts w:ascii="Times New Roman" w:hAnsi="Times New Roman"/>
                <w:bCs/>
                <w:sz w:val="16"/>
                <w:szCs w:val="16"/>
                <w:lang w:val="ru-RU"/>
              </w:rPr>
            </w:pPr>
            <w:r w:rsidRPr="006A6424">
              <w:rPr>
                <w:rFonts w:ascii="Times New Roman" w:hAnsi="Times New Roman"/>
                <w:bCs/>
                <w:sz w:val="16"/>
                <w:szCs w:val="16"/>
                <w:lang w:val="ru-RU"/>
              </w:rPr>
              <w:t>Покрајински секретаријат за равноправност полова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1.600.000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1.600.000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3.200.000</w:t>
            </w:r>
          </w:p>
        </w:tc>
        <w:tc>
          <w:tcPr>
            <w:tcW w:w="741" w:type="dxa"/>
            <w:shd w:val="clear" w:color="auto" w:fill="CCFF99"/>
          </w:tcPr>
          <w:p w:rsidR="00F6019D" w:rsidRPr="006A6424" w:rsidRDefault="00F6019D" w:rsidP="008D1174">
            <w:pPr>
              <w:spacing w:after="0" w:line="240" w:lineRule="auto"/>
              <w:ind w:left="-108"/>
              <w:jc w:val="center"/>
              <w:rPr>
                <w:rFonts w:ascii="Times New Roman" w:hAnsi="Times New Roman"/>
                <w:sz w:val="14"/>
                <w:szCs w:val="16"/>
              </w:rPr>
            </w:pPr>
            <w:r w:rsidRPr="006A6424">
              <w:rPr>
                <w:rFonts w:ascii="Times New Roman" w:hAnsi="Times New Roman"/>
                <w:sz w:val="14"/>
                <w:szCs w:val="16"/>
              </w:rPr>
              <w:t>1.600.000</w:t>
            </w:r>
          </w:p>
        </w:tc>
      </w:tr>
    </w:tbl>
    <w:p w:rsidR="00F6019D" w:rsidRPr="006A6424" w:rsidRDefault="00F6019D" w:rsidP="00156000">
      <w:pPr>
        <w:pBdr>
          <w:bottom w:val="single" w:sz="12" w:space="1" w:color="auto"/>
        </w:pBdr>
        <w:spacing w:after="0" w:line="240" w:lineRule="auto"/>
        <w:rPr>
          <w:rFonts w:ascii="Times New Roman" w:hAnsi="Times New Roman"/>
          <w:sz w:val="28"/>
          <w:szCs w:val="28"/>
        </w:rPr>
      </w:pPr>
    </w:p>
    <w:p w:rsidR="00F6019D" w:rsidRPr="006A6424" w:rsidRDefault="00F6019D" w:rsidP="00156000">
      <w:pPr>
        <w:pBdr>
          <w:bottom w:val="single" w:sz="12" w:space="1" w:color="auto"/>
        </w:pBdr>
        <w:spacing w:after="0" w:line="240" w:lineRule="auto"/>
        <w:rPr>
          <w:rFonts w:ascii="Times New Roman" w:hAnsi="Times New Roman"/>
          <w:b/>
          <w:sz w:val="28"/>
          <w:szCs w:val="28"/>
          <w:lang w:val="uz-Cyrl-UZ"/>
        </w:rPr>
      </w:pPr>
      <w:r w:rsidRPr="006A6424">
        <w:rPr>
          <w:rFonts w:ascii="Times New Roman" w:hAnsi="Times New Roman"/>
          <w:b/>
          <w:sz w:val="28"/>
          <w:szCs w:val="28"/>
          <w:lang w:val="uz-Cyrl-UZ"/>
        </w:rPr>
        <w:lastRenderedPageBreak/>
        <w:t>5.6. Социјална укљученост младих</w:t>
      </w:r>
    </w:p>
    <w:p w:rsidR="00F6019D" w:rsidRPr="006A6424" w:rsidRDefault="00F6019D" w:rsidP="00150457">
      <w:pPr>
        <w:spacing w:after="0" w:line="240" w:lineRule="auto"/>
        <w:rPr>
          <w:rFonts w:ascii="Times New Roman" w:hAnsi="Times New Roman"/>
          <w:b/>
          <w:sz w:val="28"/>
          <w:szCs w:val="28"/>
          <w:u w:val="single"/>
          <w:lang w:val="uz-Cyrl-UZ"/>
        </w:rPr>
      </w:pPr>
    </w:p>
    <w:p w:rsidR="00F6019D" w:rsidRPr="006A6424" w:rsidRDefault="00F6019D" w:rsidP="00150457">
      <w:pP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t>СТРАТЕШКИ ЦИЉ: Унапређена подршка друштвеном укључивању младих из категорија у ризику од социјалне искључености</w:t>
      </w:r>
    </w:p>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FA21E4">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FA21E4">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bg-BG"/>
              </w:rPr>
              <w:t>Стварени су системски предуслови да млади у ризику од социјалне искључености буду адекватно препознати и подржани у укључивању у економске, друштвене и културне токове</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Смањење броја младих у ризику од социјалне искључености</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6A6424" w:rsidTr="007D18C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15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7D18C8">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Успостављен ефикасан, родно осетљив систем препознавања различитих категорија младих у ризику од социјалне искључености у складу са ЕУ стандардима</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Развити нови систем категоризације младих у ризику од социјалне искључености у складу са ЕУ стандардима</w:t>
            </w:r>
          </w:p>
        </w:tc>
        <w:tc>
          <w:tcPr>
            <w:tcW w:w="1440" w:type="dxa"/>
          </w:tcPr>
          <w:p w:rsidR="00F6019D" w:rsidRPr="006A6424" w:rsidRDefault="00F6019D" w:rsidP="00150457">
            <w:pPr>
              <w:autoSpaceDE w:val="0"/>
              <w:autoSpaceDN w:val="0"/>
              <w:adjustRightInd w:val="0"/>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Развијен систем </w:t>
            </w:r>
          </w:p>
          <w:p w:rsidR="00F6019D" w:rsidRPr="006A6424" w:rsidRDefault="00F6019D" w:rsidP="00150457">
            <w:pPr>
              <w:autoSpaceDE w:val="0"/>
              <w:autoSpaceDN w:val="0"/>
              <w:adjustRightInd w:val="0"/>
              <w:spacing w:after="0" w:line="240" w:lineRule="auto"/>
              <w:rPr>
                <w:rFonts w:ascii="Times New Roman" w:hAnsi="Times New Roman"/>
                <w:sz w:val="16"/>
                <w:szCs w:val="16"/>
                <w:lang w:val="bg-BG"/>
              </w:rPr>
            </w:pPr>
            <w:r w:rsidRPr="006A6424">
              <w:rPr>
                <w:rFonts w:ascii="Times New Roman" w:hAnsi="Times New Roman"/>
                <w:sz w:val="16"/>
                <w:szCs w:val="16"/>
                <w:lang w:val="bg-BG"/>
              </w:rPr>
              <w:t>категори</w:t>
            </w:r>
            <w:r>
              <w:rPr>
                <w:rFonts w:ascii="Times New Roman" w:hAnsi="Times New Roman"/>
                <w:sz w:val="16"/>
                <w:szCs w:val="16"/>
                <w:lang w:val="bg-BG"/>
              </w:rPr>
              <w:t>зације</w:t>
            </w:r>
            <w:r w:rsidRPr="006A6424">
              <w:rPr>
                <w:rFonts w:ascii="Times New Roman" w:hAnsi="Times New Roman"/>
                <w:sz w:val="16"/>
                <w:szCs w:val="16"/>
                <w:lang w:val="bg-BG"/>
              </w:rPr>
              <w:t xml:space="preserve"> младих у ризику од социјалне искључености дефинисане на начелима поштовања људских права, ЕУ стандарда, и кроз широку јавну расправу</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lang w:val="bg-BG"/>
              </w:rPr>
              <w:t>201</w:t>
            </w:r>
            <w:r w:rsidRPr="006A6424">
              <w:rPr>
                <w:rFonts w:ascii="Times New Roman" w:hAnsi="Times New Roman"/>
                <w:sz w:val="16"/>
                <w:szCs w:val="16"/>
              </w:rPr>
              <w:t>6</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РЗС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ru-RU"/>
              </w:rPr>
              <w:t>Републички и Покрајински завод за социјалну заштиту</w:t>
            </w:r>
            <w:r w:rsidRPr="006A6424">
              <w:rPr>
                <w:rFonts w:ascii="Times New Roman" w:hAnsi="Times New Roman"/>
                <w:sz w:val="16"/>
                <w:szCs w:val="16"/>
                <w:lang w:val="bg-BG"/>
              </w:rPr>
              <w:t xml:space="preserve">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7D18C8">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Обезбедити примену новог система категоризације при праћењу младих у ризику од социјалне искључености</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обучених за примену категоризације (најмање 20)</w:t>
            </w:r>
          </w:p>
        </w:tc>
        <w:tc>
          <w:tcPr>
            <w:tcW w:w="990" w:type="dxa"/>
          </w:tcPr>
          <w:p w:rsidR="00F6019D" w:rsidRPr="006A6424" w:rsidRDefault="00F6019D" w:rsidP="00150457">
            <w:pPr>
              <w:spacing w:after="0" w:line="240" w:lineRule="auto"/>
              <w:jc w:val="center"/>
              <w:rPr>
                <w:rFonts w:ascii="Times New Roman" w:hAnsi="Times New Roman"/>
                <w:sz w:val="16"/>
                <w:szCs w:val="16"/>
                <w:lang w:val="bg-BG"/>
              </w:rPr>
            </w:pPr>
            <w:r w:rsidRPr="006A6424">
              <w:rPr>
                <w:rFonts w:ascii="Times New Roman" w:hAnsi="Times New Roman"/>
                <w:sz w:val="16"/>
                <w:szCs w:val="16"/>
                <w:lang w:val="bg-BG"/>
              </w:rPr>
              <w:t>2016</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РЗС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ru-RU"/>
              </w:rPr>
              <w:t>Републички и Покрајински завод за социјалну заштиту</w:t>
            </w:r>
            <w:r w:rsidRPr="006A6424">
              <w:rPr>
                <w:rFonts w:ascii="Times New Roman" w:hAnsi="Times New Roman"/>
                <w:sz w:val="16"/>
                <w:szCs w:val="16"/>
                <w:lang w:val="bg-BG"/>
              </w:rPr>
              <w:t xml:space="preserve">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976.000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976.000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6A6424" w:rsidTr="007D18C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15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7D18C8">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 xml:space="preserve">Успостављен систем праћења и </w:t>
            </w:r>
            <w:r w:rsidRPr="006A6424">
              <w:rPr>
                <w:rFonts w:ascii="Times New Roman" w:hAnsi="Times New Roman"/>
                <w:sz w:val="20"/>
                <w:szCs w:val="20"/>
                <w:lang w:val="bg-BG"/>
              </w:rPr>
              <w:lastRenderedPageBreak/>
              <w:t>процене прилагођености програма младих жена и мушкараца у ризику од социјалне искључености</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 xml:space="preserve">Развити родно осетљив механизам праћења и евалуације локалних </w:t>
            </w:r>
            <w:r w:rsidRPr="006A6424">
              <w:rPr>
                <w:rFonts w:ascii="Times New Roman" w:hAnsi="Times New Roman"/>
                <w:sz w:val="16"/>
                <w:szCs w:val="16"/>
                <w:lang w:val="bg-BG"/>
              </w:rPr>
              <w:lastRenderedPageBreak/>
              <w:t>програма намењених младима у ризику од социјалне искључености</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 xml:space="preserve">Утврђен систем мониторинга и евалуације се </w:t>
            </w:r>
            <w:r w:rsidRPr="006A6424">
              <w:rPr>
                <w:rFonts w:ascii="Times New Roman" w:hAnsi="Times New Roman"/>
                <w:sz w:val="16"/>
                <w:szCs w:val="16"/>
                <w:lang w:val="bg-BG"/>
              </w:rPr>
              <w:lastRenderedPageBreak/>
              <w:t xml:space="preserve">примењује у свим ЈЛС </w:t>
            </w:r>
          </w:p>
        </w:tc>
        <w:tc>
          <w:tcPr>
            <w:tcW w:w="990" w:type="dxa"/>
          </w:tcPr>
          <w:p w:rsidR="00F6019D" w:rsidRPr="006A6424" w:rsidRDefault="00F6019D" w:rsidP="00150457">
            <w:pPr>
              <w:spacing w:after="0" w:line="240" w:lineRule="auto"/>
              <w:jc w:val="center"/>
              <w:rPr>
                <w:rFonts w:ascii="Times New Roman" w:hAnsi="Times New Roman"/>
                <w:sz w:val="16"/>
                <w:szCs w:val="16"/>
                <w:lang w:val="bg-BG"/>
              </w:rPr>
            </w:pPr>
            <w:r w:rsidRPr="006A6424">
              <w:rPr>
                <w:rFonts w:ascii="Times New Roman" w:hAnsi="Times New Roman"/>
                <w:sz w:val="16"/>
                <w:szCs w:val="16"/>
                <w:lang w:val="bg-BG"/>
              </w:rPr>
              <w:lastRenderedPageBreak/>
              <w:t>2015</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ЈЛС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МРЗБСП:</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7D18C8">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Извршити обуку запослених у институцијама здравства, просвете, социјалне заштите и запошљавања за примену механизма праћења и евалуације, која укључује родно осетљиве индикаторе </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реализованих обука за запослене у ресорним институцијама на тему рада са младима из осетљивих група (9);</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Број обучених (најмање 150)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2016 - 2017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w:t>
            </w:r>
            <w:r w:rsidRPr="006A6424">
              <w:rPr>
                <w:rFonts w:ascii="Times New Roman" w:hAnsi="Times New Roman"/>
                <w:sz w:val="16"/>
                <w:szCs w:val="16"/>
              </w:rPr>
              <w:t>З</w:t>
            </w:r>
            <w:r w:rsidRPr="006A6424">
              <w:rPr>
                <w:rFonts w:ascii="Times New Roman" w:hAnsi="Times New Roman"/>
                <w:sz w:val="16"/>
                <w:szCs w:val="16"/>
                <w:lang w:val="bg-BG"/>
              </w:rPr>
              <w:t xml:space="preserve">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МУП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КЉМП</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4.148.000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4.148.000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6A6424" w:rsidTr="007D18C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15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7D18C8">
        <w:trPr>
          <w:trHeight w:val="1175"/>
        </w:trPr>
        <w:tc>
          <w:tcPr>
            <w:tcW w:w="1733" w:type="dxa"/>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Успостављен систем акредитације програма и лиценцирања пружаоца услуга младима у ризику од социјалне искључености</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Извршити стандардизацију услуга и програма намењених младима у ризику од социјалне искључености</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Успостављено мултисекторско тело задужено за стандардизацију </w:t>
            </w:r>
          </w:p>
          <w:p w:rsidR="00F6019D" w:rsidRPr="006A6424" w:rsidRDefault="00F6019D" w:rsidP="00150457">
            <w:pPr>
              <w:spacing w:after="0" w:line="240" w:lineRule="auto"/>
              <w:rPr>
                <w:rFonts w:ascii="Times New Roman" w:hAnsi="Times New Roman"/>
                <w:sz w:val="16"/>
                <w:szCs w:val="16"/>
                <w:lang w:val="bg-BG"/>
              </w:rPr>
            </w:pPr>
          </w:p>
        </w:tc>
        <w:tc>
          <w:tcPr>
            <w:tcW w:w="990" w:type="dxa"/>
          </w:tcPr>
          <w:p w:rsidR="00F6019D" w:rsidRPr="006A6424" w:rsidRDefault="00F6019D" w:rsidP="00150457">
            <w:pPr>
              <w:spacing w:after="0" w:line="240" w:lineRule="auto"/>
              <w:jc w:val="center"/>
              <w:rPr>
                <w:rFonts w:ascii="Times New Roman" w:hAnsi="Times New Roman"/>
                <w:sz w:val="16"/>
                <w:szCs w:val="16"/>
                <w:lang w:val="bg-BG"/>
              </w:rPr>
            </w:pPr>
            <w:r w:rsidRPr="006A6424">
              <w:rPr>
                <w:rFonts w:ascii="Times New Roman" w:hAnsi="Times New Roman"/>
                <w:sz w:val="16"/>
                <w:szCs w:val="16"/>
                <w:lang w:val="bg-BG"/>
              </w:rPr>
              <w:t>2016</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bg-BG"/>
              </w:rPr>
            </w:pP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МУП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КЉМП</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4.880.000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FA21E4">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FA21E4">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bg-BG"/>
              </w:rPr>
              <w:t>Повећана је доступност и обим активности превенције социјалне искључености младих у ризику</w:t>
            </w:r>
            <w:r w:rsidRPr="006A6424">
              <w:rPr>
                <w:rStyle w:val="FootnoteReference"/>
                <w:rFonts w:ascii="Times New Roman" w:hAnsi="Times New Roman"/>
                <w:lang w:val="bg-BG"/>
              </w:rPr>
              <w:footnoteReference w:id="11"/>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броја младих који су користили услуге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6A6424" w:rsidTr="007D18C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12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60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15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7D18C8">
        <w:trPr>
          <w:trHeight w:val="284"/>
        </w:trPr>
        <w:tc>
          <w:tcPr>
            <w:tcW w:w="1733" w:type="dxa"/>
            <w:vMerge w:val="restart"/>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20"/>
                <w:szCs w:val="20"/>
                <w:lang w:val="bg-BG"/>
              </w:rPr>
              <w:t>Програми за превентивну подршку младима у ризику од социјалне искључености спроводе се на локалном нивоу</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Подржати успостављање локалних сервиса и развој програма за ефикасније саветовање и психолошку подршку младих у ризику од социјалне искључености</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Формиран стандард услуге саветовања и психолошке подршке младих;</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Проценат ЈЛС у којима  се спроводе програми (најмање 30%)</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 листа индикатора)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2015- 2016 </w:t>
            </w:r>
            <w:r w:rsidRPr="006A6424">
              <w:rPr>
                <w:rFonts w:ascii="Times New Roman" w:hAnsi="Times New Roman"/>
                <w:sz w:val="12"/>
                <w:szCs w:val="12"/>
                <w:lang w:val="bg-BG"/>
              </w:rPr>
              <w:t>успостављање услуга</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2017 </w:t>
            </w:r>
            <w:r w:rsidRPr="006A6424">
              <w:rPr>
                <w:rFonts w:ascii="Times New Roman" w:hAnsi="Times New Roman"/>
                <w:sz w:val="12"/>
                <w:szCs w:val="12"/>
                <w:lang w:val="bg-BG"/>
              </w:rPr>
              <w:t>десеминација</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национални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МРЗБСП</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4.270.000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numPr>
                <w:ins w:id="63" w:author="Unknown"/>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1.270.000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9.760.000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1" w:type="dxa"/>
            <w:shd w:val="clear" w:color="auto" w:fill="CCFF99"/>
          </w:tcPr>
          <w:p w:rsidR="00F6019D" w:rsidRPr="006A6424" w:rsidRDefault="00F6019D" w:rsidP="007D18C8">
            <w:pPr>
              <w:spacing w:after="0" w:line="240" w:lineRule="auto"/>
              <w:ind w:left="-108"/>
              <w:jc w:val="center"/>
              <w:rPr>
                <w:rFonts w:ascii="Times New Roman" w:hAnsi="Times New Roman"/>
                <w:sz w:val="14"/>
                <w:szCs w:val="16"/>
              </w:rPr>
            </w:pPr>
            <w:r w:rsidRPr="006A6424">
              <w:rPr>
                <w:rFonts w:ascii="Times New Roman" w:hAnsi="Times New Roman"/>
                <w:sz w:val="14"/>
                <w:szCs w:val="16"/>
              </w:rPr>
              <w:t>3.760.000</w:t>
            </w:r>
          </w:p>
        </w:tc>
      </w:tr>
      <w:tr w:rsidR="00F6019D" w:rsidRPr="006A6424" w:rsidTr="007D18C8">
        <w:tc>
          <w:tcPr>
            <w:tcW w:w="1733" w:type="dxa"/>
            <w:vMerge/>
          </w:tcPr>
          <w:p w:rsidR="00F6019D" w:rsidRPr="006A6424" w:rsidRDefault="00F6019D" w:rsidP="00150457">
            <w:pPr>
              <w:spacing w:after="0" w:line="240" w:lineRule="auto"/>
              <w:rPr>
                <w:rFonts w:ascii="Times New Roman" w:hAnsi="Times New Roman"/>
                <w:sz w:val="16"/>
                <w:szCs w:val="16"/>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Подржати успостављање локалних сервиса и развој програма за унапређење радног ангажмана младих у ризику од социјалне искључености</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Формиран стандард услуге за радно ангажовање младих;</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Проценат ЈЛС у којима  се спроводе програми (најмање 30%)</w:t>
            </w:r>
          </w:p>
          <w:p w:rsidR="00F6019D" w:rsidRPr="006A6424" w:rsidRDefault="00F6019D" w:rsidP="00150457">
            <w:pPr>
              <w:spacing w:after="0" w:line="240" w:lineRule="auto"/>
              <w:rPr>
                <w:rFonts w:ascii="Times New Roman" w:hAnsi="Times New Roman"/>
                <w:b/>
                <w:bCs/>
                <w:sz w:val="16"/>
                <w:szCs w:val="16"/>
                <w:lang w:val="bg-BG"/>
              </w:rPr>
            </w:pPr>
            <w:r w:rsidRPr="006A6424">
              <w:rPr>
                <w:rFonts w:ascii="Times New Roman" w:hAnsi="Times New Roman"/>
                <w:sz w:val="16"/>
                <w:szCs w:val="16"/>
                <w:lang w:val="bg-BG"/>
              </w:rPr>
              <w:t>+ листа индикатора)</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2015- 2016 </w:t>
            </w:r>
            <w:r w:rsidRPr="006A6424">
              <w:rPr>
                <w:rFonts w:ascii="Times New Roman" w:hAnsi="Times New Roman"/>
                <w:sz w:val="12"/>
                <w:szCs w:val="12"/>
                <w:lang w:val="bg-BG"/>
              </w:rPr>
              <w:t>успостављање услуга</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2017 </w:t>
            </w:r>
            <w:r w:rsidRPr="006A6424">
              <w:rPr>
                <w:rFonts w:ascii="Times New Roman" w:hAnsi="Times New Roman"/>
                <w:sz w:val="12"/>
                <w:szCs w:val="12"/>
                <w:lang w:val="bg-BG"/>
              </w:rPr>
              <w:t>десеминација</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МОС</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НСЗ</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b/>
                <w:bCs/>
                <w:sz w:val="16"/>
                <w:szCs w:val="16"/>
                <w:lang w:val="bg-BG"/>
              </w:rPr>
            </w:pPr>
            <w:r w:rsidRPr="006A6424">
              <w:rPr>
                <w:rFonts w:ascii="Times New Roman" w:hAnsi="Times New Roman"/>
                <w:sz w:val="16"/>
                <w:szCs w:val="16"/>
                <w:lang w:val="bg-BG"/>
              </w:rPr>
              <w:t>ОЦД</w:t>
            </w: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4.270.000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numPr>
                <w:ins w:id="64" w:author="Dubravka" w:date="2015-05-19T20:56:00Z"/>
              </w:num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1.270.000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9.760.000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1" w:type="dxa"/>
            <w:shd w:val="clear" w:color="auto" w:fill="CCFF99"/>
          </w:tcPr>
          <w:p w:rsidR="00F6019D" w:rsidRPr="006A6424" w:rsidRDefault="00F6019D" w:rsidP="007D18C8">
            <w:pPr>
              <w:spacing w:after="0" w:line="240" w:lineRule="auto"/>
              <w:ind w:left="-108"/>
              <w:jc w:val="center"/>
              <w:rPr>
                <w:rFonts w:ascii="Times New Roman" w:hAnsi="Times New Roman"/>
                <w:sz w:val="14"/>
                <w:szCs w:val="16"/>
              </w:rPr>
            </w:pPr>
            <w:r w:rsidRPr="006A6424">
              <w:rPr>
                <w:rFonts w:ascii="Times New Roman" w:hAnsi="Times New Roman"/>
                <w:sz w:val="14"/>
                <w:szCs w:val="16"/>
              </w:rPr>
              <w:t>3.760.000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6A6424" w:rsidTr="007D18C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7D18C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7D18C8">
        <w:trPr>
          <w:trHeight w:val="1397"/>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lastRenderedPageBreak/>
              <w:t>Субјекти омладинске политике на локалном нивоу имају компетенције за рад на превенцији социјалне искључености младих</w:t>
            </w:r>
          </w:p>
        </w:tc>
        <w:tc>
          <w:tcPr>
            <w:tcW w:w="19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Подржати програме обуке представника институција и ОЦД које се баве превенцијом социјалне искључености младих</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подржаних обука (3);</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 xml:space="preserve">Број учесника обука (најмање 90)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национални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Секторске институције на локалном нивоу</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МРЗБСП:</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7D18C8">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Подржати програме информисања доносиоца одлука у јединицама локалне самоуправе на тему права и потреба младих у ризику од социјалне искључености</w:t>
            </w:r>
          </w:p>
          <w:p w:rsidR="00F6019D" w:rsidRPr="006A6424" w:rsidRDefault="00F6019D" w:rsidP="00150457">
            <w:pPr>
              <w:spacing w:after="0" w:line="240" w:lineRule="auto"/>
              <w:rPr>
                <w:rFonts w:ascii="Times New Roman" w:hAnsi="Times New Roman"/>
                <w:sz w:val="16"/>
                <w:szCs w:val="16"/>
                <w:lang w:val="bg-BG"/>
              </w:rPr>
            </w:pP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подржаних пројеката (25);</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Проценат општина обухваћених пројектима (најмање 30%);</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учесника пројеката (најмање 200)</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2015- 2017</w:t>
            </w:r>
          </w:p>
          <w:p w:rsidR="00F6019D" w:rsidRPr="006A6424" w:rsidRDefault="00F6019D" w:rsidP="00150457">
            <w:pPr>
              <w:spacing w:after="0" w:line="240" w:lineRule="auto"/>
              <w:rPr>
                <w:rFonts w:ascii="Times New Roman" w:hAnsi="Times New Roman"/>
                <w:sz w:val="16"/>
                <w:szCs w:val="16"/>
                <w:lang w:val="bg-BG"/>
              </w:rPr>
            </w:pP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МДУЛС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СКГО</w:t>
            </w:r>
          </w:p>
          <w:p w:rsidR="00F6019D" w:rsidRPr="006A6424" w:rsidRDefault="00F6019D" w:rsidP="00150457">
            <w:pPr>
              <w:spacing w:after="0" w:line="240" w:lineRule="auto"/>
              <w:rPr>
                <w:rFonts w:ascii="Times New Roman" w:hAnsi="Times New Roman"/>
                <w:sz w:val="16"/>
                <w:szCs w:val="16"/>
                <w:lang w:val="bg-BG"/>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915.000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t>2.745.000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7D18C8">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w:t>
            </w:r>
          </w:p>
        </w:tc>
      </w:tr>
      <w:tr w:rsidR="00F6019D" w:rsidRPr="006A6424" w:rsidTr="007D18C8">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Подржати програме обуке о родној равноправности и родној перспективи за представнике институција које се баве превенцијом социјалне искључености </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подржаних обука  о родној равноправности и родној перспективи за представнике институција које се баве превенцијом социјалне искључености (4)</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2016- 2017</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КЉМП</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НСЗ</w:t>
            </w:r>
            <w:r w:rsidRPr="006A6424" w:rsidDel="00020D5D">
              <w:rPr>
                <w:rFonts w:ascii="Times New Roman" w:hAnsi="Times New Roman"/>
                <w:sz w:val="16"/>
                <w:szCs w:val="16"/>
                <w:lang w:val="bg-BG"/>
              </w:rPr>
              <w:t xml:space="preserve"> </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610.000</w:t>
            </w:r>
          </w:p>
          <w:p w:rsidR="00F6019D" w:rsidRPr="006A6424" w:rsidRDefault="00F6019D" w:rsidP="00150457">
            <w:pPr>
              <w:spacing w:after="0" w:line="240" w:lineRule="auto"/>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610.000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6A6424" w:rsidTr="000D35E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35E6">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 xml:space="preserve">Удружења која спроводе омладинске активности континуирано развијају и реализују превентивне услуге и програме за </w:t>
            </w:r>
            <w:r w:rsidRPr="006A6424">
              <w:rPr>
                <w:rFonts w:ascii="Times New Roman" w:hAnsi="Times New Roman"/>
                <w:sz w:val="20"/>
                <w:szCs w:val="20"/>
                <w:lang w:val="bg-BG"/>
              </w:rPr>
              <w:lastRenderedPageBreak/>
              <w:t>младе у ризику од социјалне искључености</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Обезбедити подршку програмима удружења која спроводе омладинске активности на идентификовању потреба младих у ризику и развоју и реализацији адекватних програма</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Број подржаних програма (10)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2016- 2017</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0D35E6">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24.400.000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0D35E6">
        <w:tc>
          <w:tcPr>
            <w:tcW w:w="1733" w:type="dxa"/>
            <w:vMerge/>
          </w:tcPr>
          <w:p w:rsidR="00F6019D" w:rsidRPr="006A6424" w:rsidRDefault="00F6019D" w:rsidP="00150457">
            <w:pPr>
              <w:spacing w:after="0" w:line="240" w:lineRule="auto"/>
              <w:rPr>
                <w:rFonts w:ascii="Times New Roman" w:hAnsi="Times New Roman"/>
                <w:sz w:val="16"/>
                <w:szCs w:val="16"/>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Подржати активности успостављања партнерстава међу субјектима омладинске политике на интегралном </w:t>
            </w:r>
            <w:r w:rsidRPr="006A6424">
              <w:rPr>
                <w:rFonts w:ascii="Times New Roman" w:hAnsi="Times New Roman"/>
                <w:sz w:val="16"/>
                <w:szCs w:val="16"/>
                <w:lang w:val="bg-BG"/>
              </w:rPr>
              <w:lastRenderedPageBreak/>
              <w:t>приступу у коришћењу постојећих локалних ресурса (људских, материјалних, техничких)</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Број подржаних конференција (6)</w:t>
            </w:r>
          </w:p>
          <w:p w:rsidR="00F6019D" w:rsidRPr="006A6424" w:rsidRDefault="00F6019D" w:rsidP="00150457">
            <w:pPr>
              <w:spacing w:after="0" w:line="240" w:lineRule="auto"/>
              <w:rPr>
                <w:rFonts w:ascii="Times New Roman" w:hAnsi="Times New Roman"/>
                <w:sz w:val="16"/>
                <w:szCs w:val="16"/>
                <w:lang w:val="bg-BG"/>
              </w:rPr>
            </w:pP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2015- 2017</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FA21E4">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FA21E4">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bg-BG"/>
              </w:rPr>
              <w:t>Повећан је обухват младих у ризику од социјалне искључености који су корисници локалних сервиса и програма подршке</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процента младих у ризику који користи локалне програме и услуге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6A6424" w:rsidTr="000D35E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35E6">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Млади у ризику од социјалне искључености активно користе постојеће сервисе и програме</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Подржати развој локалних сервиса за ефикасно, оптимално и благовремено информисање социјално искључених младих</w:t>
            </w:r>
          </w:p>
        </w:tc>
        <w:tc>
          <w:tcPr>
            <w:tcW w:w="144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Број подржаних услуга (10);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 xml:space="preserve">Проценат ЈЛС у којима се спроводи стандардизована услуга намењена информисању младих </w:t>
            </w:r>
            <w:r w:rsidRPr="006A6424">
              <w:rPr>
                <w:rFonts w:ascii="Times New Roman" w:hAnsi="Times New Roman"/>
                <w:sz w:val="16"/>
                <w:szCs w:val="16"/>
              </w:rPr>
              <w:t xml:space="preserve">(најмање </w:t>
            </w:r>
            <w:r w:rsidRPr="006A6424">
              <w:rPr>
                <w:rFonts w:ascii="Times New Roman" w:hAnsi="Times New Roman"/>
                <w:sz w:val="16"/>
                <w:szCs w:val="16"/>
                <w:lang w:val="bg-BG"/>
              </w:rPr>
              <w:t xml:space="preserve">70% </w:t>
            </w:r>
            <w:r w:rsidRPr="006A6424">
              <w:rPr>
                <w:rFonts w:ascii="Times New Roman" w:hAnsi="Times New Roman"/>
                <w:sz w:val="16"/>
                <w:szCs w:val="16"/>
              </w:rPr>
              <w:t>)</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листа индикатора)</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2015- 2016 </w:t>
            </w:r>
            <w:r w:rsidRPr="006A6424">
              <w:rPr>
                <w:rFonts w:ascii="Times New Roman" w:hAnsi="Times New Roman"/>
                <w:sz w:val="12"/>
                <w:szCs w:val="12"/>
                <w:lang w:val="bg-BG"/>
              </w:rPr>
              <w:t>успостављање услуга</w:t>
            </w:r>
          </w:p>
          <w:p w:rsidR="00F6019D" w:rsidRPr="006A6424" w:rsidRDefault="00F6019D" w:rsidP="00150457">
            <w:pPr>
              <w:spacing w:after="0" w:line="240" w:lineRule="auto"/>
              <w:jc w:val="center"/>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2017 </w:t>
            </w:r>
            <w:r w:rsidRPr="006A6424">
              <w:rPr>
                <w:rFonts w:ascii="Times New Roman" w:hAnsi="Times New Roman"/>
                <w:sz w:val="12"/>
                <w:szCs w:val="12"/>
                <w:lang w:val="bg-BG"/>
              </w:rPr>
              <w:t>десеминација</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национални </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p w:rsidR="00F6019D" w:rsidRPr="006A6424" w:rsidRDefault="00F6019D" w:rsidP="00150457">
            <w:pPr>
              <w:spacing w:after="0" w:line="240" w:lineRule="auto"/>
              <w:rPr>
                <w:rFonts w:ascii="Times New Roman" w:hAnsi="Times New Roman"/>
                <w:sz w:val="16"/>
                <w:szCs w:val="16"/>
                <w:lang w:val="uz-Cyrl-UZ"/>
              </w:rPr>
            </w:pP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МДУЛС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МКИ</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МРЗБСП:</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2.500.000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9.760.000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1" w:type="dxa"/>
            <w:shd w:val="clear" w:color="auto" w:fill="CCFF99"/>
          </w:tcPr>
          <w:p w:rsidR="00F6019D" w:rsidRPr="006A6424" w:rsidRDefault="00F6019D" w:rsidP="000D35E6">
            <w:pPr>
              <w:spacing w:after="0" w:line="240" w:lineRule="auto"/>
              <w:ind w:left="-108"/>
              <w:jc w:val="center"/>
              <w:rPr>
                <w:rFonts w:ascii="Times New Roman" w:hAnsi="Times New Roman"/>
                <w:sz w:val="14"/>
                <w:szCs w:val="16"/>
              </w:rPr>
            </w:pPr>
            <w:r w:rsidRPr="006A6424">
              <w:rPr>
                <w:rFonts w:ascii="Times New Roman" w:hAnsi="Times New Roman"/>
                <w:sz w:val="14"/>
                <w:szCs w:val="16"/>
              </w:rPr>
              <w:t>6.760.000</w:t>
            </w:r>
          </w:p>
        </w:tc>
      </w:tr>
      <w:tr w:rsidR="00F6019D" w:rsidRPr="006A6424" w:rsidTr="000D35E6">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vAlign w:val="center"/>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Подржати активности континуираног истраживања степена коришћења постојећих услуга намењених младим женама и мушкарцима у ризику од социјалне искључености </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Реализовано истраживање на годишњем националном нивоу</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p>
          <w:p w:rsidR="00F6019D" w:rsidRPr="006A6424" w:rsidRDefault="00F6019D" w:rsidP="00150457">
            <w:pPr>
              <w:spacing w:after="0" w:line="240" w:lineRule="auto"/>
              <w:rPr>
                <w:rFonts w:ascii="Times New Roman" w:hAnsi="Times New Roman"/>
                <w:sz w:val="16"/>
                <w:szCs w:val="16"/>
                <w:lang w:val="bg-BG"/>
              </w:rPr>
            </w:pP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(део годишег истражи-вања МОС о положају и потреба-ма младих)</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6A6424" w:rsidTr="000D35E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35E6">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 xml:space="preserve">Запослени у институцијама система поседују </w:t>
            </w:r>
            <w:r w:rsidRPr="006A6424">
              <w:rPr>
                <w:rFonts w:ascii="Times New Roman" w:hAnsi="Times New Roman"/>
                <w:sz w:val="20"/>
                <w:szCs w:val="20"/>
                <w:lang w:val="bg-BG"/>
              </w:rPr>
              <w:lastRenderedPageBreak/>
              <w:t>компетенције за пружање адекватне подршке младима у ризику од социјалне искључености</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Подржати механизме сарадње и размене искуства запослених у институцијама система</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подржаних конференција (2);</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Број учесника конференција </w:t>
            </w:r>
            <w:r w:rsidRPr="006A6424">
              <w:rPr>
                <w:rFonts w:ascii="Times New Roman" w:hAnsi="Times New Roman"/>
                <w:sz w:val="16"/>
                <w:szCs w:val="16"/>
                <w:lang w:val="bg-BG"/>
              </w:rPr>
              <w:lastRenderedPageBreak/>
              <w:t>(најмање 300)</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2016 - 2017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МДУЛС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lastRenderedPageBreak/>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МКИ</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1.830.000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w:t>
            </w:r>
          </w:p>
        </w:tc>
        <w:tc>
          <w:tcPr>
            <w:tcW w:w="741" w:type="dxa"/>
            <w:shd w:val="clear" w:color="auto" w:fill="CCFF99"/>
          </w:tcPr>
          <w:p w:rsidR="00F6019D" w:rsidRPr="006A6424" w:rsidRDefault="00F6019D" w:rsidP="000D35E6">
            <w:pPr>
              <w:spacing w:after="0" w:line="240" w:lineRule="auto"/>
              <w:ind w:left="-108"/>
              <w:jc w:val="center"/>
              <w:rPr>
                <w:rFonts w:ascii="Times New Roman" w:hAnsi="Times New Roman"/>
                <w:sz w:val="14"/>
                <w:szCs w:val="16"/>
              </w:rPr>
            </w:pPr>
            <w:r w:rsidRPr="006A6424">
              <w:rPr>
                <w:rFonts w:ascii="Times New Roman" w:hAnsi="Times New Roman"/>
                <w:sz w:val="14"/>
                <w:szCs w:val="16"/>
              </w:rPr>
              <w:t>1.230.000</w:t>
            </w:r>
          </w:p>
        </w:tc>
      </w:tr>
      <w:tr w:rsidR="00F6019D" w:rsidRPr="006A6424" w:rsidTr="000D35E6">
        <w:tc>
          <w:tcPr>
            <w:tcW w:w="1733" w:type="dxa"/>
            <w:vMerge/>
          </w:tcPr>
          <w:p w:rsidR="00F6019D" w:rsidRPr="006A6424" w:rsidRDefault="00F6019D" w:rsidP="00150457">
            <w:pPr>
              <w:spacing w:after="0" w:line="240" w:lineRule="auto"/>
              <w:rPr>
                <w:rFonts w:ascii="Times New Roman" w:hAnsi="Times New Roman"/>
                <w:sz w:val="20"/>
                <w:szCs w:val="20"/>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Развити програме сензибилизације запослених у институцијама система у циљу ефикасније подршке младима у ризику од социјалне искључености </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Број подржаних програма (2)</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МДУЛС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bg-BG"/>
              </w:rPr>
              <w:t>МКИ</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1.708.000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1.708.000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МРЗБСП:</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1.708.000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5.124.000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5.124.000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6A6424" w:rsidTr="000D35E6">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98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21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0D35E6">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980"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44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0D35E6">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lang w:val="bg-BG"/>
              </w:rPr>
            </w:pPr>
            <w:r w:rsidRPr="006A6424">
              <w:rPr>
                <w:rFonts w:ascii="Times New Roman" w:hAnsi="Times New Roman"/>
                <w:sz w:val="20"/>
                <w:szCs w:val="20"/>
                <w:lang w:val="bg-BG"/>
              </w:rPr>
              <w:t>Сервиси и програми подршке младима у ризику од социјалне искључености се континуирано осавремењавају</w:t>
            </w:r>
          </w:p>
        </w:tc>
        <w:tc>
          <w:tcPr>
            <w:tcW w:w="198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Обезбедити систем праћења ефикасности сервиса и програма подршке младима у ризику од социјалног искључења</w:t>
            </w:r>
          </w:p>
        </w:tc>
        <w:tc>
          <w:tcPr>
            <w:tcW w:w="144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Израђена евиденција локалних и националних  услуга/програма</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2016 - 2017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МКИ</w:t>
            </w:r>
            <w:r w:rsidRPr="006A6424" w:rsidDel="00E423CD">
              <w:rPr>
                <w:rFonts w:ascii="Times New Roman" w:hAnsi="Times New Roman"/>
                <w:sz w:val="16"/>
                <w:szCs w:val="16"/>
                <w:lang w:val="bg-BG"/>
              </w:rPr>
              <w:t xml:space="preserve"> </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6.588.000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6.588.000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0D35E6">
        <w:tc>
          <w:tcPr>
            <w:tcW w:w="1733" w:type="dxa"/>
            <w:vMerge/>
          </w:tcPr>
          <w:p w:rsidR="00F6019D" w:rsidRPr="006A6424" w:rsidRDefault="00F6019D" w:rsidP="00150457">
            <w:pPr>
              <w:spacing w:after="0" w:line="240" w:lineRule="auto"/>
              <w:rPr>
                <w:rFonts w:ascii="Times New Roman" w:hAnsi="Times New Roman"/>
                <w:sz w:val="16"/>
                <w:szCs w:val="16"/>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Подржати активности прилагођавања постојећих сервиса и програма подршке младима у ризику од социјалног искључења</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Усвојен предлог унапређивања постојећих услуга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2015 - 2017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МКИ</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tc>
        <w:tc>
          <w:tcPr>
            <w:tcW w:w="900" w:type="dxa"/>
            <w:shd w:val="clear" w:color="auto" w:fill="CCFF99"/>
          </w:tcPr>
          <w:p w:rsidR="00F6019D" w:rsidRPr="006A6424" w:rsidRDefault="00F6019D" w:rsidP="00150457">
            <w:pPr>
              <w:spacing w:after="0" w:line="240" w:lineRule="auto"/>
              <w:jc w:val="center"/>
              <w:rPr>
                <w:ins w:id="65" w:author="Dubravka" w:date="2015-05-19T21:03:00Z"/>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numPr>
                <w:ins w:id="66" w:author="Dubravka" w:date="2015-05-19T21:03:00Z"/>
              </w:num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0D35E6">
            <w:pPr>
              <w:spacing w:after="0" w:line="240" w:lineRule="auto"/>
              <w:ind w:left="-108"/>
              <w:jc w:val="center"/>
              <w:rPr>
                <w:rFonts w:ascii="Times New Roman" w:hAnsi="Times New Roman"/>
                <w:sz w:val="14"/>
                <w:szCs w:val="16"/>
              </w:rPr>
            </w:pPr>
            <w:r w:rsidRPr="006A6424">
              <w:rPr>
                <w:rFonts w:ascii="Times New Roman" w:hAnsi="Times New Roman"/>
                <w:sz w:val="14"/>
                <w:szCs w:val="16"/>
              </w:rPr>
              <w:t>2.000.000</w:t>
            </w:r>
          </w:p>
        </w:tc>
      </w:tr>
      <w:tr w:rsidR="00F6019D" w:rsidRPr="006A6424" w:rsidTr="000D35E6">
        <w:tc>
          <w:tcPr>
            <w:tcW w:w="1733" w:type="dxa"/>
            <w:vMerge/>
          </w:tcPr>
          <w:p w:rsidR="00F6019D" w:rsidRPr="006A6424" w:rsidRDefault="00F6019D" w:rsidP="00150457">
            <w:pPr>
              <w:spacing w:after="0" w:line="240" w:lineRule="auto"/>
              <w:rPr>
                <w:rFonts w:ascii="Times New Roman" w:hAnsi="Times New Roman"/>
                <w:sz w:val="16"/>
                <w:szCs w:val="16"/>
                <w:lang w:val="bg-BG"/>
              </w:rPr>
            </w:pPr>
          </w:p>
        </w:tc>
        <w:tc>
          <w:tcPr>
            <w:tcW w:w="198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Обезбедити усклађеност сервиса и програма са препорукама међународних организација и институција за рад са младима у ризику од социјалног искључења</w:t>
            </w:r>
          </w:p>
        </w:tc>
        <w:tc>
          <w:tcPr>
            <w:tcW w:w="1440" w:type="dxa"/>
            <w:shd w:val="clear" w:color="auto" w:fill="FFFFFF"/>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 xml:space="preserve">Механизми стандардизације, лиценцирања и акредитације усклађени са међународном добром праксом </w:t>
            </w:r>
          </w:p>
        </w:tc>
        <w:tc>
          <w:tcPr>
            <w:tcW w:w="99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2015-2017</w:t>
            </w:r>
          </w:p>
        </w:tc>
        <w:tc>
          <w:tcPr>
            <w:tcW w:w="117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uz-Cyrl-UZ"/>
              </w:rPr>
              <w:t>МРЗБСП</w:t>
            </w:r>
          </w:p>
        </w:tc>
        <w:tc>
          <w:tcPr>
            <w:tcW w:w="1530" w:type="dxa"/>
          </w:tcPr>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ЈЛС</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Школе</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Домови здравља</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Центри за социјални рад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ОЦД</w:t>
            </w:r>
          </w:p>
          <w:p w:rsidR="00F6019D" w:rsidRPr="006A6424" w:rsidRDefault="00F6019D" w:rsidP="00150457">
            <w:pPr>
              <w:spacing w:after="0" w:line="240" w:lineRule="auto"/>
              <w:rPr>
                <w:rFonts w:ascii="Times New Roman" w:hAnsi="Times New Roman"/>
                <w:sz w:val="16"/>
                <w:szCs w:val="16"/>
                <w:lang w:val="bg-BG"/>
              </w:rPr>
            </w:pPr>
            <w:r w:rsidRPr="006A6424">
              <w:rPr>
                <w:rFonts w:ascii="Times New Roman" w:hAnsi="Times New Roman"/>
                <w:sz w:val="16"/>
                <w:szCs w:val="16"/>
                <w:lang w:val="bg-BG"/>
              </w:rPr>
              <w:t>МКИ</w:t>
            </w:r>
          </w:p>
          <w:p w:rsidR="00F6019D" w:rsidRPr="006A6424" w:rsidRDefault="00F6019D" w:rsidP="00150457">
            <w:pPr>
              <w:spacing w:after="0" w:line="240" w:lineRule="auto"/>
              <w:rPr>
                <w:rFonts w:ascii="Times New Roman" w:hAnsi="Times New Roman"/>
                <w:sz w:val="16"/>
                <w:szCs w:val="16"/>
                <w:lang w:val="bg-BG"/>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pBdr>
          <w:bottom w:val="single" w:sz="4" w:space="1" w:color="auto"/>
        </w:pBdr>
        <w:spacing w:after="0" w:line="240" w:lineRule="auto"/>
        <w:rPr>
          <w:rFonts w:ascii="Times New Roman" w:hAnsi="Times New Roman"/>
          <w:b/>
          <w:sz w:val="18"/>
          <w:szCs w:val="18"/>
        </w:rPr>
      </w:pPr>
    </w:p>
    <w:p w:rsidR="00F6019D" w:rsidRPr="006A6424" w:rsidRDefault="00F6019D" w:rsidP="00150457">
      <w:pPr>
        <w:pBdr>
          <w:bottom w:val="single" w:sz="4" w:space="1" w:color="auto"/>
        </w:pBdr>
        <w:spacing w:after="0" w:line="240" w:lineRule="auto"/>
        <w:rPr>
          <w:rFonts w:ascii="Times New Roman" w:hAnsi="Times New Roman"/>
          <w:b/>
          <w:sz w:val="28"/>
          <w:szCs w:val="28"/>
        </w:rPr>
      </w:pPr>
    </w:p>
    <w:p w:rsidR="00F6019D" w:rsidRPr="006A6424" w:rsidRDefault="00F6019D" w:rsidP="00150457">
      <w:pPr>
        <w:pBdr>
          <w:bottom w:val="single" w:sz="4" w:space="1" w:color="auto"/>
        </w:pBdr>
        <w:spacing w:after="0" w:line="240" w:lineRule="auto"/>
        <w:rPr>
          <w:rFonts w:ascii="Times New Roman" w:hAnsi="Times New Roman"/>
          <w:b/>
          <w:sz w:val="28"/>
          <w:szCs w:val="28"/>
        </w:rPr>
      </w:pPr>
    </w:p>
    <w:p w:rsidR="00F6019D" w:rsidRPr="006A6424" w:rsidRDefault="00F6019D" w:rsidP="00150457">
      <w:pPr>
        <w:pBdr>
          <w:bottom w:val="single" w:sz="4" w:space="1" w:color="auto"/>
        </w:pBdr>
        <w:spacing w:after="0" w:line="240" w:lineRule="auto"/>
        <w:rPr>
          <w:rFonts w:ascii="Times New Roman" w:hAnsi="Times New Roman"/>
          <w:b/>
          <w:sz w:val="28"/>
          <w:szCs w:val="28"/>
        </w:rPr>
      </w:pPr>
    </w:p>
    <w:p w:rsidR="00F6019D" w:rsidRPr="006A6424" w:rsidRDefault="00F6019D" w:rsidP="00150457">
      <w:pPr>
        <w:pBdr>
          <w:bottom w:val="single" w:sz="4" w:space="1" w:color="auto"/>
        </w:pBdr>
        <w:spacing w:after="0" w:line="240" w:lineRule="auto"/>
        <w:rPr>
          <w:rFonts w:ascii="Times New Roman" w:hAnsi="Times New Roman"/>
          <w:b/>
          <w:sz w:val="28"/>
          <w:szCs w:val="28"/>
        </w:rPr>
      </w:pPr>
      <w:r w:rsidRPr="006A6424">
        <w:rPr>
          <w:rFonts w:ascii="Times New Roman" w:hAnsi="Times New Roman"/>
          <w:b/>
          <w:sz w:val="28"/>
          <w:szCs w:val="28"/>
        </w:rPr>
        <w:lastRenderedPageBreak/>
        <w:t>5.7. Мобилност младих</w:t>
      </w:r>
    </w:p>
    <w:p w:rsidR="00F6019D" w:rsidRPr="006A6424" w:rsidRDefault="00F6019D" w:rsidP="00150457">
      <w:pPr>
        <w:spacing w:after="0" w:line="240" w:lineRule="auto"/>
        <w:ind w:left="-709"/>
        <w:rPr>
          <w:rFonts w:ascii="Times New Roman" w:hAnsi="Times New Roman"/>
          <w:b/>
          <w:sz w:val="28"/>
          <w:szCs w:val="28"/>
        </w:rPr>
      </w:pPr>
    </w:p>
    <w:p w:rsidR="00F6019D" w:rsidRPr="006A6424" w:rsidRDefault="00F6019D" w:rsidP="00150457">
      <w:pPr>
        <w:spacing w:after="0" w:line="240" w:lineRule="auto"/>
        <w:ind w:left="-709"/>
        <w:rPr>
          <w:rFonts w:ascii="Times New Roman" w:hAnsi="Times New Roman"/>
          <w:b/>
          <w:sz w:val="28"/>
          <w:szCs w:val="28"/>
        </w:rPr>
      </w:pPr>
      <w:r w:rsidRPr="006A6424">
        <w:rPr>
          <w:rFonts w:ascii="Times New Roman" w:hAnsi="Times New Roman"/>
          <w:b/>
          <w:sz w:val="28"/>
          <w:szCs w:val="28"/>
        </w:rPr>
        <w:t xml:space="preserve">СТРАТЕШКИ ЦИЉ: Унапређена мобилност, обим међународне сарадње младих и подршка младим мигрантима  </w:t>
      </w:r>
    </w:p>
    <w:p w:rsidR="00F6019D" w:rsidRPr="006A6424" w:rsidRDefault="00F6019D" w:rsidP="00150457">
      <w:pPr>
        <w:tabs>
          <w:tab w:val="left" w:pos="2490"/>
          <w:tab w:val="left" w:pos="5025"/>
        </w:tabs>
        <w:spacing w:after="0" w:line="240" w:lineRule="auto"/>
        <w:rPr>
          <w:rFonts w:ascii="Times New Roman" w:hAnsi="Times New Roman"/>
          <w:sz w:val="28"/>
          <w:szCs w:val="28"/>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lang w:val="ru-RU"/>
              </w:rPr>
              <w:t>Побољшани су економски, културни и административни предуслови за мобилност младих жена и мушкараца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броја младих који је користио мере подршке</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C6BD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CC6BDF">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lang w:val="ru-RU"/>
              </w:rPr>
              <w:t>Унапређени програми и сервиси материјалне подршке мобилности</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националне програме финансирања мобилности младих и међународне сарадње младих</w:t>
            </w:r>
          </w:p>
          <w:p w:rsidR="00F6019D" w:rsidRPr="006A6424" w:rsidRDefault="00F6019D" w:rsidP="00150457">
            <w:pPr>
              <w:spacing w:after="0" w:line="240" w:lineRule="auto"/>
              <w:rPr>
                <w:rFonts w:ascii="Times New Roman" w:hAnsi="Times New Roman"/>
                <w:sz w:val="16"/>
                <w:szCs w:val="16"/>
              </w:rPr>
            </w:pP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повећања броја корисника стипендија у иностранству и учесника/ца размена и међународних догађаја субвенционисаних из домаћих извора финансирања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Покрајински секретаријат надлежан за образовање и науку</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ПССО</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Привредни сектор</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CC6BDF">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15.000.000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CC6BDF">
            <w:pPr>
              <w:spacing w:after="0" w:line="240" w:lineRule="auto"/>
              <w:ind w:left="-108"/>
              <w:jc w:val="center"/>
              <w:rPr>
                <w:rFonts w:ascii="Times New Roman" w:hAnsi="Times New Roman"/>
                <w:sz w:val="14"/>
                <w:szCs w:val="16"/>
              </w:rPr>
            </w:pPr>
            <w:r w:rsidRPr="006A6424">
              <w:rPr>
                <w:rFonts w:ascii="Times New Roman" w:hAnsi="Times New Roman"/>
                <w:sz w:val="14"/>
                <w:szCs w:val="16"/>
              </w:rPr>
              <w:t>15.000.000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CC6BDF">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Подстицати координисано укључивање привредног сектора у националне програме финансирања мобилности младих и међународне сарадње младих</w:t>
            </w: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компанија које издвајају средства за националне програме финансирања мобилности младих (најмање 20);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корисника стипендија које потичу из привредног сектора, по полу (најмање 600)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ПКС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Привредни сектор</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CC6BDF">
            <w:pPr>
              <w:spacing w:after="0" w:line="240" w:lineRule="auto"/>
              <w:ind w:left="-108"/>
              <w:jc w:val="center"/>
              <w:rPr>
                <w:rFonts w:ascii="Times New Roman" w:hAnsi="Times New Roman"/>
                <w:sz w:val="14"/>
                <w:szCs w:val="16"/>
              </w:rPr>
            </w:pPr>
            <w:r w:rsidRPr="006A6424">
              <w:rPr>
                <w:rFonts w:ascii="Times New Roman" w:hAnsi="Times New Roman"/>
                <w:sz w:val="14"/>
                <w:szCs w:val="16"/>
              </w:rPr>
              <w:t>3.000.000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C6BD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CC6BDF">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lastRenderedPageBreak/>
              <w:t>Унапређена је доступност програма подршке мобилности младих и обим коришћења програма међу младима</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информисање младих о програмима подршке мобилности младих у активностима удружења која спроводе омладинске активности и канцеларија за младе</w:t>
            </w:r>
          </w:p>
          <w:p w:rsidR="00F6019D" w:rsidRPr="006A6424" w:rsidRDefault="00F6019D" w:rsidP="00150457">
            <w:pPr>
              <w:spacing w:after="0" w:line="240" w:lineRule="auto"/>
              <w:rPr>
                <w:rFonts w:ascii="Times New Roman" w:hAnsi="Times New Roman"/>
                <w:sz w:val="16"/>
                <w:szCs w:val="16"/>
              </w:rPr>
            </w:pP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инфо сервиса у којима су доступне информације о програмима финансирања мобилности младих (6);</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младих који користе услуге инфо сервиса, по полу (најмање 60.000)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ТФ</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Инфо сервиси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C94201">
            <w:pPr>
              <w:spacing w:after="0" w:line="240" w:lineRule="auto"/>
              <w:ind w:left="-76"/>
              <w:jc w:val="center"/>
              <w:rPr>
                <w:rFonts w:ascii="Times New Roman" w:hAnsi="Times New Roman"/>
                <w:sz w:val="14"/>
                <w:szCs w:val="16"/>
              </w:rPr>
            </w:pPr>
            <w:r w:rsidRPr="006A6424">
              <w:rPr>
                <w:rFonts w:ascii="Times New Roman" w:hAnsi="Times New Roman"/>
                <w:sz w:val="14"/>
                <w:szCs w:val="16"/>
              </w:rPr>
              <w:t>6.000.000</w:t>
            </w:r>
          </w:p>
        </w:tc>
      </w:tr>
      <w:tr w:rsidR="00F6019D" w:rsidRPr="006A6424" w:rsidTr="00CC6BDF">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информисање младих о програмима подршке мобилности младих у образовном систему</w:t>
            </w: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општина у којима су дистрибуиране информације о стипендијама и другим моделима финансирања у оквиру школа (најмање 60)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Инфо сервиси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2.440.000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7.320.000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4.880.000</w:t>
            </w:r>
          </w:p>
        </w:tc>
        <w:tc>
          <w:tcPr>
            <w:tcW w:w="741" w:type="dxa"/>
            <w:shd w:val="clear" w:color="auto" w:fill="CCFF99"/>
          </w:tcPr>
          <w:p w:rsidR="00F6019D" w:rsidRPr="006A6424" w:rsidRDefault="00F6019D" w:rsidP="00CC6BDF">
            <w:pPr>
              <w:spacing w:after="0" w:line="240" w:lineRule="auto"/>
              <w:ind w:left="-108"/>
              <w:jc w:val="center"/>
              <w:rPr>
                <w:rFonts w:ascii="Times New Roman" w:hAnsi="Times New Roman"/>
                <w:sz w:val="14"/>
                <w:szCs w:val="16"/>
              </w:rPr>
            </w:pPr>
            <w:r w:rsidRPr="006A6424">
              <w:rPr>
                <w:rFonts w:ascii="Times New Roman" w:hAnsi="Times New Roman"/>
                <w:sz w:val="14"/>
                <w:szCs w:val="16"/>
              </w:rPr>
              <w:t>2.440.000</w:t>
            </w:r>
          </w:p>
        </w:tc>
      </w:tr>
      <w:tr w:rsidR="00F6019D" w:rsidRPr="006A6424" w:rsidTr="00CC6BDF">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Унапредити коришћење финансијске подршке свих програма мобилности међу младима из осетљивих друштвених група </w:t>
            </w: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повећања броја искоришћених стипендија за мобилност на свим нивоима (најмање 30%);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Повећање броја младих из осетљивих група који је искористио стипендије, по полу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КЉМП</w:t>
            </w:r>
          </w:p>
          <w:p w:rsidR="00F6019D" w:rsidRPr="006A6424" w:rsidRDefault="00F6019D" w:rsidP="00150457">
            <w:pPr>
              <w:spacing w:after="0" w:line="240" w:lineRule="auto"/>
              <w:rPr>
                <w:rFonts w:ascii="Times New Roman" w:hAnsi="Times New Roman"/>
                <w:sz w:val="16"/>
                <w:szCs w:val="16"/>
                <w:lang w:val="ru-RU"/>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CC6BDF">
        <w:trPr>
          <w:trHeight w:val="1079"/>
        </w:trPr>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Унапредити доступност Европске омладинске картице као средства побољшања мобилности младих</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повећања броја корисника Европске омладинске картице, по полу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Носилац лиценце Европске омладинске картице </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1.830.000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5.490.000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C6BD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CC6BDF">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 xml:space="preserve">Унапређено је </w:t>
            </w:r>
            <w:r w:rsidRPr="006A6424">
              <w:rPr>
                <w:rFonts w:ascii="Times New Roman" w:hAnsi="Times New Roman"/>
                <w:sz w:val="20"/>
                <w:lang w:val="ru-RU"/>
              </w:rPr>
              <w:lastRenderedPageBreak/>
              <w:t>препознавање и промовисање мобилности младих код наставног особља, омладинских радника, родитеља и старатеља</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 xml:space="preserve">Организовати обуке за наставнике и стручне </w:t>
            </w:r>
            <w:r w:rsidRPr="006A6424">
              <w:rPr>
                <w:rFonts w:ascii="Times New Roman" w:hAnsi="Times New Roman"/>
                <w:sz w:val="16"/>
                <w:szCs w:val="16"/>
                <w:lang w:val="ru-RU"/>
              </w:rPr>
              <w:lastRenderedPageBreak/>
              <w:t>сараднике о сврси мобилности и доступним програмима мобилности</w:t>
            </w:r>
          </w:p>
          <w:p w:rsidR="00F6019D" w:rsidRPr="006A6424" w:rsidRDefault="00F6019D" w:rsidP="00150457">
            <w:pPr>
              <w:spacing w:after="0" w:line="240" w:lineRule="auto"/>
              <w:rPr>
                <w:rFonts w:ascii="Times New Roman" w:hAnsi="Times New Roman"/>
                <w:sz w:val="16"/>
                <w:szCs w:val="16"/>
              </w:rPr>
            </w:pP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 xml:space="preserve">Број организованих обука (6 </w:t>
            </w:r>
            <w:r w:rsidRPr="006A6424">
              <w:rPr>
                <w:rFonts w:ascii="Times New Roman" w:hAnsi="Times New Roman"/>
                <w:sz w:val="16"/>
                <w:szCs w:val="16"/>
                <w:lang w:val="ru-RU"/>
              </w:rPr>
              <w:lastRenderedPageBreak/>
              <w:t>националних, 90 локалних);</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наставног особља које је учествовало у активностима (најмање 600)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bCs/>
                <w:sz w:val="14"/>
                <w:szCs w:val="16"/>
              </w:rPr>
            </w:pPr>
            <w:r w:rsidRPr="006A6424">
              <w:rPr>
                <w:rFonts w:ascii="Times New Roman" w:hAnsi="Times New Roman"/>
                <w:b/>
                <w:bCs/>
                <w:sz w:val="14"/>
                <w:szCs w:val="16"/>
              </w:rPr>
              <w:lastRenderedPageBreak/>
              <w:t>8.000.000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67" w:author="Dubravka" w:date="2015-05-17T13:37:00Z"/>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8.000.000</w:t>
            </w:r>
          </w:p>
        </w:tc>
        <w:tc>
          <w:tcPr>
            <w:tcW w:w="810" w:type="dxa"/>
            <w:shd w:val="clear" w:color="auto" w:fill="CCFF99"/>
          </w:tcPr>
          <w:p w:rsidR="00F6019D" w:rsidRPr="006A6424" w:rsidRDefault="00F6019D" w:rsidP="00CC6BDF">
            <w:pPr>
              <w:spacing w:after="0" w:line="240" w:lineRule="auto"/>
              <w:ind w:left="-108"/>
              <w:jc w:val="center"/>
              <w:rPr>
                <w:rFonts w:ascii="Times New Roman" w:hAnsi="Times New Roman"/>
                <w:b/>
                <w:bCs/>
                <w:sz w:val="14"/>
                <w:szCs w:val="16"/>
              </w:rPr>
            </w:pPr>
            <w:r w:rsidRPr="006A6424">
              <w:rPr>
                <w:rFonts w:ascii="Times New Roman" w:hAnsi="Times New Roman"/>
                <w:b/>
                <w:bCs/>
                <w:sz w:val="14"/>
                <w:szCs w:val="16"/>
              </w:rPr>
              <w:t>24.000.000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1" w:type="dxa"/>
            <w:shd w:val="clear" w:color="auto" w:fill="CCFF99"/>
          </w:tcPr>
          <w:p w:rsidR="00F6019D" w:rsidRPr="006A6424" w:rsidRDefault="00F6019D" w:rsidP="00CC6BDF">
            <w:pPr>
              <w:spacing w:after="0" w:line="240" w:lineRule="auto"/>
              <w:ind w:left="-108"/>
              <w:jc w:val="center"/>
              <w:rPr>
                <w:rFonts w:ascii="Times New Roman" w:hAnsi="Times New Roman"/>
                <w:sz w:val="14"/>
                <w:szCs w:val="16"/>
              </w:rPr>
            </w:pPr>
            <w:r w:rsidRPr="006A6424">
              <w:rPr>
                <w:rFonts w:ascii="Times New Roman" w:hAnsi="Times New Roman"/>
                <w:sz w:val="14"/>
                <w:szCs w:val="16"/>
              </w:rPr>
              <w:t>18.000.000</w:t>
            </w:r>
          </w:p>
        </w:tc>
      </w:tr>
      <w:tr w:rsidR="00F6019D" w:rsidRPr="006A6424" w:rsidTr="00CC6BDF">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Поспешити информисање  родитеља и старатеља о сврси мобилности и доступним програмима мобилности</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родитеља који су прошли сесије, по полу (најмање 600)</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C6BDF">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CC6BDF">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CC6BDF">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Омогућена је техничка подршка мобилности младих и системско препознавање наученог током периода мобилности</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O</w:t>
            </w:r>
            <w:r w:rsidRPr="006A6424">
              <w:rPr>
                <w:rFonts w:ascii="Times New Roman" w:hAnsi="Times New Roman"/>
                <w:sz w:val="16"/>
                <w:szCs w:val="16"/>
                <w:lang w:val="ru-RU"/>
              </w:rPr>
              <w:t>могућити асистенцију младима у административним процедурама у оквиру рада контакт тачака за националне и међународне програме мобилности</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повећања броја младих који се обраћају контакт тачкама ради асистенције око административних услова, по полу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Контакт тачке за различите програме</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CC6BDF">
        <w:tc>
          <w:tcPr>
            <w:tcW w:w="1733" w:type="dxa"/>
            <w:vMerge/>
          </w:tcPr>
          <w:p w:rsidR="00F6019D" w:rsidRPr="006A6424" w:rsidRDefault="00F6019D" w:rsidP="00150457">
            <w:pPr>
              <w:spacing w:after="0" w:line="240" w:lineRule="auto"/>
              <w:rPr>
                <w:rFonts w:ascii="Times New Roman" w:hAnsi="Times New Roman"/>
                <w:sz w:val="16"/>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Обезбедити препознавање и примену Еуропаса (EUROPASS)</w:t>
            </w:r>
            <w:r w:rsidRPr="006A6424">
              <w:rPr>
                <w:rFonts w:ascii="Times New Roman" w:hAnsi="Times New Roman"/>
                <w:sz w:val="16"/>
                <w:szCs w:val="16"/>
                <w:vertAlign w:val="superscript"/>
              </w:rPr>
              <w:footnoteReference w:id="12"/>
            </w:r>
            <w:r w:rsidRPr="006A6424">
              <w:rPr>
                <w:rFonts w:ascii="Times New Roman" w:hAnsi="Times New Roman"/>
                <w:sz w:val="16"/>
                <w:szCs w:val="16"/>
              </w:rPr>
              <w:t xml:space="preserve"> као посебног средства признавања квалификација стечених у неформалном или формалном образовању кроз мобилност</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повећања броја младих који користи Еуропас (најмање 30%)</w:t>
            </w:r>
          </w:p>
          <w:p w:rsidR="00F6019D" w:rsidRPr="006A6424" w:rsidRDefault="00F6019D" w:rsidP="00150457">
            <w:pPr>
              <w:spacing w:after="0" w:line="240" w:lineRule="auto"/>
              <w:rPr>
                <w:rFonts w:ascii="Times New Roman" w:hAnsi="Times New Roman"/>
                <w:sz w:val="16"/>
                <w:szCs w:val="16"/>
                <w:lang w:val="ru-RU"/>
              </w:rPr>
            </w:pP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ЗУОВ</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МРЗБСП</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lang w:val="ru-RU"/>
              </w:rPr>
              <w:t xml:space="preserve">Обезбеђени су услови за повећање мобилности младих и унапређење међународне сарадње </w:t>
            </w:r>
            <w:r w:rsidRPr="006A6424">
              <w:rPr>
                <w:rFonts w:ascii="Times New Roman" w:hAnsi="Times New Roman"/>
                <w:lang w:val="ru-RU"/>
              </w:rPr>
              <w:lastRenderedPageBreak/>
              <w:t>младих</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lastRenderedPageBreak/>
              <w:t>Повећање процента младих који је учествовао у програмима мобилности и међународне сарадње</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979"/>
        <w:gridCol w:w="851"/>
        <w:gridCol w:w="850"/>
        <w:gridCol w:w="851"/>
      </w:tblGrid>
      <w:tr w:rsidR="00F6019D" w:rsidRPr="006A6424" w:rsidTr="00E83A2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8419A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2959"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552"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8419A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979"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51"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85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85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8419A4">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lang w:val="ru-RU"/>
              </w:rPr>
              <w:t>Унапређена је регионална и међународна сарадња у области омладинске политике</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Успоставити институционални облик за сарадњу са Европском унијом и имплементацију програма за младе Европске уније</w:t>
            </w:r>
          </w:p>
          <w:p w:rsidR="00F6019D" w:rsidRPr="006A6424" w:rsidRDefault="00F6019D" w:rsidP="00150457">
            <w:pPr>
              <w:spacing w:after="0" w:line="240" w:lineRule="auto"/>
              <w:rPr>
                <w:rFonts w:ascii="Times New Roman" w:hAnsi="Times New Roman"/>
                <w:sz w:val="16"/>
                <w:szCs w:val="16"/>
              </w:rPr>
            </w:pP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Омогућени предуслови за формирање;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 xml:space="preserve">Формирана </w:t>
            </w:r>
            <w:r w:rsidRPr="006A6424">
              <w:rPr>
                <w:rFonts w:ascii="Times New Roman" w:hAnsi="Times New Roman"/>
                <w:sz w:val="16"/>
                <w:szCs w:val="16"/>
                <w:lang w:val="ru-RU"/>
              </w:rPr>
              <w:t xml:space="preserve">агенција за спровођење ЕРАЗМУС+ и других програма  Европске уније на националном нивоу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ТФ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КЕИ</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46.378.000</w:t>
            </w:r>
          </w:p>
        </w:tc>
        <w:tc>
          <w:tcPr>
            <w:tcW w:w="990" w:type="dxa"/>
            <w:shd w:val="clear" w:color="auto" w:fill="CCFF99"/>
          </w:tcPr>
          <w:p w:rsidR="00F6019D" w:rsidRPr="006A6424" w:rsidRDefault="00F6019D" w:rsidP="00150457">
            <w:pPr>
              <w:spacing w:after="0" w:line="240" w:lineRule="auto"/>
              <w:rPr>
                <w:rFonts w:ascii="Times New Roman" w:hAnsi="Times New Roman"/>
                <w:sz w:val="14"/>
                <w:szCs w:val="16"/>
              </w:rPr>
            </w:pPr>
            <w:r w:rsidRPr="006A6424">
              <w:rPr>
                <w:rFonts w:ascii="Times New Roman" w:hAnsi="Times New Roman"/>
                <w:sz w:val="14"/>
                <w:szCs w:val="16"/>
              </w:rPr>
              <w:t>21.978.000</w:t>
            </w:r>
          </w:p>
          <w:p w:rsidR="00F6019D" w:rsidRPr="006A6424" w:rsidRDefault="00F6019D" w:rsidP="00150457">
            <w:pPr>
              <w:spacing w:after="0" w:line="240" w:lineRule="auto"/>
              <w:rPr>
                <w:rFonts w:ascii="Times New Roman" w:hAnsi="Times New Roman"/>
                <w:sz w:val="14"/>
                <w:szCs w:val="16"/>
              </w:rPr>
            </w:pPr>
          </w:p>
          <w:p w:rsidR="00F6019D" w:rsidRPr="006A6424" w:rsidRDefault="00F6019D" w:rsidP="00150457">
            <w:pPr>
              <w:spacing w:after="0" w:line="240" w:lineRule="auto"/>
              <w:rPr>
                <w:rFonts w:ascii="Times New Roman" w:hAnsi="Times New Roman"/>
                <w:sz w:val="14"/>
                <w:szCs w:val="16"/>
              </w:rPr>
            </w:pPr>
            <w:r w:rsidRPr="006A6424">
              <w:rPr>
                <w:rFonts w:ascii="Times New Roman" w:hAnsi="Times New Roman"/>
                <w:sz w:val="14"/>
                <w:szCs w:val="16"/>
              </w:rPr>
              <w:t>МПНТР:</w:t>
            </w:r>
          </w:p>
          <w:p w:rsidR="00F6019D" w:rsidRPr="006A6424" w:rsidRDefault="00F6019D" w:rsidP="006D408E">
            <w:pPr>
              <w:spacing w:after="0" w:line="240" w:lineRule="auto"/>
              <w:rPr>
                <w:rFonts w:ascii="Times New Roman" w:hAnsi="Times New Roman"/>
                <w:sz w:val="14"/>
                <w:szCs w:val="16"/>
              </w:rPr>
            </w:pPr>
            <w:r w:rsidRPr="006A6424">
              <w:rPr>
                <w:rFonts w:ascii="Times New Roman" w:hAnsi="Times New Roman"/>
                <w:sz w:val="14"/>
                <w:szCs w:val="16"/>
              </w:rPr>
              <w:t>21.978.000</w:t>
            </w:r>
          </w:p>
          <w:p w:rsidR="00F6019D" w:rsidRPr="006A6424" w:rsidRDefault="00F6019D" w:rsidP="00150457">
            <w:pPr>
              <w:spacing w:after="0" w:line="240" w:lineRule="auto"/>
              <w:rPr>
                <w:rFonts w:ascii="Times New Roman" w:hAnsi="Times New Roman"/>
                <w:sz w:val="14"/>
                <w:szCs w:val="16"/>
              </w:rPr>
            </w:pPr>
          </w:p>
        </w:tc>
        <w:tc>
          <w:tcPr>
            <w:tcW w:w="979"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24.400.000</w:t>
            </w:r>
          </w:p>
        </w:tc>
        <w:tc>
          <w:tcPr>
            <w:tcW w:w="851" w:type="dxa"/>
            <w:shd w:val="clear" w:color="auto" w:fill="CCFF99"/>
          </w:tcPr>
          <w:p w:rsidR="00F6019D" w:rsidRPr="006A6424" w:rsidRDefault="00F6019D" w:rsidP="00E83A28">
            <w:pPr>
              <w:spacing w:after="0" w:line="240" w:lineRule="auto"/>
              <w:ind w:left="-108"/>
              <w:jc w:val="center"/>
              <w:rPr>
                <w:rFonts w:ascii="Times New Roman" w:hAnsi="Times New Roman"/>
                <w:sz w:val="14"/>
                <w:szCs w:val="16"/>
              </w:rPr>
            </w:pPr>
            <w:r w:rsidRPr="006A6424">
              <w:rPr>
                <w:rFonts w:ascii="Times New Roman" w:hAnsi="Times New Roman"/>
                <w:sz w:val="14"/>
                <w:szCs w:val="16"/>
              </w:rPr>
              <w:t>67.710.000</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43.310.000</w:t>
            </w:r>
          </w:p>
        </w:tc>
        <w:tc>
          <w:tcPr>
            <w:tcW w:w="851" w:type="dxa"/>
            <w:shd w:val="clear" w:color="auto" w:fill="CCFF99"/>
          </w:tcPr>
          <w:p w:rsidR="00F6019D" w:rsidRPr="006A6424" w:rsidRDefault="00F6019D" w:rsidP="008419A4">
            <w:pPr>
              <w:spacing w:after="0" w:line="240" w:lineRule="auto"/>
              <w:ind w:left="-76"/>
              <w:jc w:val="center"/>
              <w:rPr>
                <w:rFonts w:ascii="Times New Roman" w:hAnsi="Times New Roman"/>
                <w:sz w:val="14"/>
                <w:szCs w:val="16"/>
              </w:rPr>
            </w:pPr>
            <w:r w:rsidRPr="006A6424">
              <w:rPr>
                <w:rFonts w:ascii="Times New Roman" w:hAnsi="Times New Roman"/>
                <w:sz w:val="14"/>
                <w:szCs w:val="16"/>
              </w:rPr>
              <w:t>24.400.000</w:t>
            </w:r>
          </w:p>
        </w:tc>
      </w:tr>
      <w:tr w:rsidR="00F6019D" w:rsidRPr="006A6424" w:rsidTr="008419A4">
        <w:trPr>
          <w:trHeight w:val="1682"/>
        </w:trPr>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Подржати регионалне иницијативе које би поспешиле сарадњу у области омладинске политике</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Потписан споразум о формирању регионалне иницијативе (2);</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Формирани инструменти за регионалну мобилност младих (2)</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КЕИ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79"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44.000.000</w:t>
            </w:r>
          </w:p>
        </w:tc>
        <w:tc>
          <w:tcPr>
            <w:tcW w:w="851" w:type="dxa"/>
            <w:shd w:val="clear" w:color="auto" w:fill="CCFF99"/>
          </w:tcPr>
          <w:p w:rsidR="00F6019D" w:rsidRPr="006A6424" w:rsidRDefault="00F6019D" w:rsidP="00E83A28">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132.000.000</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p w:rsidR="00F6019D" w:rsidRPr="006A6424" w:rsidRDefault="00F6019D" w:rsidP="00150457">
            <w:pPr>
              <w:spacing w:after="0" w:line="240" w:lineRule="auto"/>
              <w:jc w:val="center"/>
              <w:rPr>
                <w:rFonts w:ascii="Times New Roman" w:hAnsi="Times New Roman"/>
                <w:sz w:val="14"/>
                <w:szCs w:val="16"/>
              </w:rPr>
            </w:pPr>
          </w:p>
        </w:tc>
        <w:tc>
          <w:tcPr>
            <w:tcW w:w="851" w:type="dxa"/>
            <w:shd w:val="clear" w:color="auto" w:fill="CCFF99"/>
          </w:tcPr>
          <w:p w:rsidR="00F6019D" w:rsidRPr="006A6424" w:rsidRDefault="00F6019D" w:rsidP="008419A4">
            <w:pPr>
              <w:spacing w:after="0" w:line="240" w:lineRule="auto"/>
              <w:ind w:left="-108"/>
              <w:jc w:val="center"/>
              <w:rPr>
                <w:rFonts w:ascii="Times New Roman" w:hAnsi="Times New Roman"/>
                <w:sz w:val="14"/>
                <w:szCs w:val="16"/>
              </w:rPr>
            </w:pPr>
            <w:r w:rsidRPr="006A6424">
              <w:rPr>
                <w:rFonts w:ascii="Times New Roman" w:hAnsi="Times New Roman"/>
                <w:sz w:val="14"/>
                <w:szCs w:val="16"/>
              </w:rPr>
              <w:t>120.000.000</w:t>
            </w:r>
          </w:p>
        </w:tc>
      </w:tr>
      <w:tr w:rsidR="00F6019D" w:rsidRPr="006A6424" w:rsidTr="008419A4">
        <w:trPr>
          <w:trHeight w:val="1439"/>
        </w:trPr>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Промовисати учешће младих у различитим програмима и пројектима регионалне и међународне сарадње у области омладинске политике</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Повећање броја пријављених младих из Србије за међународне догађаје, програме и сервисе, по полу (најмање 30%)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УКСОА </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Контакт тачке за програме мобилности</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79"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5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5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8419A4">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Подржати учешће удружења која спроводе омладинске активности у европским и светским мрежама за младе</w:t>
            </w: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администрати-вних грантова додељених  чланицама европских и светских мрежа за младе  (најмање 20)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 Удружења која делују у оквиру европских и светских мрежа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979"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51" w:type="dxa"/>
            <w:shd w:val="clear" w:color="auto" w:fill="CCFF99"/>
          </w:tcPr>
          <w:p w:rsidR="00F6019D" w:rsidRPr="006A6424" w:rsidRDefault="00F6019D" w:rsidP="00E83A28">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24.400.000</w:t>
            </w:r>
          </w:p>
          <w:p w:rsidR="00F6019D" w:rsidRPr="006A6424" w:rsidRDefault="00F6019D" w:rsidP="00150457">
            <w:pPr>
              <w:spacing w:after="0" w:line="240" w:lineRule="auto"/>
              <w:jc w:val="center"/>
              <w:rPr>
                <w:rFonts w:ascii="Times New Roman" w:hAnsi="Times New Roman"/>
                <w:sz w:val="14"/>
                <w:szCs w:val="16"/>
              </w:rPr>
            </w:pPr>
          </w:p>
        </w:tc>
        <w:tc>
          <w:tcPr>
            <w:tcW w:w="85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24.400.000</w:t>
            </w:r>
          </w:p>
        </w:tc>
        <w:tc>
          <w:tcPr>
            <w:tcW w:w="85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00"/>
        <w:gridCol w:w="1647"/>
        <w:gridCol w:w="992"/>
        <w:gridCol w:w="1134"/>
        <w:gridCol w:w="1087"/>
        <w:gridCol w:w="1530"/>
        <w:gridCol w:w="990"/>
        <w:gridCol w:w="990"/>
        <w:gridCol w:w="1080"/>
        <w:gridCol w:w="810"/>
        <w:gridCol w:w="900"/>
        <w:gridCol w:w="741"/>
      </w:tblGrid>
      <w:tr w:rsidR="00F6019D" w:rsidRPr="006A6424" w:rsidTr="00E83A28">
        <w:tc>
          <w:tcPr>
            <w:tcW w:w="1733" w:type="dxa"/>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0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E83A28">
        <w:trPr>
          <w:trHeight w:val="339"/>
        </w:trPr>
        <w:tc>
          <w:tcPr>
            <w:tcW w:w="1733" w:type="dxa"/>
            <w:vMerge w:val="restart"/>
            <w:vAlign w:val="center"/>
          </w:tcPr>
          <w:p w:rsidR="00F6019D" w:rsidRPr="006A6424" w:rsidRDefault="00F6019D" w:rsidP="00150457">
            <w:pPr>
              <w:spacing w:after="0" w:line="240" w:lineRule="auto"/>
              <w:rPr>
                <w:rFonts w:ascii="Times New Roman" w:hAnsi="Times New Roman"/>
                <w:b/>
                <w:sz w:val="18"/>
              </w:rPr>
            </w:pPr>
          </w:p>
        </w:tc>
        <w:tc>
          <w:tcPr>
            <w:tcW w:w="180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47"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2"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34"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7"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E83A28">
        <w:trPr>
          <w:trHeight w:val="339"/>
        </w:trPr>
        <w:tc>
          <w:tcPr>
            <w:tcW w:w="1733" w:type="dxa"/>
            <w:vMerge/>
            <w:vAlign w:val="center"/>
          </w:tcPr>
          <w:p w:rsidR="00F6019D" w:rsidRPr="006A6424" w:rsidRDefault="00F6019D" w:rsidP="00150457">
            <w:pPr>
              <w:spacing w:after="0" w:line="240" w:lineRule="auto"/>
              <w:rPr>
                <w:rFonts w:ascii="Times New Roman" w:hAnsi="Times New Roman"/>
                <w:b/>
                <w:sz w:val="18"/>
              </w:rPr>
            </w:pPr>
          </w:p>
        </w:tc>
        <w:tc>
          <w:tcPr>
            <w:tcW w:w="180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47"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2"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34"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7"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 xml:space="preserve">Буџетска </w:t>
            </w:r>
            <w:r w:rsidRPr="006A6424">
              <w:rPr>
                <w:rFonts w:ascii="Times New Roman" w:hAnsi="Times New Roman"/>
                <w:sz w:val="16"/>
              </w:rPr>
              <w:lastRenderedPageBreak/>
              <w:t>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lastRenderedPageBreak/>
              <w:t xml:space="preserve">Остали </w:t>
            </w:r>
            <w:r w:rsidRPr="006A6424">
              <w:rPr>
                <w:rFonts w:ascii="Times New Roman" w:hAnsi="Times New Roman"/>
                <w:sz w:val="16"/>
              </w:rPr>
              <w:lastRenderedPageBreak/>
              <w:t>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lastRenderedPageBreak/>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 xml:space="preserve">Буџетска </w:t>
            </w:r>
            <w:r w:rsidRPr="006A6424">
              <w:rPr>
                <w:rFonts w:ascii="Times New Roman" w:hAnsi="Times New Roman"/>
                <w:sz w:val="16"/>
              </w:rPr>
              <w:lastRenderedPageBreak/>
              <w:t>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lastRenderedPageBreak/>
              <w:t xml:space="preserve">Остали </w:t>
            </w:r>
            <w:r w:rsidRPr="006A6424">
              <w:rPr>
                <w:rFonts w:ascii="Times New Roman" w:hAnsi="Times New Roman"/>
                <w:sz w:val="16"/>
              </w:rPr>
              <w:lastRenderedPageBreak/>
              <w:t>извори</w:t>
            </w:r>
          </w:p>
        </w:tc>
      </w:tr>
      <w:tr w:rsidR="00F6019D" w:rsidRPr="006A6424" w:rsidTr="00E83A28">
        <w:tc>
          <w:tcPr>
            <w:tcW w:w="1733" w:type="dxa"/>
            <w:vMerge/>
          </w:tcPr>
          <w:p w:rsidR="00F6019D" w:rsidRPr="006A6424" w:rsidRDefault="00F6019D" w:rsidP="00150457">
            <w:pPr>
              <w:spacing w:after="0" w:line="240" w:lineRule="auto"/>
              <w:rPr>
                <w:rFonts w:ascii="Times New Roman" w:hAnsi="Times New Roman"/>
                <w:sz w:val="20"/>
                <w:szCs w:val="16"/>
              </w:rPr>
            </w:pPr>
          </w:p>
        </w:tc>
        <w:tc>
          <w:tcPr>
            <w:tcW w:w="180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Обезбедити реализацију међународних догађаја у </w:t>
            </w:r>
            <w:r>
              <w:rPr>
                <w:rFonts w:ascii="Times New Roman" w:hAnsi="Times New Roman"/>
                <w:sz w:val="16"/>
                <w:szCs w:val="16"/>
                <w:lang w:val="ru-RU"/>
              </w:rPr>
              <w:t xml:space="preserve">Републици </w:t>
            </w:r>
            <w:r w:rsidRPr="006A6424">
              <w:rPr>
                <w:rFonts w:ascii="Times New Roman" w:hAnsi="Times New Roman"/>
                <w:sz w:val="16"/>
                <w:szCs w:val="16"/>
                <w:lang w:val="ru-RU"/>
              </w:rPr>
              <w:t xml:space="preserve">Србији од значаја за младе </w:t>
            </w:r>
          </w:p>
          <w:p w:rsidR="00F6019D" w:rsidRPr="006A6424" w:rsidRDefault="00F6019D" w:rsidP="00150457">
            <w:pPr>
              <w:spacing w:after="0" w:line="240" w:lineRule="auto"/>
              <w:rPr>
                <w:rFonts w:ascii="Times New Roman" w:hAnsi="Times New Roman"/>
                <w:sz w:val="16"/>
                <w:szCs w:val="16"/>
                <w:lang w:val="ru-RU"/>
              </w:rPr>
            </w:pPr>
          </w:p>
        </w:tc>
        <w:tc>
          <w:tcPr>
            <w:tcW w:w="1647"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догађаја (9);</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учесника догађаја по полу (најмање 675)</w:t>
            </w:r>
          </w:p>
        </w:tc>
        <w:tc>
          <w:tcPr>
            <w:tcW w:w="992"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2015-2017</w:t>
            </w:r>
          </w:p>
        </w:tc>
        <w:tc>
          <w:tcPr>
            <w:tcW w:w="1134"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7"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КЕИ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3.500.000</w:t>
            </w:r>
          </w:p>
        </w:tc>
        <w:tc>
          <w:tcPr>
            <w:tcW w:w="810" w:type="dxa"/>
            <w:shd w:val="clear" w:color="auto" w:fill="CCFF99"/>
          </w:tcPr>
          <w:p w:rsidR="00F6019D" w:rsidRPr="006A6424" w:rsidRDefault="00F6019D" w:rsidP="00E83A28">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16.500.000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6.000.000</w:t>
            </w:r>
          </w:p>
        </w:tc>
        <w:tc>
          <w:tcPr>
            <w:tcW w:w="741" w:type="dxa"/>
            <w:shd w:val="clear" w:color="auto" w:fill="CCFF99"/>
          </w:tcPr>
          <w:p w:rsidR="00F6019D" w:rsidRPr="006A6424" w:rsidRDefault="00F6019D" w:rsidP="00E83A28">
            <w:pPr>
              <w:spacing w:after="0" w:line="240" w:lineRule="auto"/>
              <w:ind w:left="-108"/>
              <w:rPr>
                <w:rFonts w:ascii="Times New Roman" w:hAnsi="Times New Roman"/>
                <w:sz w:val="14"/>
                <w:szCs w:val="16"/>
              </w:rPr>
            </w:pPr>
            <w:r w:rsidRPr="006A6424">
              <w:rPr>
                <w:rFonts w:ascii="Times New Roman" w:hAnsi="Times New Roman"/>
                <w:sz w:val="14"/>
                <w:szCs w:val="16"/>
              </w:rPr>
              <w:t>10.500.000</w:t>
            </w:r>
          </w:p>
        </w:tc>
      </w:tr>
      <w:tr w:rsidR="00F6019D" w:rsidRPr="006A6424" w:rsidTr="00E83A28">
        <w:tc>
          <w:tcPr>
            <w:tcW w:w="1733" w:type="dxa"/>
            <w:vMerge/>
          </w:tcPr>
          <w:p w:rsidR="00F6019D" w:rsidRPr="006A6424" w:rsidRDefault="00F6019D" w:rsidP="00150457">
            <w:pPr>
              <w:spacing w:after="0" w:line="240" w:lineRule="auto"/>
              <w:rPr>
                <w:rFonts w:ascii="Times New Roman" w:hAnsi="Times New Roman"/>
                <w:sz w:val="20"/>
                <w:szCs w:val="16"/>
              </w:rPr>
            </w:pPr>
          </w:p>
        </w:tc>
        <w:tc>
          <w:tcPr>
            <w:tcW w:w="180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Подржати програме сарадње субјеката омладинске политике са удружењима младих у дијаспори</w:t>
            </w:r>
          </w:p>
          <w:p w:rsidR="00F6019D" w:rsidRPr="006A6424" w:rsidRDefault="00F6019D" w:rsidP="00150457">
            <w:pPr>
              <w:spacing w:after="0" w:line="240" w:lineRule="auto"/>
              <w:rPr>
                <w:rFonts w:ascii="Times New Roman" w:hAnsi="Times New Roman"/>
                <w:sz w:val="16"/>
                <w:szCs w:val="16"/>
              </w:rPr>
            </w:pPr>
          </w:p>
        </w:tc>
        <w:tc>
          <w:tcPr>
            <w:tcW w:w="1647"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Подржани програми</w:t>
            </w:r>
          </w:p>
        </w:tc>
        <w:tc>
          <w:tcPr>
            <w:tcW w:w="992"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2015-2017</w:t>
            </w:r>
          </w:p>
        </w:tc>
        <w:tc>
          <w:tcPr>
            <w:tcW w:w="1134"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7"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УКСОА Удружења младих дијаспоре</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lang w:val="ru-RU"/>
              </w:rPr>
              <w:t>Унапређена је унутрашња мобилност младих ради запошљавања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Повећан број младих који су подржани за унутрашњу мобилност</w:t>
            </w:r>
            <w:r w:rsidRPr="006A6424">
              <w:rPr>
                <w:rStyle w:val="FootnoteReference"/>
                <w:rFonts w:ascii="Times New Roman" w:hAnsi="Times New Roman"/>
                <w:sz w:val="18"/>
              </w:rPr>
              <w:footnoteReference w:id="13"/>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E83A2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E83A2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E83A2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E83A28">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lang w:val="ru-RU"/>
              </w:rPr>
              <w:t>Радна мобилност младих је препозната и подржана у оквиру програма подршке запошљавања</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Успоставити праћење трендова о запослености и дужини боравка младих ван свог места пребивалишта</w:t>
            </w:r>
          </w:p>
        </w:tc>
        <w:tc>
          <w:tcPr>
            <w:tcW w:w="1626"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Доступни подаци о младима који раде ван свог места пребивалишта у Републици Србији</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РЗС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НСЗ</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E83A28">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Уврстити мере подршке радној мобилности младих у стратегије и акционе планове за запошљавање на свим нивоима</w:t>
            </w: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Дефинисане мере подршке у стратегији запошљавања, националном акционом плану и локалним плановима</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МРЗБСП</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ЈЛС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2"/>
                <w:szCs w:val="12"/>
                <w:lang w:val="ru-RU"/>
              </w:rPr>
            </w:pPr>
            <w:r w:rsidRPr="006A6424">
              <w:rPr>
                <w:rFonts w:ascii="Times New Roman" w:hAnsi="Times New Roman"/>
                <w:sz w:val="12"/>
                <w:szCs w:val="12"/>
                <w:lang w:val="ru-RU"/>
              </w:rPr>
              <w:t>Средства за реализацију опредељена кроз Национални акциони план запошљавања</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810" w:type="dxa"/>
            <w:shd w:val="clear" w:color="auto" w:fill="CCFF99"/>
          </w:tcPr>
          <w:p w:rsidR="00F6019D" w:rsidRPr="006A6424" w:rsidRDefault="00F6019D" w:rsidP="00150457">
            <w:pPr>
              <w:spacing w:after="0" w:line="240" w:lineRule="auto"/>
              <w:jc w:val="center"/>
              <w:rPr>
                <w:strike/>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E83A28">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Повезати локалне инфо сервисе за младе са филијалама НСЗ ради бољег информисања о </w:t>
            </w:r>
            <w:r w:rsidRPr="006A6424">
              <w:rPr>
                <w:rFonts w:ascii="Times New Roman" w:hAnsi="Times New Roman"/>
                <w:sz w:val="16"/>
                <w:szCs w:val="16"/>
                <w:lang w:val="ru-RU"/>
              </w:rPr>
              <w:lastRenderedPageBreak/>
              <w:t>могућностима радне мобилности младих</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 xml:space="preserve">Број општина у којима инфо сервиси пружају информације о расположивим </w:t>
            </w:r>
            <w:r w:rsidRPr="006A6424">
              <w:rPr>
                <w:rFonts w:ascii="Times New Roman" w:hAnsi="Times New Roman"/>
                <w:sz w:val="16"/>
                <w:szCs w:val="16"/>
                <w:lang w:val="ru-RU"/>
              </w:rPr>
              <w:lastRenderedPageBreak/>
              <w:t>радним местима и могућностима праксе ван своје општине у сарадњи са НСЗ (најмање 30)</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МРЗБСП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УКСОА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E83A28">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E83A2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E83A28">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E83A28">
        <w:trPr>
          <w:trHeight w:val="1283"/>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Развијен и примењен систем подршке приликом промене места боравка ради запошљавања</w:t>
            </w:r>
          </w:p>
        </w:tc>
        <w:tc>
          <w:tcPr>
            <w:tcW w:w="1794"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Стимулисати програме мотивисања младих на радну мобилност ка мање развијеним срединама и руралним подручјима</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програма (15);</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младих који су искористили програме (најмање 300)</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МРЗБСП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МПривреде</w:t>
            </w:r>
            <w:r w:rsidRPr="006A6424">
              <w:rPr>
                <w:rFonts w:ascii="Times New Roman" w:hAnsi="Times New Roman"/>
                <w:sz w:val="16"/>
                <w:szCs w:val="16"/>
              </w:rPr>
              <w:br/>
              <w:t>МДУЛС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НСЗ</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МПЗЖС</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4"/>
              </w:rPr>
            </w:pPr>
            <w:r w:rsidRPr="006A6424">
              <w:rPr>
                <w:rFonts w:ascii="Times New Roman" w:hAnsi="Times New Roman"/>
                <w:b/>
                <w:sz w:val="14"/>
                <w:szCs w:val="14"/>
              </w:rPr>
              <w:t>6.000.000</w:t>
            </w:r>
          </w:p>
        </w:tc>
        <w:tc>
          <w:tcPr>
            <w:tcW w:w="990" w:type="dxa"/>
            <w:shd w:val="clear" w:color="auto" w:fill="CCFF99"/>
          </w:tcPr>
          <w:p w:rsidR="00F6019D" w:rsidRPr="006A6424" w:rsidRDefault="00F6019D" w:rsidP="00F74F41">
            <w:pPr>
              <w:spacing w:after="0" w:line="240" w:lineRule="auto"/>
              <w:rPr>
                <w:rFonts w:ascii="Times New Roman" w:hAnsi="Times New Roman"/>
                <w:sz w:val="14"/>
                <w:szCs w:val="14"/>
              </w:rPr>
            </w:pPr>
            <w:r w:rsidRPr="006A6424">
              <w:rPr>
                <w:rFonts w:ascii="Times New Roman" w:hAnsi="Times New Roman"/>
                <w:sz w:val="14"/>
                <w:szCs w:val="14"/>
              </w:rPr>
              <w:t>4.000.000</w:t>
            </w:r>
          </w:p>
          <w:p w:rsidR="00F6019D" w:rsidRPr="006A6424" w:rsidRDefault="00F6019D" w:rsidP="00F74F41">
            <w:pPr>
              <w:spacing w:after="0" w:line="240" w:lineRule="auto"/>
              <w:rPr>
                <w:ins w:id="68" w:author="Dubravka" w:date="2015-05-19T21:17:00Z"/>
                <w:rFonts w:ascii="Times New Roman" w:hAnsi="Times New Roman"/>
                <w:sz w:val="14"/>
                <w:szCs w:val="14"/>
              </w:rPr>
            </w:pPr>
          </w:p>
          <w:p w:rsidR="00F6019D" w:rsidRPr="006A6424" w:rsidRDefault="00F6019D" w:rsidP="00F74F41">
            <w:pPr>
              <w:numPr>
                <w:ins w:id="69" w:author="Dubravka" w:date="2015-05-19T21:17:00Z"/>
              </w:numPr>
              <w:spacing w:after="0" w:line="240" w:lineRule="auto"/>
              <w:jc w:val="center"/>
              <w:rPr>
                <w:rFonts w:ascii="Times New Roman" w:hAnsi="Times New Roman"/>
                <w:sz w:val="14"/>
                <w:szCs w:val="14"/>
              </w:rPr>
            </w:pPr>
            <w:r w:rsidRPr="006A6424">
              <w:rPr>
                <w:rFonts w:ascii="Times New Roman" w:hAnsi="Times New Roman"/>
                <w:sz w:val="14"/>
                <w:szCs w:val="14"/>
              </w:rPr>
              <w:t>МОС:</w:t>
            </w:r>
          </w:p>
          <w:p w:rsidR="00F6019D" w:rsidRPr="006A6424" w:rsidRDefault="00F6019D" w:rsidP="00F74F41">
            <w:pPr>
              <w:spacing w:after="0" w:line="240" w:lineRule="auto"/>
              <w:rPr>
                <w:rFonts w:ascii="Times New Roman" w:hAnsi="Times New Roman"/>
                <w:sz w:val="14"/>
                <w:szCs w:val="14"/>
              </w:rPr>
            </w:pPr>
            <w:r w:rsidRPr="006A6424">
              <w:rPr>
                <w:rFonts w:ascii="Times New Roman" w:hAnsi="Times New Roman"/>
                <w:sz w:val="14"/>
                <w:szCs w:val="14"/>
              </w:rPr>
              <w:t xml:space="preserve">  4.000.000</w:t>
            </w:r>
          </w:p>
          <w:p w:rsidR="00F6019D" w:rsidRPr="006A6424" w:rsidRDefault="00F6019D" w:rsidP="00150457">
            <w:pPr>
              <w:spacing w:after="0" w:line="240" w:lineRule="auto"/>
              <w:jc w:val="right"/>
              <w:rPr>
                <w:rFonts w:ascii="Times New Roman" w:hAnsi="Times New Roman"/>
                <w:sz w:val="14"/>
                <w:szCs w:val="14"/>
              </w:rPr>
            </w:pPr>
            <w:ins w:id="70" w:author="Dubravka" w:date="2015-05-19T21:17:00Z">
              <w:r w:rsidRPr="006A6424">
                <w:rPr>
                  <w:rFonts w:ascii="Times New Roman" w:hAnsi="Times New Roman"/>
                  <w:sz w:val="14"/>
                  <w:szCs w:val="14"/>
                </w:rPr>
                <w:t xml:space="preserve"> </w:t>
              </w:r>
            </w:ins>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2.000.000</w:t>
            </w:r>
          </w:p>
        </w:tc>
        <w:tc>
          <w:tcPr>
            <w:tcW w:w="810" w:type="dxa"/>
            <w:shd w:val="clear" w:color="auto" w:fill="CCFF99"/>
          </w:tcPr>
          <w:p w:rsidR="00F6019D" w:rsidRPr="006A6424" w:rsidRDefault="00F6019D" w:rsidP="00F74F41">
            <w:pPr>
              <w:spacing w:after="0" w:line="240" w:lineRule="auto"/>
              <w:ind w:left="-108"/>
              <w:jc w:val="center"/>
              <w:rPr>
                <w:rFonts w:ascii="Times New Roman" w:hAnsi="Times New Roman"/>
                <w:b/>
                <w:sz w:val="14"/>
                <w:szCs w:val="14"/>
              </w:rPr>
            </w:pPr>
            <w:r w:rsidRPr="006A6424">
              <w:rPr>
                <w:rFonts w:ascii="Times New Roman" w:hAnsi="Times New Roman"/>
                <w:b/>
                <w:sz w:val="14"/>
                <w:szCs w:val="14"/>
              </w:rPr>
              <w:t>20.000.000</w:t>
            </w:r>
          </w:p>
          <w:p w:rsidR="00F6019D" w:rsidRPr="006A6424" w:rsidRDefault="00F6019D" w:rsidP="00150457">
            <w:pPr>
              <w:spacing w:after="0" w:line="240" w:lineRule="auto"/>
              <w:rPr>
                <w:rFonts w:ascii="Times New Roman" w:hAnsi="Times New Roman"/>
                <w:b/>
                <w:sz w:val="14"/>
                <w:szCs w:val="14"/>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12.000.000</w:t>
            </w:r>
          </w:p>
        </w:tc>
        <w:tc>
          <w:tcPr>
            <w:tcW w:w="741" w:type="dxa"/>
            <w:shd w:val="clear" w:color="auto" w:fill="CCFF99"/>
          </w:tcPr>
          <w:p w:rsidR="00F6019D" w:rsidRPr="006A6424" w:rsidRDefault="00F6019D" w:rsidP="00F74F41">
            <w:pPr>
              <w:spacing w:after="0" w:line="240" w:lineRule="auto"/>
              <w:ind w:left="-108"/>
              <w:jc w:val="center"/>
              <w:rPr>
                <w:rFonts w:ascii="Times New Roman" w:hAnsi="Times New Roman"/>
                <w:sz w:val="14"/>
                <w:szCs w:val="14"/>
              </w:rPr>
            </w:pPr>
            <w:r w:rsidRPr="006A6424">
              <w:rPr>
                <w:rFonts w:ascii="Times New Roman" w:hAnsi="Times New Roman"/>
                <w:sz w:val="14"/>
                <w:szCs w:val="14"/>
              </w:rPr>
              <w:t>8.000.000</w:t>
            </w:r>
          </w:p>
        </w:tc>
      </w:tr>
      <w:tr w:rsidR="00F6019D" w:rsidRPr="006A6424" w:rsidTr="00E83A28">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Подстаћи развој додатних мера подршке за радну мобилност младих ка мање развијеним срединама и руралним подручјима</w:t>
            </w:r>
            <w:r w:rsidRPr="006A6424">
              <w:rPr>
                <w:rStyle w:val="FootnoteReference"/>
                <w:rFonts w:ascii="Times New Roman" w:hAnsi="Times New Roman"/>
                <w:sz w:val="16"/>
                <w:szCs w:val="16"/>
                <w:lang w:val="ru-RU"/>
              </w:rPr>
              <w:footnoteReference w:id="14"/>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700557">
            <w:pPr>
              <w:spacing w:after="0" w:line="240" w:lineRule="auto"/>
              <w:rPr>
                <w:rFonts w:ascii="Times New Roman" w:hAnsi="Times New Roman"/>
                <w:sz w:val="16"/>
                <w:szCs w:val="16"/>
                <w:lang w:val="ru-RU"/>
              </w:rPr>
            </w:pPr>
            <w:r w:rsidRPr="006A6424">
              <w:rPr>
                <w:rFonts w:ascii="Times New Roman" w:hAnsi="Times New Roman"/>
                <w:sz w:val="16"/>
                <w:szCs w:val="16"/>
              </w:rPr>
              <w:t>Предложене мере подршке</w:t>
            </w:r>
            <w:r w:rsidRPr="006A6424">
              <w:rPr>
                <w:rFonts w:ascii="Times New Roman" w:hAnsi="Times New Roman"/>
                <w:sz w:val="16"/>
                <w:szCs w:val="16"/>
                <w:lang w:val="ru-RU"/>
              </w:rPr>
              <w:t xml:space="preserve"> за новозапослене у фирмама и предузетнике у мање развијеним срединама и руралним подручјима</w:t>
            </w:r>
          </w:p>
        </w:tc>
        <w:tc>
          <w:tcPr>
            <w:tcW w:w="990" w:type="dxa"/>
          </w:tcPr>
          <w:p w:rsidR="00F6019D" w:rsidRPr="006A6424" w:rsidRDefault="00F6019D" w:rsidP="00150457">
            <w:pPr>
              <w:spacing w:after="0" w:line="240" w:lineRule="auto"/>
              <w:jc w:val="center"/>
              <w:rPr>
                <w:rFonts w:ascii="Times New Roman" w:hAnsi="Times New Roman"/>
                <w:sz w:val="16"/>
                <w:szCs w:val="16"/>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МРЗБСП</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МФ</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МПривреде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МПЗЖС</w:t>
            </w:r>
          </w:p>
        </w:tc>
        <w:tc>
          <w:tcPr>
            <w:tcW w:w="99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108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c>
          <w:tcPr>
            <w:tcW w:w="741" w:type="dxa"/>
            <w:shd w:val="clear" w:color="auto" w:fill="CCFF99"/>
            <w:vAlign w:val="center"/>
          </w:tcPr>
          <w:p w:rsidR="00F6019D" w:rsidRPr="006A6424" w:rsidRDefault="00F6019D" w:rsidP="00150457">
            <w:pPr>
              <w:spacing w:after="0" w:line="240" w:lineRule="auto"/>
              <w:rPr>
                <w:rFonts w:ascii="Times New Roman" w:hAnsi="Times New Roman"/>
                <w:sz w:val="16"/>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lang w:val="ru-RU"/>
              </w:rPr>
              <w:t>Унапређена је превенција и борба против ирегуларних миграција младих жена и мушкараца и подршка младим мигрантима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Повећан број развијених програма</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00"/>
        <w:gridCol w:w="1620"/>
        <w:gridCol w:w="990"/>
        <w:gridCol w:w="1170"/>
        <w:gridCol w:w="1080"/>
        <w:gridCol w:w="1530"/>
        <w:gridCol w:w="990"/>
        <w:gridCol w:w="990"/>
        <w:gridCol w:w="1080"/>
        <w:gridCol w:w="810"/>
        <w:gridCol w:w="900"/>
        <w:gridCol w:w="741"/>
      </w:tblGrid>
      <w:tr w:rsidR="00F6019D" w:rsidRPr="006A6424" w:rsidTr="00F74F4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800"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0"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0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800"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F74F41">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lang w:val="ru-RU"/>
              </w:rPr>
              <w:t xml:space="preserve">Успостављено је праћење и анализа </w:t>
            </w:r>
            <w:r w:rsidRPr="006A6424">
              <w:rPr>
                <w:rFonts w:ascii="Times New Roman" w:hAnsi="Times New Roman"/>
                <w:sz w:val="20"/>
                <w:lang w:val="ru-RU"/>
              </w:rPr>
              <w:lastRenderedPageBreak/>
              <w:t>ирегуларних миграција и унапређење прилагођених мера и програма</w:t>
            </w:r>
          </w:p>
        </w:tc>
        <w:tc>
          <w:tcPr>
            <w:tcW w:w="180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 xml:space="preserve">Подржати истраживачке пројекте усмерене на прикупљање и анализу </w:t>
            </w:r>
            <w:r w:rsidRPr="006A6424">
              <w:rPr>
                <w:rFonts w:ascii="Times New Roman" w:hAnsi="Times New Roman"/>
                <w:sz w:val="16"/>
                <w:szCs w:val="16"/>
                <w:lang w:val="ru-RU"/>
              </w:rPr>
              <w:lastRenderedPageBreak/>
              <w:t>информација о узорцима и последицама ирегуларних миграција младих</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подржаних пројеката (3);</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студија (3)</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trike/>
                <w:sz w:val="16"/>
                <w:szCs w:val="16"/>
                <w:lang w:val="ru-RU"/>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МРЗБСП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МУП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КИРС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Истраживачке институције и организације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Међународна организација за миграције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2.440.000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pPr>
            <w:r w:rsidRPr="006A6424">
              <w:rPr>
                <w:rFonts w:ascii="Times New Roman" w:hAnsi="Times New Roman"/>
                <w:sz w:val="14"/>
                <w:szCs w:val="16"/>
              </w:rPr>
              <w:t>2.440.000</w:t>
            </w:r>
            <w:r w:rsidRPr="006A6424">
              <w:t xml:space="preserve"> </w:t>
            </w:r>
          </w:p>
          <w:p w:rsidR="00F6019D" w:rsidRPr="006A6424" w:rsidRDefault="00F6019D" w:rsidP="00150457">
            <w:pPr>
              <w:spacing w:after="0" w:line="240" w:lineRule="auto"/>
              <w:jc w:val="center"/>
            </w:pPr>
          </w:p>
          <w:p w:rsidR="00F6019D" w:rsidRPr="006A6424" w:rsidRDefault="00F6019D" w:rsidP="00150457">
            <w:pPr>
              <w:spacing w:after="0" w:line="240" w:lineRule="auto"/>
              <w:jc w:val="center"/>
              <w:rPr>
                <w:rFonts w:ascii="Times New Roman" w:hAnsi="Times New Roman"/>
                <w:sz w:val="12"/>
                <w:szCs w:val="12"/>
              </w:rPr>
            </w:pPr>
            <w:r w:rsidRPr="006A6424">
              <w:rPr>
                <w:rFonts w:ascii="Times New Roman" w:hAnsi="Times New Roman"/>
                <w:sz w:val="12"/>
                <w:szCs w:val="12"/>
              </w:rPr>
              <w:t xml:space="preserve">Међународна организација за миграције </w:t>
            </w: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7.320.000</w:t>
            </w:r>
          </w:p>
          <w:p w:rsidR="00F6019D" w:rsidRPr="006A6424" w:rsidRDefault="00F6019D" w:rsidP="00150457">
            <w:pPr>
              <w:spacing w:after="0" w:line="240" w:lineRule="auto"/>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8419A4">
            <w:pPr>
              <w:spacing w:after="0" w:line="240" w:lineRule="auto"/>
              <w:ind w:left="-76"/>
              <w:jc w:val="center"/>
              <w:rPr>
                <w:rFonts w:ascii="Times New Roman" w:hAnsi="Times New Roman"/>
                <w:sz w:val="14"/>
                <w:szCs w:val="16"/>
              </w:rPr>
            </w:pPr>
            <w:r w:rsidRPr="006A6424">
              <w:rPr>
                <w:rFonts w:ascii="Times New Roman" w:hAnsi="Times New Roman"/>
                <w:sz w:val="14"/>
                <w:szCs w:val="16"/>
              </w:rPr>
              <w:t>7.320.000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800"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Подржати утврђивање потреба и приоритета младих миграната ради унапређења прилагођености програма намењених овој циљној групи</w:t>
            </w:r>
          </w:p>
        </w:tc>
        <w:tc>
          <w:tcPr>
            <w:tcW w:w="1620"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Уведена обавеза укључивања миграната ради планирања и реализације програма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КИРС</w:t>
            </w:r>
          </w:p>
          <w:p w:rsidR="00F6019D" w:rsidRPr="006A6424" w:rsidRDefault="00F6019D" w:rsidP="00150457">
            <w:pPr>
              <w:spacing w:after="0" w:line="240" w:lineRule="auto"/>
              <w:rPr>
                <w:rFonts w:ascii="Times New Roman" w:hAnsi="Times New Roman"/>
                <w:sz w:val="16"/>
                <w:szCs w:val="16"/>
                <w:lang w:val="ru-RU"/>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МУП </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ОЦД</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Међународна организација за миграције</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i/>
                <w:iCs/>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F74F4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F74F41">
        <w:trPr>
          <w:trHeight w:val="284"/>
        </w:trPr>
        <w:tc>
          <w:tcPr>
            <w:tcW w:w="1733" w:type="dxa"/>
            <w:vMerge w:val="restart"/>
          </w:tcPr>
          <w:p w:rsidR="00F6019D" w:rsidRPr="006A6424" w:rsidRDefault="00F6019D" w:rsidP="00150457">
            <w:pPr>
              <w:spacing w:after="0" w:line="240" w:lineRule="auto"/>
              <w:rPr>
                <w:rFonts w:ascii="Times New Roman" w:hAnsi="Times New Roman"/>
                <w:sz w:val="20"/>
                <w:lang w:val="ru-RU"/>
              </w:rPr>
            </w:pPr>
            <w:r w:rsidRPr="006A6424">
              <w:rPr>
                <w:rFonts w:ascii="Times New Roman" w:hAnsi="Times New Roman"/>
                <w:sz w:val="20"/>
                <w:lang w:val="ru-RU"/>
              </w:rPr>
              <w:t>Развијена је програмска подршка програмима борбе и превенције  ирегуларних миграција</w:t>
            </w: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Мапирати програме подршке младим мигрантима и програме превенција ирегуларних миграција</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Израђена база подржаних програма  </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МРЗБСП</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КИРС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ОЦД</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Међународна организација за миграције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200.000</w:t>
            </w:r>
          </w:p>
        </w:tc>
        <w:tc>
          <w:tcPr>
            <w:tcW w:w="990" w:type="dxa"/>
            <w:shd w:val="clear" w:color="auto" w:fill="CCFF99"/>
          </w:tcPr>
          <w:p w:rsidR="00F6019D" w:rsidRPr="006A6424" w:rsidRDefault="00F6019D" w:rsidP="00150457">
            <w:pPr>
              <w:spacing w:after="0" w:line="240" w:lineRule="auto"/>
              <w:jc w:val="center"/>
              <w:rPr>
                <w:ins w:id="71" w:author="Dubravka" w:date="2015-05-17T19:07:00Z"/>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72" w:author="Dubravka" w:date="2015-05-17T19:07:00Z"/>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Подржати активности прихвата и рада са младим мигрантима на локалном нивоу</w:t>
            </w:r>
          </w:p>
          <w:p w:rsidR="00F6019D" w:rsidRPr="006A6424" w:rsidRDefault="00F6019D" w:rsidP="00150457">
            <w:pPr>
              <w:spacing w:after="0" w:line="240" w:lineRule="auto"/>
              <w:rPr>
                <w:rFonts w:ascii="Times New Roman" w:hAnsi="Times New Roman"/>
                <w:sz w:val="16"/>
                <w:szCs w:val="16"/>
                <w:lang w:val="ru-RU"/>
              </w:rPr>
            </w:pPr>
          </w:p>
          <w:p w:rsidR="00F6019D" w:rsidRPr="006A6424" w:rsidRDefault="00F6019D" w:rsidP="00150457">
            <w:pPr>
              <w:spacing w:after="0" w:line="240" w:lineRule="auto"/>
              <w:rPr>
                <w:rFonts w:ascii="Times New Roman" w:hAnsi="Times New Roman"/>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прихватних услуга (10)</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МРЗБСП</w:t>
            </w:r>
          </w:p>
          <w:p w:rsidR="00F6019D" w:rsidRPr="006A6424" w:rsidRDefault="00F6019D" w:rsidP="00150457">
            <w:pPr>
              <w:spacing w:after="0" w:line="240" w:lineRule="auto"/>
              <w:rPr>
                <w:rFonts w:ascii="Times New Roman" w:hAnsi="Times New Roman"/>
                <w:sz w:val="16"/>
                <w:szCs w:val="16"/>
                <w:lang w:val="ru-RU"/>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КИРС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МСП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МДУЛС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 xml:space="preserve">ОЦД </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Међународна организацијаза миграције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6.100.000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numPr>
                <w:ins w:id="73" w:author="Dubravka" w:date="2015-05-17T19:07:00Z"/>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tabs>
                <w:tab w:val="center" w:pos="72"/>
              </w:tabs>
              <w:spacing w:after="0" w:line="240" w:lineRule="auto"/>
              <w:rPr>
                <w:rFonts w:ascii="Times New Roman" w:hAnsi="Times New Roman"/>
                <w:sz w:val="14"/>
                <w:szCs w:val="16"/>
              </w:rPr>
            </w:pPr>
            <w:ins w:id="74" w:author="Dubravka" w:date="2015-05-19T21:19:00Z">
              <w:r w:rsidRPr="006A6424">
                <w:rPr>
                  <w:rFonts w:ascii="Times New Roman" w:hAnsi="Times New Roman"/>
                  <w:sz w:val="14"/>
                  <w:szCs w:val="16"/>
                </w:rPr>
                <w:tab/>
              </w:r>
            </w:ins>
            <w:r w:rsidRPr="006A6424">
              <w:rPr>
                <w:rFonts w:ascii="Times New Roman" w:hAnsi="Times New Roman"/>
                <w:sz w:val="14"/>
                <w:szCs w:val="16"/>
              </w:rPr>
              <w:t>6.100.000</w:t>
            </w:r>
          </w:p>
        </w:tc>
        <w:tc>
          <w:tcPr>
            <w:tcW w:w="810" w:type="dxa"/>
            <w:shd w:val="clear" w:color="auto" w:fill="CCFF99"/>
          </w:tcPr>
          <w:p w:rsidR="00F6019D" w:rsidRPr="006A6424" w:rsidRDefault="00F6019D" w:rsidP="00F74F41">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18.300.000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12.200.000</w:t>
            </w:r>
          </w:p>
        </w:tc>
        <w:tc>
          <w:tcPr>
            <w:tcW w:w="741" w:type="dxa"/>
            <w:shd w:val="clear" w:color="auto" w:fill="CCFF99"/>
          </w:tcPr>
          <w:p w:rsidR="00F6019D" w:rsidRPr="006A6424" w:rsidRDefault="00F6019D" w:rsidP="00F74F41">
            <w:pPr>
              <w:spacing w:after="0" w:line="240" w:lineRule="auto"/>
              <w:ind w:left="-108"/>
              <w:jc w:val="center"/>
              <w:rPr>
                <w:rFonts w:ascii="Times New Roman" w:hAnsi="Times New Roman"/>
                <w:sz w:val="14"/>
                <w:szCs w:val="16"/>
              </w:rPr>
            </w:pPr>
            <w:r w:rsidRPr="006A6424">
              <w:rPr>
                <w:rFonts w:ascii="Times New Roman" w:hAnsi="Times New Roman"/>
                <w:sz w:val="14"/>
                <w:szCs w:val="16"/>
              </w:rPr>
              <w:t>6.100.000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 xml:space="preserve">Подржати активности подизања свести младих о узроцима и последицама ирегуларних миграција у сврху јачања превенције  и смањења дискриминације, узимајући у обзир </w:t>
            </w:r>
            <w:r w:rsidRPr="006A6424">
              <w:rPr>
                <w:rFonts w:ascii="Times New Roman" w:hAnsi="Times New Roman"/>
                <w:sz w:val="16"/>
                <w:szCs w:val="16"/>
                <w:lang w:val="ru-RU"/>
              </w:rPr>
              <w:lastRenderedPageBreak/>
              <w:t>перспективе миграната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реализованих кампања који је укључио перспективе миграната (3)</w:t>
            </w:r>
          </w:p>
        </w:tc>
        <w:tc>
          <w:tcPr>
            <w:tcW w:w="99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r w:rsidRPr="006A6424">
              <w:rPr>
                <w:rFonts w:ascii="Times New Roman" w:hAnsi="Times New Roman"/>
                <w:sz w:val="16"/>
                <w:szCs w:val="16"/>
              </w:rPr>
              <w:br/>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КИРС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МУП</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ОЦД</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Међународна организација за миграције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1.464.000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4.392.000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F74F41">
            <w:pPr>
              <w:spacing w:after="0" w:line="240" w:lineRule="auto"/>
              <w:ind w:left="-108"/>
              <w:jc w:val="center"/>
              <w:rPr>
                <w:rFonts w:ascii="Times New Roman" w:hAnsi="Times New Roman"/>
                <w:sz w:val="14"/>
                <w:szCs w:val="16"/>
              </w:rPr>
            </w:pPr>
            <w:r w:rsidRPr="006A6424">
              <w:rPr>
                <w:rFonts w:ascii="Times New Roman" w:hAnsi="Times New Roman"/>
                <w:sz w:val="14"/>
                <w:szCs w:val="16"/>
              </w:rPr>
              <w:t>4.392.000</w:t>
            </w:r>
          </w:p>
        </w:tc>
      </w:tr>
    </w:tbl>
    <w:p w:rsidR="00F6019D" w:rsidRPr="006A6424" w:rsidRDefault="00F6019D" w:rsidP="00150457">
      <w:pPr>
        <w:spacing w:after="0" w:line="240" w:lineRule="auto"/>
        <w:rPr>
          <w:rFonts w:ascii="Times New Roman" w:hAnsi="Times New Roman"/>
          <w:sz w:val="18"/>
          <w:szCs w:val="18"/>
          <w:lang w:val="bg-BG"/>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rPr>
      </w:pPr>
    </w:p>
    <w:p w:rsidR="00F6019D" w:rsidRPr="006A6424" w:rsidRDefault="00F6019D" w:rsidP="00150457">
      <w:pPr>
        <w:pBdr>
          <w:bottom w:val="single" w:sz="4" w:space="1" w:color="auto"/>
        </w:pBdr>
        <w:spacing w:after="0" w:line="240" w:lineRule="auto"/>
        <w:ind w:left="-709"/>
        <w:rPr>
          <w:rFonts w:ascii="Times New Roman" w:hAnsi="Times New Roman"/>
          <w:b/>
          <w:sz w:val="28"/>
          <w:szCs w:val="28"/>
        </w:rPr>
      </w:pPr>
      <w:r w:rsidRPr="006A6424">
        <w:rPr>
          <w:rFonts w:ascii="Times New Roman" w:hAnsi="Times New Roman"/>
          <w:b/>
          <w:sz w:val="28"/>
          <w:szCs w:val="28"/>
        </w:rPr>
        <w:t>5.8. Информисање младих</w:t>
      </w:r>
    </w:p>
    <w:p w:rsidR="00F6019D" w:rsidRPr="006A6424" w:rsidRDefault="00F6019D" w:rsidP="00150457">
      <w:pPr>
        <w:spacing w:after="0" w:line="240" w:lineRule="auto"/>
        <w:ind w:left="-709"/>
        <w:rPr>
          <w:rFonts w:ascii="Times New Roman" w:hAnsi="Times New Roman"/>
          <w:b/>
          <w:sz w:val="28"/>
          <w:szCs w:val="28"/>
        </w:rPr>
      </w:pPr>
    </w:p>
    <w:p w:rsidR="00F6019D" w:rsidRPr="006A6424" w:rsidRDefault="00F6019D" w:rsidP="00150457">
      <w:pPr>
        <w:spacing w:after="0" w:line="240" w:lineRule="auto"/>
        <w:ind w:left="-709"/>
        <w:rPr>
          <w:rFonts w:ascii="Times New Roman" w:hAnsi="Times New Roman"/>
          <w:b/>
          <w:sz w:val="28"/>
          <w:szCs w:val="28"/>
        </w:rPr>
      </w:pPr>
      <w:r w:rsidRPr="006A6424">
        <w:rPr>
          <w:rFonts w:ascii="Times New Roman" w:hAnsi="Times New Roman"/>
          <w:b/>
          <w:sz w:val="28"/>
          <w:szCs w:val="28"/>
        </w:rPr>
        <w:t>СТРАТЕШКИ ЦИЉ: Унапређен систем информисања младих и знање о младима</w:t>
      </w:r>
    </w:p>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rPr>
              <w:t>Младима је омогућен приступ потпуним, разумљивим и поузданим информацијама у складу са њиховим потребама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процента младих који оцењује доступне информације као разумљиве и поуздане</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F74F4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F74F41">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Успостављен је повезан и координисан приступ информисању младих</w:t>
            </w:r>
          </w:p>
          <w:p w:rsidR="00F6019D" w:rsidRPr="006A6424" w:rsidRDefault="00F6019D" w:rsidP="00150457">
            <w:pPr>
              <w:spacing w:after="0" w:line="240" w:lineRule="auto"/>
              <w:rPr>
                <w:rFonts w:ascii="Times New Roman" w:hAnsi="Times New Roman"/>
                <w:noProof/>
              </w:rPr>
            </w:pPr>
          </w:p>
        </w:tc>
        <w:tc>
          <w:tcPr>
            <w:tcW w:w="1794" w:type="dxa"/>
          </w:tcPr>
          <w:p w:rsidR="00F6019D" w:rsidRPr="006A6424" w:rsidRDefault="00F6019D" w:rsidP="00150457">
            <w:pPr>
              <w:spacing w:after="0" w:line="240" w:lineRule="auto"/>
              <w:rPr>
                <w:rFonts w:ascii="Times New Roman" w:hAnsi="Times New Roman"/>
                <w:noProof/>
                <w:sz w:val="16"/>
                <w:szCs w:val="16"/>
                <w:lang w:val="ru-RU"/>
              </w:rPr>
            </w:pPr>
            <w:r w:rsidRPr="006A6424">
              <w:rPr>
                <w:rFonts w:ascii="Times New Roman" w:hAnsi="Times New Roman"/>
                <w:noProof/>
                <w:sz w:val="16"/>
                <w:szCs w:val="16"/>
              </w:rPr>
              <w:t>Подржати учешће младих у идентификовању потреба (производњи и емитовању медијских), развоју информативних програма и сервиса, припремању и достављању информација и евалуацији услуга и програма</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Проценат програма и сервиса који је укључио младе у процес (најмање 80%);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медијских пројеката који је укључио младе</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5.000.000</w:t>
            </w:r>
          </w:p>
        </w:tc>
        <w:tc>
          <w:tcPr>
            <w:tcW w:w="810" w:type="dxa"/>
            <w:shd w:val="clear" w:color="auto" w:fill="CCFF99"/>
          </w:tcPr>
          <w:p w:rsidR="00F6019D" w:rsidRPr="006A6424" w:rsidRDefault="00F6019D" w:rsidP="00F74F41">
            <w:pPr>
              <w:spacing w:after="0" w:line="240" w:lineRule="auto"/>
              <w:ind w:left="-108"/>
              <w:jc w:val="center"/>
              <w:rPr>
                <w:rFonts w:ascii="Times New Roman" w:hAnsi="Times New Roman"/>
                <w:b/>
                <w:noProof/>
                <w:sz w:val="14"/>
                <w:szCs w:val="16"/>
              </w:rPr>
            </w:pPr>
            <w:r w:rsidRPr="006A6424">
              <w:rPr>
                <w:rFonts w:ascii="Times New Roman" w:hAnsi="Times New Roman"/>
                <w:b/>
                <w:noProof/>
                <w:sz w:val="14"/>
                <w:szCs w:val="16"/>
              </w:rPr>
              <w:t>15.000.000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10.000.000</w:t>
            </w:r>
          </w:p>
        </w:tc>
        <w:tc>
          <w:tcPr>
            <w:tcW w:w="741" w:type="dxa"/>
            <w:shd w:val="clear" w:color="auto" w:fill="CCFF99"/>
          </w:tcPr>
          <w:p w:rsidR="00F6019D" w:rsidRPr="006A6424" w:rsidRDefault="00F6019D" w:rsidP="00F74F41">
            <w:pPr>
              <w:spacing w:after="0" w:line="240" w:lineRule="auto"/>
              <w:ind w:left="-108"/>
              <w:jc w:val="center"/>
              <w:rPr>
                <w:rFonts w:ascii="Times New Roman" w:hAnsi="Times New Roman"/>
                <w:sz w:val="14"/>
                <w:szCs w:val="16"/>
              </w:rPr>
            </w:pPr>
            <w:r w:rsidRPr="006A6424">
              <w:rPr>
                <w:rFonts w:ascii="Times New Roman" w:hAnsi="Times New Roman"/>
                <w:sz w:val="14"/>
                <w:szCs w:val="16"/>
              </w:rPr>
              <w:t>5.000.000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lang w:val="ru-RU"/>
              </w:rPr>
            </w:pPr>
            <w:r w:rsidRPr="006A6424">
              <w:rPr>
                <w:rFonts w:ascii="Times New Roman" w:hAnsi="Times New Roman"/>
                <w:noProof/>
                <w:sz w:val="16"/>
                <w:szCs w:val="16"/>
              </w:rPr>
              <w:t>Подржати развој ванинституционалних информативних програма и сервиса за младе на локалном нивоу</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ванинституци-оналних програма и сервиса (9);</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општина у којима функционишу локални програми и сервиси (најмање 30)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СКГО</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lang w:val="ru-RU"/>
              </w:rPr>
            </w:pPr>
            <w:r w:rsidRPr="006A6424">
              <w:rPr>
                <w:rFonts w:ascii="Times New Roman" w:hAnsi="Times New Roman"/>
                <w:noProof/>
                <w:sz w:val="16"/>
                <w:szCs w:val="16"/>
              </w:rPr>
              <w:t xml:space="preserve">Успоставити сарадњу и координацију информативних </w:t>
            </w:r>
            <w:r w:rsidRPr="006A6424">
              <w:rPr>
                <w:rFonts w:ascii="Times New Roman" w:hAnsi="Times New Roman"/>
                <w:noProof/>
                <w:sz w:val="16"/>
                <w:szCs w:val="16"/>
              </w:rPr>
              <w:lastRenderedPageBreak/>
              <w:t>програма и сервиса за младе на локалном нивоу са другим програмима, сервисима и структурама за младе</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Број општина у којима постоји сарадња са другим </w:t>
            </w:r>
            <w:r w:rsidRPr="006A6424">
              <w:rPr>
                <w:rFonts w:ascii="Times New Roman" w:hAnsi="Times New Roman"/>
                <w:noProof/>
                <w:sz w:val="16"/>
                <w:szCs w:val="16"/>
              </w:rPr>
              <w:lastRenderedPageBreak/>
              <w:t>субјектима омладинске политике (најмање 30)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 xml:space="preserve">Нису потребна средства </w:t>
            </w:r>
            <w:r w:rsidRPr="006A6424">
              <w:rPr>
                <w:rFonts w:ascii="Times New Roman" w:hAnsi="Times New Roman"/>
                <w:b/>
                <w:bCs/>
                <w:sz w:val="14"/>
                <w:szCs w:val="16"/>
              </w:rPr>
              <w:lastRenderedPageBreak/>
              <w:t>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F74F4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F74F4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F74F41">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20"/>
              </w:rPr>
            </w:pPr>
            <w:r w:rsidRPr="006A6424">
              <w:rPr>
                <w:rFonts w:ascii="Times New Roman" w:hAnsi="Times New Roman"/>
                <w:sz w:val="20"/>
                <w:szCs w:val="20"/>
              </w:rPr>
              <w:t>Информативни програми и сервиси су прилагођени потребама свих младих</w:t>
            </w:r>
          </w:p>
          <w:p w:rsidR="00F6019D" w:rsidRPr="006A6424" w:rsidRDefault="00F6019D" w:rsidP="00150457">
            <w:pPr>
              <w:spacing w:after="0" w:line="240" w:lineRule="auto"/>
              <w:rPr>
                <w:rFonts w:ascii="Times New Roman" w:hAnsi="Times New Roman"/>
                <w:noProof/>
                <w:sz w:val="16"/>
                <w:szCs w:val="16"/>
              </w:rPr>
            </w:pP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Подржати програме и сервисе у прилагођавању информација језику разумљивом младима и омогућавању информисања на језицима националних мањина </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програма који користе младима прилагођен језик и језике националних мањина (најмање 20)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МДУЛС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42A84">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12.200.000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12.200.000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F74F41">
        <w:tc>
          <w:tcPr>
            <w:tcW w:w="1733" w:type="dxa"/>
            <w:vMerge/>
          </w:tcPr>
          <w:p w:rsidR="00F6019D" w:rsidRPr="006A6424" w:rsidRDefault="00F6019D" w:rsidP="00150457">
            <w:pPr>
              <w:spacing w:after="0" w:line="240" w:lineRule="auto"/>
              <w:rPr>
                <w:rFonts w:ascii="Times New Roman" w:hAnsi="Times New Roman"/>
                <w:noProof/>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Обезбедити подршку програмима и сервисима прилагођених осетљивим друштвеним групама који гарантују равноправност у приступу информацијама за све младе</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програма који су усмерени на информисање младих из осетљивих група (3);</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младих који су корисници оваквих програма (најмање 9000)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покрајински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МРЗБСП</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741" w:type="dxa"/>
            <w:shd w:val="clear" w:color="auto" w:fill="CCFF99"/>
          </w:tcPr>
          <w:p w:rsidR="00F6019D" w:rsidRPr="006A6424" w:rsidRDefault="00F6019D" w:rsidP="00142A84">
            <w:pPr>
              <w:spacing w:after="0" w:line="240" w:lineRule="auto"/>
              <w:ind w:left="-108"/>
              <w:jc w:val="center"/>
              <w:rPr>
                <w:rFonts w:ascii="Times New Roman" w:hAnsi="Times New Roman"/>
                <w:sz w:val="14"/>
                <w:szCs w:val="16"/>
              </w:rPr>
            </w:pPr>
            <w:r w:rsidRPr="006A6424">
              <w:rPr>
                <w:rFonts w:ascii="Times New Roman" w:hAnsi="Times New Roman"/>
                <w:sz w:val="14"/>
                <w:szCs w:val="16"/>
              </w:rPr>
              <w:t>1.000.000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142A8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42A84">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20"/>
              </w:rPr>
            </w:pPr>
            <w:r w:rsidRPr="006A6424">
              <w:rPr>
                <w:rFonts w:ascii="Times New Roman" w:hAnsi="Times New Roman"/>
                <w:sz w:val="20"/>
                <w:szCs w:val="20"/>
              </w:rPr>
              <w:t xml:space="preserve">Информисање младих усклађено је са европским стандардима и независно од било каквог </w:t>
            </w:r>
            <w:r w:rsidRPr="006A6424">
              <w:rPr>
                <w:rFonts w:ascii="Times New Roman" w:hAnsi="Times New Roman"/>
                <w:sz w:val="20"/>
                <w:szCs w:val="20"/>
              </w:rPr>
              <w:lastRenderedPageBreak/>
              <w:t>интереса</w:t>
            </w: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Развити и подржати примену стандарда и критеријума квалитета омладинског информативног рада у складу са Европском повељом о информацијама за младе </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Усвојени стандарди информисања младих у складу са Европском повељом;</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активности израде (2)</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Дефинисати смернице за информисање младих путем интернета у складу са Европским принципима информисања младих путем интернета </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Усвојене смернице за информисање младих путем интернета; </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активности израде (2)</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142A84">
            <w:pPr>
              <w:spacing w:after="0" w:line="240" w:lineRule="auto"/>
              <w:ind w:left="-108"/>
              <w:jc w:val="center"/>
              <w:rPr>
                <w:rFonts w:ascii="Times New Roman" w:hAnsi="Times New Roman"/>
                <w:sz w:val="14"/>
                <w:szCs w:val="16"/>
              </w:rPr>
            </w:pPr>
            <w:r w:rsidRPr="006A6424">
              <w:rPr>
                <w:rFonts w:ascii="Times New Roman" w:hAnsi="Times New Roman"/>
                <w:sz w:val="14"/>
                <w:szCs w:val="16"/>
              </w:rPr>
              <w:t>1.000.000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Подржати активности јачања капацитета субјеката омладинске политике за примену стандарда и смерница о информисању младих у својим програмима и сервисима</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програма и сервиса који испуњавају стандарде (најмање 60);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активности израде (3)</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1.464.000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1.464.000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rPr>
              <w:t>Медији пружају информације и креирају садржаје за младе и о младима у складу са потребама младих</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процента програма медија који је креиран на основу потреба младих</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142A8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42A84">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20"/>
              </w:rPr>
            </w:pPr>
            <w:r w:rsidRPr="006A6424">
              <w:rPr>
                <w:rFonts w:ascii="Times New Roman" w:hAnsi="Times New Roman"/>
                <w:sz w:val="20"/>
                <w:szCs w:val="20"/>
              </w:rPr>
              <w:t>Информисање путем медија је унапређено и прилагођено младима уз развијену сарадњу са субјектима омладинске политике</w:t>
            </w: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Обезбедити праћење обима и врсте садржаја за младе у медијима и анализу прилагођености идентификованим потребама младих и темама од интереса</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Доступна статистика и други подаци о садржајима за младе </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Истраживачке институције и организације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732.000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Развити капацитете субјеката омладинске политике на свим нивоима за сарадњу са медијима у размени информација и прилагођавању информација младима</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обука за субјекте омладинске политике о сарадњи са медијима (6);</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учесника активности (најмање 150)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Омогућити подршку развоју медијских садржаја за младе </w:t>
            </w:r>
            <w:r w:rsidRPr="006A6424">
              <w:rPr>
                <w:rFonts w:ascii="Times New Roman" w:hAnsi="Times New Roman"/>
                <w:noProof/>
                <w:sz w:val="16"/>
                <w:szCs w:val="16"/>
              </w:rPr>
              <w:lastRenderedPageBreak/>
              <w:t>усмерене на представљање младих у позитивном контексту, позитивне примере и достигнућа младих</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Број реализованих медијских садржаја са позитивном </w:t>
            </w:r>
            <w:r w:rsidRPr="006A6424">
              <w:rPr>
                <w:rFonts w:ascii="Times New Roman" w:hAnsi="Times New Roman"/>
                <w:noProof/>
                <w:sz w:val="16"/>
                <w:szCs w:val="16"/>
              </w:rPr>
              <w:lastRenderedPageBreak/>
              <w:t>поруком о младима (15);</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Процењен домет кампања (најмање 1.500.000)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локални </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lastRenderedPageBreak/>
              <w:t>1.830.000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5.490.000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5.490.000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142A8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142A84">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20"/>
              </w:rPr>
            </w:pPr>
            <w:r w:rsidRPr="006A6424">
              <w:rPr>
                <w:rFonts w:ascii="Times New Roman" w:hAnsi="Times New Roman"/>
                <w:sz w:val="20"/>
                <w:szCs w:val="20"/>
              </w:rPr>
              <w:t>Унапређени капацитети и утврђене обавезе медија за информисање младих и укључивање младих</w:t>
            </w: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Дефинисати смернице за увођење обавезног удела садржаја за младе приликом додељивања фреквенција медијима</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Израђене смернице за увођење садржаја за младе за добијање фреквенције </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РЕМ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750.000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Подржати оснивање и рад омладинских редакција у медијима у чијем раду би учествовали млади и удружења која спроводе омладинске активности</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основаних омладинских редакција (најмање 4)</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Подржати активности обуке новинара за извештавање о младима, праћење младих и њихових потреба и прилагођавање тема медијског садржаја интересовањима младих</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обука (6);</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учесника обука (најмање 90)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2.928.000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2.928.000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142A84">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Развити стандарде за медије и подржати примену о начину извештавања о младима који укључују сузбијање родно стереотипног и сексистичког приказивања младих (посебно младих жена, укључујући и приказивање младих </w:t>
            </w:r>
            <w:r w:rsidRPr="006A6424">
              <w:rPr>
                <w:rFonts w:ascii="Times New Roman" w:hAnsi="Times New Roman"/>
                <w:noProof/>
                <w:sz w:val="16"/>
                <w:szCs w:val="16"/>
              </w:rPr>
              <w:lastRenderedPageBreak/>
              <w:t>жена на друштвеним мрежама)</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Усвојени стандарди </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Координационо тело за родну равноправност</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Медији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390.400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390.400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3:</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rPr>
              <w:t>Млади имају адекватан приступ и знање за коришћење нових технологија и интернета</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Повећан проценат младих који дневно користи интернет и нове технологије</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142A84">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142A84">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354BC0">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20"/>
              </w:rPr>
            </w:pPr>
            <w:r w:rsidRPr="006A6424">
              <w:rPr>
                <w:rFonts w:ascii="Times New Roman" w:hAnsi="Times New Roman"/>
                <w:sz w:val="20"/>
                <w:szCs w:val="20"/>
              </w:rPr>
              <w:t>Младима је омогућен несметан дневни приступ новим технологијама и интернету</w:t>
            </w:r>
          </w:p>
          <w:p w:rsidR="00F6019D" w:rsidRPr="006A6424" w:rsidRDefault="00F6019D" w:rsidP="00150457">
            <w:pPr>
              <w:spacing w:after="0" w:line="240" w:lineRule="auto"/>
              <w:rPr>
                <w:rFonts w:ascii="Times New Roman" w:hAnsi="Times New Roman"/>
                <w:noProof/>
              </w:rPr>
            </w:pP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Омогућити свакодневни бесплатан приступ новим технологијама и интернету за ученике и студенте у образовним установама</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Проценат образовних установа на локалном нивоу које омогућавају отворен дневни приступ технологијама (најмање 70%)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МТТТ</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Школе и друге образовне установе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Подржати оснивање и опремање јавних простора на локалном нивоу у којима млади могу бесплатно да користе нове технологије и интернет</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општина у којима постоје наменски простори за младе са бесплатним интернет садржајима (најмање 20);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младих који користе доступне сервисе (најмање 20.000)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МТТТ</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Домови омладине</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Домови културе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7.320.000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7.320.000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lang w:val="en-U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354BC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354BC0">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20"/>
              </w:rPr>
            </w:pPr>
            <w:r w:rsidRPr="006A6424">
              <w:rPr>
                <w:rFonts w:ascii="Times New Roman" w:hAnsi="Times New Roman"/>
                <w:sz w:val="20"/>
                <w:szCs w:val="20"/>
              </w:rPr>
              <w:t xml:space="preserve">Програми обуке за развој знања за коришћење нових технологија и интернета су </w:t>
            </w:r>
            <w:r w:rsidRPr="006A6424">
              <w:rPr>
                <w:rFonts w:ascii="Times New Roman" w:hAnsi="Times New Roman"/>
                <w:sz w:val="20"/>
                <w:szCs w:val="20"/>
              </w:rPr>
              <w:lastRenderedPageBreak/>
              <w:t>доступни без материјалне надокнаде и прилагођени младима</w:t>
            </w: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Подржати обуку наставника, стручних сарадника и активиста удружења која спроводе омладинске активности за коришћење нових технологија у раду са </w:t>
            </w:r>
            <w:r w:rsidRPr="006A6424">
              <w:rPr>
                <w:rFonts w:ascii="Times New Roman" w:hAnsi="Times New Roman"/>
                <w:noProof/>
                <w:sz w:val="16"/>
                <w:szCs w:val="16"/>
              </w:rPr>
              <w:lastRenderedPageBreak/>
              <w:t>младима</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Број акредитованих програма обуке наставног особља од стране ЗУОВ (3);</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наставног особља које је прошло обуку (најмање 900);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Број активиста који су прошли обуку (најмање 90)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ЗУОВ</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Школе</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ОЦД</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w:t>
            </w:r>
          </w:p>
        </w:tc>
        <w:tc>
          <w:tcPr>
            <w:tcW w:w="810" w:type="dxa"/>
            <w:shd w:val="clear" w:color="auto" w:fill="CCFF99"/>
          </w:tcPr>
          <w:p w:rsidR="00F6019D" w:rsidRPr="006A6424" w:rsidRDefault="00F6019D" w:rsidP="00354BC0">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10.980.000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354BC0">
            <w:pPr>
              <w:spacing w:after="0" w:line="240" w:lineRule="auto"/>
              <w:ind w:left="-108"/>
              <w:jc w:val="center"/>
              <w:rPr>
                <w:rFonts w:ascii="Times New Roman" w:hAnsi="Times New Roman"/>
                <w:sz w:val="14"/>
                <w:szCs w:val="16"/>
              </w:rPr>
            </w:pPr>
            <w:r w:rsidRPr="006A6424">
              <w:rPr>
                <w:rFonts w:ascii="Times New Roman" w:hAnsi="Times New Roman"/>
                <w:sz w:val="14"/>
                <w:szCs w:val="16"/>
              </w:rPr>
              <w:t>10.980.000</w:t>
            </w: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Развити програме за развој информационе писмености, тј. вештина младих за тражење и коришћење информација, посебно за младе из осетљивих група </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општина у којима је реализован програм ИТ образовања на локалном нивоу (најмање 30);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корисника програма међу младима (најмање 900);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корисника програма међу младима из осетљивих група (најмање 90)</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КЗМ</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Инфо сервиси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3.660.000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3.660.000</w:t>
            </w:r>
          </w:p>
        </w:tc>
        <w:tc>
          <w:tcPr>
            <w:tcW w:w="810" w:type="dxa"/>
            <w:shd w:val="clear" w:color="auto" w:fill="CCFF99"/>
          </w:tcPr>
          <w:p w:rsidR="00F6019D" w:rsidRPr="006A6424" w:rsidRDefault="00F6019D" w:rsidP="00141E66">
            <w:pPr>
              <w:spacing w:after="0" w:line="240" w:lineRule="auto"/>
              <w:ind w:left="-209" w:right="-189"/>
              <w:jc w:val="center"/>
              <w:rPr>
                <w:rFonts w:ascii="Times New Roman" w:hAnsi="Times New Roman"/>
                <w:b/>
                <w:sz w:val="14"/>
                <w:szCs w:val="16"/>
              </w:rPr>
            </w:pPr>
            <w:r w:rsidRPr="006A6424">
              <w:rPr>
                <w:rFonts w:ascii="Times New Roman" w:hAnsi="Times New Roman"/>
                <w:b/>
                <w:sz w:val="14"/>
                <w:szCs w:val="16"/>
              </w:rPr>
              <w:t>10.980.000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741" w:type="dxa"/>
            <w:shd w:val="clear" w:color="auto" w:fill="CCFF99"/>
          </w:tcPr>
          <w:p w:rsidR="00F6019D" w:rsidRPr="006A6424" w:rsidRDefault="00F6019D" w:rsidP="00354BC0">
            <w:pPr>
              <w:spacing w:after="0" w:line="240" w:lineRule="auto"/>
              <w:ind w:left="-108"/>
              <w:jc w:val="center"/>
              <w:rPr>
                <w:rFonts w:ascii="Times New Roman" w:hAnsi="Times New Roman"/>
                <w:sz w:val="14"/>
                <w:szCs w:val="16"/>
              </w:rPr>
            </w:pPr>
            <w:r w:rsidRPr="006A6424">
              <w:rPr>
                <w:rFonts w:ascii="Times New Roman" w:hAnsi="Times New Roman"/>
                <w:sz w:val="14"/>
                <w:szCs w:val="16"/>
              </w:rPr>
              <w:t>10.980.000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7A4D79">
        <w:tc>
          <w:tcPr>
            <w:tcW w:w="919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СПЕЦИФИЧНИ ЦИЉ 4:</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rPr>
            </w:pPr>
            <w:r w:rsidRPr="006A6424">
              <w:rPr>
                <w:rFonts w:ascii="Times New Roman" w:hAnsi="Times New Roman"/>
                <w:b/>
              </w:rPr>
              <w:t>ИНДИКАТОРИ:</w:t>
            </w:r>
          </w:p>
        </w:tc>
      </w:tr>
      <w:tr w:rsidR="00F6019D" w:rsidRPr="006A6424" w:rsidTr="007A4D79">
        <w:tc>
          <w:tcPr>
            <w:tcW w:w="9197" w:type="dxa"/>
            <w:vAlign w:val="center"/>
          </w:tcPr>
          <w:p w:rsidR="00F6019D" w:rsidRPr="006A6424" w:rsidRDefault="00F6019D" w:rsidP="00150457">
            <w:pPr>
              <w:spacing w:after="0" w:line="240" w:lineRule="auto"/>
              <w:rPr>
                <w:rFonts w:ascii="Times New Roman" w:hAnsi="Times New Roman"/>
              </w:rPr>
            </w:pPr>
            <w:r w:rsidRPr="006A6424">
              <w:rPr>
                <w:rFonts w:ascii="Times New Roman" w:hAnsi="Times New Roman"/>
              </w:rPr>
              <w:t>Знања о младима су заснована на релевантним подацима који се користе за планирање у свим областима и нивоима власти</w:t>
            </w:r>
          </w:p>
        </w:tc>
        <w:tc>
          <w:tcPr>
            <w:tcW w:w="6237" w:type="dxa"/>
            <w:vAlign w:val="center"/>
          </w:tcPr>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процента институција које адекватно прате младе (у складу са смерницама);</w:t>
            </w:r>
          </w:p>
          <w:p w:rsidR="00F6019D" w:rsidRPr="006A6424" w:rsidRDefault="00F6019D" w:rsidP="00150457">
            <w:pPr>
              <w:spacing w:after="0" w:line="240" w:lineRule="auto"/>
              <w:rPr>
                <w:rFonts w:ascii="Times New Roman" w:hAnsi="Times New Roman"/>
                <w:sz w:val="18"/>
              </w:rPr>
            </w:pPr>
            <w:r w:rsidRPr="006A6424">
              <w:rPr>
                <w:rFonts w:ascii="Times New Roman" w:hAnsi="Times New Roman"/>
                <w:sz w:val="18"/>
              </w:rPr>
              <w:t>Повећање доступности годишњих обухватних истраживања положаја и ставова младих</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354BC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354BC0">
        <w:trPr>
          <w:trHeight w:val="284"/>
        </w:trPr>
        <w:tc>
          <w:tcPr>
            <w:tcW w:w="1733" w:type="dxa"/>
            <w:vMerge w:val="restart"/>
          </w:tcPr>
          <w:p w:rsidR="00F6019D" w:rsidRPr="006A6424" w:rsidRDefault="00F6019D" w:rsidP="00150457">
            <w:pPr>
              <w:spacing w:after="0" w:line="240" w:lineRule="auto"/>
              <w:rPr>
                <w:rFonts w:ascii="Times New Roman" w:hAnsi="Times New Roman"/>
                <w:noProof/>
                <w:sz w:val="20"/>
                <w:szCs w:val="16"/>
              </w:rPr>
            </w:pPr>
            <w:r w:rsidRPr="006A6424">
              <w:rPr>
                <w:rFonts w:ascii="Times New Roman" w:hAnsi="Times New Roman"/>
                <w:sz w:val="20"/>
              </w:rPr>
              <w:t>Надлежне институције врше континуирано праћење и планирање препознајући младе као засебну категорију</w:t>
            </w: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Развити индикаторе и смернице праћења циљева омладинске политике у складу са </w:t>
            </w:r>
            <w:r>
              <w:rPr>
                <w:rFonts w:ascii="Times New Roman" w:hAnsi="Times New Roman"/>
                <w:noProof/>
                <w:sz w:val="16"/>
                <w:szCs w:val="16"/>
              </w:rPr>
              <w:t xml:space="preserve">Националном </w:t>
            </w:r>
            <w:r w:rsidRPr="006A6424">
              <w:rPr>
                <w:rFonts w:ascii="Times New Roman" w:hAnsi="Times New Roman"/>
                <w:noProof/>
                <w:sz w:val="16"/>
                <w:szCs w:val="16"/>
              </w:rPr>
              <w:t>стратегијом за младе и акционим планом</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Вршити континуирано праћење индикатора</w:t>
            </w:r>
          </w:p>
          <w:p w:rsidR="00F6019D" w:rsidRPr="006A6424" w:rsidRDefault="00F6019D" w:rsidP="00150457">
            <w:pPr>
              <w:spacing w:after="0" w:line="240" w:lineRule="auto"/>
              <w:rPr>
                <w:rFonts w:ascii="Times New Roman" w:hAnsi="Times New Roman"/>
                <w:noProof/>
                <w:sz w:val="16"/>
                <w:szCs w:val="16"/>
              </w:rPr>
            </w:pP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Развијене смернице за праћење индикатора за све области</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Извршено истраживање промена и стања индикатора (3)</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МКИ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МФ</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МПривреде</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МДУЛС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МРЗБСП</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МПЗЖС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МЗ</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МУП</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РЗС </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ОЦД</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 xml:space="preserve">2.000.000 </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354BC0">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10.000.000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5.000.000</w:t>
            </w:r>
          </w:p>
        </w:tc>
        <w:tc>
          <w:tcPr>
            <w:tcW w:w="741" w:type="dxa"/>
            <w:shd w:val="clear" w:color="auto" w:fill="CCFF99"/>
          </w:tcPr>
          <w:p w:rsidR="00F6019D" w:rsidRPr="006A6424" w:rsidRDefault="00F6019D" w:rsidP="00354BC0">
            <w:pPr>
              <w:spacing w:after="0" w:line="240" w:lineRule="auto"/>
              <w:ind w:left="-108"/>
              <w:jc w:val="center"/>
              <w:rPr>
                <w:rFonts w:ascii="Times New Roman" w:hAnsi="Times New Roman"/>
                <w:sz w:val="14"/>
                <w:szCs w:val="16"/>
              </w:rPr>
            </w:pPr>
            <w:r w:rsidRPr="006A6424">
              <w:rPr>
                <w:rFonts w:ascii="Times New Roman" w:hAnsi="Times New Roman"/>
                <w:sz w:val="14"/>
                <w:szCs w:val="16"/>
              </w:rPr>
              <w:t>5.000.000</w:t>
            </w: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Усвојити систем извештавања институција о сопственим активностима који </w:t>
            </w:r>
            <w:r w:rsidRPr="006A6424">
              <w:rPr>
                <w:rFonts w:ascii="Times New Roman" w:hAnsi="Times New Roman"/>
                <w:noProof/>
                <w:sz w:val="16"/>
                <w:szCs w:val="16"/>
              </w:rPr>
              <w:lastRenderedPageBreak/>
              <w:t>препознаје категорије младих у складу са Законом о младима и врше мерење испуњености циљева омладинске политике у својој надлежности</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Проценат извештаја о раду институција који садржи  младе као издвојену групу корисника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 (2015 – 20%)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 – 40%)</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(2017 – 80%) </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локални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МДУЛС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РСЈП</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ЈЛС</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Увести категорије младих у извештавања и пројекције статистичких завода и других истраживачких институција и организација</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Статистички извештаји садрже старост становништва као издвојен индикатор, пратећи старосне категорије које одговарају Закону о младима </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РЗС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b/>
              </w:rPr>
            </w:pPr>
            <w:r w:rsidRPr="006A6424">
              <w:rPr>
                <w:rFonts w:ascii="Times New Roman" w:hAnsi="Times New Roman"/>
                <w:b/>
                <w:bCs/>
                <w:sz w:val="14"/>
                <w:szCs w:val="16"/>
              </w:rPr>
              <w:t>Нису потребна средства за реализа-цију</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Креирати отворени директоријум  доступних знања из свих области везаних за младе при министарству надлежном за младе</w:t>
            </w: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Креирана база при министарству; </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Квалитет и квантитет материјала у оквиру репозиторијума</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РЗС</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Истраживачке институције и организације</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СОП</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w:t>
            </w:r>
          </w:p>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600.000</w:t>
            </w:r>
          </w:p>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tabs>
          <w:tab w:val="left" w:pos="2490"/>
          <w:tab w:val="left" w:pos="5025"/>
        </w:tabs>
        <w:spacing w:after="0" w:line="240" w:lineRule="auto"/>
        <w:rPr>
          <w:rFonts w:ascii="Times New Roman" w:hAnsi="Times New Roman"/>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354BC0">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rPr>
            </w:pPr>
            <w:r w:rsidRPr="006A6424">
              <w:rPr>
                <w:rFonts w:ascii="Times New Roman" w:hAnsi="Times New Roman"/>
                <w:b/>
                <w:sz w:val="18"/>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rPr>
            </w:pPr>
            <w:r w:rsidRPr="006A6424">
              <w:rPr>
                <w:rFonts w:ascii="Times New Roman" w:hAnsi="Times New Roman"/>
                <w:b/>
                <w:sz w:val="20"/>
              </w:rPr>
              <w:t>СРЕДСТВА ЗА РЕАЛИЗАЦИЈУ</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2015-2017</w:t>
            </w:r>
          </w:p>
        </w:tc>
      </w:tr>
      <w:tr w:rsidR="00F6019D" w:rsidRPr="006A6424" w:rsidTr="00354BC0">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rPr>
            </w:pPr>
            <w:r w:rsidRPr="006A6424">
              <w:rPr>
                <w:rFonts w:ascii="Times New Roman" w:hAnsi="Times New Roman"/>
                <w:b/>
                <w:sz w:val="16"/>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rPr>
            </w:pPr>
            <w:r w:rsidRPr="006A6424">
              <w:rPr>
                <w:rFonts w:ascii="Times New Roman" w:hAnsi="Times New Roman"/>
                <w:sz w:val="16"/>
              </w:rPr>
              <w:t>Остали извори</w:t>
            </w:r>
          </w:p>
        </w:tc>
      </w:tr>
      <w:tr w:rsidR="00F6019D" w:rsidRPr="006A6424" w:rsidTr="00354BC0">
        <w:trPr>
          <w:trHeight w:val="284"/>
        </w:trPr>
        <w:tc>
          <w:tcPr>
            <w:tcW w:w="1733" w:type="dxa"/>
            <w:vMerge w:val="restart"/>
          </w:tcPr>
          <w:p w:rsidR="00F6019D" w:rsidRPr="006A6424" w:rsidRDefault="00F6019D" w:rsidP="00150457">
            <w:pPr>
              <w:spacing w:after="0" w:line="240" w:lineRule="auto"/>
              <w:rPr>
                <w:rFonts w:ascii="Times New Roman" w:hAnsi="Times New Roman"/>
                <w:sz w:val="18"/>
                <w:szCs w:val="18"/>
              </w:rPr>
            </w:pPr>
            <w:r w:rsidRPr="006A6424">
              <w:rPr>
                <w:rFonts w:ascii="Times New Roman" w:hAnsi="Times New Roman"/>
                <w:sz w:val="18"/>
                <w:szCs w:val="18"/>
              </w:rPr>
              <w:t>Успостављен је систем подршке истраживањима о младима и сарадња на националном и међународном нивоу</w:t>
            </w:r>
          </w:p>
          <w:p w:rsidR="00F6019D" w:rsidRPr="006A6424" w:rsidRDefault="00F6019D" w:rsidP="00150457">
            <w:pPr>
              <w:spacing w:after="0" w:line="240" w:lineRule="auto"/>
              <w:rPr>
                <w:rFonts w:ascii="Times New Roman" w:hAnsi="Times New Roman"/>
                <w:sz w:val="20"/>
              </w:rPr>
            </w:pP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Обезбедити реализацију редовних истраживања о потребама младих и темама од интереса и коришћење добијених резултата за развој  омладинске политике</w:t>
            </w: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подржаних истраживачких пројеката (3)</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2015-2017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Истраживачке институције и органиизације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810" w:type="dxa"/>
            <w:shd w:val="clear" w:color="auto" w:fill="CCFF99"/>
          </w:tcPr>
          <w:p w:rsidR="00F6019D" w:rsidRPr="006A6424" w:rsidRDefault="00F6019D" w:rsidP="00354BC0">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13.500.000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741" w:type="dxa"/>
            <w:shd w:val="clear" w:color="auto" w:fill="CCFF99"/>
          </w:tcPr>
          <w:p w:rsidR="00F6019D" w:rsidRPr="006A6424" w:rsidRDefault="00F6019D" w:rsidP="00354BC0">
            <w:pPr>
              <w:spacing w:after="0" w:line="240" w:lineRule="auto"/>
              <w:ind w:left="-108"/>
              <w:jc w:val="center"/>
              <w:rPr>
                <w:rFonts w:ascii="Times New Roman" w:hAnsi="Times New Roman"/>
                <w:sz w:val="14"/>
                <w:szCs w:val="16"/>
              </w:rPr>
            </w:pPr>
            <w:r w:rsidRPr="006A6424">
              <w:rPr>
                <w:rFonts w:ascii="Times New Roman" w:hAnsi="Times New Roman"/>
                <w:sz w:val="14"/>
                <w:szCs w:val="16"/>
              </w:rPr>
              <w:t>9.000.000</w:t>
            </w:r>
          </w:p>
        </w:tc>
      </w:tr>
      <w:tr w:rsidR="00F6019D" w:rsidRPr="006A6424" w:rsidTr="00354BC0">
        <w:trPr>
          <w:trHeight w:val="284"/>
        </w:trPr>
        <w:tc>
          <w:tcPr>
            <w:tcW w:w="1733" w:type="dxa"/>
            <w:vMerge/>
          </w:tcPr>
          <w:p w:rsidR="00F6019D" w:rsidRPr="006A6424" w:rsidRDefault="00F6019D" w:rsidP="00150457">
            <w:pPr>
              <w:spacing w:after="0" w:line="240" w:lineRule="auto"/>
              <w:rPr>
                <w:rFonts w:ascii="Times New Roman" w:hAnsi="Times New Roman"/>
                <w:noProof/>
                <w:sz w:val="20"/>
                <w:szCs w:val="16"/>
              </w:rPr>
            </w:pPr>
          </w:p>
        </w:tc>
        <w:tc>
          <w:tcPr>
            <w:tcW w:w="1794"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Подржати формирање Националне мреже омладинских истраживача </w:t>
            </w:r>
          </w:p>
          <w:p w:rsidR="00F6019D" w:rsidRPr="006A6424" w:rsidRDefault="00F6019D" w:rsidP="00150457">
            <w:pPr>
              <w:spacing w:after="0" w:line="240" w:lineRule="auto"/>
              <w:rPr>
                <w:rFonts w:ascii="Times New Roman" w:hAnsi="Times New Roman"/>
                <w:noProof/>
                <w:sz w:val="16"/>
                <w:szCs w:val="16"/>
              </w:rPr>
            </w:pPr>
          </w:p>
        </w:tc>
        <w:tc>
          <w:tcPr>
            <w:tcW w:w="1626"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Формирана национална мрежа;</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Број чланова које окупља (најмање 15)</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МПНТР</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Истраживачке институције и организације</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3.830.800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3.830.800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354BC0">
        <w:tc>
          <w:tcPr>
            <w:tcW w:w="1733" w:type="dxa"/>
            <w:vMerge/>
          </w:tcPr>
          <w:p w:rsidR="00F6019D" w:rsidRPr="006A6424" w:rsidRDefault="00F6019D" w:rsidP="00150457">
            <w:pPr>
              <w:spacing w:after="0" w:line="240" w:lineRule="auto"/>
              <w:rPr>
                <w:rFonts w:ascii="Times New Roman" w:hAnsi="Times New Roman"/>
                <w:noProof/>
                <w:sz w:val="16"/>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Успоставити сарадњу Националне мреже омладинских истраживача и Европског центра </w:t>
            </w:r>
            <w:r w:rsidRPr="006A6424">
              <w:rPr>
                <w:rFonts w:ascii="Times New Roman" w:hAnsi="Times New Roman"/>
                <w:noProof/>
                <w:sz w:val="16"/>
                <w:szCs w:val="16"/>
              </w:rPr>
              <w:lastRenderedPageBreak/>
              <w:t xml:space="preserve">знања о омладинској политици </w:t>
            </w:r>
          </w:p>
          <w:p w:rsidR="00F6019D" w:rsidRPr="006A6424" w:rsidRDefault="00F6019D" w:rsidP="00150457">
            <w:pPr>
              <w:spacing w:after="0" w:line="240" w:lineRule="auto"/>
              <w:rPr>
                <w:rFonts w:ascii="Times New Roman" w:hAnsi="Times New Roman"/>
                <w:noProof/>
                <w:sz w:val="16"/>
                <w:szCs w:val="16"/>
              </w:rPr>
            </w:pPr>
          </w:p>
          <w:p w:rsidR="00F6019D" w:rsidRPr="006A6424" w:rsidRDefault="00F6019D" w:rsidP="00150457">
            <w:pPr>
              <w:spacing w:after="0" w:line="240" w:lineRule="auto"/>
              <w:rPr>
                <w:rFonts w:ascii="Times New Roman" w:hAnsi="Times New Roman"/>
                <w:noProof/>
                <w:sz w:val="16"/>
                <w:szCs w:val="16"/>
              </w:rPr>
            </w:pPr>
          </w:p>
        </w:tc>
        <w:tc>
          <w:tcPr>
            <w:tcW w:w="1626" w:type="dxa"/>
            <w:shd w:val="clear" w:color="auto" w:fill="FFFFFF"/>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 xml:space="preserve">Именован представник истраживача у EKYCP;  </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 xml:space="preserve">Број достављених </w:t>
            </w:r>
            <w:r w:rsidRPr="006A6424">
              <w:rPr>
                <w:rFonts w:ascii="Times New Roman" w:hAnsi="Times New Roman"/>
                <w:noProof/>
                <w:sz w:val="16"/>
                <w:szCs w:val="16"/>
              </w:rPr>
              <w:lastRenderedPageBreak/>
              <w:t>извештаја о омладинској политици (најмање 3)</w:t>
            </w:r>
          </w:p>
        </w:tc>
        <w:tc>
          <w:tcPr>
            <w:tcW w:w="99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lastRenderedPageBreak/>
              <w:t>2016-2017</w:t>
            </w:r>
          </w:p>
        </w:tc>
        <w:tc>
          <w:tcPr>
            <w:tcW w:w="117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национални</w:t>
            </w:r>
          </w:p>
        </w:tc>
        <w:tc>
          <w:tcPr>
            <w:tcW w:w="108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МОС</w:t>
            </w:r>
          </w:p>
        </w:tc>
        <w:tc>
          <w:tcPr>
            <w:tcW w:w="1530" w:type="dxa"/>
          </w:tcPr>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Национална мрежа и институт</w:t>
            </w:r>
          </w:p>
          <w:p w:rsidR="00F6019D" w:rsidRPr="006A6424" w:rsidRDefault="00F6019D" w:rsidP="00150457">
            <w:pPr>
              <w:spacing w:after="0" w:line="240" w:lineRule="auto"/>
              <w:rPr>
                <w:rFonts w:ascii="Times New Roman" w:hAnsi="Times New Roman"/>
                <w:noProof/>
                <w:sz w:val="16"/>
                <w:szCs w:val="16"/>
              </w:rPr>
            </w:pPr>
            <w:r w:rsidRPr="006A6424">
              <w:rPr>
                <w:rFonts w:ascii="Times New Roman" w:hAnsi="Times New Roman"/>
                <w:noProof/>
                <w:sz w:val="16"/>
                <w:szCs w:val="16"/>
              </w:rPr>
              <w:t>Истраживачке институције и организације</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spacing w:after="0" w:line="240" w:lineRule="auto"/>
        <w:rPr>
          <w:rFonts w:ascii="Times New Roman" w:hAnsi="Times New Roman"/>
          <w:b/>
          <w:sz w:val="28"/>
          <w:szCs w:val="28"/>
        </w:rPr>
      </w:pPr>
    </w:p>
    <w:p w:rsidR="00F6019D" w:rsidRPr="006A6424" w:rsidRDefault="00F6019D" w:rsidP="00150457">
      <w:pPr>
        <w:spacing w:after="0" w:line="240" w:lineRule="auto"/>
        <w:ind w:left="-709"/>
        <w:rPr>
          <w:rFonts w:ascii="Times New Roman" w:hAnsi="Times New Roman"/>
          <w:b/>
          <w:sz w:val="28"/>
          <w:szCs w:val="28"/>
        </w:rPr>
      </w:pPr>
      <w:r w:rsidRPr="006A6424">
        <w:rPr>
          <w:rFonts w:ascii="Times New Roman" w:hAnsi="Times New Roman"/>
          <w:b/>
          <w:sz w:val="28"/>
          <w:szCs w:val="28"/>
          <w:u w:val="single"/>
          <w:lang w:val="uz-Cyrl-UZ"/>
        </w:rPr>
        <w:t>5.9. Култура и креативност младих</w:t>
      </w:r>
    </w:p>
    <w:p w:rsidR="00F6019D" w:rsidRPr="006A6424" w:rsidRDefault="00F6019D" w:rsidP="00150457">
      <w:pPr>
        <w:spacing w:after="0" w:line="240" w:lineRule="auto"/>
        <w:ind w:left="-709"/>
        <w:rPr>
          <w:rFonts w:ascii="Times New Roman" w:hAnsi="Times New Roman"/>
          <w:b/>
          <w:sz w:val="28"/>
          <w:szCs w:val="28"/>
          <w:lang w:val="uz-Cyrl-UZ"/>
        </w:rPr>
      </w:pPr>
    </w:p>
    <w:p w:rsidR="00F6019D" w:rsidRPr="006A6424" w:rsidRDefault="00F6019D" w:rsidP="00150457">
      <w:pPr>
        <w:spacing w:after="0" w:line="240" w:lineRule="auto"/>
        <w:ind w:left="-709"/>
        <w:rPr>
          <w:rFonts w:ascii="Times New Roman" w:hAnsi="Times New Roman"/>
          <w:b/>
          <w:sz w:val="28"/>
          <w:szCs w:val="28"/>
          <w:lang w:val="uz-Cyrl-UZ"/>
        </w:rPr>
      </w:pPr>
      <w:r w:rsidRPr="006A6424">
        <w:rPr>
          <w:rFonts w:ascii="Times New Roman" w:hAnsi="Times New Roman"/>
          <w:b/>
          <w:sz w:val="28"/>
          <w:szCs w:val="28"/>
          <w:lang w:val="uz-Cyrl-UZ"/>
        </w:rPr>
        <w:t>СТРАТЕШКИ ЦИЉ: Унапређено коришћење и учешће младих у креирању културних садржаја</w:t>
      </w:r>
    </w:p>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FA21E4">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1:</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FA21E4">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rPr>
              <w:t>Обезбеђена је континуирана подршка развоју креативности младих и учешће младих у стварању и коришћењу културних садржаја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Повећање процента културних садржаја у чијем стварању учествују млади</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586B0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586B01">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szCs w:val="16"/>
                <w:lang w:val="ru-RU"/>
              </w:rPr>
              <w:t>Подржани су програми који унапређују културне и креативне потенцијале младих</w:t>
            </w: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p w:rsidR="00F6019D" w:rsidRPr="006A6424" w:rsidRDefault="00F6019D" w:rsidP="00150457">
            <w:pPr>
              <w:spacing w:after="0" w:line="240" w:lineRule="auto"/>
              <w:rPr>
                <w:rFonts w:ascii="Times New Roman" w:hAnsi="Times New Roman"/>
                <w:sz w:val="20"/>
                <w:szCs w:val="16"/>
                <w:lang w:val="ru-RU"/>
              </w:rPr>
            </w:pP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Подржати развој креативних и културних клубова за младе у образовним установама</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програма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Основне 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Средње школе </w:t>
            </w:r>
            <w:r w:rsidRPr="006A6424">
              <w:rPr>
                <w:rFonts w:ascii="Times New Roman" w:hAnsi="Times New Roman"/>
                <w:sz w:val="16"/>
                <w:szCs w:val="16"/>
              </w:rPr>
              <w:t>Факултети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ЗУОВ</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Препознати и унапредити програме који подстичу креативност код младих на локалном нивоу и омогућавају сарадњу са другим срединама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културних програма ван образовног система (30);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П</w:t>
            </w:r>
            <w:r w:rsidRPr="006A6424">
              <w:rPr>
                <w:rFonts w:ascii="Times New Roman" w:hAnsi="Times New Roman"/>
                <w:sz w:val="16"/>
                <w:szCs w:val="16"/>
                <w:lang w:val="ru-RU"/>
              </w:rPr>
              <w:t>роценат младих који учествују у креирању садржаја (најмање 80%)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ins w:id="75" w:author="Dubravka" w:date="2015-05-12T13:30:00Z"/>
                <w:rFonts w:ascii="Times New Roman" w:hAnsi="Times New Roman"/>
                <w:sz w:val="16"/>
                <w:szCs w:val="16"/>
              </w:rPr>
            </w:pPr>
            <w:r w:rsidRPr="006A6424">
              <w:rPr>
                <w:rFonts w:ascii="Times New Roman" w:hAnsi="Times New Roman"/>
                <w:sz w:val="16"/>
                <w:szCs w:val="16"/>
                <w:lang w:val="ru-RU"/>
              </w:rPr>
              <w:t>МОС</w:t>
            </w:r>
          </w:p>
          <w:p w:rsidR="00F6019D" w:rsidRPr="006A6424" w:rsidRDefault="00F6019D" w:rsidP="00150457">
            <w:pPr>
              <w:numPr>
                <w:ins w:id="76" w:author="Dubravka" w:date="2015-05-12T13:30:00Z"/>
              </w:numPr>
              <w:spacing w:after="0" w:line="240" w:lineRule="auto"/>
              <w:rPr>
                <w:rFonts w:ascii="Times New Roman" w:hAnsi="Times New Roman"/>
                <w:sz w:val="16"/>
                <w:szCs w:val="16"/>
              </w:rPr>
            </w:pPr>
            <w:r w:rsidRPr="006A6424">
              <w:rPr>
                <w:rFonts w:ascii="Times New Roman" w:hAnsi="Times New Roman"/>
                <w:sz w:val="16"/>
                <w:szCs w:val="16"/>
              </w:rPr>
              <w:t>МКИ</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Савез аматера Србије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Савез аматера Војводине</w:t>
            </w:r>
          </w:p>
          <w:p w:rsidR="00F6019D" w:rsidRPr="006A6424" w:rsidRDefault="00F6019D" w:rsidP="00150457">
            <w:pPr>
              <w:spacing w:after="0" w:line="240" w:lineRule="auto"/>
              <w:rPr>
                <w:rFonts w:ascii="Times New Roman" w:hAnsi="Times New Roman"/>
                <w:sz w:val="16"/>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r w:rsidRPr="006A6424">
              <w:rPr>
                <w:rFonts w:ascii="Times New Roman" w:hAnsi="Times New Roman"/>
                <w:sz w:val="14"/>
                <w:szCs w:val="16"/>
              </w:rPr>
              <w:br/>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MКИ:</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1" w:type="dxa"/>
            <w:shd w:val="clear" w:color="auto" w:fill="CCFF99"/>
          </w:tcPr>
          <w:p w:rsidR="00F6019D" w:rsidRPr="006A6424" w:rsidRDefault="00F6019D" w:rsidP="00586B01">
            <w:pPr>
              <w:spacing w:after="0" w:line="240" w:lineRule="auto"/>
              <w:ind w:left="-108"/>
              <w:jc w:val="center"/>
              <w:rPr>
                <w:rFonts w:ascii="Times New Roman" w:hAnsi="Times New Roman"/>
                <w:sz w:val="14"/>
                <w:szCs w:val="16"/>
              </w:rPr>
            </w:pPr>
            <w:r w:rsidRPr="006A6424">
              <w:rPr>
                <w:rFonts w:ascii="Times New Roman" w:hAnsi="Times New Roman"/>
                <w:sz w:val="14"/>
                <w:szCs w:val="16"/>
              </w:rPr>
              <w:t>1.500.000</w:t>
            </w: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Обезбедити подршку за културне активности младих у оквиру неформалних иницијатива и удружења која спроводе омладинске активности</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културних програма неформалних група (најмање 45);</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П</w:t>
            </w:r>
            <w:r w:rsidRPr="006A6424">
              <w:rPr>
                <w:rFonts w:ascii="Times New Roman" w:hAnsi="Times New Roman"/>
                <w:sz w:val="16"/>
                <w:szCs w:val="16"/>
                <w:lang w:val="ru-RU"/>
              </w:rPr>
              <w:t>роценат младих који учествују у креирању садржаја (најмање 80%)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ins w:id="77" w:author="Dubravka" w:date="2015-05-12T13:30:00Z"/>
                <w:rFonts w:ascii="Times New Roman" w:hAnsi="Times New Roman"/>
                <w:sz w:val="16"/>
                <w:szCs w:val="16"/>
              </w:rPr>
            </w:pPr>
            <w:r w:rsidRPr="006A6424">
              <w:rPr>
                <w:rFonts w:ascii="Times New Roman" w:hAnsi="Times New Roman"/>
                <w:sz w:val="16"/>
                <w:szCs w:val="16"/>
                <w:lang w:val="uz-Cyrl-UZ"/>
              </w:rPr>
              <w:t>МОС</w:t>
            </w:r>
          </w:p>
          <w:p w:rsidR="00F6019D" w:rsidRPr="006A6424" w:rsidRDefault="00F6019D" w:rsidP="00150457">
            <w:pPr>
              <w:numPr>
                <w:ins w:id="78" w:author="Dubravka" w:date="2015-05-12T13:30:00Z"/>
              </w:numPr>
              <w:spacing w:after="0" w:line="240" w:lineRule="auto"/>
              <w:rPr>
                <w:rFonts w:ascii="Times New Roman" w:hAnsi="Times New Roman"/>
                <w:sz w:val="16"/>
                <w:szCs w:val="16"/>
              </w:rPr>
            </w:pPr>
            <w:r w:rsidRPr="006A6424">
              <w:rPr>
                <w:rFonts w:ascii="Times New Roman" w:hAnsi="Times New Roman"/>
                <w:sz w:val="16"/>
                <w:szCs w:val="16"/>
              </w:rPr>
              <w:t>МКИ</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Неформалне групе младих</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 xml:space="preserve">1.000.000 </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МКИ:</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79" w:author="Dubravka" w:date="2015-05-12T13:32:00Z"/>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Развити програме обуке младих за самозапошљавање путем удруживања у </w:t>
            </w:r>
            <w:r w:rsidRPr="006A6424">
              <w:rPr>
                <w:rFonts w:ascii="Times New Roman" w:hAnsi="Times New Roman"/>
                <w:sz w:val="16"/>
                <w:szCs w:val="16"/>
                <w:lang w:val="ru-RU"/>
              </w:rPr>
              <w:lastRenderedPageBreak/>
              <w:t>уметности и култури</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реализованих обука (најмање 300);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 xml:space="preserve">Број учесника </w:t>
            </w:r>
            <w:r w:rsidRPr="006A6424">
              <w:rPr>
                <w:rFonts w:ascii="Times New Roman" w:hAnsi="Times New Roman"/>
                <w:sz w:val="16"/>
                <w:szCs w:val="16"/>
                <w:lang w:val="ru-RU"/>
              </w:rPr>
              <w:lastRenderedPageBreak/>
              <w:t xml:space="preserve">обука, по полу </w:t>
            </w:r>
            <w:r w:rsidRPr="006A6424">
              <w:rPr>
                <w:rFonts w:ascii="Times New Roman" w:hAnsi="Times New Roman"/>
                <w:sz w:val="16"/>
                <w:szCs w:val="16"/>
              </w:rPr>
              <w:t xml:space="preserve"> (најмање 6.000);</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нових предузетничких иницијатива насталих као резултат обука (најмање 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lastRenderedPageBreak/>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ins w:id="80" w:author="Dubravka" w:date="2015-05-12T13:37:00Z"/>
                <w:rFonts w:ascii="Times New Roman" w:hAnsi="Times New Roman"/>
                <w:sz w:val="16"/>
                <w:szCs w:val="16"/>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МКИ</w:t>
            </w:r>
          </w:p>
          <w:p w:rsidR="00F6019D" w:rsidRPr="006A6424" w:rsidRDefault="00F6019D" w:rsidP="00150457">
            <w:pPr>
              <w:spacing w:after="0" w:line="240" w:lineRule="auto"/>
              <w:rPr>
                <w:rFonts w:ascii="Times New Roman" w:hAnsi="Times New Roman"/>
                <w:sz w:val="16"/>
                <w:szCs w:val="16"/>
                <w:lang w:val="ru-RU"/>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rPr>
              <w:t>МП</w:t>
            </w:r>
            <w:r w:rsidRPr="006A6424">
              <w:rPr>
                <w:rFonts w:ascii="Times New Roman" w:hAnsi="Times New Roman"/>
                <w:sz w:val="16"/>
                <w:szCs w:val="16"/>
                <w:lang w:val="ru-RU"/>
              </w:rPr>
              <w:t>ривреде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12.000.000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81" w:author="Dubravka" w:date="2015-05-11T18:44:00Z"/>
              </w:numPr>
              <w:spacing w:after="0" w:line="240" w:lineRule="auto"/>
              <w:jc w:val="center"/>
              <w:rPr>
                <w:ins w:id="82" w:author="Dubravka" w:date="2015-05-11T18:44:00Z"/>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МКИ:</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numPr>
                <w:ins w:id="83" w:author="Dubravka" w:date="2015-05-11T18:43:00Z"/>
              </w:num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9.000.000</w:t>
            </w:r>
          </w:p>
        </w:tc>
        <w:tc>
          <w:tcPr>
            <w:tcW w:w="810" w:type="dxa"/>
            <w:shd w:val="clear" w:color="auto" w:fill="CCFF99"/>
          </w:tcPr>
          <w:p w:rsidR="00F6019D" w:rsidRPr="006A6424" w:rsidRDefault="00F6019D" w:rsidP="00586B01">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36.600.000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9.000.000</w:t>
            </w:r>
          </w:p>
        </w:tc>
        <w:tc>
          <w:tcPr>
            <w:tcW w:w="741" w:type="dxa"/>
            <w:shd w:val="clear" w:color="auto" w:fill="CCFF99"/>
          </w:tcPr>
          <w:p w:rsidR="00F6019D" w:rsidRPr="006A6424" w:rsidRDefault="00F6019D" w:rsidP="00586B01">
            <w:pPr>
              <w:spacing w:after="0" w:line="240" w:lineRule="auto"/>
              <w:ind w:left="-108"/>
              <w:jc w:val="center"/>
              <w:rPr>
                <w:rFonts w:ascii="Times New Roman" w:hAnsi="Times New Roman"/>
                <w:sz w:val="14"/>
                <w:szCs w:val="16"/>
              </w:rPr>
            </w:pPr>
            <w:r w:rsidRPr="006A6424">
              <w:rPr>
                <w:rFonts w:ascii="Times New Roman" w:hAnsi="Times New Roman"/>
                <w:sz w:val="14"/>
                <w:szCs w:val="16"/>
              </w:rPr>
              <w:t>27.600.000</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586B0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586B01">
        <w:trPr>
          <w:trHeight w:val="284"/>
        </w:trPr>
        <w:tc>
          <w:tcPr>
            <w:tcW w:w="1733" w:type="dxa"/>
            <w:vMerge w:val="restart"/>
          </w:tcPr>
          <w:p w:rsidR="00F6019D" w:rsidRPr="006A6424" w:rsidRDefault="00F6019D" w:rsidP="00150457">
            <w:pPr>
              <w:pStyle w:val="Odlomakpopisa"/>
              <w:spacing w:after="0" w:line="240" w:lineRule="auto"/>
              <w:ind w:left="0"/>
              <w:rPr>
                <w:rFonts w:ascii="Times New Roman" w:hAnsi="Times New Roman"/>
                <w:sz w:val="20"/>
                <w:szCs w:val="16"/>
                <w:lang w:val="ru-RU"/>
              </w:rPr>
            </w:pPr>
            <w:r w:rsidRPr="006A6424">
              <w:rPr>
                <w:rFonts w:ascii="Times New Roman" w:hAnsi="Times New Roman"/>
                <w:sz w:val="20"/>
                <w:szCs w:val="16"/>
                <w:lang w:val="ru-RU"/>
              </w:rPr>
              <w:t>Институције културе укључују младе у припрему и реализацију својих садржаја</w:t>
            </w:r>
          </w:p>
          <w:p w:rsidR="00F6019D" w:rsidRPr="006A6424" w:rsidRDefault="00F6019D" w:rsidP="00150457">
            <w:pPr>
              <w:spacing w:after="0" w:line="240" w:lineRule="auto"/>
              <w:rPr>
                <w:rFonts w:ascii="Times New Roman" w:hAnsi="Times New Roman"/>
                <w:sz w:val="20"/>
                <w:szCs w:val="16"/>
                <w:lang w:val="ru-RU"/>
              </w:rPr>
            </w:pPr>
          </w:p>
        </w:tc>
        <w:tc>
          <w:tcPr>
            <w:tcW w:w="1794"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Увести посебне термине за младе ствараоце у оквиру програма институција културе без надокнаде</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институција културе у којима су обезбеђени бесплатни термини за младе (најмање 50%)</w:t>
            </w:r>
          </w:p>
        </w:tc>
        <w:tc>
          <w:tcPr>
            <w:tcW w:w="990" w:type="dxa"/>
          </w:tcPr>
          <w:p w:rsidR="00F6019D" w:rsidRPr="006A6424" w:rsidRDefault="00F6019D" w:rsidP="00150457">
            <w:pPr>
              <w:spacing w:after="0" w:line="240" w:lineRule="auto"/>
              <w:jc w:val="center"/>
              <w:rPr>
                <w:rFonts w:ascii="Times New Roman" w:hAnsi="Times New Roman"/>
                <w:sz w:val="16"/>
                <w:szCs w:val="16"/>
                <w:lang w:val="uz-Cyrl-UZ"/>
              </w:rPr>
            </w:pPr>
            <w:r w:rsidRPr="006A6424">
              <w:rPr>
                <w:rFonts w:ascii="Times New Roman" w:hAnsi="Times New Roman"/>
                <w:sz w:val="16"/>
                <w:szCs w:val="16"/>
              </w:rPr>
              <w:t>2016-201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МКИ</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ЈЛС</w:t>
            </w:r>
          </w:p>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Развити програме вредноване праксе за младе у институцијама културе током редовног школовања и студирања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Проценат институција културе у којима млади обављају праксу (најмање 30%);</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Број младих који обављају праксу, по полу (најмање 2.000)</w:t>
            </w:r>
          </w:p>
        </w:tc>
        <w:tc>
          <w:tcPr>
            <w:tcW w:w="990" w:type="dxa"/>
          </w:tcPr>
          <w:p w:rsidR="00F6019D" w:rsidRPr="006A6424" w:rsidRDefault="00F6019D" w:rsidP="00150457">
            <w:pPr>
              <w:spacing w:after="0" w:line="240" w:lineRule="auto"/>
              <w:jc w:val="center"/>
              <w:rPr>
                <w:rFonts w:ascii="Times New Roman" w:hAnsi="Times New Roman"/>
                <w:sz w:val="16"/>
                <w:szCs w:val="16"/>
                <w:lang w:val="uz-Cyrl-UZ"/>
              </w:rPr>
            </w:pPr>
            <w:r w:rsidRPr="006A6424">
              <w:rPr>
                <w:rFonts w:ascii="Times New Roman" w:hAnsi="Times New Roman"/>
                <w:sz w:val="16"/>
                <w:szCs w:val="16"/>
              </w:rPr>
              <w:t>2016-20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МПНТР</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ЈЛС</w:t>
            </w:r>
          </w:p>
          <w:p w:rsidR="00F6019D" w:rsidRPr="006A6424" w:rsidRDefault="00F6019D" w:rsidP="00150457">
            <w:pPr>
              <w:spacing w:after="0" w:line="240" w:lineRule="auto"/>
              <w:rPr>
                <w:rFonts w:ascii="Times New Roman" w:hAnsi="Times New Roman"/>
                <w:sz w:val="16"/>
                <w:szCs w:val="16"/>
                <w:lang w:val="uz-Cyrl-UZ"/>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lang w:val="ru-RU"/>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pPr>
            <w:r w:rsidRPr="006A6424">
              <w:rPr>
                <w:rFonts w:ascii="Times New Roman" w:hAnsi="Times New Roman"/>
                <w:b/>
                <w:bCs/>
                <w:sz w:val="14"/>
                <w:szCs w:val="16"/>
              </w:rPr>
              <w:t>Нису потребна средства за реализацију</w:t>
            </w: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lang w:val="uz-Cyrl-UZ"/>
              </w:rPr>
            </w:pP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586B01">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586B01">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586B01">
        <w:trPr>
          <w:trHeight w:val="1322"/>
        </w:trPr>
        <w:tc>
          <w:tcPr>
            <w:tcW w:w="1733" w:type="dxa"/>
            <w:vMerge w:val="restart"/>
          </w:tcPr>
          <w:p w:rsidR="00F6019D" w:rsidRPr="006A6424" w:rsidRDefault="00F6019D" w:rsidP="00150457">
            <w:pPr>
              <w:spacing w:after="0" w:line="240" w:lineRule="auto"/>
              <w:jc w:val="both"/>
              <w:rPr>
                <w:rFonts w:ascii="Times New Roman" w:hAnsi="Times New Roman"/>
                <w:sz w:val="20"/>
                <w:szCs w:val="20"/>
              </w:rPr>
            </w:pPr>
            <w:r w:rsidRPr="006A6424">
              <w:rPr>
                <w:rFonts w:ascii="Times New Roman" w:hAnsi="Times New Roman"/>
                <w:sz w:val="20"/>
                <w:szCs w:val="20"/>
              </w:rPr>
              <w:t>Обезбеђена системска подршка реализацији културне партиципације младих</w:t>
            </w:r>
          </w:p>
          <w:p w:rsidR="00F6019D" w:rsidRPr="006A6424" w:rsidRDefault="00F6019D" w:rsidP="00150457">
            <w:pPr>
              <w:spacing w:after="0" w:line="240" w:lineRule="auto"/>
              <w:rPr>
                <w:rFonts w:ascii="Times New Roman" w:hAnsi="Times New Roman"/>
                <w:sz w:val="20"/>
                <w:szCs w:val="16"/>
              </w:rPr>
            </w:pPr>
          </w:p>
        </w:tc>
        <w:tc>
          <w:tcPr>
            <w:tcW w:w="1794" w:type="dxa"/>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Обезбедити подршку институцијама културе за рад на укључивању младих у стварање садржаја и коришћење културних садржаја</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инситуција културе где су млади били укључени у припрему и реализацију (најмање 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Институције културе Уметничке високошколске и средњошколске институције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500.000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 xml:space="preserve">       МКИ:</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p w:rsidR="00F6019D" w:rsidRPr="006A6424" w:rsidRDefault="00F6019D" w:rsidP="00150457">
            <w:pPr>
              <w:spacing w:after="0" w:line="240" w:lineRule="auto"/>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rPr>
                <w:rFonts w:ascii="Times New Roman" w:hAnsi="Times New Roman"/>
                <w:sz w:val="14"/>
                <w:szCs w:val="14"/>
              </w:rPr>
            </w:pPr>
          </w:p>
          <w:p w:rsidR="00F6019D" w:rsidRPr="006A6424" w:rsidRDefault="00F6019D" w:rsidP="00586B01">
            <w:pPr>
              <w:numPr>
                <w:ins w:id="84" w:author="Bube" w:date="2015-05-12T15:41:00Z"/>
              </w:numPr>
              <w:spacing w:after="0" w:line="240" w:lineRule="auto"/>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3.500.000</w:t>
            </w:r>
          </w:p>
        </w:tc>
        <w:tc>
          <w:tcPr>
            <w:tcW w:w="741" w:type="dxa"/>
            <w:shd w:val="clear" w:color="auto" w:fill="CCFF99"/>
          </w:tcPr>
          <w:p w:rsidR="00F6019D" w:rsidRPr="006A6424" w:rsidRDefault="00F6019D" w:rsidP="00586B01">
            <w:pPr>
              <w:spacing w:after="0" w:line="240" w:lineRule="auto"/>
              <w:ind w:left="-108"/>
              <w:jc w:val="center"/>
              <w:rPr>
                <w:rFonts w:ascii="Times New Roman" w:hAnsi="Times New Roman"/>
                <w:sz w:val="14"/>
                <w:szCs w:val="16"/>
              </w:rPr>
            </w:pPr>
            <w:r w:rsidRPr="006A6424">
              <w:rPr>
                <w:rFonts w:ascii="Times New Roman" w:hAnsi="Times New Roman"/>
                <w:sz w:val="14"/>
                <w:szCs w:val="16"/>
              </w:rPr>
              <w:t>4.000.0000</w:t>
            </w: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 xml:space="preserve">Подржати препознавање и обезбедити системску </w:t>
            </w:r>
            <w:r w:rsidRPr="006A6424">
              <w:rPr>
                <w:rFonts w:ascii="Times New Roman" w:hAnsi="Times New Roman"/>
                <w:sz w:val="16"/>
                <w:lang w:val="ru-RU"/>
              </w:rPr>
              <w:lastRenderedPageBreak/>
              <w:t>подршку креативним индустријама младих и културном предузетништву младих</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Број подржаних програма (50)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w:t>
            </w:r>
            <w:r w:rsidRPr="006A6424">
              <w:rPr>
                <w:rFonts w:ascii="Times New Roman" w:hAnsi="Times New Roman"/>
                <w:sz w:val="16"/>
                <w:szCs w:val="16"/>
                <w:lang w:val="uz-Cyrl-UZ"/>
              </w:rPr>
              <w:t>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ins w:id="85" w:author="Bube" w:date="2015-05-12T15:57:00Z"/>
                <w:rFonts w:ascii="Times New Roman" w:hAnsi="Times New Roman"/>
                <w:sz w:val="16"/>
                <w:szCs w:val="16"/>
              </w:rPr>
            </w:pPr>
            <w:r w:rsidRPr="006A6424">
              <w:rPr>
                <w:rFonts w:ascii="Times New Roman" w:hAnsi="Times New Roman"/>
                <w:sz w:val="16"/>
                <w:szCs w:val="16"/>
                <w:lang w:val="uz-Cyrl-UZ"/>
              </w:rPr>
              <w:t>МОС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МКИ</w:t>
            </w:r>
          </w:p>
          <w:p w:rsidR="00F6019D" w:rsidRPr="006A6424" w:rsidRDefault="00F6019D" w:rsidP="00150457">
            <w:pPr>
              <w:numPr>
                <w:ins w:id="86" w:author="Bube" w:date="2015-05-12T15:57:00Z"/>
              </w:numPr>
              <w:spacing w:after="0" w:line="240" w:lineRule="auto"/>
              <w:rPr>
                <w:rFonts w:ascii="Times New Roman" w:hAnsi="Times New Roman"/>
                <w:b/>
                <w:sz w:val="16"/>
                <w:szCs w:val="16"/>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МПривреде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Културне индустрије младих</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19.000.000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4.000.000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3.500.000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МКИ:</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500.000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lastRenderedPageBreak/>
              <w:t>15.000.000</w:t>
            </w:r>
          </w:p>
        </w:tc>
        <w:tc>
          <w:tcPr>
            <w:tcW w:w="810" w:type="dxa"/>
            <w:shd w:val="clear" w:color="auto" w:fill="CCFF99"/>
          </w:tcPr>
          <w:p w:rsidR="00F6019D" w:rsidRPr="006A6424" w:rsidRDefault="00F6019D" w:rsidP="00C57AB7">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57.000.000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12.000.000</w:t>
            </w:r>
          </w:p>
        </w:tc>
        <w:tc>
          <w:tcPr>
            <w:tcW w:w="741" w:type="dxa"/>
            <w:shd w:val="clear" w:color="auto" w:fill="CCFF99"/>
          </w:tcPr>
          <w:p w:rsidR="00F6019D" w:rsidRPr="006A6424" w:rsidRDefault="00F6019D" w:rsidP="00C57AB7">
            <w:pPr>
              <w:spacing w:after="0" w:line="240" w:lineRule="auto"/>
              <w:ind w:left="-108"/>
              <w:jc w:val="center"/>
              <w:rPr>
                <w:rFonts w:ascii="Times New Roman" w:hAnsi="Times New Roman"/>
                <w:sz w:val="14"/>
                <w:szCs w:val="16"/>
              </w:rPr>
            </w:pPr>
            <w:r w:rsidRPr="006A6424">
              <w:rPr>
                <w:rFonts w:ascii="Times New Roman" w:hAnsi="Times New Roman"/>
                <w:sz w:val="14"/>
                <w:szCs w:val="16"/>
              </w:rPr>
              <w:t>45.000.000</w:t>
            </w:r>
          </w:p>
        </w:tc>
      </w:tr>
      <w:tr w:rsidR="00F6019D" w:rsidRPr="006A6424" w:rsidTr="00586B01">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Омогућити коришћење јавних простора удружења која спроводе омладинске активности у области културе и уметности на локалном нивоу</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простора који су уступљени на коришћење младима ради  реализације културних и креативних садржаја (најмање 60)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2016-2017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ЈЛС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МДУЛС</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Културне индустрије младих</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6A6424" w:rsidTr="00D57E92">
        <w:tc>
          <w:tcPr>
            <w:tcW w:w="919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СПЕЦИФИЧНИ ЦИЉ 2:</w:t>
            </w:r>
          </w:p>
        </w:tc>
        <w:tc>
          <w:tcPr>
            <w:tcW w:w="6237" w:type="dxa"/>
            <w:shd w:val="clear" w:color="auto" w:fill="99CCFF"/>
            <w:vAlign w:val="center"/>
          </w:tcPr>
          <w:p w:rsidR="00F6019D" w:rsidRPr="006A6424" w:rsidRDefault="00F6019D" w:rsidP="00150457">
            <w:pPr>
              <w:spacing w:after="0" w:line="240" w:lineRule="auto"/>
              <w:rPr>
                <w:rFonts w:ascii="Times New Roman" w:hAnsi="Times New Roman"/>
                <w:b/>
                <w:lang w:val="uz-Cyrl-UZ"/>
              </w:rPr>
            </w:pPr>
            <w:r w:rsidRPr="006A6424">
              <w:rPr>
                <w:rFonts w:ascii="Times New Roman" w:hAnsi="Times New Roman"/>
                <w:b/>
                <w:lang w:val="uz-Cyrl-UZ"/>
              </w:rPr>
              <w:t>ИНДИКАТОРИ:</w:t>
            </w:r>
          </w:p>
        </w:tc>
      </w:tr>
      <w:tr w:rsidR="00F6019D" w:rsidRPr="006A6424" w:rsidTr="00D57E92">
        <w:tc>
          <w:tcPr>
            <w:tcW w:w="9197" w:type="dxa"/>
            <w:vAlign w:val="center"/>
          </w:tcPr>
          <w:p w:rsidR="00F6019D" w:rsidRPr="006A6424" w:rsidRDefault="00F6019D" w:rsidP="00150457">
            <w:pPr>
              <w:spacing w:after="0" w:line="240" w:lineRule="auto"/>
              <w:rPr>
                <w:rFonts w:ascii="Times New Roman" w:hAnsi="Times New Roman"/>
                <w:lang w:val="uz-Cyrl-UZ"/>
              </w:rPr>
            </w:pPr>
            <w:r w:rsidRPr="006A6424">
              <w:rPr>
                <w:rFonts w:ascii="Times New Roman" w:hAnsi="Times New Roman"/>
                <w:lang w:val="ru-RU"/>
              </w:rPr>
              <w:t>Повећано коришћење културних садржаја међу младима</w:t>
            </w:r>
          </w:p>
        </w:tc>
        <w:tc>
          <w:tcPr>
            <w:tcW w:w="6237" w:type="dxa"/>
            <w:vAlign w:val="center"/>
          </w:tcPr>
          <w:p w:rsidR="00F6019D" w:rsidRPr="006A6424" w:rsidRDefault="00F6019D" w:rsidP="00150457">
            <w:pPr>
              <w:spacing w:after="0" w:line="240" w:lineRule="auto"/>
              <w:rPr>
                <w:rFonts w:ascii="Times New Roman" w:hAnsi="Times New Roman"/>
                <w:sz w:val="18"/>
                <w:lang w:val="uz-Cyrl-UZ"/>
              </w:rPr>
            </w:pPr>
            <w:r w:rsidRPr="006A6424">
              <w:rPr>
                <w:rFonts w:ascii="Times New Roman" w:hAnsi="Times New Roman"/>
                <w:sz w:val="18"/>
                <w:lang w:val="uz-Cyrl-UZ"/>
              </w:rPr>
              <w:t>Повећан проценат младих који користи доступне културне садржаје</w:t>
            </w:r>
          </w:p>
        </w:tc>
      </w:tr>
    </w:tbl>
    <w:p w:rsidR="00F6019D" w:rsidRPr="006A6424" w:rsidRDefault="00F6019D" w:rsidP="00150457">
      <w:pPr>
        <w:tabs>
          <w:tab w:val="left" w:pos="2490"/>
          <w:tab w:val="left" w:pos="5025"/>
        </w:tabs>
        <w:spacing w:after="0" w:line="240" w:lineRule="auto"/>
        <w:rPr>
          <w:rFonts w:ascii="Times New Roman" w:hAnsi="Times New Roman"/>
          <w:lang w:val="uz-Cyrl-UZ"/>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57AB7">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C57AB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C57AB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C57AB7">
        <w:trPr>
          <w:trHeight w:val="27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szCs w:val="16"/>
                <w:lang w:val="ru-RU"/>
              </w:rPr>
              <w:t xml:space="preserve">Унапређена прилагођеност и доступност културних садржаја младима </w:t>
            </w:r>
          </w:p>
        </w:tc>
        <w:tc>
          <w:tcPr>
            <w:tcW w:w="1794" w:type="dxa"/>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Обезбедити подршку програмима који укључују младе у процес развоја прилагођавања културних садржаја младима</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програма који укључују младе у све фазе реализације (најмање  150)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МОС</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Културне индустрије младих</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УКСОА</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КЗМ</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3.000.000</w:t>
            </w:r>
          </w:p>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1.500.000</w:t>
            </w:r>
          </w:p>
          <w:p w:rsidR="00F6019D" w:rsidRPr="006A6424" w:rsidRDefault="00F6019D" w:rsidP="00150457">
            <w:pPr>
              <w:spacing w:after="0" w:line="240" w:lineRule="auto"/>
              <w:jc w:val="center"/>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МОС: 1.000.000</w:t>
            </w:r>
          </w:p>
          <w:p w:rsidR="00F6019D" w:rsidRPr="006A6424" w:rsidRDefault="00F6019D" w:rsidP="00150457">
            <w:pPr>
              <w:spacing w:after="0" w:line="240" w:lineRule="auto"/>
              <w:rPr>
                <w:rFonts w:ascii="Times New Roman" w:hAnsi="Times New Roman"/>
                <w:sz w:val="14"/>
                <w:szCs w:val="14"/>
              </w:rPr>
            </w:pPr>
          </w:p>
          <w:p w:rsidR="00F6019D" w:rsidRPr="006A6424" w:rsidRDefault="00F6019D" w:rsidP="00150457">
            <w:pPr>
              <w:spacing w:after="0" w:line="240" w:lineRule="auto"/>
              <w:jc w:val="center"/>
              <w:rPr>
                <w:rFonts w:ascii="Times New Roman" w:hAnsi="Times New Roman"/>
                <w:sz w:val="14"/>
                <w:szCs w:val="14"/>
              </w:rPr>
            </w:pPr>
            <w:r w:rsidRPr="006A6424">
              <w:rPr>
                <w:rFonts w:ascii="Times New Roman" w:hAnsi="Times New Roman"/>
                <w:sz w:val="14"/>
                <w:szCs w:val="14"/>
              </w:rPr>
              <w:t xml:space="preserve">МКИ: </w:t>
            </w:r>
          </w:p>
          <w:p w:rsidR="00F6019D" w:rsidRPr="006A6424" w:rsidRDefault="00F6019D" w:rsidP="00150457">
            <w:pPr>
              <w:spacing w:after="0" w:line="240" w:lineRule="auto"/>
              <w:rPr>
                <w:rFonts w:ascii="Times New Roman" w:hAnsi="Times New Roman"/>
                <w:sz w:val="14"/>
                <w:szCs w:val="14"/>
              </w:rPr>
            </w:pPr>
            <w:r w:rsidRPr="006A6424">
              <w:rPr>
                <w:rFonts w:ascii="Times New Roman" w:hAnsi="Times New Roman"/>
                <w:sz w:val="14"/>
                <w:szCs w:val="14"/>
              </w:rPr>
              <w:t xml:space="preserve">     500.000</w:t>
            </w:r>
          </w:p>
          <w:p w:rsidR="00F6019D" w:rsidRPr="006A6424" w:rsidRDefault="00F6019D" w:rsidP="00150457">
            <w:pPr>
              <w:spacing w:after="0" w:line="240" w:lineRule="auto"/>
              <w:rPr>
                <w:rFonts w:ascii="Times New Roman" w:hAnsi="Times New Roman"/>
                <w:sz w:val="14"/>
                <w:szCs w:val="14"/>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9.000.000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9672BA">
            <w:pPr>
              <w:spacing w:after="0" w:line="240" w:lineRule="auto"/>
              <w:jc w:val="center"/>
              <w:rPr>
                <w:rFonts w:ascii="Times New Roman" w:hAnsi="Times New Roman"/>
                <w:sz w:val="14"/>
                <w:szCs w:val="16"/>
              </w:rPr>
            </w:pPr>
          </w:p>
        </w:tc>
        <w:tc>
          <w:tcPr>
            <w:tcW w:w="741" w:type="dxa"/>
            <w:shd w:val="clear" w:color="auto" w:fill="CCFF99"/>
          </w:tcPr>
          <w:p w:rsidR="00F6019D" w:rsidRPr="006A6424" w:rsidRDefault="00F6019D" w:rsidP="00C57AB7">
            <w:pPr>
              <w:spacing w:after="0" w:line="240" w:lineRule="auto"/>
              <w:ind w:left="-108"/>
              <w:jc w:val="center"/>
              <w:rPr>
                <w:rFonts w:ascii="Times New Roman" w:hAnsi="Times New Roman"/>
                <w:sz w:val="14"/>
                <w:szCs w:val="16"/>
              </w:rPr>
            </w:pPr>
            <w:r w:rsidRPr="006A6424">
              <w:rPr>
                <w:rFonts w:ascii="Times New Roman" w:hAnsi="Times New Roman"/>
                <w:sz w:val="14"/>
                <w:szCs w:val="16"/>
              </w:rPr>
              <w:t>4.500.000</w:t>
            </w:r>
          </w:p>
        </w:tc>
      </w:tr>
      <w:tr w:rsidR="00F6019D" w:rsidRPr="006A6424" w:rsidTr="00C57AB7">
        <w:trPr>
          <w:trHeight w:val="1489"/>
        </w:trPr>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Подржати програме обуке запослених у институцијама културе о савременим начинима и средствима представљања културних садржаја на начин прилагођен младима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радионица и семинара (15);</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учесника на радионицама и семинарима (најмање 150).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МКИ</w:t>
            </w:r>
          </w:p>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Институције културе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Културне индустрије младих</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2.300.000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МОС:</w:t>
            </w: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100.000</w:t>
            </w:r>
          </w:p>
          <w:p w:rsidR="00F6019D" w:rsidRPr="006A6424" w:rsidRDefault="00F6019D" w:rsidP="00150457">
            <w:pPr>
              <w:spacing w:after="0" w:line="240" w:lineRule="auto"/>
              <w:jc w:val="center"/>
              <w:rPr>
                <w:rFonts w:ascii="Times New Roman" w:hAnsi="Times New Roman"/>
                <w:sz w:val="14"/>
                <w:szCs w:val="16"/>
              </w:rPr>
            </w:pPr>
          </w:p>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МКИ: 200.000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2.000.000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7.500.000</w:t>
            </w:r>
          </w:p>
          <w:p w:rsidR="00F6019D" w:rsidRPr="006A6424" w:rsidRDefault="00F6019D" w:rsidP="00150457">
            <w:pPr>
              <w:spacing w:after="0" w:line="240" w:lineRule="auto"/>
              <w:jc w:val="center"/>
              <w:rPr>
                <w:rFonts w:ascii="Times New Roman" w:hAnsi="Times New Roman"/>
                <w:b/>
                <w:sz w:val="14"/>
                <w:szCs w:val="16"/>
              </w:rPr>
            </w:pP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tc>
        <w:tc>
          <w:tcPr>
            <w:tcW w:w="741" w:type="dxa"/>
            <w:shd w:val="clear" w:color="auto" w:fill="CCFF99"/>
          </w:tcPr>
          <w:p w:rsidR="00F6019D" w:rsidRPr="006A6424" w:rsidRDefault="00F6019D" w:rsidP="00C57AB7">
            <w:pPr>
              <w:spacing w:after="0" w:line="240" w:lineRule="auto"/>
              <w:ind w:left="-108"/>
              <w:jc w:val="center"/>
              <w:rPr>
                <w:rFonts w:ascii="Times New Roman" w:hAnsi="Times New Roman"/>
                <w:sz w:val="14"/>
                <w:szCs w:val="16"/>
              </w:rPr>
            </w:pPr>
            <w:r w:rsidRPr="006A6424">
              <w:rPr>
                <w:rFonts w:ascii="Times New Roman" w:hAnsi="Times New Roman"/>
                <w:sz w:val="14"/>
                <w:szCs w:val="16"/>
              </w:rPr>
              <w:t>6.000.000</w:t>
            </w:r>
          </w:p>
        </w:tc>
      </w:tr>
      <w:tr w:rsidR="00F6019D" w:rsidRPr="006A6424" w:rsidTr="00C57AB7">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Унапредити сарадњу институција културе и образовања ради повећања броја младих који користе културне садржаје</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 xml:space="preserve">Број подржаних партнерских пројеката </w:t>
            </w:r>
            <w:r w:rsidRPr="006A6424">
              <w:rPr>
                <w:rFonts w:ascii="Times New Roman" w:hAnsi="Times New Roman"/>
                <w:sz w:val="16"/>
                <w:lang w:val="ru-RU"/>
              </w:rPr>
              <w:t>институција културе и образовања (15)</w:t>
            </w:r>
          </w:p>
          <w:p w:rsidR="00F6019D" w:rsidRPr="006A6424" w:rsidRDefault="00F6019D" w:rsidP="00150457">
            <w:pPr>
              <w:spacing w:after="0" w:line="240" w:lineRule="auto"/>
              <w:rPr>
                <w:rFonts w:ascii="Times New Roman" w:hAnsi="Times New Roman"/>
                <w:sz w:val="16"/>
                <w:szCs w:val="16"/>
                <w:lang w:val="ru-RU"/>
              </w:rPr>
            </w:pP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lastRenderedPageBreak/>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rPr>
            </w:pPr>
          </w:p>
          <w:p w:rsidR="00F6019D" w:rsidRPr="006A6424" w:rsidRDefault="00F6019D" w:rsidP="00150457">
            <w:pPr>
              <w:spacing w:after="0" w:line="240" w:lineRule="auto"/>
              <w:rPr>
                <w:rFonts w:ascii="Times New Roman" w:hAnsi="Times New Roman"/>
                <w:sz w:val="16"/>
                <w:szCs w:val="16"/>
              </w:rPr>
            </w:pP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МПНТР</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Школе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Универзитети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Институције културе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lastRenderedPageBreak/>
              <w:t>УКСОА</w:t>
            </w: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b/>
                <w:sz w:val="14"/>
                <w:szCs w:val="16"/>
              </w:rPr>
            </w:pPr>
          </w:p>
        </w:tc>
        <w:tc>
          <w:tcPr>
            <w:tcW w:w="99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bCs/>
                <w:sz w:val="14"/>
                <w:szCs w:val="16"/>
              </w:rPr>
              <w:t>Нису потребна средства за реализа-цију</w:t>
            </w:r>
          </w:p>
        </w:tc>
        <w:tc>
          <w:tcPr>
            <w:tcW w:w="900"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c>
          <w:tcPr>
            <w:tcW w:w="741" w:type="dxa"/>
            <w:shd w:val="clear" w:color="auto" w:fill="CCFF99"/>
            <w:vAlign w:val="center"/>
          </w:tcPr>
          <w:p w:rsidR="00F6019D" w:rsidRPr="006A6424" w:rsidRDefault="00F6019D" w:rsidP="00150457">
            <w:pPr>
              <w:spacing w:after="0" w:line="240" w:lineRule="auto"/>
              <w:jc w:val="center"/>
              <w:rPr>
                <w:rFonts w:ascii="Times New Roman" w:hAnsi="Times New Roman"/>
                <w:sz w:val="14"/>
                <w:szCs w:val="16"/>
              </w:rPr>
            </w:pPr>
          </w:p>
        </w:tc>
      </w:tr>
    </w:tbl>
    <w:p w:rsidR="00F6019D" w:rsidRPr="006A6424" w:rsidRDefault="00F6019D" w:rsidP="00150457">
      <w:pPr>
        <w:tabs>
          <w:tab w:val="left" w:pos="2490"/>
          <w:tab w:val="left" w:pos="5025"/>
        </w:tabs>
        <w:spacing w:after="0" w:line="240" w:lineRule="auto"/>
        <w:rPr>
          <w:rFonts w:ascii="Times New Roman" w:hAnsi="Times New Roman"/>
          <w:lang w:val="ru-RU"/>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6A6424" w:rsidTr="00C57AB7">
        <w:tc>
          <w:tcPr>
            <w:tcW w:w="1733"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ОЧЕКИВАНИ РЕЗУЛТАТ:</w:t>
            </w:r>
          </w:p>
        </w:tc>
        <w:tc>
          <w:tcPr>
            <w:tcW w:w="1794" w:type="dxa"/>
            <w:vMerge w:val="restart"/>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r w:rsidRPr="006A6424">
              <w:rPr>
                <w:rFonts w:ascii="Times New Roman" w:hAnsi="Times New Roman"/>
                <w:b/>
                <w:sz w:val="18"/>
                <w:lang w:val="uz-Cyrl-UZ"/>
              </w:rPr>
              <w:t>АКТИВНОСТИ:</w:t>
            </w:r>
          </w:p>
        </w:tc>
        <w:tc>
          <w:tcPr>
            <w:tcW w:w="6396" w:type="dxa"/>
            <w:gridSpan w:val="5"/>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ДЕТАЉИ РЕАЛИЗАЦИЈЕ</w:t>
            </w:r>
          </w:p>
        </w:tc>
        <w:tc>
          <w:tcPr>
            <w:tcW w:w="5511" w:type="dxa"/>
            <w:gridSpan w:val="6"/>
            <w:shd w:val="clear" w:color="auto" w:fill="FFFF66"/>
            <w:vAlign w:val="center"/>
          </w:tcPr>
          <w:p w:rsidR="00F6019D" w:rsidRPr="006A6424" w:rsidRDefault="00F6019D" w:rsidP="00150457">
            <w:pPr>
              <w:spacing w:after="0" w:line="240" w:lineRule="auto"/>
              <w:jc w:val="center"/>
              <w:rPr>
                <w:rFonts w:ascii="Times New Roman" w:hAnsi="Times New Roman"/>
                <w:b/>
                <w:sz w:val="20"/>
                <w:lang w:val="uz-Cyrl-UZ"/>
              </w:rPr>
            </w:pPr>
            <w:r w:rsidRPr="006A6424">
              <w:rPr>
                <w:rFonts w:ascii="Times New Roman" w:hAnsi="Times New Roman"/>
                <w:b/>
                <w:sz w:val="20"/>
                <w:lang w:val="uz-Cyrl-UZ"/>
              </w:rPr>
              <w:t>СРЕДСТВА ЗА РЕАЛИЗАЦИЈУ</w:t>
            </w:r>
          </w:p>
        </w:tc>
      </w:tr>
      <w:tr w:rsidR="00F6019D" w:rsidRPr="006A6424" w:rsidTr="00C57AB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ИНДИКАТОРИ:</w:t>
            </w:r>
          </w:p>
        </w:tc>
        <w:tc>
          <w:tcPr>
            <w:tcW w:w="99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ПЕРИОД:</w:t>
            </w:r>
          </w:p>
        </w:tc>
        <w:tc>
          <w:tcPr>
            <w:tcW w:w="117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НИВО:</w:t>
            </w:r>
          </w:p>
        </w:tc>
        <w:tc>
          <w:tcPr>
            <w:tcW w:w="108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НОСИЛАЦ:</w:t>
            </w:r>
          </w:p>
        </w:tc>
        <w:tc>
          <w:tcPr>
            <w:tcW w:w="1530" w:type="dxa"/>
            <w:vMerge w:val="restart"/>
            <w:shd w:val="clear" w:color="auto" w:fill="FFFF66"/>
            <w:vAlign w:val="center"/>
          </w:tcPr>
          <w:p w:rsidR="00F6019D" w:rsidRPr="006A6424" w:rsidRDefault="00F6019D" w:rsidP="00150457">
            <w:pPr>
              <w:spacing w:after="0" w:line="240" w:lineRule="auto"/>
              <w:rPr>
                <w:rFonts w:ascii="Times New Roman" w:hAnsi="Times New Roman"/>
                <w:sz w:val="14"/>
                <w:szCs w:val="14"/>
                <w:lang w:val="uz-Cyrl-UZ"/>
              </w:rPr>
            </w:pPr>
            <w:r w:rsidRPr="006A6424">
              <w:rPr>
                <w:rFonts w:ascii="Times New Roman" w:hAnsi="Times New Roman"/>
                <w:sz w:val="14"/>
                <w:szCs w:val="14"/>
                <w:lang w:val="uz-Cyrl-UZ"/>
              </w:rPr>
              <w:t>УЧЕСНИЦИ:</w:t>
            </w:r>
          </w:p>
        </w:tc>
        <w:tc>
          <w:tcPr>
            <w:tcW w:w="3060"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w:t>
            </w:r>
          </w:p>
        </w:tc>
        <w:tc>
          <w:tcPr>
            <w:tcW w:w="2451" w:type="dxa"/>
            <w:gridSpan w:val="3"/>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2015-2017</w:t>
            </w:r>
          </w:p>
        </w:tc>
      </w:tr>
      <w:tr w:rsidR="00F6019D" w:rsidRPr="006A6424" w:rsidTr="00C57AB7">
        <w:trPr>
          <w:trHeight w:val="339"/>
        </w:trPr>
        <w:tc>
          <w:tcPr>
            <w:tcW w:w="1733"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794" w:type="dxa"/>
            <w:vMerge/>
            <w:shd w:val="clear" w:color="auto" w:fill="FFFF66"/>
            <w:vAlign w:val="center"/>
          </w:tcPr>
          <w:p w:rsidR="00F6019D" w:rsidRPr="006A6424" w:rsidRDefault="00F6019D" w:rsidP="00150457">
            <w:pPr>
              <w:spacing w:after="0" w:line="240" w:lineRule="auto"/>
              <w:rPr>
                <w:rFonts w:ascii="Times New Roman" w:hAnsi="Times New Roman"/>
                <w:b/>
                <w:sz w:val="18"/>
                <w:lang w:val="uz-Cyrl-UZ"/>
              </w:rPr>
            </w:pPr>
          </w:p>
        </w:tc>
        <w:tc>
          <w:tcPr>
            <w:tcW w:w="1626"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17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08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1530" w:type="dxa"/>
            <w:vMerge/>
            <w:shd w:val="clear" w:color="auto" w:fill="FFFF66"/>
            <w:vAlign w:val="center"/>
          </w:tcPr>
          <w:p w:rsidR="00F6019D" w:rsidRPr="006A6424" w:rsidRDefault="00F6019D" w:rsidP="00150457">
            <w:pPr>
              <w:spacing w:after="0" w:line="240" w:lineRule="auto"/>
              <w:rPr>
                <w:rFonts w:ascii="Times New Roman" w:hAnsi="Times New Roman"/>
                <w:sz w:val="16"/>
                <w:lang w:val="uz-Cyrl-UZ"/>
              </w:rPr>
            </w:pP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9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108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c>
          <w:tcPr>
            <w:tcW w:w="810" w:type="dxa"/>
            <w:shd w:val="clear" w:color="auto" w:fill="FFFF66"/>
            <w:vAlign w:val="center"/>
          </w:tcPr>
          <w:p w:rsidR="00F6019D" w:rsidRPr="006A6424" w:rsidRDefault="00F6019D" w:rsidP="00150457">
            <w:pPr>
              <w:spacing w:after="0" w:line="240" w:lineRule="auto"/>
              <w:jc w:val="center"/>
              <w:rPr>
                <w:rFonts w:ascii="Times New Roman" w:hAnsi="Times New Roman"/>
                <w:b/>
                <w:sz w:val="16"/>
                <w:lang w:val="uz-Cyrl-UZ"/>
              </w:rPr>
            </w:pPr>
            <w:r w:rsidRPr="006A6424">
              <w:rPr>
                <w:rFonts w:ascii="Times New Roman" w:hAnsi="Times New Roman"/>
                <w:b/>
                <w:sz w:val="16"/>
                <w:lang w:val="uz-Cyrl-UZ"/>
              </w:rPr>
              <w:t>Укупно</w:t>
            </w:r>
          </w:p>
        </w:tc>
        <w:tc>
          <w:tcPr>
            <w:tcW w:w="900"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Буџетска средства</w:t>
            </w:r>
          </w:p>
        </w:tc>
        <w:tc>
          <w:tcPr>
            <w:tcW w:w="741" w:type="dxa"/>
            <w:shd w:val="clear" w:color="auto" w:fill="FFFF66"/>
            <w:vAlign w:val="center"/>
          </w:tcPr>
          <w:p w:rsidR="00F6019D" w:rsidRPr="006A6424" w:rsidRDefault="00F6019D" w:rsidP="00150457">
            <w:pPr>
              <w:spacing w:after="0" w:line="240" w:lineRule="auto"/>
              <w:jc w:val="center"/>
              <w:rPr>
                <w:rFonts w:ascii="Times New Roman" w:hAnsi="Times New Roman"/>
                <w:sz w:val="16"/>
                <w:lang w:val="uz-Cyrl-UZ"/>
              </w:rPr>
            </w:pPr>
            <w:r w:rsidRPr="006A6424">
              <w:rPr>
                <w:rFonts w:ascii="Times New Roman" w:hAnsi="Times New Roman"/>
                <w:sz w:val="16"/>
                <w:lang w:val="uz-Cyrl-UZ"/>
              </w:rPr>
              <w:t>Остали извори</w:t>
            </w:r>
          </w:p>
        </w:tc>
      </w:tr>
      <w:tr w:rsidR="00F6019D" w:rsidRPr="006A6424" w:rsidTr="00C57AB7">
        <w:trPr>
          <w:trHeight w:val="284"/>
        </w:trPr>
        <w:tc>
          <w:tcPr>
            <w:tcW w:w="1733" w:type="dxa"/>
            <w:vMerge w:val="restart"/>
          </w:tcPr>
          <w:p w:rsidR="00F6019D" w:rsidRPr="006A6424" w:rsidRDefault="00F6019D" w:rsidP="00150457">
            <w:pPr>
              <w:spacing w:after="0" w:line="240" w:lineRule="auto"/>
              <w:rPr>
                <w:rFonts w:ascii="Times New Roman" w:hAnsi="Times New Roman"/>
                <w:sz w:val="20"/>
                <w:szCs w:val="16"/>
                <w:lang w:val="ru-RU"/>
              </w:rPr>
            </w:pPr>
            <w:r w:rsidRPr="006A6424">
              <w:rPr>
                <w:rFonts w:ascii="Times New Roman" w:hAnsi="Times New Roman"/>
                <w:sz w:val="20"/>
                <w:szCs w:val="16"/>
                <w:lang w:val="ru-RU"/>
              </w:rPr>
              <w:t xml:space="preserve">Повећан удео садржаја о култури и креативним индустријама за младе у медијима </w:t>
            </w:r>
          </w:p>
        </w:tc>
        <w:tc>
          <w:tcPr>
            <w:tcW w:w="1794" w:type="dxa"/>
          </w:tcPr>
          <w:p w:rsidR="00F6019D" w:rsidRPr="006A6424" w:rsidRDefault="00F6019D" w:rsidP="00C57AB7">
            <w:pPr>
              <w:spacing w:after="0" w:line="240" w:lineRule="auto"/>
              <w:rPr>
                <w:rFonts w:ascii="Times New Roman" w:hAnsi="Times New Roman"/>
                <w:sz w:val="16"/>
                <w:lang w:val="ru-RU"/>
              </w:rPr>
            </w:pPr>
            <w:r w:rsidRPr="006A6424">
              <w:rPr>
                <w:rFonts w:ascii="Times New Roman" w:hAnsi="Times New Roman"/>
                <w:sz w:val="16"/>
                <w:lang w:val="ru-RU"/>
              </w:rPr>
              <w:t>Обезбедити подршку за развој онлајн провајдера културне партиципације младих</w:t>
            </w:r>
          </w:p>
        </w:tc>
        <w:tc>
          <w:tcPr>
            <w:tcW w:w="1626"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подржанх онлајн провајдера културне партиципације младих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ins w:id="87" w:author="Dubravka" w:date="2015-05-17T18:10:00Z"/>
                <w:rFonts w:ascii="Times New Roman" w:hAnsi="Times New Roman"/>
                <w:sz w:val="16"/>
                <w:szCs w:val="16"/>
              </w:rPr>
            </w:pPr>
            <w:r w:rsidRPr="006A6424">
              <w:rPr>
                <w:rFonts w:ascii="Times New Roman" w:hAnsi="Times New Roman"/>
                <w:sz w:val="16"/>
                <w:szCs w:val="16"/>
                <w:lang w:val="ru-RU"/>
              </w:rPr>
              <w:t>МКИ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МОС</w:t>
            </w:r>
          </w:p>
          <w:p w:rsidR="00F6019D" w:rsidRPr="006A6424" w:rsidRDefault="00F6019D" w:rsidP="00150457">
            <w:pPr>
              <w:spacing w:after="0" w:line="240" w:lineRule="auto"/>
              <w:rPr>
                <w:rFonts w:ascii="Times New Roman" w:hAnsi="Times New Roman"/>
                <w:sz w:val="16"/>
                <w:szCs w:val="16"/>
                <w:lang w:val="ru-RU"/>
              </w:rPr>
            </w:pPr>
          </w:p>
        </w:tc>
        <w:tc>
          <w:tcPr>
            <w:tcW w:w="1530" w:type="dxa"/>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Институције културе</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УКСОА</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9.150.000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9.150.000</w:t>
            </w:r>
          </w:p>
        </w:tc>
        <w:tc>
          <w:tcPr>
            <w:tcW w:w="810" w:type="dxa"/>
            <w:shd w:val="clear" w:color="auto" w:fill="CCFF99"/>
          </w:tcPr>
          <w:p w:rsidR="00F6019D" w:rsidRPr="006A6424" w:rsidRDefault="00F6019D" w:rsidP="00C57AB7">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27.450.000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18.300.000</w:t>
            </w:r>
          </w:p>
        </w:tc>
        <w:tc>
          <w:tcPr>
            <w:tcW w:w="741" w:type="dxa"/>
            <w:shd w:val="clear" w:color="auto" w:fill="CCFF99"/>
          </w:tcPr>
          <w:p w:rsidR="00F6019D" w:rsidRPr="006A6424" w:rsidRDefault="00F6019D" w:rsidP="00C57AB7">
            <w:pPr>
              <w:spacing w:after="0" w:line="240" w:lineRule="auto"/>
              <w:ind w:left="-108"/>
              <w:jc w:val="center"/>
              <w:rPr>
                <w:rFonts w:ascii="Times New Roman" w:hAnsi="Times New Roman"/>
                <w:sz w:val="14"/>
                <w:szCs w:val="16"/>
              </w:rPr>
            </w:pPr>
            <w:r w:rsidRPr="006A6424">
              <w:rPr>
                <w:rFonts w:ascii="Times New Roman" w:hAnsi="Times New Roman"/>
                <w:sz w:val="14"/>
                <w:szCs w:val="16"/>
              </w:rPr>
              <w:t>9.150.000</w:t>
            </w:r>
          </w:p>
        </w:tc>
      </w:tr>
      <w:tr w:rsidR="00F6019D" w:rsidRPr="006A6424" w:rsidTr="00C57AB7">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Подржати промоцију културне партиципације међу младима у свим врстама медија, уз истицање креативних младих као позитивних узора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активности промоције културне партиципације младих у медијима (15)</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локални</w:t>
            </w:r>
          </w:p>
        </w:tc>
        <w:tc>
          <w:tcPr>
            <w:tcW w:w="108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lang w:val="uz-Cyrl-UZ"/>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РРА</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Медији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Културне индустрије младих</w:t>
            </w:r>
          </w:p>
          <w:p w:rsidR="00F6019D" w:rsidRPr="006A6424" w:rsidRDefault="00F6019D" w:rsidP="00150457">
            <w:pPr>
              <w:spacing w:after="0" w:line="240" w:lineRule="auto"/>
              <w:rPr>
                <w:rFonts w:ascii="Times New Roman" w:hAnsi="Times New Roman"/>
                <w:sz w:val="16"/>
                <w:szCs w:val="16"/>
              </w:rPr>
            </w:pP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4.500.000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1.500.000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3.000.000</w:t>
            </w:r>
          </w:p>
        </w:tc>
        <w:tc>
          <w:tcPr>
            <w:tcW w:w="810" w:type="dxa"/>
            <w:shd w:val="clear" w:color="auto" w:fill="CCFF99"/>
          </w:tcPr>
          <w:p w:rsidR="00F6019D" w:rsidRPr="006A6424" w:rsidRDefault="00F6019D" w:rsidP="00C57AB7">
            <w:pPr>
              <w:spacing w:after="0" w:line="240" w:lineRule="auto"/>
              <w:ind w:left="-108"/>
              <w:jc w:val="center"/>
              <w:rPr>
                <w:rFonts w:ascii="Times New Roman" w:hAnsi="Times New Roman"/>
                <w:b/>
                <w:sz w:val="14"/>
                <w:szCs w:val="16"/>
              </w:rPr>
            </w:pPr>
            <w:r w:rsidRPr="006A6424">
              <w:rPr>
                <w:rFonts w:ascii="Times New Roman" w:hAnsi="Times New Roman"/>
                <w:b/>
                <w:sz w:val="14"/>
                <w:szCs w:val="16"/>
              </w:rPr>
              <w:t>13.500.000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4.500.000</w:t>
            </w:r>
          </w:p>
        </w:tc>
        <w:tc>
          <w:tcPr>
            <w:tcW w:w="741" w:type="dxa"/>
            <w:shd w:val="clear" w:color="auto" w:fill="CCFF99"/>
          </w:tcPr>
          <w:p w:rsidR="00F6019D" w:rsidRPr="006A6424" w:rsidRDefault="00F6019D" w:rsidP="00C57AB7">
            <w:pPr>
              <w:spacing w:after="0" w:line="240" w:lineRule="auto"/>
              <w:ind w:left="-108"/>
              <w:jc w:val="center"/>
              <w:rPr>
                <w:rFonts w:ascii="Times New Roman" w:hAnsi="Times New Roman"/>
                <w:sz w:val="14"/>
                <w:szCs w:val="16"/>
              </w:rPr>
            </w:pPr>
            <w:r w:rsidRPr="006A6424">
              <w:rPr>
                <w:rFonts w:ascii="Times New Roman" w:hAnsi="Times New Roman"/>
                <w:sz w:val="14"/>
                <w:szCs w:val="16"/>
              </w:rPr>
              <w:t>9.000.000</w:t>
            </w:r>
          </w:p>
        </w:tc>
      </w:tr>
      <w:tr w:rsidR="00F6019D" w:rsidRPr="006A6424" w:rsidTr="00C57AB7">
        <w:tc>
          <w:tcPr>
            <w:tcW w:w="1733" w:type="dxa"/>
            <w:vMerge/>
          </w:tcPr>
          <w:p w:rsidR="00F6019D" w:rsidRPr="006A6424" w:rsidRDefault="00F6019D" w:rsidP="00150457">
            <w:pPr>
              <w:spacing w:after="0" w:line="240" w:lineRule="auto"/>
              <w:rPr>
                <w:rFonts w:ascii="Times New Roman" w:hAnsi="Times New Roman"/>
                <w:sz w:val="20"/>
                <w:szCs w:val="16"/>
                <w:lang w:val="ru-RU"/>
              </w:rPr>
            </w:pPr>
          </w:p>
        </w:tc>
        <w:tc>
          <w:tcPr>
            <w:tcW w:w="1794" w:type="dxa"/>
            <w:shd w:val="clear" w:color="auto" w:fill="FFFFFF"/>
          </w:tcPr>
          <w:p w:rsidR="00F6019D" w:rsidRPr="006A6424" w:rsidRDefault="00F6019D" w:rsidP="00150457">
            <w:pPr>
              <w:spacing w:after="0" w:line="240" w:lineRule="auto"/>
              <w:rPr>
                <w:rFonts w:ascii="Times New Roman" w:hAnsi="Times New Roman"/>
                <w:sz w:val="16"/>
                <w:lang w:val="ru-RU"/>
              </w:rPr>
            </w:pPr>
            <w:r w:rsidRPr="006A6424">
              <w:rPr>
                <w:rFonts w:ascii="Times New Roman" w:hAnsi="Times New Roman"/>
                <w:sz w:val="16"/>
                <w:lang w:val="ru-RU"/>
              </w:rPr>
              <w:t>Унапредити садржаје везане за културу и креативне индустрије у оквиру образовног програма јавних сервиса</w:t>
            </w:r>
          </w:p>
        </w:tc>
        <w:tc>
          <w:tcPr>
            <w:tcW w:w="1626" w:type="dxa"/>
            <w:shd w:val="clear" w:color="auto" w:fill="FFFFFF"/>
          </w:tcPr>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Број подржаних емисија и прилога који за циљ имају образовање младих на пољу креативних индустрија (најмање 90)</w:t>
            </w:r>
          </w:p>
        </w:tc>
        <w:tc>
          <w:tcPr>
            <w:tcW w:w="990" w:type="dxa"/>
          </w:tcPr>
          <w:p w:rsidR="00F6019D" w:rsidRPr="006A6424" w:rsidRDefault="00F6019D" w:rsidP="00150457">
            <w:pPr>
              <w:spacing w:after="0" w:line="240" w:lineRule="auto"/>
              <w:rPr>
                <w:rFonts w:ascii="Times New Roman" w:hAnsi="Times New Roman"/>
                <w:sz w:val="16"/>
                <w:szCs w:val="16"/>
                <w:lang w:val="uz-Cyrl-UZ"/>
              </w:rPr>
            </w:pPr>
            <w:r w:rsidRPr="006A6424">
              <w:rPr>
                <w:rFonts w:ascii="Times New Roman" w:hAnsi="Times New Roman"/>
                <w:sz w:val="16"/>
                <w:szCs w:val="16"/>
              </w:rPr>
              <w:t>2015-201</w:t>
            </w:r>
            <w:r w:rsidRPr="006A6424">
              <w:rPr>
                <w:rFonts w:ascii="Times New Roman" w:hAnsi="Times New Roman"/>
                <w:sz w:val="16"/>
                <w:szCs w:val="16"/>
                <w:lang w:val="uz-Cyrl-UZ"/>
              </w:rPr>
              <w:t>7</w:t>
            </w:r>
          </w:p>
        </w:tc>
        <w:tc>
          <w:tcPr>
            <w:tcW w:w="117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национални</w:t>
            </w:r>
          </w:p>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покрајински</w:t>
            </w:r>
          </w:p>
        </w:tc>
        <w:tc>
          <w:tcPr>
            <w:tcW w:w="108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lang w:val="ru-RU"/>
              </w:rPr>
              <w:t>МОС</w:t>
            </w:r>
          </w:p>
        </w:tc>
        <w:tc>
          <w:tcPr>
            <w:tcW w:w="1530" w:type="dxa"/>
          </w:tcPr>
          <w:p w:rsidR="00F6019D" w:rsidRPr="006A6424" w:rsidRDefault="00F6019D" w:rsidP="00150457">
            <w:pPr>
              <w:spacing w:after="0" w:line="240" w:lineRule="auto"/>
              <w:rPr>
                <w:rFonts w:ascii="Times New Roman" w:hAnsi="Times New Roman"/>
                <w:sz w:val="16"/>
                <w:szCs w:val="16"/>
              </w:rPr>
            </w:pPr>
            <w:r w:rsidRPr="006A6424">
              <w:rPr>
                <w:rFonts w:ascii="Times New Roman" w:hAnsi="Times New Roman"/>
                <w:sz w:val="16"/>
                <w:szCs w:val="16"/>
              </w:rPr>
              <w:t>МКИ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Јавни сервиси</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Институције културе</w:t>
            </w:r>
          </w:p>
          <w:p w:rsidR="00F6019D" w:rsidRPr="006A6424" w:rsidRDefault="00F6019D" w:rsidP="00150457">
            <w:pPr>
              <w:spacing w:after="0" w:line="240" w:lineRule="auto"/>
              <w:rPr>
                <w:rFonts w:ascii="Times New Roman" w:hAnsi="Times New Roman"/>
                <w:sz w:val="16"/>
                <w:szCs w:val="16"/>
                <w:lang w:val="ru-RU"/>
              </w:rPr>
            </w:pPr>
            <w:r w:rsidRPr="006A6424">
              <w:rPr>
                <w:rFonts w:ascii="Times New Roman" w:hAnsi="Times New Roman"/>
                <w:sz w:val="16"/>
                <w:szCs w:val="16"/>
                <w:lang w:val="ru-RU"/>
              </w:rPr>
              <w:t>Културне индустрије младих</w:t>
            </w:r>
          </w:p>
        </w:tc>
        <w:tc>
          <w:tcPr>
            <w:tcW w:w="99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1.800.000</w:t>
            </w:r>
          </w:p>
        </w:tc>
        <w:tc>
          <w:tcPr>
            <w:tcW w:w="99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1.800.000</w:t>
            </w:r>
          </w:p>
          <w:p w:rsidR="00F6019D" w:rsidRPr="006A6424" w:rsidRDefault="00F6019D" w:rsidP="00150457">
            <w:pPr>
              <w:spacing w:after="0" w:line="240" w:lineRule="auto"/>
              <w:jc w:val="center"/>
              <w:rPr>
                <w:rFonts w:ascii="Times New Roman" w:hAnsi="Times New Roman"/>
                <w:sz w:val="14"/>
                <w:szCs w:val="16"/>
              </w:rPr>
            </w:pPr>
          </w:p>
        </w:tc>
        <w:tc>
          <w:tcPr>
            <w:tcW w:w="108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c>
          <w:tcPr>
            <w:tcW w:w="810" w:type="dxa"/>
            <w:shd w:val="clear" w:color="auto" w:fill="CCFF99"/>
          </w:tcPr>
          <w:p w:rsidR="00F6019D" w:rsidRPr="006A6424" w:rsidRDefault="00F6019D" w:rsidP="00150457">
            <w:pPr>
              <w:spacing w:after="0" w:line="240" w:lineRule="auto"/>
              <w:jc w:val="center"/>
              <w:rPr>
                <w:rFonts w:ascii="Times New Roman" w:hAnsi="Times New Roman"/>
                <w:b/>
                <w:sz w:val="14"/>
                <w:szCs w:val="16"/>
              </w:rPr>
            </w:pPr>
            <w:r w:rsidRPr="006A6424">
              <w:rPr>
                <w:rFonts w:ascii="Times New Roman" w:hAnsi="Times New Roman"/>
                <w:b/>
                <w:sz w:val="14"/>
                <w:szCs w:val="16"/>
              </w:rPr>
              <w:t>5.400.000</w:t>
            </w:r>
          </w:p>
        </w:tc>
        <w:tc>
          <w:tcPr>
            <w:tcW w:w="900"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5.400.000</w:t>
            </w:r>
          </w:p>
        </w:tc>
        <w:tc>
          <w:tcPr>
            <w:tcW w:w="741" w:type="dxa"/>
            <w:shd w:val="clear" w:color="auto" w:fill="CCFF99"/>
          </w:tcPr>
          <w:p w:rsidR="00F6019D" w:rsidRPr="006A6424" w:rsidRDefault="00F6019D" w:rsidP="00150457">
            <w:pPr>
              <w:spacing w:after="0" w:line="240" w:lineRule="auto"/>
              <w:jc w:val="center"/>
              <w:rPr>
                <w:rFonts w:ascii="Times New Roman" w:hAnsi="Times New Roman"/>
                <w:sz w:val="14"/>
                <w:szCs w:val="16"/>
              </w:rPr>
            </w:pPr>
            <w:r w:rsidRPr="006A6424">
              <w:rPr>
                <w:rFonts w:ascii="Times New Roman" w:hAnsi="Times New Roman"/>
                <w:sz w:val="14"/>
                <w:szCs w:val="16"/>
              </w:rPr>
              <w:t>0</w:t>
            </w:r>
          </w:p>
        </w:tc>
      </w:tr>
    </w:tbl>
    <w:p w:rsidR="00F6019D" w:rsidRPr="006A6424" w:rsidRDefault="00F6019D" w:rsidP="00150457">
      <w:pPr>
        <w:spacing w:after="0" w:line="240" w:lineRule="auto"/>
        <w:rPr>
          <w:rFonts w:ascii="Times New Roman" w:hAnsi="Times New Roman"/>
          <w:b/>
          <w:bCs/>
          <w:sz w:val="28"/>
          <w:szCs w:val="28"/>
          <w:lang w:val="en-US"/>
        </w:rPr>
      </w:pPr>
    </w:p>
    <w:p w:rsidR="00F6019D" w:rsidRPr="006A6424" w:rsidRDefault="00F6019D" w:rsidP="00150457">
      <w:pPr>
        <w:spacing w:after="0" w:line="240" w:lineRule="auto"/>
        <w:rPr>
          <w:rFonts w:ascii="Times New Roman" w:hAnsi="Times New Roman"/>
          <w:b/>
          <w:bCs/>
          <w:sz w:val="28"/>
          <w:szCs w:val="28"/>
          <w:lang w:val="en-US"/>
        </w:rPr>
      </w:pPr>
    </w:p>
    <w:p w:rsidR="00F6019D" w:rsidRPr="006A6424" w:rsidRDefault="00F6019D" w:rsidP="00150457">
      <w:pPr>
        <w:spacing w:after="0" w:line="240" w:lineRule="auto"/>
        <w:rPr>
          <w:rFonts w:ascii="Times New Roman" w:hAnsi="Times New Roman"/>
          <w:b/>
          <w:bCs/>
          <w:sz w:val="28"/>
          <w:szCs w:val="28"/>
        </w:rPr>
        <w:sectPr w:rsidR="00F6019D" w:rsidRPr="006A6424" w:rsidSect="00247988">
          <w:headerReference w:type="default" r:id="rId10"/>
          <w:pgSz w:w="16839" w:h="11907" w:orient="landscape" w:code="9"/>
          <w:pgMar w:top="1440" w:right="1440" w:bottom="1440" w:left="1440" w:header="709" w:footer="709" w:gutter="0"/>
          <w:cols w:space="708"/>
          <w:docGrid w:linePitch="360"/>
        </w:sectPr>
      </w:pPr>
    </w:p>
    <w:tbl>
      <w:tblPr>
        <w:tblpPr w:leftFromText="180" w:rightFromText="180" w:horzAnchor="margin" w:tblpY="-530"/>
        <w:tblW w:w="8662" w:type="dxa"/>
        <w:tblLook w:val="00A0" w:firstRow="1" w:lastRow="0" w:firstColumn="1" w:lastColumn="0" w:noHBand="0" w:noVBand="0"/>
      </w:tblPr>
      <w:tblGrid>
        <w:gridCol w:w="1600"/>
        <w:gridCol w:w="7062"/>
      </w:tblGrid>
      <w:tr w:rsidR="00F6019D" w:rsidRPr="006A6424" w:rsidTr="00495454">
        <w:trPr>
          <w:trHeight w:val="1400"/>
        </w:trPr>
        <w:tc>
          <w:tcPr>
            <w:tcW w:w="1600" w:type="dxa"/>
            <w:vAlign w:val="center"/>
          </w:tcPr>
          <w:p w:rsidR="00F6019D" w:rsidRPr="006A6424" w:rsidRDefault="00F6019D" w:rsidP="00150457">
            <w:pPr>
              <w:spacing w:after="0" w:line="240" w:lineRule="auto"/>
              <w:rPr>
                <w:rFonts w:ascii="Times New Roman" w:hAnsi="Times New Roman"/>
                <w:b/>
                <w:bCs/>
                <w:sz w:val="24"/>
                <w:szCs w:val="24"/>
              </w:rPr>
            </w:pPr>
            <w:r w:rsidRPr="006A6424">
              <w:rPr>
                <w:rFonts w:ascii="Times New Roman" w:hAnsi="Times New Roman"/>
                <w:b/>
                <w:bCs/>
                <w:sz w:val="24"/>
                <w:szCs w:val="24"/>
              </w:rPr>
              <w:lastRenderedPageBreak/>
              <w:t>Прилог 1</w:t>
            </w:r>
          </w:p>
        </w:tc>
        <w:tc>
          <w:tcPr>
            <w:tcW w:w="7062" w:type="dxa"/>
            <w:vAlign w:val="center"/>
          </w:tcPr>
          <w:p w:rsidR="00F6019D" w:rsidRPr="006A6424" w:rsidRDefault="00F6019D" w:rsidP="00150457">
            <w:pPr>
              <w:spacing w:after="0" w:line="240" w:lineRule="auto"/>
              <w:rPr>
                <w:rFonts w:ascii="Times New Roman" w:hAnsi="Times New Roman"/>
                <w:b/>
                <w:sz w:val="24"/>
                <w:szCs w:val="24"/>
              </w:rPr>
            </w:pPr>
            <w:r w:rsidRPr="006A6424">
              <w:rPr>
                <w:rFonts w:ascii="Times New Roman" w:hAnsi="Times New Roman"/>
                <w:b/>
                <w:sz w:val="24"/>
                <w:szCs w:val="24"/>
              </w:rPr>
              <w:t>Значење скраћеница</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AП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БОШ</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ГИЗ</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ДМуС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Акциони план</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Београдска отворена школа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Немачка организација за међународну сарадњу</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Достигнућа младих у Србији</w:t>
            </w:r>
          </w:p>
        </w:tc>
      </w:tr>
      <w:tr w:rsidR="00F6019D" w:rsidRPr="006A6424" w:rsidTr="00495454">
        <w:trPr>
          <w:trHeight w:val="327"/>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 xml:space="preserve">ЕУ </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Европска унија</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ЗУОВ</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ИЗЈЗ Батут</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Завод за унапређивање образовања и васпитања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Институт за јавно здравље Батут</w:t>
            </w:r>
          </w:p>
        </w:tc>
      </w:tr>
      <w:tr w:rsidR="00F6019D" w:rsidRPr="006A6424" w:rsidTr="00495454">
        <w:trPr>
          <w:trHeight w:val="282"/>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ИПА</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Инструмент предприступне помоћи Европске уније</w:t>
            </w:r>
          </w:p>
        </w:tc>
      </w:tr>
      <w:tr w:rsidR="00F6019D" w:rsidRPr="006A6424" w:rsidTr="00495454">
        <w:trPr>
          <w:trHeight w:val="31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ЈЛС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Јединице локалне самоуправе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КВиС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КЕИ</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Каријерно вођење и саветовање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Канцеларија за европске интеграције</w:t>
            </w:r>
          </w:p>
        </w:tc>
      </w:tr>
      <w:tr w:rsidR="00F6019D" w:rsidRPr="006A6424" w:rsidTr="00495454">
        <w:trPr>
          <w:trHeight w:val="273"/>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КСЦД</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Канцеларија за сарадњу са цивилним друштвом</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КЗМ</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КЉМП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КОНУС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Канцеларија за младе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Канцеларија за људска и мањинска права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Конференција универзитета Србије</w:t>
            </w:r>
          </w:p>
        </w:tc>
      </w:tr>
      <w:tr w:rsidR="00F6019D" w:rsidRPr="006A6424" w:rsidTr="00495454">
        <w:trPr>
          <w:trHeight w:val="289"/>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КИРС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Комесаријат за избеглице и миграције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КОМС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ЛАП</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Кровна организација младих Србије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Локални акциони план</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МГСИ</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МДУЛС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МЗ</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МКИ</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МОС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МПЗЖС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МПНТР</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МПравде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МПривреде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МРЗБСП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МСП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МТТТ</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грађевинарства, саобраћаја и инфраструктуре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државне управе и локалне самоуправе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здравља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културе и информисања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омладине и спорта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пољопривреде и заштите животне средине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просвете, науке и технолошког развоја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правде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привреде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за рад, запошљавање, борачка и социјална питања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спољних послова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трговине, туризма и телекомуникација</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МУП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МФ</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НАКЗМ</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унутрашњих послова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Министарство финансија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Национална асоцијација локалних канцеларија за младе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НАПОР</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НАРР</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НБС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Национална Асоцијација Практичара/ки Омладинског Рада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Национална агенција за регионални развој</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Народна банка Србије</w:t>
            </w:r>
          </w:p>
        </w:tc>
      </w:tr>
      <w:tr w:rsidR="00F6019D" w:rsidRPr="006A6424" w:rsidTr="00495454">
        <w:trPr>
          <w:trHeight w:val="245"/>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НСВО</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Национални савет за високо образовање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НСМ</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НСЗ</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Национална стратегија за младе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Национална служба за запошљавање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ОЦД</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ПКС</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Организације цивилног друштва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Привредна комора Србије</w:t>
            </w:r>
          </w:p>
        </w:tc>
      </w:tr>
      <w:tr w:rsidR="00F6019D" w:rsidRPr="006A6424" w:rsidTr="00495454">
        <w:trPr>
          <w:trHeight w:val="25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РРА</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Регулаторна радиодифузна агенција</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РСЈП</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СИПРУ</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СКГО</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lastRenderedPageBreak/>
              <w:t>СКОНУС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СОП</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lastRenderedPageBreak/>
              <w:t>Републички секретаријат за јавне политике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Тим за социјално укључивање и смањење сиромаштва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Стална конференција градова и општина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lastRenderedPageBreak/>
              <w:t>Студентска конференција универзитета Србије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Субјекти омладинске политике</w:t>
            </w:r>
          </w:p>
        </w:tc>
      </w:tr>
      <w:tr w:rsidR="00F6019D" w:rsidRPr="006A6424" w:rsidTr="00495454">
        <w:trPr>
          <w:trHeight w:val="521"/>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lastRenderedPageBreak/>
              <w:t>ТФ</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УЦзРК</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УКСОА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УСС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УПС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ХИВ</w:t>
            </w:r>
          </w:p>
        </w:tc>
        <w:tc>
          <w:tcPr>
            <w:tcW w:w="7062"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Темпус фондација</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Универзитетски центар за развој каријере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Удружења која спроводе омладинске активности</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Унија средњошколаца Србије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Унија послодаваца Србије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Вирус хумане имунодефицијенције</w:t>
            </w:r>
          </w:p>
        </w:tc>
      </w:tr>
      <w:tr w:rsidR="00F6019D" w:rsidRPr="00156000" w:rsidTr="00495454">
        <w:trPr>
          <w:trHeight w:val="1323"/>
        </w:trPr>
        <w:tc>
          <w:tcPr>
            <w:tcW w:w="1600" w:type="dxa"/>
            <w:vAlign w:val="center"/>
          </w:tcPr>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ЦСООД</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ЦЗКВиС</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ПССО</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ПСПЗРП</w:t>
            </w:r>
          </w:p>
        </w:tc>
        <w:tc>
          <w:tcPr>
            <w:tcW w:w="7062" w:type="dxa"/>
            <w:vAlign w:val="center"/>
          </w:tcPr>
          <w:p w:rsidR="00F6019D" w:rsidRPr="006A6424" w:rsidRDefault="00F6019D" w:rsidP="00150457">
            <w:pPr>
              <w:spacing w:after="0" w:line="240" w:lineRule="auto"/>
              <w:rPr>
                <w:rFonts w:ascii="Times New Roman" w:hAnsi="Times New Roman"/>
                <w:sz w:val="24"/>
                <w:szCs w:val="24"/>
              </w:rPr>
            </w:pP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Центар за стручно образовање и образовање одраслих</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Центар за каријерно вођење и саветовање</w:t>
            </w:r>
          </w:p>
          <w:p w:rsidR="00F6019D" w:rsidRPr="006A6424"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Покрајински секретаријат за спорт и омладину</w:t>
            </w:r>
          </w:p>
          <w:p w:rsidR="00F6019D" w:rsidRPr="00156000" w:rsidRDefault="00F6019D" w:rsidP="00150457">
            <w:pPr>
              <w:spacing w:after="0" w:line="240" w:lineRule="auto"/>
              <w:rPr>
                <w:rFonts w:ascii="Times New Roman" w:hAnsi="Times New Roman"/>
                <w:sz w:val="24"/>
                <w:szCs w:val="24"/>
              </w:rPr>
            </w:pPr>
            <w:r w:rsidRPr="006A6424">
              <w:rPr>
                <w:rFonts w:ascii="Times New Roman" w:hAnsi="Times New Roman"/>
                <w:sz w:val="24"/>
                <w:szCs w:val="24"/>
              </w:rPr>
              <w:t>Покрајински секретаријат за привреду, запошљавање и равноправност полова</w:t>
            </w:r>
          </w:p>
        </w:tc>
      </w:tr>
    </w:tbl>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p w:rsidR="0039506E" w:rsidRPr="00DE6A88" w:rsidRDefault="0039506E" w:rsidP="0039506E">
      <w:pPr>
        <w:tabs>
          <w:tab w:val="left" w:pos="1440"/>
        </w:tabs>
        <w:rPr>
          <w:rFonts w:ascii="Times New Roman" w:hAnsi="Times New Roman"/>
          <w:szCs w:val="24"/>
        </w:rPr>
      </w:pPr>
      <w:r>
        <w:rPr>
          <w:rFonts w:ascii="Times New Roman" w:hAnsi="Times New Roman"/>
          <w:b/>
          <w:bCs/>
          <w:sz w:val="28"/>
          <w:szCs w:val="28"/>
          <w:lang w:val="ru-RU"/>
        </w:rPr>
        <w:br w:type="page"/>
      </w:r>
    </w:p>
    <w:p w:rsidR="0039506E" w:rsidRDefault="0039506E" w:rsidP="0039506E">
      <w:pPr>
        <w:tabs>
          <w:tab w:val="left" w:pos="1440"/>
        </w:tabs>
        <w:jc w:val="both"/>
        <w:rPr>
          <w:rFonts w:ascii="Times New Roman" w:hAnsi="Times New Roman"/>
          <w:szCs w:val="24"/>
        </w:rPr>
      </w:pPr>
      <w:r>
        <w:rPr>
          <w:rFonts w:ascii="Times New Roman" w:hAnsi="Times New Roman"/>
          <w:szCs w:val="24"/>
          <w:lang w:val="en-US"/>
        </w:rPr>
        <w:tab/>
      </w:r>
      <w:r>
        <w:rPr>
          <w:rFonts w:ascii="Times New Roman" w:hAnsi="Times New Roman"/>
          <w:szCs w:val="24"/>
        </w:rPr>
        <w:t>Н</w:t>
      </w:r>
      <w:r w:rsidRPr="00DE6A88">
        <w:rPr>
          <w:rFonts w:ascii="Times New Roman" w:hAnsi="Times New Roman"/>
          <w:szCs w:val="24"/>
        </w:rPr>
        <w:t xml:space="preserve">а основу члана 43. став 3. Закона о Влади („Службени гласник РС”, бр. 55/05, 71/05 – исправка, 101/07, 65/08, 16/11, 68/12 – УС, 72/12, 7/14 – УС и 44/14), на предлог Министарства омладине и спорта, </w:t>
      </w:r>
    </w:p>
    <w:p w:rsidR="0039506E" w:rsidRDefault="0039506E" w:rsidP="0039506E">
      <w:pPr>
        <w:tabs>
          <w:tab w:val="left" w:pos="1440"/>
        </w:tabs>
        <w:jc w:val="both"/>
        <w:rPr>
          <w:rFonts w:ascii="Times New Roman" w:hAnsi="Times New Roman"/>
          <w:szCs w:val="24"/>
        </w:rPr>
      </w:pPr>
    </w:p>
    <w:p w:rsidR="0039506E" w:rsidRPr="00DE6A88" w:rsidRDefault="0039506E" w:rsidP="0039506E">
      <w:pPr>
        <w:tabs>
          <w:tab w:val="left" w:pos="1440"/>
        </w:tabs>
        <w:jc w:val="both"/>
        <w:rPr>
          <w:rFonts w:ascii="Times New Roman" w:hAnsi="Times New Roman"/>
          <w:szCs w:val="24"/>
        </w:rPr>
      </w:pPr>
      <w:r>
        <w:rPr>
          <w:rFonts w:ascii="Times New Roman" w:hAnsi="Times New Roman"/>
          <w:szCs w:val="24"/>
        </w:rPr>
        <w:tab/>
        <w:t>Влада доноси</w:t>
      </w:r>
    </w:p>
    <w:p w:rsidR="0039506E" w:rsidRDefault="0039506E" w:rsidP="0039506E">
      <w:pPr>
        <w:tabs>
          <w:tab w:val="left" w:pos="1440"/>
        </w:tabs>
        <w:rPr>
          <w:rFonts w:ascii="Times New Roman" w:hAnsi="Times New Roman"/>
          <w:szCs w:val="24"/>
        </w:rPr>
      </w:pPr>
    </w:p>
    <w:p w:rsidR="0039506E" w:rsidRPr="00DE6A88" w:rsidRDefault="0039506E" w:rsidP="0039506E">
      <w:pPr>
        <w:tabs>
          <w:tab w:val="left" w:pos="1440"/>
        </w:tabs>
        <w:rPr>
          <w:rFonts w:ascii="Times New Roman" w:hAnsi="Times New Roman"/>
          <w:szCs w:val="24"/>
        </w:rPr>
      </w:pPr>
    </w:p>
    <w:p w:rsidR="0039506E" w:rsidRDefault="0039506E" w:rsidP="0039506E">
      <w:pPr>
        <w:tabs>
          <w:tab w:val="left" w:pos="1440"/>
        </w:tabs>
        <w:jc w:val="center"/>
        <w:rPr>
          <w:rFonts w:ascii="Times New Roman" w:hAnsi="Times New Roman"/>
          <w:szCs w:val="24"/>
        </w:rPr>
      </w:pPr>
      <w:r w:rsidRPr="00DE6A88">
        <w:rPr>
          <w:rFonts w:ascii="Times New Roman" w:hAnsi="Times New Roman"/>
          <w:szCs w:val="24"/>
        </w:rPr>
        <w:t>З А К Љ У Ч А К</w:t>
      </w:r>
    </w:p>
    <w:p w:rsidR="0039506E" w:rsidRPr="00DE6A88" w:rsidRDefault="0039506E" w:rsidP="0039506E">
      <w:pPr>
        <w:tabs>
          <w:tab w:val="left" w:pos="1440"/>
        </w:tabs>
        <w:jc w:val="center"/>
        <w:rPr>
          <w:rFonts w:ascii="Times New Roman" w:hAnsi="Times New Roman"/>
          <w:szCs w:val="24"/>
        </w:rPr>
      </w:pPr>
    </w:p>
    <w:p w:rsidR="0039506E" w:rsidRPr="00DE6A88" w:rsidRDefault="0039506E" w:rsidP="0039506E">
      <w:pPr>
        <w:tabs>
          <w:tab w:val="left" w:pos="1440"/>
        </w:tabs>
        <w:jc w:val="both"/>
        <w:rPr>
          <w:rFonts w:ascii="Times New Roman" w:hAnsi="Times New Roman"/>
          <w:szCs w:val="24"/>
        </w:rPr>
      </w:pPr>
    </w:p>
    <w:p w:rsidR="0039506E" w:rsidRPr="00DE6A88" w:rsidRDefault="0039506E" w:rsidP="0039506E">
      <w:pPr>
        <w:tabs>
          <w:tab w:val="left" w:pos="1440"/>
        </w:tabs>
        <w:jc w:val="both"/>
        <w:rPr>
          <w:rFonts w:ascii="Times New Roman" w:hAnsi="Times New Roman"/>
          <w:szCs w:val="24"/>
        </w:rPr>
      </w:pPr>
      <w:r w:rsidRPr="00DE6A88">
        <w:rPr>
          <w:rFonts w:ascii="Times New Roman" w:hAnsi="Times New Roman"/>
          <w:szCs w:val="24"/>
        </w:rPr>
        <w:tab/>
        <w:t>1. Усваја се Акциони план за спровођење Националне стратегије за младе за период од 2015. до 2017. године, који је саставни део овог закључка.</w:t>
      </w:r>
    </w:p>
    <w:p w:rsidR="0039506E" w:rsidRPr="00DE6A88" w:rsidRDefault="0039506E" w:rsidP="0039506E">
      <w:pPr>
        <w:tabs>
          <w:tab w:val="left" w:pos="1440"/>
        </w:tabs>
        <w:jc w:val="both"/>
        <w:rPr>
          <w:rFonts w:ascii="Times New Roman" w:hAnsi="Times New Roman"/>
          <w:szCs w:val="24"/>
        </w:rPr>
      </w:pPr>
    </w:p>
    <w:p w:rsidR="0039506E" w:rsidRPr="00DE6A88" w:rsidRDefault="0039506E" w:rsidP="0039506E">
      <w:pPr>
        <w:jc w:val="both"/>
        <w:rPr>
          <w:rFonts w:ascii="Times New Roman" w:hAnsi="Times New Roman"/>
          <w:szCs w:val="24"/>
        </w:rPr>
      </w:pPr>
      <w:r w:rsidRPr="00DE6A88">
        <w:rPr>
          <w:rFonts w:ascii="Times New Roman" w:hAnsi="Times New Roman"/>
          <w:szCs w:val="24"/>
        </w:rPr>
        <w:tab/>
      </w:r>
      <w:r>
        <w:rPr>
          <w:rFonts w:ascii="Times New Roman" w:hAnsi="Times New Roman"/>
          <w:szCs w:val="24"/>
        </w:rPr>
        <w:tab/>
      </w:r>
      <w:r w:rsidRPr="00DE6A88">
        <w:rPr>
          <w:rFonts w:ascii="Times New Roman" w:hAnsi="Times New Roman"/>
          <w:szCs w:val="24"/>
        </w:rPr>
        <w:t xml:space="preserve">2. Овај закључак објавити у </w:t>
      </w:r>
      <w:r w:rsidRPr="00DE6A88">
        <w:rPr>
          <w:rFonts w:ascii="Times New Roman" w:hAnsi="Times New Roman"/>
          <w:color w:val="000000"/>
          <w:szCs w:val="24"/>
        </w:rPr>
        <w:t>„Службеном гласнику Pепублике Cрбије”.</w:t>
      </w:r>
    </w:p>
    <w:p w:rsidR="0039506E" w:rsidRPr="00DE6A88" w:rsidRDefault="0039506E" w:rsidP="0039506E">
      <w:pPr>
        <w:jc w:val="both"/>
        <w:rPr>
          <w:rFonts w:ascii="Times New Roman" w:hAnsi="Times New Roman"/>
          <w:szCs w:val="24"/>
          <w:lang w:val="sr-Latn-CS"/>
        </w:rPr>
      </w:pPr>
    </w:p>
    <w:p w:rsidR="0039506E" w:rsidRDefault="0039506E" w:rsidP="0039506E">
      <w:pPr>
        <w:jc w:val="both"/>
        <w:rPr>
          <w:rFonts w:ascii="Times New Roman" w:hAnsi="Times New Roman"/>
          <w:szCs w:val="24"/>
        </w:rPr>
      </w:pPr>
    </w:p>
    <w:p w:rsidR="0039506E" w:rsidRDefault="0039506E" w:rsidP="0039506E">
      <w:pPr>
        <w:jc w:val="both"/>
        <w:rPr>
          <w:rFonts w:ascii="Times New Roman" w:hAnsi="Times New Roman"/>
          <w:szCs w:val="24"/>
        </w:rPr>
      </w:pPr>
    </w:p>
    <w:p w:rsidR="0039506E" w:rsidRDefault="0039506E" w:rsidP="0039506E">
      <w:pPr>
        <w:jc w:val="both"/>
        <w:rPr>
          <w:rFonts w:ascii="Times New Roman" w:hAnsi="Times New Roman"/>
        </w:rPr>
      </w:pPr>
      <w:r w:rsidRPr="003D175C">
        <w:rPr>
          <w:rFonts w:ascii="Times New Roman" w:hAnsi="Times New Roman"/>
        </w:rPr>
        <w:t xml:space="preserve">05 </w:t>
      </w:r>
      <w:r>
        <w:rPr>
          <w:rFonts w:ascii="Times New Roman" w:hAnsi="Times New Roman"/>
        </w:rPr>
        <w:t>Број: 66-8296/2015</w:t>
      </w:r>
    </w:p>
    <w:p w:rsidR="0039506E" w:rsidRDefault="0039506E" w:rsidP="0039506E">
      <w:pPr>
        <w:jc w:val="both"/>
        <w:rPr>
          <w:rFonts w:ascii="Times New Roman" w:hAnsi="Times New Roman"/>
        </w:rPr>
      </w:pPr>
      <w:r>
        <w:rPr>
          <w:rFonts w:ascii="Times New Roman" w:hAnsi="Times New Roman"/>
        </w:rPr>
        <w:t>У Београду, 6. августа 2015. године</w:t>
      </w:r>
    </w:p>
    <w:p w:rsidR="0039506E" w:rsidRPr="003D175C" w:rsidRDefault="0039506E" w:rsidP="0039506E">
      <w:pPr>
        <w:jc w:val="both"/>
        <w:rPr>
          <w:rFonts w:ascii="Times New Roman" w:hAnsi="Times New Roman"/>
        </w:rPr>
      </w:pPr>
    </w:p>
    <w:p w:rsidR="0039506E" w:rsidRPr="003D175C" w:rsidRDefault="0039506E" w:rsidP="0039506E">
      <w:pPr>
        <w:jc w:val="both"/>
        <w:rPr>
          <w:rFonts w:ascii="Times New Roman" w:hAnsi="Times New Roman"/>
        </w:rPr>
      </w:pPr>
    </w:p>
    <w:p w:rsidR="0039506E" w:rsidRPr="00A804B7" w:rsidRDefault="0039506E" w:rsidP="0039506E">
      <w:pPr>
        <w:jc w:val="center"/>
        <w:rPr>
          <w:rFonts w:ascii="Times New Roman" w:hAnsi="Times New Roman"/>
        </w:rPr>
      </w:pPr>
      <w:r w:rsidRPr="00A804B7">
        <w:rPr>
          <w:rFonts w:ascii="Times New Roman" w:hAnsi="Times New Roman"/>
        </w:rPr>
        <w:t>В Л А Д А</w:t>
      </w:r>
    </w:p>
    <w:p w:rsidR="0039506E" w:rsidRPr="00A804B7" w:rsidRDefault="0039506E" w:rsidP="0039506E">
      <w:pPr>
        <w:jc w:val="both"/>
        <w:rPr>
          <w:rFonts w:ascii="Times New Roman" w:hAnsi="Times New Roman"/>
        </w:rPr>
      </w:pPr>
    </w:p>
    <w:tbl>
      <w:tblPr>
        <w:tblW w:w="0" w:type="auto"/>
        <w:tblLayout w:type="fixed"/>
        <w:tblLook w:val="0000" w:firstRow="0" w:lastRow="0" w:firstColumn="0" w:lastColumn="0" w:noHBand="0" w:noVBand="0"/>
      </w:tblPr>
      <w:tblGrid>
        <w:gridCol w:w="4360"/>
        <w:gridCol w:w="4360"/>
      </w:tblGrid>
      <w:tr w:rsidR="0039506E" w:rsidRPr="00A804B7" w:rsidTr="0039506E">
        <w:tc>
          <w:tcPr>
            <w:tcW w:w="4360" w:type="dxa"/>
          </w:tcPr>
          <w:p w:rsidR="0039506E" w:rsidRPr="00A804B7" w:rsidRDefault="0039506E" w:rsidP="0039506E">
            <w:pPr>
              <w:jc w:val="center"/>
              <w:rPr>
                <w:rFonts w:ascii="Times New Roman" w:hAnsi="Times New Roman"/>
              </w:rPr>
            </w:pPr>
          </w:p>
        </w:tc>
        <w:tc>
          <w:tcPr>
            <w:tcW w:w="4360" w:type="dxa"/>
          </w:tcPr>
          <w:p w:rsidR="0039506E" w:rsidRPr="00A804B7" w:rsidRDefault="0039506E" w:rsidP="0039506E">
            <w:pPr>
              <w:jc w:val="center"/>
              <w:rPr>
                <w:rFonts w:ascii="Times New Roman" w:hAnsi="Times New Roman"/>
              </w:rPr>
            </w:pPr>
            <w:r w:rsidRPr="00A804B7">
              <w:rPr>
                <w:rFonts w:ascii="Times New Roman" w:hAnsi="Times New Roman"/>
              </w:rPr>
              <w:t>ПРЕДСЕДНИК</w:t>
            </w:r>
          </w:p>
          <w:p w:rsidR="0039506E" w:rsidRPr="00A804B7" w:rsidRDefault="0039506E" w:rsidP="0039506E">
            <w:pPr>
              <w:jc w:val="both"/>
              <w:rPr>
                <w:rFonts w:ascii="Times New Roman" w:hAnsi="Times New Roman"/>
              </w:rPr>
            </w:pPr>
          </w:p>
          <w:p w:rsidR="0039506E" w:rsidRPr="00A804B7" w:rsidRDefault="0039506E" w:rsidP="0039506E">
            <w:pPr>
              <w:jc w:val="both"/>
              <w:rPr>
                <w:rFonts w:ascii="Times New Roman" w:hAnsi="Times New Roman"/>
              </w:rPr>
            </w:pPr>
          </w:p>
          <w:p w:rsidR="0039506E" w:rsidRPr="00DE6A88" w:rsidRDefault="0039506E" w:rsidP="0039506E">
            <w:pPr>
              <w:pStyle w:val="Footer"/>
              <w:jc w:val="center"/>
              <w:rPr>
                <w:rFonts w:ascii="Times New Roman" w:hAnsi="Times New Roman"/>
                <w:lang w:val="sr-Cyrl-CS"/>
              </w:rPr>
            </w:pPr>
            <w:r w:rsidRPr="00A804B7">
              <w:rPr>
                <w:rFonts w:ascii="Times New Roman" w:hAnsi="Times New Roman"/>
                <w:lang w:val="sr-Cyrl-CS"/>
              </w:rPr>
              <w:t>Александар Вучић</w:t>
            </w:r>
          </w:p>
        </w:tc>
      </w:tr>
    </w:tbl>
    <w:p w:rsidR="00F6019D" w:rsidRPr="00156000" w:rsidRDefault="00F6019D" w:rsidP="00150457">
      <w:pPr>
        <w:spacing w:after="0" w:line="240" w:lineRule="auto"/>
        <w:rPr>
          <w:rFonts w:ascii="Times New Roman" w:hAnsi="Times New Roman"/>
          <w:b/>
          <w:bCs/>
          <w:sz w:val="28"/>
          <w:szCs w:val="28"/>
          <w:lang w:val="ru-RU"/>
        </w:rPr>
      </w:pPr>
    </w:p>
    <w:p w:rsidR="00F6019D" w:rsidRPr="00156000" w:rsidRDefault="00F6019D" w:rsidP="00150457">
      <w:pPr>
        <w:spacing w:after="0" w:line="240" w:lineRule="auto"/>
        <w:rPr>
          <w:rFonts w:ascii="Times New Roman" w:hAnsi="Times New Roman"/>
          <w:b/>
          <w:bCs/>
          <w:sz w:val="28"/>
          <w:szCs w:val="28"/>
          <w:lang w:val="ru-RU"/>
        </w:rPr>
      </w:pPr>
    </w:p>
    <w:sectPr w:rsidR="00F6019D" w:rsidRPr="00156000" w:rsidSect="0090354C">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64D" w:rsidRDefault="007C064D" w:rsidP="00C408F7">
      <w:pPr>
        <w:spacing w:after="0" w:line="240" w:lineRule="auto"/>
      </w:pPr>
      <w:r>
        <w:separator/>
      </w:r>
    </w:p>
  </w:endnote>
  <w:endnote w:type="continuationSeparator" w:id="0">
    <w:p w:rsidR="007C064D" w:rsidRDefault="007C064D" w:rsidP="00C4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MS Mincho"/>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Default="0039506E" w:rsidP="000A2C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506E" w:rsidRDefault="0039506E" w:rsidP="000906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Default="0039506E" w:rsidP="000A2C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66D2">
      <w:rPr>
        <w:rStyle w:val="PageNumber"/>
        <w:noProof/>
      </w:rPr>
      <w:t>21</w:t>
    </w:r>
    <w:r>
      <w:rPr>
        <w:rStyle w:val="PageNumber"/>
      </w:rPr>
      <w:fldChar w:fldCharType="end"/>
    </w:r>
  </w:p>
  <w:p w:rsidR="0039506E" w:rsidRDefault="0039506E" w:rsidP="000906A0">
    <w:pPr>
      <w:pStyle w:val="Footer"/>
      <w:ind w:right="360"/>
      <w:jc w:val="right"/>
    </w:pPr>
  </w:p>
  <w:p w:rsidR="0039506E" w:rsidRDefault="00395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64D" w:rsidRDefault="007C064D" w:rsidP="00C408F7">
      <w:pPr>
        <w:spacing w:after="0" w:line="240" w:lineRule="auto"/>
      </w:pPr>
      <w:r>
        <w:separator/>
      </w:r>
    </w:p>
  </w:footnote>
  <w:footnote w:type="continuationSeparator" w:id="0">
    <w:p w:rsidR="007C064D" w:rsidRDefault="007C064D" w:rsidP="00C408F7">
      <w:pPr>
        <w:spacing w:after="0" w:line="240" w:lineRule="auto"/>
      </w:pPr>
      <w:r>
        <w:continuationSeparator/>
      </w:r>
    </w:p>
  </w:footnote>
  <w:footnote w:id="1">
    <w:p w:rsidR="0039506E" w:rsidRDefault="0039506E" w:rsidP="00167784">
      <w:pPr>
        <w:pStyle w:val="FootnoteText"/>
      </w:pPr>
      <w:r w:rsidRPr="00EE5094">
        <w:rPr>
          <w:rStyle w:val="FootnoteReference"/>
          <w:rFonts w:ascii="Times New Roman" w:hAnsi="Times New Roman"/>
          <w:lang w:val="uz-Cyrl-UZ"/>
        </w:rPr>
        <w:footnoteRef/>
      </w:r>
      <w:r w:rsidRPr="00EE5094">
        <w:rPr>
          <w:rFonts w:ascii="Times New Roman" w:hAnsi="Times New Roman"/>
          <w:lang w:val="uz-Cyrl-UZ"/>
        </w:rPr>
        <w:t xml:space="preserve"> Закон о младима („Службени гласни</w:t>
      </w:r>
      <w:r>
        <w:rPr>
          <w:rFonts w:ascii="Times New Roman" w:hAnsi="Times New Roman"/>
          <w:lang w:val="uz-Cyrl-UZ"/>
        </w:rPr>
        <w:t xml:space="preserve">к РС”, број 50/11) </w:t>
      </w:r>
      <w:r w:rsidRPr="00EE5094">
        <w:rPr>
          <w:rFonts w:ascii="Times New Roman" w:hAnsi="Times New Roman"/>
          <w:lang w:val="uz-Cyrl-UZ"/>
        </w:rPr>
        <w:t>члан 10.</w:t>
      </w:r>
    </w:p>
  </w:footnote>
  <w:footnote w:id="2">
    <w:p w:rsidR="0039506E" w:rsidRDefault="0039506E" w:rsidP="00167784">
      <w:pPr>
        <w:pStyle w:val="FootnoteText"/>
      </w:pPr>
      <w:r w:rsidRPr="00EE5094">
        <w:rPr>
          <w:rStyle w:val="FootnoteReference"/>
          <w:rFonts w:ascii="Times New Roman" w:hAnsi="Times New Roman"/>
          <w:lang w:val="uz-Cyrl-UZ"/>
        </w:rPr>
        <w:footnoteRef/>
      </w:r>
      <w:r w:rsidRPr="00EE5094">
        <w:rPr>
          <w:rFonts w:ascii="Times New Roman" w:hAnsi="Times New Roman"/>
          <w:lang w:val="uz-Cyrl-UZ"/>
        </w:rPr>
        <w:t xml:space="preserve"> Закон о младима („Службени гласник РС”, број 50/11).</w:t>
      </w:r>
    </w:p>
  </w:footnote>
  <w:footnote w:id="3">
    <w:p w:rsidR="0039506E" w:rsidRDefault="0039506E" w:rsidP="00256A7A">
      <w:pPr>
        <w:pStyle w:val="FootnoteText"/>
      </w:pPr>
      <w:r w:rsidRPr="00EE5094">
        <w:rPr>
          <w:rStyle w:val="FootnoteReference"/>
          <w:rFonts w:ascii="Times New Roman" w:hAnsi="Times New Roman"/>
          <w:lang w:val="uz-Cyrl-UZ"/>
        </w:rPr>
        <w:footnoteRef/>
      </w:r>
      <w:r>
        <w:rPr>
          <w:rFonts w:ascii="Times New Roman" w:hAnsi="Times New Roman"/>
          <w:lang w:val="uz-Cyrl-UZ"/>
        </w:rPr>
        <w:t xml:space="preserve"> ИПА</w:t>
      </w:r>
      <w:r w:rsidRPr="00EE5094">
        <w:rPr>
          <w:rFonts w:ascii="Times New Roman" w:hAnsi="Times New Roman"/>
          <w:lang w:val="uz-Cyrl-UZ"/>
        </w:rPr>
        <w:t xml:space="preserve"> - Инструмент за претприступну помоћ </w:t>
      </w:r>
      <w:r>
        <w:rPr>
          <w:rFonts w:ascii="Times New Roman" w:hAnsi="Times New Roman"/>
          <w:lang w:val="uz-Cyrl-UZ"/>
        </w:rPr>
        <w:t>(</w:t>
      </w:r>
      <w:r w:rsidRPr="00EE5094">
        <w:rPr>
          <w:rFonts w:ascii="Times New Roman" w:hAnsi="Times New Roman"/>
          <w:lang w:val="uz-Cyrl-UZ"/>
        </w:rPr>
        <w:t>Instrument</w:t>
      </w:r>
      <w:r>
        <w:rPr>
          <w:rFonts w:ascii="Times New Roman" w:hAnsi="Times New Roman"/>
          <w:lang w:val="uz-Cyrl-UZ"/>
        </w:rPr>
        <w:t xml:space="preserve"> for Pre-Accession Assistance</w:t>
      </w:r>
      <w:r w:rsidRPr="00EE5094">
        <w:rPr>
          <w:rFonts w:ascii="Times New Roman" w:hAnsi="Times New Roman"/>
          <w:lang w:val="uz-Cyrl-UZ"/>
        </w:rPr>
        <w:t>).</w:t>
      </w:r>
    </w:p>
  </w:footnote>
  <w:footnote w:id="4">
    <w:p w:rsidR="0039506E" w:rsidRDefault="0039506E" w:rsidP="007151E1">
      <w:pPr>
        <w:pStyle w:val="FootnoteText"/>
        <w:jc w:val="both"/>
      </w:pPr>
      <w:r>
        <w:rPr>
          <w:rStyle w:val="FootnoteReference"/>
        </w:rPr>
        <w:footnoteRef/>
      </w:r>
      <w:r w:rsidRPr="00150457">
        <w:rPr>
          <w:lang w:val="ru-RU"/>
        </w:rPr>
        <w:t xml:space="preserve"> </w:t>
      </w:r>
      <w:r w:rsidRPr="00150457">
        <w:rPr>
          <w:rFonts w:ascii="Times New Roman" w:hAnsi="Times New Roman"/>
          <w:lang w:val="ru-RU"/>
        </w:rPr>
        <w:t xml:space="preserve">Исказана средства  обухватају  Фонд за младе таленте </w:t>
      </w:r>
      <w:r>
        <w:rPr>
          <w:rFonts w:ascii="Times New Roman" w:hAnsi="Times New Roman"/>
        </w:rPr>
        <w:t xml:space="preserve">Републике Србије </w:t>
      </w:r>
      <w:r w:rsidRPr="00150457">
        <w:rPr>
          <w:rFonts w:ascii="Times New Roman" w:hAnsi="Times New Roman"/>
          <w:lang w:val="ru-RU"/>
        </w:rPr>
        <w:t xml:space="preserve">за који је за 2015. годину </w:t>
      </w:r>
      <w:r>
        <w:rPr>
          <w:rFonts w:ascii="Times New Roman" w:hAnsi="Times New Roman"/>
        </w:rPr>
        <w:t>опредељено</w:t>
      </w:r>
      <w:r w:rsidRPr="00150457">
        <w:rPr>
          <w:rFonts w:ascii="Times New Roman" w:hAnsi="Times New Roman"/>
          <w:lang w:val="ru-RU"/>
        </w:rPr>
        <w:t xml:space="preserve"> 787.570.000 динара</w:t>
      </w:r>
      <w:r>
        <w:rPr>
          <w:rFonts w:ascii="Times New Roman" w:hAnsi="Times New Roman"/>
          <w:lang w:val="ru-RU"/>
        </w:rPr>
        <w:t>.</w:t>
      </w:r>
    </w:p>
  </w:footnote>
  <w:footnote w:id="5">
    <w:p w:rsidR="0039506E" w:rsidRDefault="0039506E" w:rsidP="007A709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Pr="00AB73DA">
        <w:rPr>
          <w:rFonts w:ascii="Times New Roman" w:hAnsi="Times New Roman"/>
        </w:rPr>
        <w:t>За реализацију мера активне политике запошљавања у буџету Републике Србије за 2015. годину опредељена су средства у износу од 2.800.000.000 РСД од чега ће део бити употребљен за младе. Удео младих у укупном броју лица укључених у мере током 2014. године износио је 43,86%.</w:t>
      </w:r>
    </w:p>
  </w:footnote>
  <w:footnote w:id="6">
    <w:p w:rsidR="0039506E" w:rsidRDefault="0039506E" w:rsidP="007A709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Pr="00AB73DA">
        <w:rPr>
          <w:rFonts w:ascii="Times New Roman" w:hAnsi="Times New Roman"/>
        </w:rPr>
        <w:t>За професионалну рехабилитацију и подстицање запошљавања особа са инвалидитетом у буџету Републике Србије за 2015. годину опредељена су средства у износу од 500.000.000 динара од чега ће део бити употребљен за младе особе са инвалидитетом. Овим мерама је у 2014. години било обухваћено 45% младих.</w:t>
      </w:r>
    </w:p>
  </w:footnote>
  <w:footnote w:id="7">
    <w:p w:rsidR="0039506E" w:rsidRDefault="0039506E" w:rsidP="007A709E">
      <w:pPr>
        <w:pStyle w:val="FootnoteText"/>
        <w:jc w:val="both"/>
      </w:pPr>
      <w:r w:rsidRPr="007A709E">
        <w:rPr>
          <w:rStyle w:val="FootnoteReference"/>
          <w:rFonts w:ascii="Times New Roman" w:hAnsi="Times New Roman"/>
        </w:rPr>
        <w:footnoteRef/>
      </w:r>
      <w:r w:rsidRPr="007A709E">
        <w:rPr>
          <w:rFonts w:ascii="Times New Roman" w:hAnsi="Times New Roman"/>
          <w:lang w:val="ru-RU"/>
        </w:rPr>
        <w:t xml:space="preserve"> </w:t>
      </w:r>
      <w:r w:rsidRPr="007A709E">
        <w:rPr>
          <w:rFonts w:ascii="Times New Roman" w:hAnsi="Times New Roman"/>
        </w:rPr>
        <w:t>Активитет као индикатор за мерење запошљивости у складу са документом Каријера по мери младих, резултати мерења и праћења ефеката услуга КВиС по запошљивост младих, БОШ, МОС, 2014.</w:t>
      </w:r>
      <w:r>
        <w:t xml:space="preserve"> </w:t>
      </w:r>
    </w:p>
  </w:footnote>
  <w:footnote w:id="8">
    <w:p w:rsidR="0039506E" w:rsidRDefault="0039506E" w:rsidP="000D5D90">
      <w:pPr>
        <w:pStyle w:val="FootnoteText"/>
        <w:jc w:val="both"/>
      </w:pPr>
      <w:r w:rsidRPr="000D5D90">
        <w:rPr>
          <w:rStyle w:val="FootnoteReference"/>
          <w:rFonts w:ascii="Times New Roman" w:hAnsi="Times New Roman"/>
        </w:rPr>
        <w:footnoteRef/>
      </w:r>
      <w:r>
        <w:rPr>
          <w:rFonts w:ascii="Times New Roman" w:hAnsi="Times New Roman"/>
          <w:lang w:val="ru-RU"/>
        </w:rPr>
        <w:t xml:space="preserve"> </w:t>
      </w:r>
      <w:r w:rsidRPr="000D5D90">
        <w:rPr>
          <w:rFonts w:ascii="Times New Roman" w:hAnsi="Times New Roman"/>
          <w:lang w:val="ru-RU"/>
        </w:rPr>
        <w:t>Попут Јо</w:t>
      </w:r>
      <w:r w:rsidRPr="000D5D90">
        <w:rPr>
          <w:rFonts w:ascii="Times New Roman" w:hAnsi="Times New Roman"/>
        </w:rPr>
        <w:t>bshadowing</w:t>
      </w:r>
      <w:r w:rsidRPr="000D5D90">
        <w:rPr>
          <w:rFonts w:ascii="Times New Roman" w:hAnsi="Times New Roman"/>
          <w:lang w:val="ru-RU"/>
        </w:rPr>
        <w:t>-</w:t>
      </w:r>
      <w:r w:rsidRPr="000D5D90">
        <w:rPr>
          <w:rFonts w:ascii="Times New Roman" w:hAnsi="Times New Roman"/>
        </w:rPr>
        <w:t>a</w:t>
      </w:r>
      <w:r w:rsidRPr="000D5D90">
        <w:rPr>
          <w:rFonts w:ascii="Times New Roman" w:hAnsi="Times New Roman"/>
          <w:lang w:val="ru-RU"/>
        </w:rPr>
        <w:t xml:space="preserve"> и сличних програма</w:t>
      </w:r>
      <w:r>
        <w:rPr>
          <w:rFonts w:ascii="Times New Roman" w:hAnsi="Times New Roman"/>
          <w:lang w:val="ru-RU"/>
        </w:rPr>
        <w:t>.</w:t>
      </w:r>
    </w:p>
  </w:footnote>
  <w:footnote w:id="9">
    <w:p w:rsidR="0039506E" w:rsidRDefault="0039506E" w:rsidP="000D5D90">
      <w:pPr>
        <w:pStyle w:val="FootnoteText"/>
        <w:jc w:val="both"/>
      </w:pPr>
      <w:r w:rsidRPr="000D5D90">
        <w:rPr>
          <w:rStyle w:val="FootnoteReference"/>
          <w:rFonts w:ascii="Times New Roman" w:hAnsi="Times New Roman"/>
        </w:rPr>
        <w:footnoteRef/>
      </w:r>
      <w:r w:rsidRPr="000D5D90">
        <w:rPr>
          <w:rFonts w:ascii="Times New Roman" w:hAnsi="Times New Roman"/>
          <w:lang w:val="ru-RU"/>
        </w:rPr>
        <w:t>„</w:t>
      </w:r>
      <w:r w:rsidRPr="000D5D90">
        <w:rPr>
          <w:rFonts w:ascii="Times New Roman" w:hAnsi="Times New Roman"/>
        </w:rPr>
        <w:t>Startup</w:t>
      </w:r>
      <w:r w:rsidRPr="000D5D90">
        <w:rPr>
          <w:rFonts w:ascii="Times New Roman" w:hAnsi="Times New Roman"/>
          <w:lang w:val="ru-RU"/>
        </w:rPr>
        <w:t xml:space="preserve"> (старт-уп) је компанија или организација створена с намером да истражи репетитивне и прилагодљиве пословне модел</w:t>
      </w:r>
      <w:r w:rsidRPr="000D5D90">
        <w:rPr>
          <w:rFonts w:ascii="Times New Roman" w:hAnsi="Times New Roman"/>
        </w:rPr>
        <w:t>e</w:t>
      </w:r>
      <w:r w:rsidRPr="00294FA2">
        <w:rPr>
          <w:rFonts w:ascii="Times New Roman" w:hAnsi="Times New Roman"/>
          <w:color w:val="000000"/>
          <w:lang w:val="ru-RU"/>
        </w:rPr>
        <w:t>”</w:t>
      </w:r>
      <w:r>
        <w:rPr>
          <w:rFonts w:ascii="Times New Roman" w:hAnsi="Times New Roman"/>
          <w:lang w:val="ru-RU"/>
        </w:rPr>
        <w:t>,</w:t>
      </w:r>
      <w:r w:rsidRPr="000D5D90">
        <w:rPr>
          <w:rFonts w:ascii="Times New Roman" w:hAnsi="Times New Roman"/>
          <w:lang w:val="ru-RU"/>
        </w:rPr>
        <w:t xml:space="preserve"> </w:t>
      </w:r>
      <w:r w:rsidRPr="000D5D90">
        <w:rPr>
          <w:rFonts w:ascii="Times New Roman" w:hAnsi="Times New Roman"/>
        </w:rPr>
        <w:t>Blank</w:t>
      </w:r>
      <w:r w:rsidRPr="000D5D90">
        <w:rPr>
          <w:rFonts w:ascii="Times New Roman" w:hAnsi="Times New Roman"/>
          <w:lang w:val="ru-RU"/>
        </w:rPr>
        <w:t xml:space="preserve">, </w:t>
      </w:r>
      <w:r w:rsidRPr="000D5D90">
        <w:rPr>
          <w:rFonts w:ascii="Times New Roman" w:hAnsi="Times New Roman"/>
        </w:rPr>
        <w:t>S</w:t>
      </w:r>
      <w:r w:rsidRPr="000D5D90">
        <w:rPr>
          <w:rFonts w:ascii="Times New Roman" w:hAnsi="Times New Roman"/>
          <w:lang w:val="ru-RU"/>
        </w:rPr>
        <w:t xml:space="preserve">. (2012). </w:t>
      </w:r>
      <w:r w:rsidRPr="000D5D90">
        <w:rPr>
          <w:rFonts w:ascii="Times New Roman" w:hAnsi="Times New Roman"/>
        </w:rPr>
        <w:t>Search</w:t>
      </w:r>
      <w:r>
        <w:rPr>
          <w:rFonts w:ascii="Times New Roman" w:hAnsi="Times New Roman"/>
        </w:rPr>
        <w:t xml:space="preserve"> </w:t>
      </w:r>
      <w:r w:rsidRPr="000D5D90">
        <w:rPr>
          <w:rFonts w:ascii="Times New Roman" w:hAnsi="Times New Roman"/>
        </w:rPr>
        <w:t>versus</w:t>
      </w:r>
      <w:r>
        <w:rPr>
          <w:rFonts w:ascii="Times New Roman" w:hAnsi="Times New Roman"/>
        </w:rPr>
        <w:t xml:space="preserve"> </w:t>
      </w:r>
      <w:r w:rsidRPr="000D5D90">
        <w:rPr>
          <w:rFonts w:ascii="Times New Roman" w:hAnsi="Times New Roman"/>
        </w:rPr>
        <w:t>Execute</w:t>
      </w:r>
      <w:r w:rsidRPr="000D5D90">
        <w:rPr>
          <w:rFonts w:ascii="Times New Roman" w:hAnsi="Times New Roman"/>
          <w:lang w:val="ru-RU"/>
        </w:rPr>
        <w:t xml:space="preserve"> (преузето 2.</w:t>
      </w:r>
      <w:r>
        <w:rPr>
          <w:rFonts w:ascii="Times New Roman" w:hAnsi="Times New Roman"/>
          <w:lang w:val="ru-RU"/>
        </w:rPr>
        <w:t xml:space="preserve"> децембра </w:t>
      </w:r>
      <w:r w:rsidRPr="000D5D90">
        <w:rPr>
          <w:rFonts w:ascii="Times New Roman" w:hAnsi="Times New Roman"/>
          <w:lang w:val="ru-RU"/>
        </w:rPr>
        <w:t>2014</w:t>
      </w:r>
      <w:r>
        <w:rPr>
          <w:rFonts w:ascii="Times New Roman" w:hAnsi="Times New Roman"/>
          <w:lang w:val="ru-RU"/>
        </w:rPr>
        <w:t>. године,</w:t>
      </w:r>
      <w:r w:rsidRPr="000D5D90">
        <w:rPr>
          <w:rFonts w:ascii="Times New Roman" w:hAnsi="Times New Roman"/>
          <w:lang w:val="ru-RU"/>
        </w:rPr>
        <w:t xml:space="preserve"> доступно преко линка </w:t>
      </w:r>
      <w:r w:rsidRPr="000D5D90">
        <w:rPr>
          <w:rFonts w:ascii="Times New Roman" w:hAnsi="Times New Roman"/>
        </w:rPr>
        <w:t>http</w:t>
      </w:r>
      <w:r w:rsidRPr="000D5D90">
        <w:rPr>
          <w:rFonts w:ascii="Times New Roman" w:hAnsi="Times New Roman"/>
          <w:lang w:val="ru-RU"/>
        </w:rPr>
        <w:t>://</w:t>
      </w:r>
      <w:r w:rsidRPr="000D5D90">
        <w:rPr>
          <w:rFonts w:ascii="Times New Roman" w:hAnsi="Times New Roman"/>
        </w:rPr>
        <w:t>steveblank</w:t>
      </w:r>
      <w:r w:rsidRPr="000D5D90">
        <w:rPr>
          <w:rFonts w:ascii="Times New Roman" w:hAnsi="Times New Roman"/>
          <w:lang w:val="ru-RU"/>
        </w:rPr>
        <w:t>.</w:t>
      </w:r>
      <w:r w:rsidRPr="000D5D90">
        <w:rPr>
          <w:rFonts w:ascii="Times New Roman" w:hAnsi="Times New Roman"/>
        </w:rPr>
        <w:t>com</w:t>
      </w:r>
      <w:r w:rsidRPr="000D5D90">
        <w:rPr>
          <w:rFonts w:ascii="Times New Roman" w:hAnsi="Times New Roman"/>
          <w:lang w:val="ru-RU"/>
        </w:rPr>
        <w:t>/2012/03/05/</w:t>
      </w:r>
      <w:r w:rsidRPr="000D5D90">
        <w:rPr>
          <w:rFonts w:ascii="Times New Roman" w:hAnsi="Times New Roman"/>
        </w:rPr>
        <w:t>search</w:t>
      </w:r>
      <w:r w:rsidRPr="000D5D90">
        <w:rPr>
          <w:rFonts w:ascii="Times New Roman" w:hAnsi="Times New Roman"/>
          <w:lang w:val="ru-RU"/>
        </w:rPr>
        <w:t>-</w:t>
      </w:r>
      <w:r w:rsidRPr="000D5D90">
        <w:rPr>
          <w:rFonts w:ascii="Times New Roman" w:hAnsi="Times New Roman"/>
        </w:rPr>
        <w:t>versus</w:t>
      </w:r>
      <w:r w:rsidRPr="000D5D90">
        <w:rPr>
          <w:rFonts w:ascii="Times New Roman" w:hAnsi="Times New Roman"/>
          <w:lang w:val="ru-RU"/>
        </w:rPr>
        <w:t>-</w:t>
      </w:r>
      <w:r w:rsidRPr="000D5D90">
        <w:rPr>
          <w:rFonts w:ascii="Times New Roman" w:hAnsi="Times New Roman"/>
        </w:rPr>
        <w:t>execute</w:t>
      </w:r>
      <w:r w:rsidRPr="000D5D90">
        <w:rPr>
          <w:rFonts w:ascii="Times New Roman" w:hAnsi="Times New Roman"/>
          <w:lang w:val="ru-RU"/>
        </w:rPr>
        <w:t>/)</w:t>
      </w:r>
      <w:r>
        <w:rPr>
          <w:rFonts w:ascii="Times New Roman" w:hAnsi="Times New Roman"/>
          <w:lang w:val="ru-RU"/>
        </w:rPr>
        <w:t>.</w:t>
      </w:r>
    </w:p>
  </w:footnote>
  <w:footnote w:id="10">
    <w:p w:rsidR="0039506E" w:rsidRDefault="0039506E" w:rsidP="0006003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Pr="00AB73DA">
        <w:rPr>
          <w:rFonts w:ascii="Times New Roman" w:hAnsi="Times New Roman"/>
        </w:rPr>
        <w:t>Подразумевају се и мере и услуге које НСЗ пружа незапосленим лицима као што су обука за развој предузетништва, субвенција за самозапошљавање, менторинг програм у првим годинама пословања.</w:t>
      </w:r>
    </w:p>
  </w:footnote>
  <w:footnote w:id="11">
    <w:p w:rsidR="0039506E" w:rsidRPr="00554815" w:rsidRDefault="0039506E" w:rsidP="00554815">
      <w:pPr>
        <w:spacing w:after="0"/>
        <w:ind w:firstLine="360"/>
        <w:rPr>
          <w:rFonts w:ascii="Times New Roman" w:hAnsi="Times New Roman"/>
          <w:sz w:val="20"/>
          <w:szCs w:val="20"/>
          <w:lang w:val="sr-Latn-CS"/>
        </w:rPr>
      </w:pPr>
      <w:r w:rsidRPr="002F099E">
        <w:rPr>
          <w:rStyle w:val="FootnoteReference"/>
          <w:rFonts w:ascii="Times New Roman" w:hAnsi="Times New Roman"/>
          <w:sz w:val="20"/>
          <w:szCs w:val="20"/>
        </w:rPr>
        <w:footnoteRef/>
      </w:r>
      <w:r w:rsidRPr="002F099E">
        <w:rPr>
          <w:rFonts w:ascii="Times New Roman" w:hAnsi="Times New Roman"/>
          <w:sz w:val="20"/>
          <w:szCs w:val="20"/>
          <w:lang w:val="bg-BG"/>
        </w:rPr>
        <w:t>Листа заједничких индикатора за активности у оквиру</w:t>
      </w:r>
      <w:r>
        <w:rPr>
          <w:rFonts w:ascii="Times New Roman" w:hAnsi="Times New Roman"/>
          <w:sz w:val="20"/>
          <w:szCs w:val="20"/>
          <w:lang w:val="sr-Latn-CS"/>
        </w:rPr>
        <w:t xml:space="preserve"> </w:t>
      </w:r>
      <w:r>
        <w:rPr>
          <w:rFonts w:ascii="Times New Roman" w:hAnsi="Times New Roman"/>
          <w:sz w:val="20"/>
          <w:szCs w:val="20"/>
        </w:rPr>
        <w:t>специфичног циља</w:t>
      </w:r>
      <w:r w:rsidRPr="002F099E">
        <w:rPr>
          <w:rFonts w:ascii="Times New Roman" w:hAnsi="Times New Roman"/>
          <w:sz w:val="20"/>
          <w:szCs w:val="20"/>
          <w:lang w:val="bg-BG"/>
        </w:rPr>
        <w:t xml:space="preserve"> 2:</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Број младих угрожених сиромаштвом, оба пола/рода  који су учествовали у креирању услуге и  који су користили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Број младих Рома и Ромкиња који су учествовали у креирању услу</w:t>
      </w:r>
      <w:r>
        <w:rPr>
          <w:rFonts w:ascii="Times New Roman" w:hAnsi="Times New Roman"/>
          <w:sz w:val="20"/>
          <w:szCs w:val="20"/>
          <w:lang w:val="bg-BG"/>
        </w:rPr>
        <w:t>ге</w:t>
      </w:r>
      <w:r w:rsidRPr="002F099E">
        <w:rPr>
          <w:rFonts w:ascii="Times New Roman" w:hAnsi="Times New Roman"/>
          <w:sz w:val="20"/>
          <w:szCs w:val="20"/>
          <w:lang w:val="bg-BG"/>
        </w:rPr>
        <w:t xml:space="preserve"> и који су користили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 xml:space="preserve">Број младих са инвалидитетом оба пола/рода који су </w:t>
      </w:r>
      <w:r>
        <w:rPr>
          <w:rFonts w:ascii="Times New Roman" w:hAnsi="Times New Roman"/>
          <w:sz w:val="20"/>
          <w:szCs w:val="20"/>
          <w:lang w:val="bg-BG"/>
        </w:rPr>
        <w:t>учествовали у креирању услуге</w:t>
      </w:r>
      <w:r w:rsidRPr="002F099E">
        <w:rPr>
          <w:rFonts w:ascii="Times New Roman" w:hAnsi="Times New Roman"/>
          <w:sz w:val="20"/>
          <w:szCs w:val="20"/>
          <w:lang w:val="bg-BG"/>
        </w:rPr>
        <w:t xml:space="preserve"> и који су кор</w:t>
      </w:r>
      <w:r>
        <w:rPr>
          <w:rFonts w:ascii="Times New Roman" w:hAnsi="Times New Roman"/>
          <w:sz w:val="20"/>
          <w:szCs w:val="20"/>
          <w:lang w:val="bg-BG"/>
        </w:rPr>
        <w:t>и</w:t>
      </w:r>
      <w:r w:rsidRPr="002F099E">
        <w:rPr>
          <w:rFonts w:ascii="Times New Roman" w:hAnsi="Times New Roman"/>
          <w:sz w:val="20"/>
          <w:szCs w:val="20"/>
          <w:lang w:val="bg-BG"/>
        </w:rPr>
        <w:t>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Број младих који живе у избеглиштву и расељењу, оба пола/рода који су учествовали у креирању услуге и који су користили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Број младих који су повратници у процесу реадмисије, оба пола/рода који су учествовали у креирању услуге и који су користили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Број младих родитеља, оба пола/рода који су учествовали у креирању услуге  и који су користили услугу</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 xml:space="preserve">Број младих са нерешеним стамбеним статусом, оба пола/рода који су учествовали у креирању услуге и који су користили услугу </w:t>
      </w:r>
    </w:p>
    <w:p w:rsidR="0039506E" w:rsidRPr="002F099E" w:rsidRDefault="0039506E" w:rsidP="002A712E">
      <w:pPr>
        <w:numPr>
          <w:ilvl w:val="0"/>
          <w:numId w:val="1"/>
        </w:numPr>
        <w:spacing w:after="0"/>
        <w:rPr>
          <w:rFonts w:ascii="Times New Roman" w:hAnsi="Times New Roman"/>
          <w:sz w:val="20"/>
          <w:szCs w:val="20"/>
          <w:lang w:val="bg-BG"/>
        </w:rPr>
      </w:pPr>
      <w:r w:rsidRPr="002F099E">
        <w:rPr>
          <w:rFonts w:ascii="Times New Roman" w:hAnsi="Times New Roman"/>
          <w:sz w:val="20"/>
          <w:szCs w:val="20"/>
          <w:lang w:val="bg-BG"/>
        </w:rPr>
        <w:t xml:space="preserve">Број младих без родитељског старања, оба пола/рода који су учествовали у креирању услуге и који су користили услугу </w:t>
      </w:r>
    </w:p>
    <w:p w:rsidR="0039506E" w:rsidRPr="002F099E" w:rsidRDefault="0039506E" w:rsidP="002A712E">
      <w:pPr>
        <w:numPr>
          <w:ilvl w:val="0"/>
          <w:numId w:val="1"/>
        </w:numPr>
        <w:spacing w:after="0"/>
        <w:rPr>
          <w:rFonts w:ascii="Times New Roman" w:hAnsi="Times New Roman"/>
          <w:sz w:val="20"/>
          <w:szCs w:val="20"/>
          <w:lang w:val="bg-BG"/>
        </w:rPr>
      </w:pPr>
      <w:r>
        <w:rPr>
          <w:rFonts w:ascii="Times New Roman" w:hAnsi="Times New Roman"/>
          <w:sz w:val="20"/>
          <w:szCs w:val="20"/>
          <w:lang w:val="bg-BG"/>
        </w:rPr>
        <w:t>Број младих улице</w:t>
      </w:r>
      <w:r w:rsidRPr="002F099E">
        <w:rPr>
          <w:rFonts w:ascii="Times New Roman" w:hAnsi="Times New Roman"/>
          <w:sz w:val="20"/>
          <w:szCs w:val="20"/>
          <w:lang w:val="bg-BG"/>
        </w:rPr>
        <w:t>, оба пола/рода који су учествовали у креирању услуге и који су користили услугу</w:t>
      </w:r>
    </w:p>
    <w:p w:rsidR="0039506E" w:rsidRDefault="0039506E" w:rsidP="002A712E">
      <w:pPr>
        <w:numPr>
          <w:ilvl w:val="0"/>
          <w:numId w:val="1"/>
        </w:numPr>
        <w:spacing w:after="0"/>
      </w:pPr>
      <w:r w:rsidRPr="002F099E">
        <w:rPr>
          <w:rFonts w:ascii="Times New Roman" w:hAnsi="Times New Roman"/>
          <w:sz w:val="20"/>
          <w:szCs w:val="20"/>
          <w:lang w:val="bg-BG"/>
        </w:rPr>
        <w:t>Број младих ЛГБТ, оба пола/рода који су учествовали у креирању услуге и који су користили услугу</w:t>
      </w:r>
    </w:p>
  </w:footnote>
  <w:footnote w:id="12">
    <w:p w:rsidR="0039506E" w:rsidRDefault="0039506E" w:rsidP="002F099E">
      <w:pPr>
        <w:pStyle w:val="FootnoteText"/>
        <w:jc w:val="both"/>
      </w:pPr>
      <w:r w:rsidRPr="002F099E">
        <w:rPr>
          <w:rStyle w:val="FootnoteReference"/>
          <w:rFonts w:ascii="Times New Roman" w:eastAsia="MS Gothic" w:hAnsi="Times New Roman"/>
        </w:rPr>
        <w:footnoteRef/>
      </w:r>
      <w:r w:rsidRPr="002F099E">
        <w:rPr>
          <w:rFonts w:ascii="Times New Roman" w:hAnsi="Times New Roman"/>
          <w:lang w:val="ru-RU"/>
        </w:rPr>
        <w:t xml:space="preserve"> </w:t>
      </w:r>
      <w:r w:rsidRPr="002F099E">
        <w:rPr>
          <w:rFonts w:ascii="Times New Roman" w:hAnsi="Times New Roman"/>
        </w:rPr>
        <w:t>EUROPASS</w:t>
      </w:r>
      <w:r w:rsidRPr="002F099E">
        <w:rPr>
          <w:rFonts w:ascii="Times New Roman" w:hAnsi="Times New Roman"/>
          <w:lang w:val="ru-RU"/>
        </w:rPr>
        <w:t xml:space="preserve"> (еуропас) је сет докумената који помаже грађанима да своје вештине и квалификације јасно и разумљиво представе у Европи.</w:t>
      </w:r>
    </w:p>
  </w:footnote>
  <w:footnote w:id="13">
    <w:p w:rsidR="0039506E" w:rsidRDefault="0039506E" w:rsidP="00A1215A">
      <w:pPr>
        <w:pStyle w:val="FootnoteText"/>
        <w:jc w:val="both"/>
      </w:pPr>
      <w:r w:rsidRPr="000B0222">
        <w:rPr>
          <w:rStyle w:val="FootnoteReference"/>
          <w:rFonts w:ascii="Times New Roman" w:hAnsi="Times New Roman"/>
        </w:rPr>
        <w:footnoteRef/>
      </w:r>
      <w:r w:rsidRPr="000B0222">
        <w:rPr>
          <w:rFonts w:ascii="Times New Roman" w:hAnsi="Times New Roman"/>
          <w:lang w:val="ru-RU"/>
        </w:rPr>
        <w:t xml:space="preserve"> </w:t>
      </w:r>
      <w:r w:rsidRPr="000B0222">
        <w:rPr>
          <w:rFonts w:ascii="Times New Roman" w:hAnsi="Times New Roman"/>
        </w:rPr>
        <w:t>Праћење ће се развити кроз успостављање система  за праћење (мониторинг и евалуација), а индикатор ће се пратити кроз збир појединачних индикатора активности из овог специфичног циља.</w:t>
      </w:r>
    </w:p>
  </w:footnote>
  <w:footnote w:id="14">
    <w:p w:rsidR="0039506E" w:rsidRDefault="0039506E" w:rsidP="00A1215A">
      <w:pPr>
        <w:pStyle w:val="FootnoteText"/>
        <w:jc w:val="both"/>
      </w:pPr>
      <w:r w:rsidRPr="000B0222">
        <w:rPr>
          <w:rStyle w:val="FootnoteReference"/>
          <w:rFonts w:ascii="Times New Roman" w:hAnsi="Times New Roman"/>
        </w:rPr>
        <w:footnoteRef/>
      </w:r>
      <w:r w:rsidRPr="000B0222">
        <w:rPr>
          <w:rFonts w:ascii="Times New Roman" w:hAnsi="Times New Roman"/>
        </w:rPr>
        <w:t xml:space="preserve"> </w:t>
      </w:r>
      <w:r>
        <w:rPr>
          <w:rFonts w:ascii="Times New Roman" w:hAnsi="Times New Roman"/>
        </w:rPr>
        <w:t>Активност подразумева послове</w:t>
      </w:r>
      <w:r w:rsidRPr="000B0222">
        <w:rPr>
          <w:rFonts w:ascii="Times New Roman" w:hAnsi="Times New Roman"/>
        </w:rPr>
        <w:t xml:space="preserve"> </w:t>
      </w:r>
      <w:r>
        <w:rPr>
          <w:rFonts w:ascii="Times New Roman" w:hAnsi="Times New Roman"/>
        </w:rPr>
        <w:t>носилаца, као органа државне управе,</w:t>
      </w:r>
      <w:r w:rsidRPr="000B0222">
        <w:rPr>
          <w:rFonts w:ascii="Times New Roman" w:hAnsi="Times New Roman"/>
        </w:rPr>
        <w:t xml:space="preserve"> у </w:t>
      </w:r>
      <w:r>
        <w:rPr>
          <w:rFonts w:ascii="Times New Roman" w:hAnsi="Times New Roman"/>
        </w:rPr>
        <w:t>праћењу стања у области, иницијативе за предлагање</w:t>
      </w:r>
      <w:r w:rsidRPr="000B0222">
        <w:rPr>
          <w:rFonts w:ascii="Times New Roman" w:hAnsi="Times New Roman"/>
        </w:rPr>
        <w:t xml:space="preserve"> </w:t>
      </w:r>
      <w:r>
        <w:rPr>
          <w:rFonts w:ascii="Times New Roman" w:hAnsi="Times New Roman"/>
        </w:rPr>
        <w:t xml:space="preserve">прописа, а укључује </w:t>
      </w:r>
      <w:r w:rsidRPr="000B0222">
        <w:rPr>
          <w:rFonts w:ascii="Times New Roman" w:hAnsi="Times New Roman"/>
        </w:rPr>
        <w:t xml:space="preserve">и </w:t>
      </w:r>
      <w:r>
        <w:rPr>
          <w:rFonts w:ascii="Times New Roman" w:hAnsi="Times New Roman"/>
        </w:rPr>
        <w:t>предлагање</w:t>
      </w:r>
      <w:r w:rsidRPr="000B0222">
        <w:rPr>
          <w:rFonts w:ascii="Times New Roman" w:hAnsi="Times New Roman"/>
        </w:rPr>
        <w:t xml:space="preserve"> мера подршке за радну мобилност младих код органа</w:t>
      </w:r>
      <w:r>
        <w:rPr>
          <w:rFonts w:ascii="Times New Roman" w:hAnsi="Times New Roman"/>
        </w:rPr>
        <w:t xml:space="preserve"> државне управе у чијем су делокругу надлежности за предлагање или доношење прописа</w:t>
      </w:r>
      <w:r w:rsidRPr="000B0222">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Default="0039506E">
    <w:pPr>
      <w:pStyle w:val="Header"/>
    </w:pPr>
  </w:p>
  <w:p w:rsidR="0039506E" w:rsidRDefault="003950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Pr="00A520BD" w:rsidRDefault="0039506E" w:rsidP="00A520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ACED2E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A1FA4"/>
    <w:multiLevelType w:val="hybridMultilevel"/>
    <w:tmpl w:val="36864548"/>
    <w:lvl w:ilvl="0" w:tplc="7228DAE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A5964"/>
    <w:multiLevelType w:val="hybridMultilevel"/>
    <w:tmpl w:val="2D568248"/>
    <w:lvl w:ilvl="0" w:tplc="791C837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1107E"/>
    <w:multiLevelType w:val="hybridMultilevel"/>
    <w:tmpl w:val="E13C5B44"/>
    <w:lvl w:ilvl="0" w:tplc="82DA51A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33816"/>
    <w:multiLevelType w:val="hybridMultilevel"/>
    <w:tmpl w:val="578C20E0"/>
    <w:lvl w:ilvl="0" w:tplc="7EAE81D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B7D73"/>
    <w:multiLevelType w:val="hybridMultilevel"/>
    <w:tmpl w:val="0EAAD926"/>
    <w:lvl w:ilvl="0" w:tplc="D01AEE9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C0FAD"/>
    <w:multiLevelType w:val="hybridMultilevel"/>
    <w:tmpl w:val="74E87F9C"/>
    <w:lvl w:ilvl="0" w:tplc="15944AC0">
      <w:start w:val="1"/>
      <w:numFmt w:val="decimal"/>
      <w:lvlText w:val="%1."/>
      <w:lvlJc w:val="left"/>
      <w:pPr>
        <w:ind w:left="720" w:hanging="360"/>
      </w:pPr>
      <w:rPr>
        <w:rFonts w:cs="Times New Roman" w:hint="default"/>
        <w:sz w:val="18"/>
        <w:szCs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F573D21"/>
    <w:multiLevelType w:val="hybridMultilevel"/>
    <w:tmpl w:val="D79AB1BA"/>
    <w:lvl w:ilvl="0" w:tplc="FBCC877A">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20A38"/>
    <w:multiLevelType w:val="hybridMultilevel"/>
    <w:tmpl w:val="36A4B938"/>
    <w:lvl w:ilvl="0" w:tplc="A1B4093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8244FF"/>
    <w:multiLevelType w:val="hybridMultilevel"/>
    <w:tmpl w:val="5D4EF194"/>
    <w:lvl w:ilvl="0" w:tplc="6332FFEA">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76C08"/>
    <w:multiLevelType w:val="hybridMultilevel"/>
    <w:tmpl w:val="A33E32C0"/>
    <w:lvl w:ilvl="0" w:tplc="C8F2740E">
      <w:start w:val="27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C96"/>
    <w:multiLevelType w:val="hybridMultilevel"/>
    <w:tmpl w:val="BEF8D9B0"/>
    <w:lvl w:ilvl="0" w:tplc="45448D8C">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A441F"/>
    <w:multiLevelType w:val="hybridMultilevel"/>
    <w:tmpl w:val="5FC47CA4"/>
    <w:lvl w:ilvl="0" w:tplc="27869EB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AD4556"/>
    <w:multiLevelType w:val="hybridMultilevel"/>
    <w:tmpl w:val="A7B45184"/>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1AA1508E"/>
    <w:multiLevelType w:val="hybridMultilevel"/>
    <w:tmpl w:val="CA2462DA"/>
    <w:lvl w:ilvl="0" w:tplc="7DF801C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E359C6"/>
    <w:multiLevelType w:val="hybridMultilevel"/>
    <w:tmpl w:val="51244294"/>
    <w:lvl w:ilvl="0" w:tplc="1368C46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9648D9"/>
    <w:multiLevelType w:val="hybridMultilevel"/>
    <w:tmpl w:val="725A5A18"/>
    <w:lvl w:ilvl="0" w:tplc="FF644DF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AE4CAF"/>
    <w:multiLevelType w:val="hybridMultilevel"/>
    <w:tmpl w:val="5C34BFFC"/>
    <w:lvl w:ilvl="0" w:tplc="49406E14">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E042F"/>
    <w:multiLevelType w:val="hybridMultilevel"/>
    <w:tmpl w:val="1DC43FE8"/>
    <w:lvl w:ilvl="0" w:tplc="8362C0E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74614E"/>
    <w:multiLevelType w:val="hybridMultilevel"/>
    <w:tmpl w:val="0512C08E"/>
    <w:lvl w:ilvl="0" w:tplc="8C0875A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04ED1"/>
    <w:multiLevelType w:val="hybridMultilevel"/>
    <w:tmpl w:val="492211F2"/>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29630845"/>
    <w:multiLevelType w:val="hybridMultilevel"/>
    <w:tmpl w:val="1BFE390C"/>
    <w:lvl w:ilvl="0" w:tplc="08DAFAA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AF5E34"/>
    <w:multiLevelType w:val="hybridMultilevel"/>
    <w:tmpl w:val="EC90F930"/>
    <w:lvl w:ilvl="0" w:tplc="5412AE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E62544"/>
    <w:multiLevelType w:val="hybridMultilevel"/>
    <w:tmpl w:val="7E446F36"/>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346836DF"/>
    <w:multiLevelType w:val="hybridMultilevel"/>
    <w:tmpl w:val="8EAAB912"/>
    <w:lvl w:ilvl="0" w:tplc="D226B73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2223A3"/>
    <w:multiLevelType w:val="hybridMultilevel"/>
    <w:tmpl w:val="0F4E9C94"/>
    <w:lvl w:ilvl="0" w:tplc="BB82217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A06868"/>
    <w:multiLevelType w:val="hybridMultilevel"/>
    <w:tmpl w:val="D64495AA"/>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4C1519C7"/>
    <w:multiLevelType w:val="hybridMultilevel"/>
    <w:tmpl w:val="549ECD6A"/>
    <w:lvl w:ilvl="0" w:tplc="10FE282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B51268"/>
    <w:multiLevelType w:val="hybridMultilevel"/>
    <w:tmpl w:val="CA580A9C"/>
    <w:lvl w:ilvl="0" w:tplc="69D6CC8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14431E"/>
    <w:multiLevelType w:val="hybridMultilevel"/>
    <w:tmpl w:val="802EFA5E"/>
    <w:lvl w:ilvl="0" w:tplc="44A4BF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887F4A"/>
    <w:multiLevelType w:val="hybridMultilevel"/>
    <w:tmpl w:val="C0DC4F6E"/>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91B17C6"/>
    <w:multiLevelType w:val="hybridMultilevel"/>
    <w:tmpl w:val="671037CA"/>
    <w:lvl w:ilvl="0" w:tplc="8B1636B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4D6F0F"/>
    <w:multiLevelType w:val="hybridMultilevel"/>
    <w:tmpl w:val="2C88E39A"/>
    <w:lvl w:ilvl="0" w:tplc="8B522B6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3B0D37"/>
    <w:multiLevelType w:val="hybridMultilevel"/>
    <w:tmpl w:val="CEF06130"/>
    <w:lvl w:ilvl="0" w:tplc="B98CC7E2">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653AB1"/>
    <w:multiLevelType w:val="hybridMultilevel"/>
    <w:tmpl w:val="EFA8C43E"/>
    <w:lvl w:ilvl="0" w:tplc="8102BFB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D7705"/>
    <w:multiLevelType w:val="hybridMultilevel"/>
    <w:tmpl w:val="90D49C28"/>
    <w:lvl w:ilvl="0" w:tplc="1BB0B8C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446702"/>
    <w:multiLevelType w:val="hybridMultilevel"/>
    <w:tmpl w:val="3B406478"/>
    <w:lvl w:ilvl="0" w:tplc="7422CD1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6246D2"/>
    <w:multiLevelType w:val="hybridMultilevel"/>
    <w:tmpl w:val="1C4E45F0"/>
    <w:lvl w:ilvl="0" w:tplc="3AA663AC">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346FB"/>
    <w:multiLevelType w:val="hybridMultilevel"/>
    <w:tmpl w:val="F9747D3A"/>
    <w:lvl w:ilvl="0" w:tplc="BB0ADDD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572B36"/>
    <w:multiLevelType w:val="hybridMultilevel"/>
    <w:tmpl w:val="B672D91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AC1442C"/>
    <w:multiLevelType w:val="hybridMultilevel"/>
    <w:tmpl w:val="B47A1A4A"/>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6B225138"/>
    <w:multiLevelType w:val="hybridMultilevel"/>
    <w:tmpl w:val="25126F30"/>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6B306F9A"/>
    <w:multiLevelType w:val="hybridMultilevel"/>
    <w:tmpl w:val="87843926"/>
    <w:lvl w:ilvl="0" w:tplc="3C1A19F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4505CC"/>
    <w:multiLevelType w:val="hybridMultilevel"/>
    <w:tmpl w:val="6212AB36"/>
    <w:lvl w:ilvl="0" w:tplc="AB9C019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FD60AB"/>
    <w:multiLevelType w:val="hybridMultilevel"/>
    <w:tmpl w:val="2B967A14"/>
    <w:lvl w:ilvl="0" w:tplc="12466F1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031F80"/>
    <w:multiLevelType w:val="hybridMultilevel"/>
    <w:tmpl w:val="C7A6E8C0"/>
    <w:lvl w:ilvl="0" w:tplc="87BCAE7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691F06"/>
    <w:multiLevelType w:val="hybridMultilevel"/>
    <w:tmpl w:val="975E745E"/>
    <w:lvl w:ilvl="0" w:tplc="3CB2F43E">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B4FE7"/>
    <w:multiLevelType w:val="hybridMultilevel"/>
    <w:tmpl w:val="5C42A51E"/>
    <w:lvl w:ilvl="0" w:tplc="65F03E32">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785F13"/>
    <w:multiLevelType w:val="hybridMultilevel"/>
    <w:tmpl w:val="BF2EF40A"/>
    <w:lvl w:ilvl="0" w:tplc="DE04B86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F719FC"/>
    <w:multiLevelType w:val="hybridMultilevel"/>
    <w:tmpl w:val="17DE19FC"/>
    <w:lvl w:ilvl="0" w:tplc="8BF2652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26"/>
  </w:num>
  <w:num w:numId="4">
    <w:abstractNumId w:val="23"/>
  </w:num>
  <w:num w:numId="5">
    <w:abstractNumId w:val="10"/>
  </w:num>
  <w:num w:numId="6">
    <w:abstractNumId w:val="41"/>
  </w:num>
  <w:num w:numId="7">
    <w:abstractNumId w:val="20"/>
  </w:num>
  <w:num w:numId="8">
    <w:abstractNumId w:val="30"/>
  </w:num>
  <w:num w:numId="9">
    <w:abstractNumId w:val="13"/>
  </w:num>
  <w:num w:numId="10">
    <w:abstractNumId w:val="39"/>
  </w:num>
  <w:num w:numId="11">
    <w:abstractNumId w:val="19"/>
  </w:num>
  <w:num w:numId="12">
    <w:abstractNumId w:val="27"/>
  </w:num>
  <w:num w:numId="13">
    <w:abstractNumId w:val="8"/>
  </w:num>
  <w:num w:numId="14">
    <w:abstractNumId w:val="29"/>
  </w:num>
  <w:num w:numId="15">
    <w:abstractNumId w:val="4"/>
  </w:num>
  <w:num w:numId="16">
    <w:abstractNumId w:val="38"/>
  </w:num>
  <w:num w:numId="17">
    <w:abstractNumId w:val="28"/>
  </w:num>
  <w:num w:numId="18">
    <w:abstractNumId w:val="16"/>
  </w:num>
  <w:num w:numId="19">
    <w:abstractNumId w:val="22"/>
  </w:num>
  <w:num w:numId="20">
    <w:abstractNumId w:val="1"/>
  </w:num>
  <w:num w:numId="21">
    <w:abstractNumId w:val="5"/>
  </w:num>
  <w:num w:numId="22">
    <w:abstractNumId w:val="9"/>
  </w:num>
  <w:num w:numId="23">
    <w:abstractNumId w:val="12"/>
  </w:num>
  <w:num w:numId="24">
    <w:abstractNumId w:val="45"/>
  </w:num>
  <w:num w:numId="25">
    <w:abstractNumId w:val="31"/>
  </w:num>
  <w:num w:numId="26">
    <w:abstractNumId w:val="32"/>
  </w:num>
  <w:num w:numId="27">
    <w:abstractNumId w:val="2"/>
  </w:num>
  <w:num w:numId="28">
    <w:abstractNumId w:val="44"/>
  </w:num>
  <w:num w:numId="29">
    <w:abstractNumId w:val="7"/>
  </w:num>
  <w:num w:numId="30">
    <w:abstractNumId w:val="36"/>
  </w:num>
  <w:num w:numId="31">
    <w:abstractNumId w:val="3"/>
  </w:num>
  <w:num w:numId="32">
    <w:abstractNumId w:val="42"/>
  </w:num>
  <w:num w:numId="33">
    <w:abstractNumId w:val="37"/>
  </w:num>
  <w:num w:numId="34">
    <w:abstractNumId w:val="33"/>
  </w:num>
  <w:num w:numId="35">
    <w:abstractNumId w:val="14"/>
  </w:num>
  <w:num w:numId="36">
    <w:abstractNumId w:val="17"/>
  </w:num>
  <w:num w:numId="37">
    <w:abstractNumId w:val="47"/>
  </w:num>
  <w:num w:numId="38">
    <w:abstractNumId w:val="34"/>
  </w:num>
  <w:num w:numId="39">
    <w:abstractNumId w:val="11"/>
  </w:num>
  <w:num w:numId="40">
    <w:abstractNumId w:val="21"/>
  </w:num>
  <w:num w:numId="41">
    <w:abstractNumId w:val="15"/>
  </w:num>
  <w:num w:numId="42">
    <w:abstractNumId w:val="18"/>
  </w:num>
  <w:num w:numId="43">
    <w:abstractNumId w:val="49"/>
  </w:num>
  <w:num w:numId="44">
    <w:abstractNumId w:val="25"/>
  </w:num>
  <w:num w:numId="45">
    <w:abstractNumId w:val="46"/>
  </w:num>
  <w:num w:numId="46">
    <w:abstractNumId w:val="24"/>
  </w:num>
  <w:num w:numId="47">
    <w:abstractNumId w:val="48"/>
  </w:num>
  <w:num w:numId="48">
    <w:abstractNumId w:val="43"/>
  </w:num>
  <w:num w:numId="49">
    <w:abstractNumId w:val="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52"/>
    <w:rsid w:val="000011BE"/>
    <w:rsid w:val="00002B3B"/>
    <w:rsid w:val="00002D1C"/>
    <w:rsid w:val="00005A51"/>
    <w:rsid w:val="000074EF"/>
    <w:rsid w:val="00007BE2"/>
    <w:rsid w:val="000102F5"/>
    <w:rsid w:val="0001223C"/>
    <w:rsid w:val="0001491B"/>
    <w:rsid w:val="00015123"/>
    <w:rsid w:val="00016BDE"/>
    <w:rsid w:val="00020D5D"/>
    <w:rsid w:val="000236FF"/>
    <w:rsid w:val="00023C35"/>
    <w:rsid w:val="00024445"/>
    <w:rsid w:val="00024532"/>
    <w:rsid w:val="00024BF0"/>
    <w:rsid w:val="00025046"/>
    <w:rsid w:val="00027491"/>
    <w:rsid w:val="000278EA"/>
    <w:rsid w:val="00031725"/>
    <w:rsid w:val="00031985"/>
    <w:rsid w:val="00032FF1"/>
    <w:rsid w:val="00036018"/>
    <w:rsid w:val="0003603E"/>
    <w:rsid w:val="000363A7"/>
    <w:rsid w:val="0004018B"/>
    <w:rsid w:val="00040E0E"/>
    <w:rsid w:val="000420CB"/>
    <w:rsid w:val="000423AB"/>
    <w:rsid w:val="0004284C"/>
    <w:rsid w:val="00043D24"/>
    <w:rsid w:val="00044EEE"/>
    <w:rsid w:val="00044F44"/>
    <w:rsid w:val="00045130"/>
    <w:rsid w:val="00046A7E"/>
    <w:rsid w:val="00047E3C"/>
    <w:rsid w:val="000523AE"/>
    <w:rsid w:val="000523F4"/>
    <w:rsid w:val="000552A2"/>
    <w:rsid w:val="00055BD4"/>
    <w:rsid w:val="00056D4C"/>
    <w:rsid w:val="00057C9A"/>
    <w:rsid w:val="0006003E"/>
    <w:rsid w:val="00060B9F"/>
    <w:rsid w:val="000611A2"/>
    <w:rsid w:val="00061ABA"/>
    <w:rsid w:val="00061E48"/>
    <w:rsid w:val="000624E6"/>
    <w:rsid w:val="00062DBB"/>
    <w:rsid w:val="00063F9C"/>
    <w:rsid w:val="00064D9F"/>
    <w:rsid w:val="0006520C"/>
    <w:rsid w:val="0006589B"/>
    <w:rsid w:val="0006690A"/>
    <w:rsid w:val="0006789E"/>
    <w:rsid w:val="000715DB"/>
    <w:rsid w:val="00072828"/>
    <w:rsid w:val="00072E30"/>
    <w:rsid w:val="0007364D"/>
    <w:rsid w:val="00073B72"/>
    <w:rsid w:val="00076F49"/>
    <w:rsid w:val="00080AB0"/>
    <w:rsid w:val="00080E46"/>
    <w:rsid w:val="000813AA"/>
    <w:rsid w:val="00082D8F"/>
    <w:rsid w:val="00082E82"/>
    <w:rsid w:val="00083796"/>
    <w:rsid w:val="0008564B"/>
    <w:rsid w:val="0008619E"/>
    <w:rsid w:val="000906A0"/>
    <w:rsid w:val="00090851"/>
    <w:rsid w:val="00091A3E"/>
    <w:rsid w:val="00093F60"/>
    <w:rsid w:val="00095237"/>
    <w:rsid w:val="000954D8"/>
    <w:rsid w:val="00096FB9"/>
    <w:rsid w:val="00097A3D"/>
    <w:rsid w:val="000A0A7B"/>
    <w:rsid w:val="000A1F04"/>
    <w:rsid w:val="000A2C46"/>
    <w:rsid w:val="000A2F42"/>
    <w:rsid w:val="000A3701"/>
    <w:rsid w:val="000A40E5"/>
    <w:rsid w:val="000A5072"/>
    <w:rsid w:val="000A60BC"/>
    <w:rsid w:val="000A6521"/>
    <w:rsid w:val="000A7F01"/>
    <w:rsid w:val="000B0222"/>
    <w:rsid w:val="000B024C"/>
    <w:rsid w:val="000B27DF"/>
    <w:rsid w:val="000B43DC"/>
    <w:rsid w:val="000B5FCB"/>
    <w:rsid w:val="000B5FF2"/>
    <w:rsid w:val="000B76E9"/>
    <w:rsid w:val="000B7D54"/>
    <w:rsid w:val="000C1110"/>
    <w:rsid w:val="000C1BAB"/>
    <w:rsid w:val="000C2F5F"/>
    <w:rsid w:val="000C367C"/>
    <w:rsid w:val="000C3967"/>
    <w:rsid w:val="000C4573"/>
    <w:rsid w:val="000C51DE"/>
    <w:rsid w:val="000C61D9"/>
    <w:rsid w:val="000C7DE4"/>
    <w:rsid w:val="000D04F7"/>
    <w:rsid w:val="000D0AE3"/>
    <w:rsid w:val="000D201D"/>
    <w:rsid w:val="000D2876"/>
    <w:rsid w:val="000D2A5C"/>
    <w:rsid w:val="000D32E0"/>
    <w:rsid w:val="000D35E6"/>
    <w:rsid w:val="000D3726"/>
    <w:rsid w:val="000D41B5"/>
    <w:rsid w:val="000D4886"/>
    <w:rsid w:val="000D4984"/>
    <w:rsid w:val="000D5D90"/>
    <w:rsid w:val="000D6845"/>
    <w:rsid w:val="000D749B"/>
    <w:rsid w:val="000D763B"/>
    <w:rsid w:val="000E20C6"/>
    <w:rsid w:val="000E2991"/>
    <w:rsid w:val="000F0656"/>
    <w:rsid w:val="000F2008"/>
    <w:rsid w:val="000F49BF"/>
    <w:rsid w:val="000F4A28"/>
    <w:rsid w:val="000F4C77"/>
    <w:rsid w:val="0010090A"/>
    <w:rsid w:val="0010189D"/>
    <w:rsid w:val="00101908"/>
    <w:rsid w:val="00103202"/>
    <w:rsid w:val="00104967"/>
    <w:rsid w:val="00106833"/>
    <w:rsid w:val="00107031"/>
    <w:rsid w:val="00107174"/>
    <w:rsid w:val="0010759F"/>
    <w:rsid w:val="00107FAA"/>
    <w:rsid w:val="00120C81"/>
    <w:rsid w:val="001212B8"/>
    <w:rsid w:val="001213F2"/>
    <w:rsid w:val="00121DD8"/>
    <w:rsid w:val="00123314"/>
    <w:rsid w:val="0012387E"/>
    <w:rsid w:val="001254E9"/>
    <w:rsid w:val="0012568B"/>
    <w:rsid w:val="00125DC0"/>
    <w:rsid w:val="00126099"/>
    <w:rsid w:val="001302BE"/>
    <w:rsid w:val="001302D0"/>
    <w:rsid w:val="001303BD"/>
    <w:rsid w:val="0013059F"/>
    <w:rsid w:val="00131761"/>
    <w:rsid w:val="00131981"/>
    <w:rsid w:val="0013247C"/>
    <w:rsid w:val="00132DFC"/>
    <w:rsid w:val="00135190"/>
    <w:rsid w:val="00135D80"/>
    <w:rsid w:val="00140DD6"/>
    <w:rsid w:val="0014177D"/>
    <w:rsid w:val="00141E66"/>
    <w:rsid w:val="00142193"/>
    <w:rsid w:val="00142A84"/>
    <w:rsid w:val="00145880"/>
    <w:rsid w:val="001458CE"/>
    <w:rsid w:val="00145FFD"/>
    <w:rsid w:val="0014631F"/>
    <w:rsid w:val="0014682E"/>
    <w:rsid w:val="001469C9"/>
    <w:rsid w:val="001471D3"/>
    <w:rsid w:val="00147B4C"/>
    <w:rsid w:val="00150457"/>
    <w:rsid w:val="00150C11"/>
    <w:rsid w:val="00152E24"/>
    <w:rsid w:val="001539FE"/>
    <w:rsid w:val="0015408F"/>
    <w:rsid w:val="001546C0"/>
    <w:rsid w:val="00156000"/>
    <w:rsid w:val="00156747"/>
    <w:rsid w:val="001567EC"/>
    <w:rsid w:val="0015792D"/>
    <w:rsid w:val="00164843"/>
    <w:rsid w:val="00166050"/>
    <w:rsid w:val="00166B04"/>
    <w:rsid w:val="00167108"/>
    <w:rsid w:val="001674D1"/>
    <w:rsid w:val="00167784"/>
    <w:rsid w:val="00171DE3"/>
    <w:rsid w:val="0017203D"/>
    <w:rsid w:val="00173067"/>
    <w:rsid w:val="00173FE6"/>
    <w:rsid w:val="0017474C"/>
    <w:rsid w:val="001766D3"/>
    <w:rsid w:val="00176ABC"/>
    <w:rsid w:val="00177181"/>
    <w:rsid w:val="001821C0"/>
    <w:rsid w:val="00182255"/>
    <w:rsid w:val="001824B9"/>
    <w:rsid w:val="00182D2B"/>
    <w:rsid w:val="00183583"/>
    <w:rsid w:val="00183CF6"/>
    <w:rsid w:val="001843FB"/>
    <w:rsid w:val="00184435"/>
    <w:rsid w:val="0018546B"/>
    <w:rsid w:val="00185D33"/>
    <w:rsid w:val="00185E68"/>
    <w:rsid w:val="00186A67"/>
    <w:rsid w:val="001909AA"/>
    <w:rsid w:val="00190B32"/>
    <w:rsid w:val="00191E54"/>
    <w:rsid w:val="00194A96"/>
    <w:rsid w:val="00194E08"/>
    <w:rsid w:val="0019522A"/>
    <w:rsid w:val="0019602F"/>
    <w:rsid w:val="00196FD6"/>
    <w:rsid w:val="00197646"/>
    <w:rsid w:val="00197F7C"/>
    <w:rsid w:val="001A06C7"/>
    <w:rsid w:val="001A0844"/>
    <w:rsid w:val="001A0FCD"/>
    <w:rsid w:val="001A10B1"/>
    <w:rsid w:val="001A1AA1"/>
    <w:rsid w:val="001A25B7"/>
    <w:rsid w:val="001A3911"/>
    <w:rsid w:val="001A3AA8"/>
    <w:rsid w:val="001A3EC2"/>
    <w:rsid w:val="001A5BC1"/>
    <w:rsid w:val="001A5FC8"/>
    <w:rsid w:val="001A7CCD"/>
    <w:rsid w:val="001B0FF0"/>
    <w:rsid w:val="001B2A34"/>
    <w:rsid w:val="001B3F63"/>
    <w:rsid w:val="001C0B15"/>
    <w:rsid w:val="001C1E2A"/>
    <w:rsid w:val="001C29E8"/>
    <w:rsid w:val="001C584C"/>
    <w:rsid w:val="001D067B"/>
    <w:rsid w:val="001D28EA"/>
    <w:rsid w:val="001D3D73"/>
    <w:rsid w:val="001D4F47"/>
    <w:rsid w:val="001D6F80"/>
    <w:rsid w:val="001D7A0D"/>
    <w:rsid w:val="001E278B"/>
    <w:rsid w:val="001E2ACC"/>
    <w:rsid w:val="001E3541"/>
    <w:rsid w:val="001E3E04"/>
    <w:rsid w:val="001E75C5"/>
    <w:rsid w:val="001F1FB5"/>
    <w:rsid w:val="001F237B"/>
    <w:rsid w:val="001F2CBC"/>
    <w:rsid w:val="001F3541"/>
    <w:rsid w:val="001F3CAB"/>
    <w:rsid w:val="001F60CF"/>
    <w:rsid w:val="00202282"/>
    <w:rsid w:val="002046D3"/>
    <w:rsid w:val="00205DE2"/>
    <w:rsid w:val="00206517"/>
    <w:rsid w:val="00211789"/>
    <w:rsid w:val="002117E0"/>
    <w:rsid w:val="0021197B"/>
    <w:rsid w:val="00212D97"/>
    <w:rsid w:val="002154E9"/>
    <w:rsid w:val="0021598E"/>
    <w:rsid w:val="002168A5"/>
    <w:rsid w:val="00217EB3"/>
    <w:rsid w:val="00223C5B"/>
    <w:rsid w:val="002244B3"/>
    <w:rsid w:val="002302FD"/>
    <w:rsid w:val="00230A75"/>
    <w:rsid w:val="00231650"/>
    <w:rsid w:val="00231B93"/>
    <w:rsid w:val="00231DEF"/>
    <w:rsid w:val="00232461"/>
    <w:rsid w:val="00233A4C"/>
    <w:rsid w:val="00234939"/>
    <w:rsid w:val="00236136"/>
    <w:rsid w:val="00236CC8"/>
    <w:rsid w:val="002378F0"/>
    <w:rsid w:val="00242E0E"/>
    <w:rsid w:val="00242E88"/>
    <w:rsid w:val="00244DDF"/>
    <w:rsid w:val="00245194"/>
    <w:rsid w:val="00246116"/>
    <w:rsid w:val="00247988"/>
    <w:rsid w:val="00250D1C"/>
    <w:rsid w:val="00252637"/>
    <w:rsid w:val="00252BF7"/>
    <w:rsid w:val="002530FA"/>
    <w:rsid w:val="00253724"/>
    <w:rsid w:val="0025399F"/>
    <w:rsid w:val="00253A47"/>
    <w:rsid w:val="00255B52"/>
    <w:rsid w:val="00255EAD"/>
    <w:rsid w:val="00256A7A"/>
    <w:rsid w:val="00260A67"/>
    <w:rsid w:val="002628D5"/>
    <w:rsid w:val="00262A50"/>
    <w:rsid w:val="00264592"/>
    <w:rsid w:val="002645E7"/>
    <w:rsid w:val="00265370"/>
    <w:rsid w:val="002674A5"/>
    <w:rsid w:val="00270959"/>
    <w:rsid w:val="00271A54"/>
    <w:rsid w:val="002727E7"/>
    <w:rsid w:val="00273F32"/>
    <w:rsid w:val="002764EE"/>
    <w:rsid w:val="0027678A"/>
    <w:rsid w:val="00280107"/>
    <w:rsid w:val="00280BF6"/>
    <w:rsid w:val="00280E8C"/>
    <w:rsid w:val="00280F8D"/>
    <w:rsid w:val="0028363C"/>
    <w:rsid w:val="0028455E"/>
    <w:rsid w:val="00285B93"/>
    <w:rsid w:val="00285E07"/>
    <w:rsid w:val="00286A53"/>
    <w:rsid w:val="00287E63"/>
    <w:rsid w:val="002909F6"/>
    <w:rsid w:val="002929E9"/>
    <w:rsid w:val="00293274"/>
    <w:rsid w:val="0029391F"/>
    <w:rsid w:val="00294A7B"/>
    <w:rsid w:val="00294FA2"/>
    <w:rsid w:val="00295573"/>
    <w:rsid w:val="00295DC7"/>
    <w:rsid w:val="002A03F0"/>
    <w:rsid w:val="002A0AFB"/>
    <w:rsid w:val="002A3E84"/>
    <w:rsid w:val="002A50A9"/>
    <w:rsid w:val="002A556D"/>
    <w:rsid w:val="002A5B29"/>
    <w:rsid w:val="002A5BA6"/>
    <w:rsid w:val="002A712E"/>
    <w:rsid w:val="002A7718"/>
    <w:rsid w:val="002A7AB6"/>
    <w:rsid w:val="002B27C1"/>
    <w:rsid w:val="002B296B"/>
    <w:rsid w:val="002B296F"/>
    <w:rsid w:val="002B2D52"/>
    <w:rsid w:val="002B3213"/>
    <w:rsid w:val="002B34B6"/>
    <w:rsid w:val="002B3515"/>
    <w:rsid w:val="002B36A1"/>
    <w:rsid w:val="002B3E17"/>
    <w:rsid w:val="002B6355"/>
    <w:rsid w:val="002B7B49"/>
    <w:rsid w:val="002C04DB"/>
    <w:rsid w:val="002C0EB0"/>
    <w:rsid w:val="002C15CA"/>
    <w:rsid w:val="002C1D3D"/>
    <w:rsid w:val="002C2409"/>
    <w:rsid w:val="002C279F"/>
    <w:rsid w:val="002C7E97"/>
    <w:rsid w:val="002D211F"/>
    <w:rsid w:val="002D2B0E"/>
    <w:rsid w:val="002D2C52"/>
    <w:rsid w:val="002D3FD8"/>
    <w:rsid w:val="002D4268"/>
    <w:rsid w:val="002D49FE"/>
    <w:rsid w:val="002D583F"/>
    <w:rsid w:val="002D6034"/>
    <w:rsid w:val="002D6D9A"/>
    <w:rsid w:val="002D74B3"/>
    <w:rsid w:val="002D75C9"/>
    <w:rsid w:val="002E0A66"/>
    <w:rsid w:val="002E22A0"/>
    <w:rsid w:val="002E23F6"/>
    <w:rsid w:val="002E3004"/>
    <w:rsid w:val="002E3316"/>
    <w:rsid w:val="002E3E05"/>
    <w:rsid w:val="002E6214"/>
    <w:rsid w:val="002E6350"/>
    <w:rsid w:val="002F099E"/>
    <w:rsid w:val="002F19D7"/>
    <w:rsid w:val="002F36C0"/>
    <w:rsid w:val="002F4553"/>
    <w:rsid w:val="002F4A31"/>
    <w:rsid w:val="002F55CB"/>
    <w:rsid w:val="003021AD"/>
    <w:rsid w:val="0030352A"/>
    <w:rsid w:val="003059C3"/>
    <w:rsid w:val="003113F7"/>
    <w:rsid w:val="003125E8"/>
    <w:rsid w:val="00313719"/>
    <w:rsid w:val="0031383B"/>
    <w:rsid w:val="00313B67"/>
    <w:rsid w:val="00313BF5"/>
    <w:rsid w:val="00314486"/>
    <w:rsid w:val="003151EA"/>
    <w:rsid w:val="003154E0"/>
    <w:rsid w:val="00315DE7"/>
    <w:rsid w:val="003216D0"/>
    <w:rsid w:val="003219BF"/>
    <w:rsid w:val="00322B75"/>
    <w:rsid w:val="003315C4"/>
    <w:rsid w:val="00332FC7"/>
    <w:rsid w:val="003344E7"/>
    <w:rsid w:val="00335847"/>
    <w:rsid w:val="0034132A"/>
    <w:rsid w:val="00342292"/>
    <w:rsid w:val="00343649"/>
    <w:rsid w:val="00343993"/>
    <w:rsid w:val="003444A2"/>
    <w:rsid w:val="003460EE"/>
    <w:rsid w:val="00346476"/>
    <w:rsid w:val="00347092"/>
    <w:rsid w:val="00347900"/>
    <w:rsid w:val="0034794E"/>
    <w:rsid w:val="003504F3"/>
    <w:rsid w:val="00350F7C"/>
    <w:rsid w:val="0035372F"/>
    <w:rsid w:val="0035408D"/>
    <w:rsid w:val="0035440E"/>
    <w:rsid w:val="00354BC0"/>
    <w:rsid w:val="003554EB"/>
    <w:rsid w:val="003562BD"/>
    <w:rsid w:val="0035712E"/>
    <w:rsid w:val="003601D5"/>
    <w:rsid w:val="003608AD"/>
    <w:rsid w:val="003638BC"/>
    <w:rsid w:val="00363AD3"/>
    <w:rsid w:val="00366B84"/>
    <w:rsid w:val="00370652"/>
    <w:rsid w:val="00371435"/>
    <w:rsid w:val="00371A69"/>
    <w:rsid w:val="00372A94"/>
    <w:rsid w:val="00372D5C"/>
    <w:rsid w:val="00373F98"/>
    <w:rsid w:val="00374366"/>
    <w:rsid w:val="00374492"/>
    <w:rsid w:val="00382250"/>
    <w:rsid w:val="003842FD"/>
    <w:rsid w:val="00384F5A"/>
    <w:rsid w:val="003861CA"/>
    <w:rsid w:val="00387712"/>
    <w:rsid w:val="00390766"/>
    <w:rsid w:val="003923AB"/>
    <w:rsid w:val="0039240A"/>
    <w:rsid w:val="003928E8"/>
    <w:rsid w:val="00392AB6"/>
    <w:rsid w:val="00393393"/>
    <w:rsid w:val="0039345E"/>
    <w:rsid w:val="003942C7"/>
    <w:rsid w:val="003945AB"/>
    <w:rsid w:val="003949EE"/>
    <w:rsid w:val="0039506E"/>
    <w:rsid w:val="00396AF4"/>
    <w:rsid w:val="0039730C"/>
    <w:rsid w:val="00397512"/>
    <w:rsid w:val="00397D5F"/>
    <w:rsid w:val="003A041D"/>
    <w:rsid w:val="003A1853"/>
    <w:rsid w:val="003A42D2"/>
    <w:rsid w:val="003A4418"/>
    <w:rsid w:val="003B1520"/>
    <w:rsid w:val="003B23EE"/>
    <w:rsid w:val="003B346E"/>
    <w:rsid w:val="003B442F"/>
    <w:rsid w:val="003B46A5"/>
    <w:rsid w:val="003B50E2"/>
    <w:rsid w:val="003B5D2C"/>
    <w:rsid w:val="003B616B"/>
    <w:rsid w:val="003B6992"/>
    <w:rsid w:val="003B6B46"/>
    <w:rsid w:val="003B7AE3"/>
    <w:rsid w:val="003B7B00"/>
    <w:rsid w:val="003C014E"/>
    <w:rsid w:val="003C112F"/>
    <w:rsid w:val="003C52F5"/>
    <w:rsid w:val="003C5D64"/>
    <w:rsid w:val="003C68CC"/>
    <w:rsid w:val="003C7897"/>
    <w:rsid w:val="003D284E"/>
    <w:rsid w:val="003D3D3A"/>
    <w:rsid w:val="003D7478"/>
    <w:rsid w:val="003D7A1A"/>
    <w:rsid w:val="003E148C"/>
    <w:rsid w:val="003E24FC"/>
    <w:rsid w:val="003E3FAC"/>
    <w:rsid w:val="003E42A7"/>
    <w:rsid w:val="003E492B"/>
    <w:rsid w:val="003E499B"/>
    <w:rsid w:val="003E5A21"/>
    <w:rsid w:val="003E6492"/>
    <w:rsid w:val="003E67DF"/>
    <w:rsid w:val="003E6B7E"/>
    <w:rsid w:val="003F1700"/>
    <w:rsid w:val="003F18AD"/>
    <w:rsid w:val="003F18B5"/>
    <w:rsid w:val="003F24F3"/>
    <w:rsid w:val="003F407A"/>
    <w:rsid w:val="003F5C38"/>
    <w:rsid w:val="003F6235"/>
    <w:rsid w:val="003F65BB"/>
    <w:rsid w:val="003F6A09"/>
    <w:rsid w:val="0040367C"/>
    <w:rsid w:val="0040393E"/>
    <w:rsid w:val="00404433"/>
    <w:rsid w:val="00404FDB"/>
    <w:rsid w:val="0040574E"/>
    <w:rsid w:val="00406FA2"/>
    <w:rsid w:val="004075C5"/>
    <w:rsid w:val="004077F4"/>
    <w:rsid w:val="00407EE6"/>
    <w:rsid w:val="00411511"/>
    <w:rsid w:val="00411949"/>
    <w:rsid w:val="004122F8"/>
    <w:rsid w:val="004123BF"/>
    <w:rsid w:val="00413597"/>
    <w:rsid w:val="004135E2"/>
    <w:rsid w:val="00415D06"/>
    <w:rsid w:val="00417238"/>
    <w:rsid w:val="004204B0"/>
    <w:rsid w:val="00420B7C"/>
    <w:rsid w:val="0042421F"/>
    <w:rsid w:val="004254D9"/>
    <w:rsid w:val="004257EC"/>
    <w:rsid w:val="00427BED"/>
    <w:rsid w:val="004309B6"/>
    <w:rsid w:val="0043223F"/>
    <w:rsid w:val="00432B6B"/>
    <w:rsid w:val="004333E8"/>
    <w:rsid w:val="004334D9"/>
    <w:rsid w:val="0043460E"/>
    <w:rsid w:val="004361B0"/>
    <w:rsid w:val="004409CB"/>
    <w:rsid w:val="004418EC"/>
    <w:rsid w:val="004430B7"/>
    <w:rsid w:val="00444379"/>
    <w:rsid w:val="00445331"/>
    <w:rsid w:val="0044537A"/>
    <w:rsid w:val="0044687D"/>
    <w:rsid w:val="00446976"/>
    <w:rsid w:val="00447B8C"/>
    <w:rsid w:val="004500AE"/>
    <w:rsid w:val="00450236"/>
    <w:rsid w:val="004503E9"/>
    <w:rsid w:val="004510B3"/>
    <w:rsid w:val="004537D3"/>
    <w:rsid w:val="00453928"/>
    <w:rsid w:val="00453C53"/>
    <w:rsid w:val="004541D8"/>
    <w:rsid w:val="00455B24"/>
    <w:rsid w:val="00455E2D"/>
    <w:rsid w:val="004566D2"/>
    <w:rsid w:val="00457147"/>
    <w:rsid w:val="00462D65"/>
    <w:rsid w:val="00462E6D"/>
    <w:rsid w:val="00464EB8"/>
    <w:rsid w:val="00464F82"/>
    <w:rsid w:val="0046500B"/>
    <w:rsid w:val="00465D4C"/>
    <w:rsid w:val="004661A1"/>
    <w:rsid w:val="0046692B"/>
    <w:rsid w:val="00466F65"/>
    <w:rsid w:val="0047061B"/>
    <w:rsid w:val="00470C93"/>
    <w:rsid w:val="0047161E"/>
    <w:rsid w:val="00471BFC"/>
    <w:rsid w:val="00471F3C"/>
    <w:rsid w:val="00472BA9"/>
    <w:rsid w:val="004731E2"/>
    <w:rsid w:val="00473595"/>
    <w:rsid w:val="00473A46"/>
    <w:rsid w:val="00473B45"/>
    <w:rsid w:val="0047672C"/>
    <w:rsid w:val="00476FD3"/>
    <w:rsid w:val="00477219"/>
    <w:rsid w:val="004832BB"/>
    <w:rsid w:val="004836B1"/>
    <w:rsid w:val="00483E0E"/>
    <w:rsid w:val="00486F0D"/>
    <w:rsid w:val="00486FA5"/>
    <w:rsid w:val="00491E08"/>
    <w:rsid w:val="00492110"/>
    <w:rsid w:val="00493067"/>
    <w:rsid w:val="00495454"/>
    <w:rsid w:val="004956E5"/>
    <w:rsid w:val="0049612A"/>
    <w:rsid w:val="00496185"/>
    <w:rsid w:val="004962C7"/>
    <w:rsid w:val="00496496"/>
    <w:rsid w:val="00496D2D"/>
    <w:rsid w:val="00497446"/>
    <w:rsid w:val="004A036F"/>
    <w:rsid w:val="004A0976"/>
    <w:rsid w:val="004A3BD9"/>
    <w:rsid w:val="004A4242"/>
    <w:rsid w:val="004A4F1C"/>
    <w:rsid w:val="004A5114"/>
    <w:rsid w:val="004A582C"/>
    <w:rsid w:val="004A73AD"/>
    <w:rsid w:val="004A73DD"/>
    <w:rsid w:val="004A7413"/>
    <w:rsid w:val="004B1DCF"/>
    <w:rsid w:val="004B2FB5"/>
    <w:rsid w:val="004B3F9F"/>
    <w:rsid w:val="004B69E9"/>
    <w:rsid w:val="004C0B96"/>
    <w:rsid w:val="004C2CAB"/>
    <w:rsid w:val="004C42E1"/>
    <w:rsid w:val="004C4E3A"/>
    <w:rsid w:val="004C56C2"/>
    <w:rsid w:val="004C660A"/>
    <w:rsid w:val="004C7558"/>
    <w:rsid w:val="004C7DB3"/>
    <w:rsid w:val="004D0405"/>
    <w:rsid w:val="004D0F39"/>
    <w:rsid w:val="004D2B97"/>
    <w:rsid w:val="004D2D3F"/>
    <w:rsid w:val="004D4075"/>
    <w:rsid w:val="004D6866"/>
    <w:rsid w:val="004D6F7F"/>
    <w:rsid w:val="004E1EEA"/>
    <w:rsid w:val="004E20B3"/>
    <w:rsid w:val="004E366A"/>
    <w:rsid w:val="004E4CB6"/>
    <w:rsid w:val="004E5B1F"/>
    <w:rsid w:val="004F04DC"/>
    <w:rsid w:val="004F17F7"/>
    <w:rsid w:val="004F3452"/>
    <w:rsid w:val="004F4057"/>
    <w:rsid w:val="004F4CD0"/>
    <w:rsid w:val="004F5553"/>
    <w:rsid w:val="004F68FB"/>
    <w:rsid w:val="00500E38"/>
    <w:rsid w:val="005022B2"/>
    <w:rsid w:val="00505E65"/>
    <w:rsid w:val="00506927"/>
    <w:rsid w:val="005079E2"/>
    <w:rsid w:val="00507C31"/>
    <w:rsid w:val="00510C62"/>
    <w:rsid w:val="00511526"/>
    <w:rsid w:val="00513410"/>
    <w:rsid w:val="00513B52"/>
    <w:rsid w:val="00513DCA"/>
    <w:rsid w:val="00515304"/>
    <w:rsid w:val="00516383"/>
    <w:rsid w:val="00517C5C"/>
    <w:rsid w:val="00524A10"/>
    <w:rsid w:val="0052580A"/>
    <w:rsid w:val="00526236"/>
    <w:rsid w:val="00526416"/>
    <w:rsid w:val="00527801"/>
    <w:rsid w:val="00527FEF"/>
    <w:rsid w:val="00531A22"/>
    <w:rsid w:val="005322D4"/>
    <w:rsid w:val="00533164"/>
    <w:rsid w:val="00533FEE"/>
    <w:rsid w:val="005346A1"/>
    <w:rsid w:val="00535226"/>
    <w:rsid w:val="00535974"/>
    <w:rsid w:val="00535EA2"/>
    <w:rsid w:val="0053681C"/>
    <w:rsid w:val="005416E8"/>
    <w:rsid w:val="00544F92"/>
    <w:rsid w:val="00546B18"/>
    <w:rsid w:val="0054753E"/>
    <w:rsid w:val="00547DC5"/>
    <w:rsid w:val="005513BF"/>
    <w:rsid w:val="00551FA3"/>
    <w:rsid w:val="0055453A"/>
    <w:rsid w:val="00554815"/>
    <w:rsid w:val="00554E24"/>
    <w:rsid w:val="00556B84"/>
    <w:rsid w:val="00557E69"/>
    <w:rsid w:val="00560613"/>
    <w:rsid w:val="00560A99"/>
    <w:rsid w:val="00560D23"/>
    <w:rsid w:val="00561AD0"/>
    <w:rsid w:val="0056214B"/>
    <w:rsid w:val="00562677"/>
    <w:rsid w:val="00562946"/>
    <w:rsid w:val="005700B0"/>
    <w:rsid w:val="00570F65"/>
    <w:rsid w:val="00572AE5"/>
    <w:rsid w:val="005737F8"/>
    <w:rsid w:val="00574A13"/>
    <w:rsid w:val="00574CC0"/>
    <w:rsid w:val="00582A4E"/>
    <w:rsid w:val="00584414"/>
    <w:rsid w:val="00584F42"/>
    <w:rsid w:val="00585DEE"/>
    <w:rsid w:val="00586057"/>
    <w:rsid w:val="00586B01"/>
    <w:rsid w:val="005872B8"/>
    <w:rsid w:val="005878EE"/>
    <w:rsid w:val="005910EA"/>
    <w:rsid w:val="00591A31"/>
    <w:rsid w:val="0059337B"/>
    <w:rsid w:val="005934D0"/>
    <w:rsid w:val="00595ACC"/>
    <w:rsid w:val="00595CBB"/>
    <w:rsid w:val="00596C3F"/>
    <w:rsid w:val="005A05B6"/>
    <w:rsid w:val="005A0EF4"/>
    <w:rsid w:val="005A1F25"/>
    <w:rsid w:val="005A2625"/>
    <w:rsid w:val="005A3B4A"/>
    <w:rsid w:val="005A3BB2"/>
    <w:rsid w:val="005A3CEF"/>
    <w:rsid w:val="005A5664"/>
    <w:rsid w:val="005A7C9F"/>
    <w:rsid w:val="005B0AB3"/>
    <w:rsid w:val="005B2072"/>
    <w:rsid w:val="005B3302"/>
    <w:rsid w:val="005B341A"/>
    <w:rsid w:val="005B3545"/>
    <w:rsid w:val="005B5225"/>
    <w:rsid w:val="005B562A"/>
    <w:rsid w:val="005C047F"/>
    <w:rsid w:val="005C45E6"/>
    <w:rsid w:val="005C5A8E"/>
    <w:rsid w:val="005C6917"/>
    <w:rsid w:val="005C774B"/>
    <w:rsid w:val="005D0792"/>
    <w:rsid w:val="005D093D"/>
    <w:rsid w:val="005D296D"/>
    <w:rsid w:val="005D2FC3"/>
    <w:rsid w:val="005D399E"/>
    <w:rsid w:val="005D3E2E"/>
    <w:rsid w:val="005D5801"/>
    <w:rsid w:val="005D5A5A"/>
    <w:rsid w:val="005D5CC7"/>
    <w:rsid w:val="005D63CD"/>
    <w:rsid w:val="005D6527"/>
    <w:rsid w:val="005D7019"/>
    <w:rsid w:val="005E20E8"/>
    <w:rsid w:val="005E2176"/>
    <w:rsid w:val="005E2271"/>
    <w:rsid w:val="005E3F9A"/>
    <w:rsid w:val="005E4033"/>
    <w:rsid w:val="005E4698"/>
    <w:rsid w:val="005E5CE2"/>
    <w:rsid w:val="005E6184"/>
    <w:rsid w:val="005E62A1"/>
    <w:rsid w:val="005E63D2"/>
    <w:rsid w:val="005E6CD6"/>
    <w:rsid w:val="005E7B70"/>
    <w:rsid w:val="005E7D71"/>
    <w:rsid w:val="005E7E2A"/>
    <w:rsid w:val="005E7ED0"/>
    <w:rsid w:val="005F0086"/>
    <w:rsid w:val="005F04AE"/>
    <w:rsid w:val="005F22BE"/>
    <w:rsid w:val="005F2370"/>
    <w:rsid w:val="005F296E"/>
    <w:rsid w:val="005F32B3"/>
    <w:rsid w:val="005F4317"/>
    <w:rsid w:val="005F65A6"/>
    <w:rsid w:val="0060388A"/>
    <w:rsid w:val="006043D7"/>
    <w:rsid w:val="00604BB5"/>
    <w:rsid w:val="00605007"/>
    <w:rsid w:val="00605298"/>
    <w:rsid w:val="00605E58"/>
    <w:rsid w:val="00606B24"/>
    <w:rsid w:val="00607BB9"/>
    <w:rsid w:val="00612FB1"/>
    <w:rsid w:val="00614ED1"/>
    <w:rsid w:val="006155E8"/>
    <w:rsid w:val="00616241"/>
    <w:rsid w:val="00621302"/>
    <w:rsid w:val="00622164"/>
    <w:rsid w:val="00624695"/>
    <w:rsid w:val="00624913"/>
    <w:rsid w:val="00624C7A"/>
    <w:rsid w:val="006250ED"/>
    <w:rsid w:val="00625CFD"/>
    <w:rsid w:val="0062672C"/>
    <w:rsid w:val="00626EB5"/>
    <w:rsid w:val="006275DB"/>
    <w:rsid w:val="00640B03"/>
    <w:rsid w:val="00643277"/>
    <w:rsid w:val="006441D2"/>
    <w:rsid w:val="00645A1C"/>
    <w:rsid w:val="00645ACC"/>
    <w:rsid w:val="00647AC2"/>
    <w:rsid w:val="00647C5A"/>
    <w:rsid w:val="00650F37"/>
    <w:rsid w:val="00651504"/>
    <w:rsid w:val="00652238"/>
    <w:rsid w:val="00652716"/>
    <w:rsid w:val="006532B0"/>
    <w:rsid w:val="00653D9B"/>
    <w:rsid w:val="006540D7"/>
    <w:rsid w:val="00656D0D"/>
    <w:rsid w:val="0066193B"/>
    <w:rsid w:val="00665B71"/>
    <w:rsid w:val="006661BF"/>
    <w:rsid w:val="006679CD"/>
    <w:rsid w:val="00671D92"/>
    <w:rsid w:val="00672712"/>
    <w:rsid w:val="00672B18"/>
    <w:rsid w:val="006754C4"/>
    <w:rsid w:val="006759D3"/>
    <w:rsid w:val="00675AE6"/>
    <w:rsid w:val="006779E3"/>
    <w:rsid w:val="00683F04"/>
    <w:rsid w:val="006841F3"/>
    <w:rsid w:val="006844E9"/>
    <w:rsid w:val="00684732"/>
    <w:rsid w:val="00685ED6"/>
    <w:rsid w:val="00686430"/>
    <w:rsid w:val="00686E61"/>
    <w:rsid w:val="006876C7"/>
    <w:rsid w:val="00690493"/>
    <w:rsid w:val="0069049B"/>
    <w:rsid w:val="00691FD9"/>
    <w:rsid w:val="00692103"/>
    <w:rsid w:val="00692B2C"/>
    <w:rsid w:val="006938B2"/>
    <w:rsid w:val="00695AAE"/>
    <w:rsid w:val="00695E32"/>
    <w:rsid w:val="006A1401"/>
    <w:rsid w:val="006A283C"/>
    <w:rsid w:val="006A368F"/>
    <w:rsid w:val="006A5281"/>
    <w:rsid w:val="006A53FA"/>
    <w:rsid w:val="006A6424"/>
    <w:rsid w:val="006B09C5"/>
    <w:rsid w:val="006B2810"/>
    <w:rsid w:val="006B3177"/>
    <w:rsid w:val="006B3345"/>
    <w:rsid w:val="006B3374"/>
    <w:rsid w:val="006B7FD8"/>
    <w:rsid w:val="006C2045"/>
    <w:rsid w:val="006C2DAB"/>
    <w:rsid w:val="006C2EFB"/>
    <w:rsid w:val="006C2FFA"/>
    <w:rsid w:val="006C3094"/>
    <w:rsid w:val="006C5DD6"/>
    <w:rsid w:val="006C631A"/>
    <w:rsid w:val="006D0A2B"/>
    <w:rsid w:val="006D1774"/>
    <w:rsid w:val="006D211B"/>
    <w:rsid w:val="006D22E0"/>
    <w:rsid w:val="006D2B84"/>
    <w:rsid w:val="006D2B89"/>
    <w:rsid w:val="006D3C1B"/>
    <w:rsid w:val="006D408E"/>
    <w:rsid w:val="006D40F3"/>
    <w:rsid w:val="006D665F"/>
    <w:rsid w:val="006E17EA"/>
    <w:rsid w:val="006E2EF5"/>
    <w:rsid w:val="006E3A36"/>
    <w:rsid w:val="006E4E64"/>
    <w:rsid w:val="006E61A6"/>
    <w:rsid w:val="006E66E7"/>
    <w:rsid w:val="006E7430"/>
    <w:rsid w:val="006E7C43"/>
    <w:rsid w:val="006F338E"/>
    <w:rsid w:val="006F359C"/>
    <w:rsid w:val="006F52C8"/>
    <w:rsid w:val="006F64A5"/>
    <w:rsid w:val="006F65CA"/>
    <w:rsid w:val="006F691A"/>
    <w:rsid w:val="006F6937"/>
    <w:rsid w:val="006F773D"/>
    <w:rsid w:val="006F7B4B"/>
    <w:rsid w:val="00700557"/>
    <w:rsid w:val="00700A07"/>
    <w:rsid w:val="00704AD4"/>
    <w:rsid w:val="007066DA"/>
    <w:rsid w:val="007075D1"/>
    <w:rsid w:val="0070798C"/>
    <w:rsid w:val="00711B22"/>
    <w:rsid w:val="00712FE0"/>
    <w:rsid w:val="007135A3"/>
    <w:rsid w:val="00713FC0"/>
    <w:rsid w:val="00714AE2"/>
    <w:rsid w:val="007151E1"/>
    <w:rsid w:val="007158EE"/>
    <w:rsid w:val="00717A6E"/>
    <w:rsid w:val="00717A75"/>
    <w:rsid w:val="00721A70"/>
    <w:rsid w:val="00721EDF"/>
    <w:rsid w:val="00722F9D"/>
    <w:rsid w:val="00722FBD"/>
    <w:rsid w:val="007245B5"/>
    <w:rsid w:val="00725B24"/>
    <w:rsid w:val="00726DBA"/>
    <w:rsid w:val="007275DE"/>
    <w:rsid w:val="007279AA"/>
    <w:rsid w:val="00727E03"/>
    <w:rsid w:val="00730E5D"/>
    <w:rsid w:val="0073259B"/>
    <w:rsid w:val="007339DE"/>
    <w:rsid w:val="00736973"/>
    <w:rsid w:val="00741E7C"/>
    <w:rsid w:val="00742C8C"/>
    <w:rsid w:val="007454DA"/>
    <w:rsid w:val="007462E7"/>
    <w:rsid w:val="00747524"/>
    <w:rsid w:val="00750B82"/>
    <w:rsid w:val="00750FED"/>
    <w:rsid w:val="00751FED"/>
    <w:rsid w:val="00752757"/>
    <w:rsid w:val="0075324F"/>
    <w:rsid w:val="007540B7"/>
    <w:rsid w:val="00756F65"/>
    <w:rsid w:val="00760053"/>
    <w:rsid w:val="007605A7"/>
    <w:rsid w:val="00760A3F"/>
    <w:rsid w:val="007618A1"/>
    <w:rsid w:val="00761C9B"/>
    <w:rsid w:val="007622DC"/>
    <w:rsid w:val="0076266C"/>
    <w:rsid w:val="00766496"/>
    <w:rsid w:val="007671F2"/>
    <w:rsid w:val="0077114D"/>
    <w:rsid w:val="007718E7"/>
    <w:rsid w:val="00771E7B"/>
    <w:rsid w:val="00772921"/>
    <w:rsid w:val="00775199"/>
    <w:rsid w:val="007757D2"/>
    <w:rsid w:val="00776042"/>
    <w:rsid w:val="007762CB"/>
    <w:rsid w:val="00776759"/>
    <w:rsid w:val="0077717C"/>
    <w:rsid w:val="00780758"/>
    <w:rsid w:val="0078075B"/>
    <w:rsid w:val="00782530"/>
    <w:rsid w:val="0078483C"/>
    <w:rsid w:val="0078502B"/>
    <w:rsid w:val="0078616B"/>
    <w:rsid w:val="00787CB2"/>
    <w:rsid w:val="007923AF"/>
    <w:rsid w:val="0079271F"/>
    <w:rsid w:val="00792A42"/>
    <w:rsid w:val="00792ED0"/>
    <w:rsid w:val="00793759"/>
    <w:rsid w:val="00794ABA"/>
    <w:rsid w:val="007A1728"/>
    <w:rsid w:val="007A4D79"/>
    <w:rsid w:val="007A521E"/>
    <w:rsid w:val="007A5DCD"/>
    <w:rsid w:val="007A6D89"/>
    <w:rsid w:val="007A709E"/>
    <w:rsid w:val="007A787E"/>
    <w:rsid w:val="007B0045"/>
    <w:rsid w:val="007B1C5F"/>
    <w:rsid w:val="007B2ABA"/>
    <w:rsid w:val="007B2FCE"/>
    <w:rsid w:val="007B331B"/>
    <w:rsid w:val="007B49F5"/>
    <w:rsid w:val="007B4EC7"/>
    <w:rsid w:val="007B6254"/>
    <w:rsid w:val="007B670B"/>
    <w:rsid w:val="007B690F"/>
    <w:rsid w:val="007B7CD1"/>
    <w:rsid w:val="007C064D"/>
    <w:rsid w:val="007C06A8"/>
    <w:rsid w:val="007C2126"/>
    <w:rsid w:val="007C240C"/>
    <w:rsid w:val="007C3345"/>
    <w:rsid w:val="007C4A88"/>
    <w:rsid w:val="007C4B40"/>
    <w:rsid w:val="007C5963"/>
    <w:rsid w:val="007C75FF"/>
    <w:rsid w:val="007C7813"/>
    <w:rsid w:val="007C7D51"/>
    <w:rsid w:val="007D1806"/>
    <w:rsid w:val="007D18C8"/>
    <w:rsid w:val="007D5BA1"/>
    <w:rsid w:val="007D6310"/>
    <w:rsid w:val="007D6D78"/>
    <w:rsid w:val="007E3053"/>
    <w:rsid w:val="007E339D"/>
    <w:rsid w:val="007E3CAE"/>
    <w:rsid w:val="007E3E4A"/>
    <w:rsid w:val="007E589C"/>
    <w:rsid w:val="007E58C0"/>
    <w:rsid w:val="007E59A9"/>
    <w:rsid w:val="007E650B"/>
    <w:rsid w:val="007E7C53"/>
    <w:rsid w:val="007F141E"/>
    <w:rsid w:val="007F560F"/>
    <w:rsid w:val="007F6C36"/>
    <w:rsid w:val="007F7218"/>
    <w:rsid w:val="007F7B90"/>
    <w:rsid w:val="007F7F91"/>
    <w:rsid w:val="008012E9"/>
    <w:rsid w:val="00802513"/>
    <w:rsid w:val="00802A97"/>
    <w:rsid w:val="0080326F"/>
    <w:rsid w:val="00804824"/>
    <w:rsid w:val="00804EBB"/>
    <w:rsid w:val="00804ED4"/>
    <w:rsid w:val="00813A1C"/>
    <w:rsid w:val="00815B3C"/>
    <w:rsid w:val="00820B2D"/>
    <w:rsid w:val="008215D2"/>
    <w:rsid w:val="00821D04"/>
    <w:rsid w:val="00822B56"/>
    <w:rsid w:val="00824F11"/>
    <w:rsid w:val="00824FAF"/>
    <w:rsid w:val="0082554C"/>
    <w:rsid w:val="00825C3F"/>
    <w:rsid w:val="00831A1B"/>
    <w:rsid w:val="008322D0"/>
    <w:rsid w:val="0083525E"/>
    <w:rsid w:val="008374AC"/>
    <w:rsid w:val="00840CBF"/>
    <w:rsid w:val="008419A4"/>
    <w:rsid w:val="00842C20"/>
    <w:rsid w:val="0084405A"/>
    <w:rsid w:val="008479B5"/>
    <w:rsid w:val="00847B40"/>
    <w:rsid w:val="00847E3C"/>
    <w:rsid w:val="00850C35"/>
    <w:rsid w:val="00851B80"/>
    <w:rsid w:val="00851FDD"/>
    <w:rsid w:val="00854379"/>
    <w:rsid w:val="00857935"/>
    <w:rsid w:val="00860CF7"/>
    <w:rsid w:val="00860E3B"/>
    <w:rsid w:val="0086230F"/>
    <w:rsid w:val="00862569"/>
    <w:rsid w:val="00862837"/>
    <w:rsid w:val="00862C90"/>
    <w:rsid w:val="00863BB3"/>
    <w:rsid w:val="00863F9C"/>
    <w:rsid w:val="00864C4E"/>
    <w:rsid w:val="00866BF9"/>
    <w:rsid w:val="00866D35"/>
    <w:rsid w:val="00867089"/>
    <w:rsid w:val="008700D6"/>
    <w:rsid w:val="00871760"/>
    <w:rsid w:val="0087179B"/>
    <w:rsid w:val="00873810"/>
    <w:rsid w:val="00874C09"/>
    <w:rsid w:val="00881B89"/>
    <w:rsid w:val="0088217C"/>
    <w:rsid w:val="00882A31"/>
    <w:rsid w:val="008833E2"/>
    <w:rsid w:val="00886B1D"/>
    <w:rsid w:val="00886C2E"/>
    <w:rsid w:val="00887566"/>
    <w:rsid w:val="00887621"/>
    <w:rsid w:val="00887C8D"/>
    <w:rsid w:val="00890322"/>
    <w:rsid w:val="00890621"/>
    <w:rsid w:val="0089273D"/>
    <w:rsid w:val="008932EA"/>
    <w:rsid w:val="00893305"/>
    <w:rsid w:val="00895B3D"/>
    <w:rsid w:val="008968DC"/>
    <w:rsid w:val="0089699A"/>
    <w:rsid w:val="00897AC3"/>
    <w:rsid w:val="008A0A5C"/>
    <w:rsid w:val="008A51C6"/>
    <w:rsid w:val="008A5290"/>
    <w:rsid w:val="008A60F6"/>
    <w:rsid w:val="008B0280"/>
    <w:rsid w:val="008B0DDC"/>
    <w:rsid w:val="008B0EF5"/>
    <w:rsid w:val="008B1C16"/>
    <w:rsid w:val="008B1FF0"/>
    <w:rsid w:val="008B2E14"/>
    <w:rsid w:val="008B401D"/>
    <w:rsid w:val="008B5610"/>
    <w:rsid w:val="008C1E8D"/>
    <w:rsid w:val="008C2A6E"/>
    <w:rsid w:val="008C3AA1"/>
    <w:rsid w:val="008C49F2"/>
    <w:rsid w:val="008C4EC9"/>
    <w:rsid w:val="008C5D4D"/>
    <w:rsid w:val="008C5F4A"/>
    <w:rsid w:val="008C6347"/>
    <w:rsid w:val="008C746A"/>
    <w:rsid w:val="008C78E0"/>
    <w:rsid w:val="008C7B9B"/>
    <w:rsid w:val="008D1174"/>
    <w:rsid w:val="008D51F5"/>
    <w:rsid w:val="008D5996"/>
    <w:rsid w:val="008D5E61"/>
    <w:rsid w:val="008D5E92"/>
    <w:rsid w:val="008D6E66"/>
    <w:rsid w:val="008D73AB"/>
    <w:rsid w:val="008E0853"/>
    <w:rsid w:val="008E19E0"/>
    <w:rsid w:val="008E2549"/>
    <w:rsid w:val="008E2AF2"/>
    <w:rsid w:val="008E2F72"/>
    <w:rsid w:val="008E4731"/>
    <w:rsid w:val="008E5EEB"/>
    <w:rsid w:val="008E63A7"/>
    <w:rsid w:val="008E700A"/>
    <w:rsid w:val="008F076C"/>
    <w:rsid w:val="008F0C79"/>
    <w:rsid w:val="008F2B5A"/>
    <w:rsid w:val="008F5E67"/>
    <w:rsid w:val="008F6062"/>
    <w:rsid w:val="008F7529"/>
    <w:rsid w:val="008F7808"/>
    <w:rsid w:val="00901538"/>
    <w:rsid w:val="0090354C"/>
    <w:rsid w:val="00903A4B"/>
    <w:rsid w:val="0090467D"/>
    <w:rsid w:val="00904828"/>
    <w:rsid w:val="0090594A"/>
    <w:rsid w:val="009066B5"/>
    <w:rsid w:val="00907074"/>
    <w:rsid w:val="009100F9"/>
    <w:rsid w:val="0091150F"/>
    <w:rsid w:val="009121FD"/>
    <w:rsid w:val="0091224D"/>
    <w:rsid w:val="0091367B"/>
    <w:rsid w:val="009141AA"/>
    <w:rsid w:val="0091429B"/>
    <w:rsid w:val="00914977"/>
    <w:rsid w:val="00914FE4"/>
    <w:rsid w:val="00916002"/>
    <w:rsid w:val="009165FD"/>
    <w:rsid w:val="009171D3"/>
    <w:rsid w:val="00920A59"/>
    <w:rsid w:val="00921101"/>
    <w:rsid w:val="009214E0"/>
    <w:rsid w:val="009216A1"/>
    <w:rsid w:val="00922048"/>
    <w:rsid w:val="0092578D"/>
    <w:rsid w:val="009261DE"/>
    <w:rsid w:val="009261F4"/>
    <w:rsid w:val="009272C2"/>
    <w:rsid w:val="0092771F"/>
    <w:rsid w:val="00927D2C"/>
    <w:rsid w:val="00930549"/>
    <w:rsid w:val="00930C5E"/>
    <w:rsid w:val="00930E40"/>
    <w:rsid w:val="00932907"/>
    <w:rsid w:val="0093375F"/>
    <w:rsid w:val="0093414C"/>
    <w:rsid w:val="00936D9B"/>
    <w:rsid w:val="00940881"/>
    <w:rsid w:val="00941025"/>
    <w:rsid w:val="00941171"/>
    <w:rsid w:val="009412D2"/>
    <w:rsid w:val="00941B28"/>
    <w:rsid w:val="00942E0E"/>
    <w:rsid w:val="0094316E"/>
    <w:rsid w:val="00943269"/>
    <w:rsid w:val="009436DB"/>
    <w:rsid w:val="00944238"/>
    <w:rsid w:val="00944A58"/>
    <w:rsid w:val="00946A70"/>
    <w:rsid w:val="00946A80"/>
    <w:rsid w:val="00946CF1"/>
    <w:rsid w:val="00947C00"/>
    <w:rsid w:val="00950171"/>
    <w:rsid w:val="009511EA"/>
    <w:rsid w:val="00952205"/>
    <w:rsid w:val="0095389E"/>
    <w:rsid w:val="00953A26"/>
    <w:rsid w:val="009559CF"/>
    <w:rsid w:val="00956DCB"/>
    <w:rsid w:val="00960426"/>
    <w:rsid w:val="00960A83"/>
    <w:rsid w:val="00960FAA"/>
    <w:rsid w:val="00962261"/>
    <w:rsid w:val="00963CB8"/>
    <w:rsid w:val="0096571D"/>
    <w:rsid w:val="009667E9"/>
    <w:rsid w:val="009672BA"/>
    <w:rsid w:val="009672D9"/>
    <w:rsid w:val="00967DE6"/>
    <w:rsid w:val="00970E38"/>
    <w:rsid w:val="00971072"/>
    <w:rsid w:val="00972D5B"/>
    <w:rsid w:val="00975DD8"/>
    <w:rsid w:val="0098080F"/>
    <w:rsid w:val="00981E5E"/>
    <w:rsid w:val="009824D9"/>
    <w:rsid w:val="00982553"/>
    <w:rsid w:val="0098280A"/>
    <w:rsid w:val="00982D09"/>
    <w:rsid w:val="00984DAC"/>
    <w:rsid w:val="009851B0"/>
    <w:rsid w:val="009911D5"/>
    <w:rsid w:val="0099149B"/>
    <w:rsid w:val="009928C5"/>
    <w:rsid w:val="009960A9"/>
    <w:rsid w:val="00996E34"/>
    <w:rsid w:val="0099704D"/>
    <w:rsid w:val="009974AE"/>
    <w:rsid w:val="009A06F1"/>
    <w:rsid w:val="009A1344"/>
    <w:rsid w:val="009A13FB"/>
    <w:rsid w:val="009A1939"/>
    <w:rsid w:val="009A2A81"/>
    <w:rsid w:val="009A35D4"/>
    <w:rsid w:val="009A5204"/>
    <w:rsid w:val="009A69CA"/>
    <w:rsid w:val="009A6D42"/>
    <w:rsid w:val="009A7714"/>
    <w:rsid w:val="009A7AA7"/>
    <w:rsid w:val="009B0B32"/>
    <w:rsid w:val="009B234A"/>
    <w:rsid w:val="009B36F8"/>
    <w:rsid w:val="009B3A76"/>
    <w:rsid w:val="009B4C16"/>
    <w:rsid w:val="009B4CC8"/>
    <w:rsid w:val="009B610A"/>
    <w:rsid w:val="009C11D5"/>
    <w:rsid w:val="009C15A1"/>
    <w:rsid w:val="009C1C73"/>
    <w:rsid w:val="009C1D00"/>
    <w:rsid w:val="009C2123"/>
    <w:rsid w:val="009C28D4"/>
    <w:rsid w:val="009C6F3B"/>
    <w:rsid w:val="009D1C9A"/>
    <w:rsid w:val="009D1EF7"/>
    <w:rsid w:val="009D2FA4"/>
    <w:rsid w:val="009D43C5"/>
    <w:rsid w:val="009D49AC"/>
    <w:rsid w:val="009D59CB"/>
    <w:rsid w:val="009D640B"/>
    <w:rsid w:val="009D65EE"/>
    <w:rsid w:val="009D6E62"/>
    <w:rsid w:val="009E2D7F"/>
    <w:rsid w:val="009E3183"/>
    <w:rsid w:val="009E3A66"/>
    <w:rsid w:val="009E5E2E"/>
    <w:rsid w:val="009E622D"/>
    <w:rsid w:val="009F07FC"/>
    <w:rsid w:val="009F34FC"/>
    <w:rsid w:val="009F4517"/>
    <w:rsid w:val="009F70B0"/>
    <w:rsid w:val="009F7559"/>
    <w:rsid w:val="00A00120"/>
    <w:rsid w:val="00A0192B"/>
    <w:rsid w:val="00A01FA5"/>
    <w:rsid w:val="00A02587"/>
    <w:rsid w:val="00A02F82"/>
    <w:rsid w:val="00A03A3F"/>
    <w:rsid w:val="00A04E4C"/>
    <w:rsid w:val="00A052F0"/>
    <w:rsid w:val="00A06E46"/>
    <w:rsid w:val="00A071E0"/>
    <w:rsid w:val="00A075F9"/>
    <w:rsid w:val="00A07861"/>
    <w:rsid w:val="00A0799F"/>
    <w:rsid w:val="00A07FE1"/>
    <w:rsid w:val="00A1022D"/>
    <w:rsid w:val="00A1080B"/>
    <w:rsid w:val="00A1215A"/>
    <w:rsid w:val="00A129BA"/>
    <w:rsid w:val="00A134E6"/>
    <w:rsid w:val="00A14176"/>
    <w:rsid w:val="00A15174"/>
    <w:rsid w:val="00A156BD"/>
    <w:rsid w:val="00A1580E"/>
    <w:rsid w:val="00A17D6A"/>
    <w:rsid w:val="00A21224"/>
    <w:rsid w:val="00A22C0D"/>
    <w:rsid w:val="00A2320F"/>
    <w:rsid w:val="00A23CAE"/>
    <w:rsid w:val="00A24E68"/>
    <w:rsid w:val="00A251C9"/>
    <w:rsid w:val="00A25324"/>
    <w:rsid w:val="00A25538"/>
    <w:rsid w:val="00A27DB6"/>
    <w:rsid w:val="00A30CEE"/>
    <w:rsid w:val="00A34EDC"/>
    <w:rsid w:val="00A35EF8"/>
    <w:rsid w:val="00A35F4B"/>
    <w:rsid w:val="00A375EC"/>
    <w:rsid w:val="00A40FA1"/>
    <w:rsid w:val="00A41E9B"/>
    <w:rsid w:val="00A42119"/>
    <w:rsid w:val="00A42857"/>
    <w:rsid w:val="00A42ABA"/>
    <w:rsid w:val="00A43CA9"/>
    <w:rsid w:val="00A45D07"/>
    <w:rsid w:val="00A4731C"/>
    <w:rsid w:val="00A47330"/>
    <w:rsid w:val="00A51756"/>
    <w:rsid w:val="00A520BD"/>
    <w:rsid w:val="00A5253D"/>
    <w:rsid w:val="00A54D2B"/>
    <w:rsid w:val="00A56CB8"/>
    <w:rsid w:val="00A5741B"/>
    <w:rsid w:val="00A60AB1"/>
    <w:rsid w:val="00A61A4F"/>
    <w:rsid w:val="00A6397D"/>
    <w:rsid w:val="00A659E9"/>
    <w:rsid w:val="00A66DF8"/>
    <w:rsid w:val="00A70AD5"/>
    <w:rsid w:val="00A70D4D"/>
    <w:rsid w:val="00A7195B"/>
    <w:rsid w:val="00A71A5D"/>
    <w:rsid w:val="00A751C3"/>
    <w:rsid w:val="00A76AE7"/>
    <w:rsid w:val="00A774B5"/>
    <w:rsid w:val="00A77D59"/>
    <w:rsid w:val="00A82715"/>
    <w:rsid w:val="00A8352D"/>
    <w:rsid w:val="00A85242"/>
    <w:rsid w:val="00A86945"/>
    <w:rsid w:val="00A87616"/>
    <w:rsid w:val="00A87CE4"/>
    <w:rsid w:val="00A91509"/>
    <w:rsid w:val="00A91544"/>
    <w:rsid w:val="00A94676"/>
    <w:rsid w:val="00A94F72"/>
    <w:rsid w:val="00A954BF"/>
    <w:rsid w:val="00A954E8"/>
    <w:rsid w:val="00A96D51"/>
    <w:rsid w:val="00AA033F"/>
    <w:rsid w:val="00AA1F97"/>
    <w:rsid w:val="00AA2D21"/>
    <w:rsid w:val="00AA2E20"/>
    <w:rsid w:val="00AB08D5"/>
    <w:rsid w:val="00AB47B3"/>
    <w:rsid w:val="00AB6867"/>
    <w:rsid w:val="00AB7264"/>
    <w:rsid w:val="00AB73DA"/>
    <w:rsid w:val="00AB74B8"/>
    <w:rsid w:val="00AC0127"/>
    <w:rsid w:val="00AC0502"/>
    <w:rsid w:val="00AC0ED4"/>
    <w:rsid w:val="00AC260C"/>
    <w:rsid w:val="00AC53FB"/>
    <w:rsid w:val="00AC5824"/>
    <w:rsid w:val="00AD04D7"/>
    <w:rsid w:val="00AD0867"/>
    <w:rsid w:val="00AD1DEE"/>
    <w:rsid w:val="00AD2454"/>
    <w:rsid w:val="00AD49F9"/>
    <w:rsid w:val="00AD5BCB"/>
    <w:rsid w:val="00AD758C"/>
    <w:rsid w:val="00AE0D78"/>
    <w:rsid w:val="00AE148E"/>
    <w:rsid w:val="00AE1952"/>
    <w:rsid w:val="00AE3A60"/>
    <w:rsid w:val="00AE4B95"/>
    <w:rsid w:val="00AE5343"/>
    <w:rsid w:val="00AE6121"/>
    <w:rsid w:val="00AE7005"/>
    <w:rsid w:val="00AE70E0"/>
    <w:rsid w:val="00AF0878"/>
    <w:rsid w:val="00AF1AE1"/>
    <w:rsid w:val="00AF26CF"/>
    <w:rsid w:val="00AF4100"/>
    <w:rsid w:val="00AF42FC"/>
    <w:rsid w:val="00AF45C0"/>
    <w:rsid w:val="00AF48C2"/>
    <w:rsid w:val="00AF68A6"/>
    <w:rsid w:val="00B010CD"/>
    <w:rsid w:val="00B0289A"/>
    <w:rsid w:val="00B02C8E"/>
    <w:rsid w:val="00B0355A"/>
    <w:rsid w:val="00B03B4C"/>
    <w:rsid w:val="00B050C0"/>
    <w:rsid w:val="00B05F2C"/>
    <w:rsid w:val="00B0643C"/>
    <w:rsid w:val="00B114A5"/>
    <w:rsid w:val="00B1180B"/>
    <w:rsid w:val="00B15C9A"/>
    <w:rsid w:val="00B16403"/>
    <w:rsid w:val="00B17F75"/>
    <w:rsid w:val="00B21368"/>
    <w:rsid w:val="00B21964"/>
    <w:rsid w:val="00B21DC0"/>
    <w:rsid w:val="00B24163"/>
    <w:rsid w:val="00B24216"/>
    <w:rsid w:val="00B27609"/>
    <w:rsid w:val="00B328E7"/>
    <w:rsid w:val="00B3370F"/>
    <w:rsid w:val="00B34735"/>
    <w:rsid w:val="00B347FE"/>
    <w:rsid w:val="00B34A11"/>
    <w:rsid w:val="00B361B9"/>
    <w:rsid w:val="00B36B2D"/>
    <w:rsid w:val="00B36C19"/>
    <w:rsid w:val="00B406C7"/>
    <w:rsid w:val="00B423B2"/>
    <w:rsid w:val="00B42C1D"/>
    <w:rsid w:val="00B437D0"/>
    <w:rsid w:val="00B43B49"/>
    <w:rsid w:val="00B43E8B"/>
    <w:rsid w:val="00B455D0"/>
    <w:rsid w:val="00B46780"/>
    <w:rsid w:val="00B47942"/>
    <w:rsid w:val="00B47ED4"/>
    <w:rsid w:val="00B509E1"/>
    <w:rsid w:val="00B50B57"/>
    <w:rsid w:val="00B51712"/>
    <w:rsid w:val="00B52FEB"/>
    <w:rsid w:val="00B53100"/>
    <w:rsid w:val="00B536EA"/>
    <w:rsid w:val="00B5486C"/>
    <w:rsid w:val="00B57324"/>
    <w:rsid w:val="00B573F9"/>
    <w:rsid w:val="00B6011C"/>
    <w:rsid w:val="00B60430"/>
    <w:rsid w:val="00B616EC"/>
    <w:rsid w:val="00B62D04"/>
    <w:rsid w:val="00B63AB8"/>
    <w:rsid w:val="00B658C2"/>
    <w:rsid w:val="00B65B15"/>
    <w:rsid w:val="00B65F82"/>
    <w:rsid w:val="00B7335F"/>
    <w:rsid w:val="00B73CDD"/>
    <w:rsid w:val="00B745D8"/>
    <w:rsid w:val="00B75C60"/>
    <w:rsid w:val="00B77081"/>
    <w:rsid w:val="00B77101"/>
    <w:rsid w:val="00B80E3F"/>
    <w:rsid w:val="00B83C9B"/>
    <w:rsid w:val="00B84565"/>
    <w:rsid w:val="00B84F36"/>
    <w:rsid w:val="00B85E3C"/>
    <w:rsid w:val="00B86329"/>
    <w:rsid w:val="00B866C2"/>
    <w:rsid w:val="00B86FF5"/>
    <w:rsid w:val="00B90326"/>
    <w:rsid w:val="00B93BBE"/>
    <w:rsid w:val="00B972F9"/>
    <w:rsid w:val="00B97A48"/>
    <w:rsid w:val="00BA0161"/>
    <w:rsid w:val="00BA1D69"/>
    <w:rsid w:val="00BA260A"/>
    <w:rsid w:val="00BA59B7"/>
    <w:rsid w:val="00BA620A"/>
    <w:rsid w:val="00BA63B5"/>
    <w:rsid w:val="00BB0E61"/>
    <w:rsid w:val="00BB1A34"/>
    <w:rsid w:val="00BB3191"/>
    <w:rsid w:val="00BB3567"/>
    <w:rsid w:val="00BB482A"/>
    <w:rsid w:val="00BB59B1"/>
    <w:rsid w:val="00BB5B67"/>
    <w:rsid w:val="00BB6358"/>
    <w:rsid w:val="00BC064F"/>
    <w:rsid w:val="00BC149F"/>
    <w:rsid w:val="00BC17BC"/>
    <w:rsid w:val="00BC29A8"/>
    <w:rsid w:val="00BC47EF"/>
    <w:rsid w:val="00BC5170"/>
    <w:rsid w:val="00BC66B6"/>
    <w:rsid w:val="00BC7A7C"/>
    <w:rsid w:val="00BD0B82"/>
    <w:rsid w:val="00BD777F"/>
    <w:rsid w:val="00BD7A22"/>
    <w:rsid w:val="00BD7EDB"/>
    <w:rsid w:val="00BE09DA"/>
    <w:rsid w:val="00BE0BD8"/>
    <w:rsid w:val="00BE1019"/>
    <w:rsid w:val="00BE2C5C"/>
    <w:rsid w:val="00BE3241"/>
    <w:rsid w:val="00BE4ABF"/>
    <w:rsid w:val="00BE7AAF"/>
    <w:rsid w:val="00BE7B44"/>
    <w:rsid w:val="00BF0280"/>
    <w:rsid w:val="00BF12EE"/>
    <w:rsid w:val="00BF3804"/>
    <w:rsid w:val="00BF47A2"/>
    <w:rsid w:val="00BF4955"/>
    <w:rsid w:val="00BF5340"/>
    <w:rsid w:val="00BF5365"/>
    <w:rsid w:val="00BF581D"/>
    <w:rsid w:val="00BF5B4B"/>
    <w:rsid w:val="00BF6870"/>
    <w:rsid w:val="00BF6BB9"/>
    <w:rsid w:val="00BF6FE7"/>
    <w:rsid w:val="00BF7FCE"/>
    <w:rsid w:val="00C00E72"/>
    <w:rsid w:val="00C01B88"/>
    <w:rsid w:val="00C01FF8"/>
    <w:rsid w:val="00C02A28"/>
    <w:rsid w:val="00C0319D"/>
    <w:rsid w:val="00C033C4"/>
    <w:rsid w:val="00C057B0"/>
    <w:rsid w:val="00C05851"/>
    <w:rsid w:val="00C079EA"/>
    <w:rsid w:val="00C07CEB"/>
    <w:rsid w:val="00C10057"/>
    <w:rsid w:val="00C12574"/>
    <w:rsid w:val="00C1512A"/>
    <w:rsid w:val="00C15627"/>
    <w:rsid w:val="00C165E6"/>
    <w:rsid w:val="00C1774E"/>
    <w:rsid w:val="00C21546"/>
    <w:rsid w:val="00C223BD"/>
    <w:rsid w:val="00C235F4"/>
    <w:rsid w:val="00C23D58"/>
    <w:rsid w:val="00C33AEF"/>
    <w:rsid w:val="00C34CC9"/>
    <w:rsid w:val="00C35242"/>
    <w:rsid w:val="00C36DC6"/>
    <w:rsid w:val="00C37319"/>
    <w:rsid w:val="00C408F7"/>
    <w:rsid w:val="00C41F48"/>
    <w:rsid w:val="00C424C8"/>
    <w:rsid w:val="00C43066"/>
    <w:rsid w:val="00C43AD7"/>
    <w:rsid w:val="00C447E4"/>
    <w:rsid w:val="00C47709"/>
    <w:rsid w:val="00C50010"/>
    <w:rsid w:val="00C50805"/>
    <w:rsid w:val="00C517A6"/>
    <w:rsid w:val="00C51914"/>
    <w:rsid w:val="00C522E7"/>
    <w:rsid w:val="00C52CF2"/>
    <w:rsid w:val="00C5584B"/>
    <w:rsid w:val="00C56C0B"/>
    <w:rsid w:val="00C572F9"/>
    <w:rsid w:val="00C57AB7"/>
    <w:rsid w:val="00C64218"/>
    <w:rsid w:val="00C64BC4"/>
    <w:rsid w:val="00C64FB3"/>
    <w:rsid w:val="00C64FD8"/>
    <w:rsid w:val="00C6595D"/>
    <w:rsid w:val="00C663DB"/>
    <w:rsid w:val="00C66719"/>
    <w:rsid w:val="00C66E54"/>
    <w:rsid w:val="00C66EBA"/>
    <w:rsid w:val="00C71D09"/>
    <w:rsid w:val="00C72B62"/>
    <w:rsid w:val="00C73E73"/>
    <w:rsid w:val="00C7504B"/>
    <w:rsid w:val="00C7507F"/>
    <w:rsid w:val="00C759AF"/>
    <w:rsid w:val="00C76166"/>
    <w:rsid w:val="00C76EC6"/>
    <w:rsid w:val="00C76FE4"/>
    <w:rsid w:val="00C7797A"/>
    <w:rsid w:val="00C80292"/>
    <w:rsid w:val="00C803AA"/>
    <w:rsid w:val="00C83336"/>
    <w:rsid w:val="00C84266"/>
    <w:rsid w:val="00C85712"/>
    <w:rsid w:val="00C9059B"/>
    <w:rsid w:val="00C90844"/>
    <w:rsid w:val="00C93249"/>
    <w:rsid w:val="00C935EB"/>
    <w:rsid w:val="00C93F13"/>
    <w:rsid w:val="00C9414A"/>
    <w:rsid w:val="00C94201"/>
    <w:rsid w:val="00C9447C"/>
    <w:rsid w:val="00C94D49"/>
    <w:rsid w:val="00C97058"/>
    <w:rsid w:val="00CA1536"/>
    <w:rsid w:val="00CA5C99"/>
    <w:rsid w:val="00CA6F5E"/>
    <w:rsid w:val="00CA7AB4"/>
    <w:rsid w:val="00CB01B6"/>
    <w:rsid w:val="00CB0DFE"/>
    <w:rsid w:val="00CB0FEB"/>
    <w:rsid w:val="00CB2D9C"/>
    <w:rsid w:val="00CB31B6"/>
    <w:rsid w:val="00CB5733"/>
    <w:rsid w:val="00CB6CE0"/>
    <w:rsid w:val="00CB7E77"/>
    <w:rsid w:val="00CC0162"/>
    <w:rsid w:val="00CC1210"/>
    <w:rsid w:val="00CC2695"/>
    <w:rsid w:val="00CC2DB6"/>
    <w:rsid w:val="00CC40B0"/>
    <w:rsid w:val="00CC6A37"/>
    <w:rsid w:val="00CC6BDF"/>
    <w:rsid w:val="00CC7189"/>
    <w:rsid w:val="00CC788F"/>
    <w:rsid w:val="00CD06BC"/>
    <w:rsid w:val="00CD0AB4"/>
    <w:rsid w:val="00CD17DE"/>
    <w:rsid w:val="00CD4175"/>
    <w:rsid w:val="00CD544A"/>
    <w:rsid w:val="00CD555B"/>
    <w:rsid w:val="00CD6834"/>
    <w:rsid w:val="00CD68D6"/>
    <w:rsid w:val="00CE0FEE"/>
    <w:rsid w:val="00CE2568"/>
    <w:rsid w:val="00CE29D1"/>
    <w:rsid w:val="00CE2B49"/>
    <w:rsid w:val="00CE3C7C"/>
    <w:rsid w:val="00CE5EF8"/>
    <w:rsid w:val="00CE61B6"/>
    <w:rsid w:val="00CE7692"/>
    <w:rsid w:val="00CF0026"/>
    <w:rsid w:val="00CF09C7"/>
    <w:rsid w:val="00CF1F89"/>
    <w:rsid w:val="00CF4B51"/>
    <w:rsid w:val="00CF576C"/>
    <w:rsid w:val="00CF6AA1"/>
    <w:rsid w:val="00CF7671"/>
    <w:rsid w:val="00CF7B59"/>
    <w:rsid w:val="00CF7C04"/>
    <w:rsid w:val="00D016D3"/>
    <w:rsid w:val="00D028D3"/>
    <w:rsid w:val="00D034DF"/>
    <w:rsid w:val="00D041F1"/>
    <w:rsid w:val="00D05077"/>
    <w:rsid w:val="00D05813"/>
    <w:rsid w:val="00D06136"/>
    <w:rsid w:val="00D0728A"/>
    <w:rsid w:val="00D07A85"/>
    <w:rsid w:val="00D102A4"/>
    <w:rsid w:val="00D119D9"/>
    <w:rsid w:val="00D12B39"/>
    <w:rsid w:val="00D16FFA"/>
    <w:rsid w:val="00D17E1D"/>
    <w:rsid w:val="00D21993"/>
    <w:rsid w:val="00D2298E"/>
    <w:rsid w:val="00D22C13"/>
    <w:rsid w:val="00D255F7"/>
    <w:rsid w:val="00D26E52"/>
    <w:rsid w:val="00D2725E"/>
    <w:rsid w:val="00D313BE"/>
    <w:rsid w:val="00D32CEF"/>
    <w:rsid w:val="00D3455F"/>
    <w:rsid w:val="00D34FF6"/>
    <w:rsid w:val="00D35091"/>
    <w:rsid w:val="00D374D4"/>
    <w:rsid w:val="00D37CB7"/>
    <w:rsid w:val="00D408E8"/>
    <w:rsid w:val="00D409FA"/>
    <w:rsid w:val="00D41041"/>
    <w:rsid w:val="00D4408D"/>
    <w:rsid w:val="00D44C9D"/>
    <w:rsid w:val="00D45C45"/>
    <w:rsid w:val="00D46318"/>
    <w:rsid w:val="00D465D6"/>
    <w:rsid w:val="00D4667F"/>
    <w:rsid w:val="00D46DB3"/>
    <w:rsid w:val="00D50695"/>
    <w:rsid w:val="00D52067"/>
    <w:rsid w:val="00D52917"/>
    <w:rsid w:val="00D54E05"/>
    <w:rsid w:val="00D566A3"/>
    <w:rsid w:val="00D56C52"/>
    <w:rsid w:val="00D57E92"/>
    <w:rsid w:val="00D610AC"/>
    <w:rsid w:val="00D617D0"/>
    <w:rsid w:val="00D62D70"/>
    <w:rsid w:val="00D62E28"/>
    <w:rsid w:val="00D63463"/>
    <w:rsid w:val="00D63730"/>
    <w:rsid w:val="00D7011C"/>
    <w:rsid w:val="00D71868"/>
    <w:rsid w:val="00D75A1A"/>
    <w:rsid w:val="00D80716"/>
    <w:rsid w:val="00D80787"/>
    <w:rsid w:val="00D8182A"/>
    <w:rsid w:val="00D81B2D"/>
    <w:rsid w:val="00D81E05"/>
    <w:rsid w:val="00D835B5"/>
    <w:rsid w:val="00D84E27"/>
    <w:rsid w:val="00D84EF9"/>
    <w:rsid w:val="00D85F3B"/>
    <w:rsid w:val="00D87D24"/>
    <w:rsid w:val="00D90772"/>
    <w:rsid w:val="00D91616"/>
    <w:rsid w:val="00D91E58"/>
    <w:rsid w:val="00D93809"/>
    <w:rsid w:val="00D9386F"/>
    <w:rsid w:val="00D93FA9"/>
    <w:rsid w:val="00D9536B"/>
    <w:rsid w:val="00D96363"/>
    <w:rsid w:val="00D97AFD"/>
    <w:rsid w:val="00DA2649"/>
    <w:rsid w:val="00DA2958"/>
    <w:rsid w:val="00DA3474"/>
    <w:rsid w:val="00DA3600"/>
    <w:rsid w:val="00DA53D3"/>
    <w:rsid w:val="00DA71D6"/>
    <w:rsid w:val="00DA7A21"/>
    <w:rsid w:val="00DB1EA1"/>
    <w:rsid w:val="00DB48AC"/>
    <w:rsid w:val="00DC0009"/>
    <w:rsid w:val="00DC13F2"/>
    <w:rsid w:val="00DC221D"/>
    <w:rsid w:val="00DC24F8"/>
    <w:rsid w:val="00DC319F"/>
    <w:rsid w:val="00DC4322"/>
    <w:rsid w:val="00DC51EE"/>
    <w:rsid w:val="00DC52B4"/>
    <w:rsid w:val="00DC5B8E"/>
    <w:rsid w:val="00DC633C"/>
    <w:rsid w:val="00DC63C5"/>
    <w:rsid w:val="00DC6BC0"/>
    <w:rsid w:val="00DC7598"/>
    <w:rsid w:val="00DD159F"/>
    <w:rsid w:val="00DD243E"/>
    <w:rsid w:val="00DD3276"/>
    <w:rsid w:val="00DD7A4C"/>
    <w:rsid w:val="00DE058F"/>
    <w:rsid w:val="00DE156F"/>
    <w:rsid w:val="00DE1B02"/>
    <w:rsid w:val="00DE1EC2"/>
    <w:rsid w:val="00DE2263"/>
    <w:rsid w:val="00DE2C7E"/>
    <w:rsid w:val="00DE3286"/>
    <w:rsid w:val="00DE3774"/>
    <w:rsid w:val="00DE6093"/>
    <w:rsid w:val="00DE60D5"/>
    <w:rsid w:val="00DE674C"/>
    <w:rsid w:val="00DE6894"/>
    <w:rsid w:val="00DE6927"/>
    <w:rsid w:val="00DE6F48"/>
    <w:rsid w:val="00DE7540"/>
    <w:rsid w:val="00DE7869"/>
    <w:rsid w:val="00DF3B71"/>
    <w:rsid w:val="00DF457D"/>
    <w:rsid w:val="00DF493B"/>
    <w:rsid w:val="00DF4CC3"/>
    <w:rsid w:val="00DF5611"/>
    <w:rsid w:val="00DF6E33"/>
    <w:rsid w:val="00DF7002"/>
    <w:rsid w:val="00DF7A6A"/>
    <w:rsid w:val="00E015A0"/>
    <w:rsid w:val="00E02144"/>
    <w:rsid w:val="00E026AE"/>
    <w:rsid w:val="00E0444E"/>
    <w:rsid w:val="00E07616"/>
    <w:rsid w:val="00E10216"/>
    <w:rsid w:val="00E114B6"/>
    <w:rsid w:val="00E129E2"/>
    <w:rsid w:val="00E12F53"/>
    <w:rsid w:val="00E1325E"/>
    <w:rsid w:val="00E13A8A"/>
    <w:rsid w:val="00E14EFB"/>
    <w:rsid w:val="00E157B8"/>
    <w:rsid w:val="00E1664B"/>
    <w:rsid w:val="00E1741C"/>
    <w:rsid w:val="00E17460"/>
    <w:rsid w:val="00E21216"/>
    <w:rsid w:val="00E22428"/>
    <w:rsid w:val="00E26F52"/>
    <w:rsid w:val="00E303CD"/>
    <w:rsid w:val="00E32F38"/>
    <w:rsid w:val="00E33A16"/>
    <w:rsid w:val="00E34B0D"/>
    <w:rsid w:val="00E35CC2"/>
    <w:rsid w:val="00E40540"/>
    <w:rsid w:val="00E40708"/>
    <w:rsid w:val="00E41B44"/>
    <w:rsid w:val="00E423CD"/>
    <w:rsid w:val="00E42A39"/>
    <w:rsid w:val="00E43842"/>
    <w:rsid w:val="00E46B30"/>
    <w:rsid w:val="00E47086"/>
    <w:rsid w:val="00E4786E"/>
    <w:rsid w:val="00E51096"/>
    <w:rsid w:val="00E51917"/>
    <w:rsid w:val="00E52D68"/>
    <w:rsid w:val="00E53447"/>
    <w:rsid w:val="00E54325"/>
    <w:rsid w:val="00E54885"/>
    <w:rsid w:val="00E548F2"/>
    <w:rsid w:val="00E56EFD"/>
    <w:rsid w:val="00E570DF"/>
    <w:rsid w:val="00E57AB9"/>
    <w:rsid w:val="00E57BB1"/>
    <w:rsid w:val="00E612B3"/>
    <w:rsid w:val="00E62821"/>
    <w:rsid w:val="00E62E9D"/>
    <w:rsid w:val="00E6345D"/>
    <w:rsid w:val="00E645CC"/>
    <w:rsid w:val="00E646F0"/>
    <w:rsid w:val="00E65992"/>
    <w:rsid w:val="00E6619F"/>
    <w:rsid w:val="00E664DF"/>
    <w:rsid w:val="00E701AD"/>
    <w:rsid w:val="00E7286D"/>
    <w:rsid w:val="00E7449F"/>
    <w:rsid w:val="00E77146"/>
    <w:rsid w:val="00E77AC0"/>
    <w:rsid w:val="00E8095D"/>
    <w:rsid w:val="00E80EAF"/>
    <w:rsid w:val="00E83A28"/>
    <w:rsid w:val="00E853D2"/>
    <w:rsid w:val="00E85427"/>
    <w:rsid w:val="00E868F9"/>
    <w:rsid w:val="00E86F25"/>
    <w:rsid w:val="00E87849"/>
    <w:rsid w:val="00E87BEA"/>
    <w:rsid w:val="00E90D13"/>
    <w:rsid w:val="00E926B0"/>
    <w:rsid w:val="00E93651"/>
    <w:rsid w:val="00E93A0E"/>
    <w:rsid w:val="00E93AE1"/>
    <w:rsid w:val="00E94E06"/>
    <w:rsid w:val="00E95E1C"/>
    <w:rsid w:val="00E95EB1"/>
    <w:rsid w:val="00E95ED3"/>
    <w:rsid w:val="00E975FF"/>
    <w:rsid w:val="00EA0BA1"/>
    <w:rsid w:val="00EA33B5"/>
    <w:rsid w:val="00EA33F4"/>
    <w:rsid w:val="00EA3484"/>
    <w:rsid w:val="00EA47C1"/>
    <w:rsid w:val="00EA4D72"/>
    <w:rsid w:val="00EA68BA"/>
    <w:rsid w:val="00EA6FE0"/>
    <w:rsid w:val="00EA79D2"/>
    <w:rsid w:val="00EB0FFE"/>
    <w:rsid w:val="00EB17CD"/>
    <w:rsid w:val="00EB1D70"/>
    <w:rsid w:val="00EB300C"/>
    <w:rsid w:val="00EB305C"/>
    <w:rsid w:val="00EB3EA2"/>
    <w:rsid w:val="00EB495C"/>
    <w:rsid w:val="00EB5087"/>
    <w:rsid w:val="00EB69BD"/>
    <w:rsid w:val="00EC1448"/>
    <w:rsid w:val="00EC5EF4"/>
    <w:rsid w:val="00EC6C20"/>
    <w:rsid w:val="00EC71A4"/>
    <w:rsid w:val="00EC7919"/>
    <w:rsid w:val="00ED002A"/>
    <w:rsid w:val="00ED12BE"/>
    <w:rsid w:val="00ED218F"/>
    <w:rsid w:val="00ED3115"/>
    <w:rsid w:val="00ED5209"/>
    <w:rsid w:val="00ED5B57"/>
    <w:rsid w:val="00ED5BE0"/>
    <w:rsid w:val="00ED7043"/>
    <w:rsid w:val="00ED7EEE"/>
    <w:rsid w:val="00EE0A27"/>
    <w:rsid w:val="00EE274A"/>
    <w:rsid w:val="00EE2F6A"/>
    <w:rsid w:val="00EE45B8"/>
    <w:rsid w:val="00EE5094"/>
    <w:rsid w:val="00EE5EB1"/>
    <w:rsid w:val="00EE6B1C"/>
    <w:rsid w:val="00EE7058"/>
    <w:rsid w:val="00EF22EA"/>
    <w:rsid w:val="00EF2561"/>
    <w:rsid w:val="00EF2904"/>
    <w:rsid w:val="00EF33B2"/>
    <w:rsid w:val="00EF78CC"/>
    <w:rsid w:val="00EF7AC3"/>
    <w:rsid w:val="00EF7EEA"/>
    <w:rsid w:val="00F0033C"/>
    <w:rsid w:val="00F01532"/>
    <w:rsid w:val="00F01627"/>
    <w:rsid w:val="00F018B2"/>
    <w:rsid w:val="00F02C6E"/>
    <w:rsid w:val="00F02D39"/>
    <w:rsid w:val="00F03E9E"/>
    <w:rsid w:val="00F0445C"/>
    <w:rsid w:val="00F051A2"/>
    <w:rsid w:val="00F052E8"/>
    <w:rsid w:val="00F05C2C"/>
    <w:rsid w:val="00F07485"/>
    <w:rsid w:val="00F1136C"/>
    <w:rsid w:val="00F11652"/>
    <w:rsid w:val="00F11AFE"/>
    <w:rsid w:val="00F11E6E"/>
    <w:rsid w:val="00F1358D"/>
    <w:rsid w:val="00F13CBF"/>
    <w:rsid w:val="00F13D6D"/>
    <w:rsid w:val="00F151D1"/>
    <w:rsid w:val="00F1526D"/>
    <w:rsid w:val="00F15F47"/>
    <w:rsid w:val="00F17907"/>
    <w:rsid w:val="00F20107"/>
    <w:rsid w:val="00F20A00"/>
    <w:rsid w:val="00F2146B"/>
    <w:rsid w:val="00F2171E"/>
    <w:rsid w:val="00F2248D"/>
    <w:rsid w:val="00F22D6F"/>
    <w:rsid w:val="00F2310F"/>
    <w:rsid w:val="00F23850"/>
    <w:rsid w:val="00F23C02"/>
    <w:rsid w:val="00F23DA5"/>
    <w:rsid w:val="00F247EE"/>
    <w:rsid w:val="00F249ED"/>
    <w:rsid w:val="00F25015"/>
    <w:rsid w:val="00F25D4A"/>
    <w:rsid w:val="00F31057"/>
    <w:rsid w:val="00F32244"/>
    <w:rsid w:val="00F3428B"/>
    <w:rsid w:val="00F34690"/>
    <w:rsid w:val="00F350B2"/>
    <w:rsid w:val="00F35857"/>
    <w:rsid w:val="00F401EE"/>
    <w:rsid w:val="00F40465"/>
    <w:rsid w:val="00F40835"/>
    <w:rsid w:val="00F42B8C"/>
    <w:rsid w:val="00F43069"/>
    <w:rsid w:val="00F44417"/>
    <w:rsid w:val="00F453EE"/>
    <w:rsid w:val="00F467D4"/>
    <w:rsid w:val="00F50B34"/>
    <w:rsid w:val="00F50DE6"/>
    <w:rsid w:val="00F5323A"/>
    <w:rsid w:val="00F53763"/>
    <w:rsid w:val="00F54655"/>
    <w:rsid w:val="00F54811"/>
    <w:rsid w:val="00F54B01"/>
    <w:rsid w:val="00F5580E"/>
    <w:rsid w:val="00F55938"/>
    <w:rsid w:val="00F57FF5"/>
    <w:rsid w:val="00F60072"/>
    <w:rsid w:val="00F6019D"/>
    <w:rsid w:val="00F613FE"/>
    <w:rsid w:val="00F61D4E"/>
    <w:rsid w:val="00F637F4"/>
    <w:rsid w:val="00F65281"/>
    <w:rsid w:val="00F66116"/>
    <w:rsid w:val="00F66AFF"/>
    <w:rsid w:val="00F66BFA"/>
    <w:rsid w:val="00F70DFF"/>
    <w:rsid w:val="00F72340"/>
    <w:rsid w:val="00F7316B"/>
    <w:rsid w:val="00F74F41"/>
    <w:rsid w:val="00F75180"/>
    <w:rsid w:val="00F75276"/>
    <w:rsid w:val="00F768D3"/>
    <w:rsid w:val="00F77059"/>
    <w:rsid w:val="00F80A11"/>
    <w:rsid w:val="00F80B7E"/>
    <w:rsid w:val="00F847B6"/>
    <w:rsid w:val="00F859B5"/>
    <w:rsid w:val="00F86DCA"/>
    <w:rsid w:val="00F90FAB"/>
    <w:rsid w:val="00F91277"/>
    <w:rsid w:val="00F9158D"/>
    <w:rsid w:val="00F927B8"/>
    <w:rsid w:val="00F932F8"/>
    <w:rsid w:val="00F93E6C"/>
    <w:rsid w:val="00F93EFF"/>
    <w:rsid w:val="00F963C1"/>
    <w:rsid w:val="00F972A9"/>
    <w:rsid w:val="00FA1A49"/>
    <w:rsid w:val="00FA21E4"/>
    <w:rsid w:val="00FA2918"/>
    <w:rsid w:val="00FA2E3D"/>
    <w:rsid w:val="00FA334A"/>
    <w:rsid w:val="00FA5671"/>
    <w:rsid w:val="00FA5DD8"/>
    <w:rsid w:val="00FA7C35"/>
    <w:rsid w:val="00FB0F18"/>
    <w:rsid w:val="00FB1CE9"/>
    <w:rsid w:val="00FB1E4D"/>
    <w:rsid w:val="00FB2115"/>
    <w:rsid w:val="00FB5176"/>
    <w:rsid w:val="00FB7305"/>
    <w:rsid w:val="00FB7701"/>
    <w:rsid w:val="00FB7EEE"/>
    <w:rsid w:val="00FC0086"/>
    <w:rsid w:val="00FC1685"/>
    <w:rsid w:val="00FC349E"/>
    <w:rsid w:val="00FC53EC"/>
    <w:rsid w:val="00FC5765"/>
    <w:rsid w:val="00FC6367"/>
    <w:rsid w:val="00FC6A59"/>
    <w:rsid w:val="00FC6FEE"/>
    <w:rsid w:val="00FC7050"/>
    <w:rsid w:val="00FC71A8"/>
    <w:rsid w:val="00FD1418"/>
    <w:rsid w:val="00FD1BD8"/>
    <w:rsid w:val="00FD6807"/>
    <w:rsid w:val="00FD6848"/>
    <w:rsid w:val="00FE3076"/>
    <w:rsid w:val="00FE3D63"/>
    <w:rsid w:val="00FE47D3"/>
    <w:rsid w:val="00FE4C93"/>
    <w:rsid w:val="00FE4ED9"/>
    <w:rsid w:val="00FE5182"/>
    <w:rsid w:val="00FF051C"/>
    <w:rsid w:val="00FF11E9"/>
    <w:rsid w:val="00FF14D3"/>
    <w:rsid w:val="00FF2571"/>
    <w:rsid w:val="00FF4E13"/>
    <w:rsid w:val="00FF57CD"/>
    <w:rsid w:val="00FF58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3D7A94-1C08-491B-849B-0D2DAC30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110"/>
    <w:pPr>
      <w:spacing w:after="200" w:line="276" w:lineRule="auto"/>
    </w:pPr>
    <w:rPr>
      <w:lang w:val="sr-Cyrl-CS"/>
    </w:rPr>
  </w:style>
  <w:style w:type="paragraph" w:styleId="Heading1">
    <w:name w:val="heading 1"/>
    <w:basedOn w:val="Normal"/>
    <w:next w:val="Normal"/>
    <w:link w:val="Heading1Char"/>
    <w:uiPriority w:val="99"/>
    <w:qFormat/>
    <w:locked/>
    <w:rsid w:val="00897AC3"/>
    <w:pPr>
      <w:keepNext/>
      <w:spacing w:before="240" w:after="60" w:line="240" w:lineRule="auto"/>
      <w:outlineLvl w:val="0"/>
    </w:pPr>
    <w:rPr>
      <w:rFonts w:ascii="Arial" w:hAnsi="Arial"/>
      <w:b/>
      <w:bCs/>
      <w:kern w:val="32"/>
      <w:sz w:val="32"/>
      <w:szCs w:val="32"/>
      <w:lang w:val="sq-AL"/>
    </w:rPr>
  </w:style>
  <w:style w:type="paragraph" w:styleId="Heading2">
    <w:name w:val="heading 2"/>
    <w:basedOn w:val="Normal"/>
    <w:next w:val="Normal"/>
    <w:link w:val="Heading2Char"/>
    <w:uiPriority w:val="99"/>
    <w:qFormat/>
    <w:locked/>
    <w:rsid w:val="00897AC3"/>
    <w:pPr>
      <w:keepNext/>
      <w:keepLines/>
      <w:spacing w:before="200" w:after="0"/>
      <w:outlineLvl w:val="1"/>
    </w:pPr>
    <w:rPr>
      <w:rFonts w:ascii="Cambria" w:eastAsia="MS Gothic" w:hAnsi="Cambria"/>
      <w:b/>
      <w:bCs/>
      <w:color w:val="4F81BD"/>
      <w:sz w:val="26"/>
      <w:szCs w:val="26"/>
      <w:lang w:val="en-US"/>
    </w:rPr>
  </w:style>
  <w:style w:type="paragraph" w:styleId="Heading3">
    <w:name w:val="heading 3"/>
    <w:basedOn w:val="Normal"/>
    <w:link w:val="Heading3Char"/>
    <w:uiPriority w:val="99"/>
    <w:qFormat/>
    <w:locked/>
    <w:rsid w:val="00897AC3"/>
    <w:pPr>
      <w:spacing w:before="100" w:beforeAutospacing="1" w:after="100" w:afterAutospacing="1" w:line="240" w:lineRule="auto"/>
      <w:outlineLvl w:val="2"/>
    </w:pPr>
    <w:rPr>
      <w:rFonts w:ascii="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7AC3"/>
    <w:rPr>
      <w:rFonts w:ascii="Arial" w:hAnsi="Arial" w:cs="Times New Roman"/>
      <w:b/>
      <w:kern w:val="32"/>
      <w:sz w:val="32"/>
      <w:lang w:val="sq-AL" w:eastAsia="en-US"/>
    </w:rPr>
  </w:style>
  <w:style w:type="character" w:customStyle="1" w:styleId="Heading2Char">
    <w:name w:val="Heading 2 Char"/>
    <w:basedOn w:val="DefaultParagraphFont"/>
    <w:link w:val="Heading2"/>
    <w:uiPriority w:val="99"/>
    <w:locked/>
    <w:rsid w:val="00897AC3"/>
    <w:rPr>
      <w:rFonts w:ascii="Cambria" w:eastAsia="MS Gothic" w:hAnsi="Cambria" w:cs="Times New Roman"/>
      <w:b/>
      <w:color w:val="4F81BD"/>
      <w:sz w:val="26"/>
      <w:lang w:val="en-US" w:eastAsia="en-US"/>
    </w:rPr>
  </w:style>
  <w:style w:type="character" w:customStyle="1" w:styleId="Heading3Char">
    <w:name w:val="Heading 3 Char"/>
    <w:basedOn w:val="DefaultParagraphFont"/>
    <w:link w:val="Heading3"/>
    <w:uiPriority w:val="99"/>
    <w:locked/>
    <w:rsid w:val="00897AC3"/>
    <w:rPr>
      <w:rFonts w:ascii="Times New Roman" w:hAnsi="Times New Roman" w:cs="Times New Roman"/>
      <w:b/>
      <w:sz w:val="27"/>
      <w:lang w:val="en-US" w:eastAsia="en-US"/>
    </w:rPr>
  </w:style>
  <w:style w:type="paragraph" w:styleId="BalloonText">
    <w:name w:val="Balloon Text"/>
    <w:basedOn w:val="Normal"/>
    <w:link w:val="BalloonTextChar"/>
    <w:uiPriority w:val="99"/>
    <w:semiHidden/>
    <w:rsid w:val="00A659E9"/>
    <w:pPr>
      <w:spacing w:after="0" w:line="240" w:lineRule="auto"/>
    </w:pPr>
    <w:rPr>
      <w:rFonts w:ascii="Segoe UI" w:hAnsi="Segoe UI"/>
      <w:sz w:val="18"/>
      <w:szCs w:val="20"/>
      <w:lang w:val="en-US" w:eastAsia="sr-Latn-CS"/>
    </w:rPr>
  </w:style>
  <w:style w:type="character" w:customStyle="1" w:styleId="BalloonTextChar">
    <w:name w:val="Balloon Text Char"/>
    <w:basedOn w:val="DefaultParagraphFont"/>
    <w:link w:val="BalloonText"/>
    <w:uiPriority w:val="99"/>
    <w:semiHidden/>
    <w:locked/>
    <w:rsid w:val="00A659E9"/>
    <w:rPr>
      <w:rFonts w:ascii="Segoe UI" w:hAnsi="Segoe UI" w:cs="Times New Roman"/>
      <w:sz w:val="18"/>
      <w:lang w:val="en-US"/>
    </w:rPr>
  </w:style>
  <w:style w:type="paragraph" w:customStyle="1" w:styleId="Odlomakpopisa">
    <w:name w:val="Odlomak popisa"/>
    <w:basedOn w:val="Normal"/>
    <w:link w:val="OdlomakpopisaChar"/>
    <w:uiPriority w:val="99"/>
    <w:rsid w:val="00D45C45"/>
    <w:pPr>
      <w:ind w:left="720"/>
      <w:contextualSpacing/>
    </w:pPr>
  </w:style>
  <w:style w:type="character" w:customStyle="1" w:styleId="OdlomakpopisaChar">
    <w:name w:val="Odlomak popisa Char"/>
    <w:link w:val="Odlomakpopisa"/>
    <w:uiPriority w:val="99"/>
    <w:locked/>
    <w:rsid w:val="008C3AA1"/>
  </w:style>
  <w:style w:type="table" w:styleId="TableGrid">
    <w:name w:val="Table Grid"/>
    <w:basedOn w:val="TableNormal"/>
    <w:uiPriority w:val="99"/>
    <w:rsid w:val="004453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Char,footnote tex"/>
    <w:basedOn w:val="Normal"/>
    <w:link w:val="FootnoteTextChar2"/>
    <w:uiPriority w:val="99"/>
    <w:rsid w:val="00C408F7"/>
    <w:pPr>
      <w:spacing w:after="0" w:line="240" w:lineRule="auto"/>
    </w:pPr>
    <w:rPr>
      <w:sz w:val="20"/>
      <w:szCs w:val="20"/>
      <w:lang w:val="en-US" w:eastAsia="sr-Latn-CS"/>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basedOn w:val="DefaultParagraphFont"/>
    <w:uiPriority w:val="99"/>
    <w:semiHidden/>
    <w:rsid w:val="007B6F7C"/>
    <w:rPr>
      <w:sz w:val="20"/>
      <w:szCs w:val="20"/>
      <w:lang w:val="sr-Cyrl-CS"/>
    </w:rPr>
  </w:style>
  <w:style w:type="character" w:customStyle="1" w:styleId="FootnoteTextChar12">
    <w:name w:val="Footnote Text Char12"/>
    <w:aliases w:val="single space Char13,ft Char13,ft Char Char Char Char12,ft Char Char Char110,Voetnoottekst Maarten Char12,single space Char1 Char12,Footnote Text Char Char Char1 Char12,single space Char Char Char12,ft Char Char1 Char12"/>
    <w:basedOn w:val="DefaultParagraphFont"/>
    <w:uiPriority w:val="99"/>
    <w:semiHidden/>
    <w:locked/>
    <w:rPr>
      <w:rFonts w:cs="Times New Roman"/>
      <w:sz w:val="20"/>
      <w:szCs w:val="20"/>
      <w:lang w:val="sr-Cyrl-CS"/>
    </w:rPr>
  </w:style>
  <w:style w:type="character" w:customStyle="1" w:styleId="FootnoteTextChar11">
    <w:name w:val="Footnote Text Char11"/>
    <w:aliases w:val="single space Char12,ft Char12,ft Char Char Char Char11,ft Char Char Char19,Voetnoottekst Maarten Char11,single space Char1 Char11,Footnote Text Char Char Char1 Char11,single space Char Char Char11,ft Char Char1 Char11"/>
    <w:uiPriority w:val="99"/>
    <w:semiHidden/>
    <w:rsid w:val="003D284E"/>
    <w:rPr>
      <w:sz w:val="20"/>
      <w:lang w:val="sr-Cyrl-CS" w:eastAsia="en-US"/>
    </w:rPr>
  </w:style>
  <w:style w:type="character" w:customStyle="1" w:styleId="FootnoteTextChar10">
    <w:name w:val="Footnote Text Char10"/>
    <w:aliases w:val="single space Char11,ft Char11,ft Char Char Char Char10,ft Char Char Char18,Voetnoottekst Maarten Char10,single space Char1 Char10,Footnote Text Char Char Char1 Char10,single space Char Char Char10,ft Char Char1 Char10"/>
    <w:uiPriority w:val="99"/>
    <w:semiHidden/>
    <w:locked/>
    <w:rsid w:val="003B442F"/>
    <w:rPr>
      <w:sz w:val="20"/>
      <w:lang w:val="sr-Cyrl-CS" w:eastAsia="en-US"/>
    </w:rPr>
  </w:style>
  <w:style w:type="character" w:customStyle="1" w:styleId="FootnoteTextChar9">
    <w:name w:val="Footnote Text Char9"/>
    <w:aliases w:val="single space Char10,ft Char10,ft Char Char Char Char9,ft Char Char Char17,Voetnoottekst Maarten Char9,single space Char1 Char9,Footnote Text Char Char Char1 Char9,single space Char Char Char9,ft Char Char1 Char9,ft Char1 Char9"/>
    <w:uiPriority w:val="99"/>
    <w:semiHidden/>
    <w:locked/>
    <w:rsid w:val="009672D9"/>
    <w:rPr>
      <w:sz w:val="20"/>
      <w:lang w:val="sr-Cyrl-CS" w:eastAsia="en-US"/>
    </w:rPr>
  </w:style>
  <w:style w:type="character" w:customStyle="1" w:styleId="FootnoteTextChar8">
    <w:name w:val="Footnote Text Char8"/>
    <w:aliases w:val="single space Char9,ft Char9,ft Char Char Char Char8,ft Char Char Char16,Voetnoottekst Maarten Char8,single space Char1 Char8,Footnote Text Char Char Char1 Char8,single space Char Char Char8,ft Char Char1 Char8,ft Char1 Char8"/>
    <w:uiPriority w:val="99"/>
    <w:semiHidden/>
    <w:locked/>
    <w:rsid w:val="0015408F"/>
    <w:rPr>
      <w:sz w:val="20"/>
      <w:lang w:val="sr-Cyrl-CS" w:eastAsia="en-US"/>
    </w:rPr>
  </w:style>
  <w:style w:type="character" w:customStyle="1" w:styleId="FootnoteTextChar2">
    <w:name w:val="Footnote Text Char2"/>
    <w:aliases w:val="single space Char3,ft Char3,ft Char Char Char Char2,ft Char Char Char3,Voetnoottekst Maarten Char2,single space Char1 Char2,Footnote Text Char Char Char1 Char2,single space Char Char Char2,ft Char Char1 Char2,ft Char1 Char2"/>
    <w:link w:val="FootnoteText"/>
    <w:uiPriority w:val="99"/>
    <w:locked/>
    <w:rsid w:val="00C408F7"/>
    <w:rPr>
      <w:sz w:val="20"/>
      <w:lang w:val="en-US"/>
    </w:rPr>
  </w:style>
  <w:style w:type="character" w:customStyle="1" w:styleId="FootnoteTextChar7">
    <w:name w:val="Footnote Text Char7"/>
    <w:aliases w:val="single space Char8,ft Char8,ft Char Char Char Char7,ft Char Char Char15,Voetnoottekst Maarten Char7,single space Char1 Char7,Footnote Text Char Char Char1 Char7,single space Char Char Char7,ft Char Char1 Char7,ft Char1 Char7"/>
    <w:uiPriority w:val="99"/>
    <w:rsid w:val="00E87BEA"/>
    <w:rPr>
      <w:sz w:val="20"/>
    </w:rPr>
  </w:style>
  <w:style w:type="character" w:customStyle="1" w:styleId="FootnoteTextChar6">
    <w:name w:val="Footnote Text Char6"/>
    <w:aliases w:val="single space Char7,ft Char7,ft Char Char Char Char6,ft Char Char Char14,Voetnoottekst Maarten Char6,single space Char1 Char6,Footnote Text Char Char Char1 Char6,single space Char Char Char6,ft Char Char1 Char6,ft Char1 Char6"/>
    <w:uiPriority w:val="99"/>
    <w:semiHidden/>
    <w:locked/>
    <w:rsid w:val="005737F8"/>
    <w:rPr>
      <w:sz w:val="20"/>
    </w:rPr>
  </w:style>
  <w:style w:type="character" w:customStyle="1" w:styleId="FootnoteTextChar5">
    <w:name w:val="Footnote Text Char5"/>
    <w:aliases w:val="single space Char6,ft Char6,ft Char Char Char Char5,ft Char Char Char13,Voetnoottekst Maarten Char5,single space Char1 Char5,Footnote Text Char Char Char1 Char5,single space Char Char Char5,ft Char Char1 Char5,ft Char1 Char5"/>
    <w:uiPriority w:val="99"/>
    <w:semiHidden/>
    <w:locked/>
    <w:rsid w:val="009C1D00"/>
    <w:rPr>
      <w:sz w:val="20"/>
    </w:rPr>
  </w:style>
  <w:style w:type="character" w:customStyle="1" w:styleId="FootnoteTextChar4">
    <w:name w:val="Footnote Text Char4"/>
    <w:aliases w:val="single space Char5,ft Char5,ft Char Char Char Char4,ft Char Char Char12,Voetnoottekst Maarten Char4,single space Char1 Char4,Footnote Text Char Char Char1 Char4,single space Char Char Char4,ft Char Char1 Char4,ft Char1 Char4"/>
    <w:uiPriority w:val="99"/>
    <w:semiHidden/>
    <w:locked/>
    <w:rsid w:val="00491E08"/>
    <w:rPr>
      <w:sz w:val="20"/>
    </w:rPr>
  </w:style>
  <w:style w:type="character" w:customStyle="1" w:styleId="FootnoteTextChar3">
    <w:name w:val="Footnote Text Char3"/>
    <w:aliases w:val="single space Char4,ft Char4,ft Char Char Char Char3,ft Char Char Char11,Voetnoottekst Maarten Char3,single space Char1 Char3,Footnote Text Char Char Char1 Char3,single space Char Char Char3,ft Char Char1 Char3,ft Char1 Char3"/>
    <w:uiPriority w:val="99"/>
    <w:semiHidden/>
    <w:rsid w:val="0080326F"/>
    <w:rPr>
      <w:sz w:val="20"/>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basedOn w:val="DefaultParagraphFont"/>
    <w:uiPriority w:val="99"/>
    <w:rsid w:val="00C408F7"/>
    <w:rPr>
      <w:rFonts w:cs="Times New Roman"/>
      <w:vertAlign w:val="superscript"/>
    </w:rPr>
  </w:style>
  <w:style w:type="character" w:styleId="CommentReference">
    <w:name w:val="annotation reference"/>
    <w:basedOn w:val="DefaultParagraphFont"/>
    <w:uiPriority w:val="99"/>
    <w:semiHidden/>
    <w:rsid w:val="00A659E9"/>
    <w:rPr>
      <w:rFonts w:cs="Times New Roman"/>
      <w:sz w:val="16"/>
    </w:rPr>
  </w:style>
  <w:style w:type="paragraph" w:styleId="CommentText">
    <w:name w:val="annotation text"/>
    <w:basedOn w:val="Normal"/>
    <w:link w:val="CommentTextChar1"/>
    <w:uiPriority w:val="99"/>
    <w:semiHidden/>
    <w:rsid w:val="00A659E9"/>
    <w:pPr>
      <w:spacing w:line="240" w:lineRule="auto"/>
    </w:pPr>
    <w:rPr>
      <w:sz w:val="20"/>
      <w:szCs w:val="20"/>
      <w:lang w:val="en-US" w:eastAsia="sr-Latn-CS"/>
    </w:rPr>
  </w:style>
  <w:style w:type="character" w:customStyle="1" w:styleId="CommentTextChar">
    <w:name w:val="Comment Text Char"/>
    <w:basedOn w:val="DefaultParagraphFont"/>
    <w:uiPriority w:val="99"/>
    <w:semiHidden/>
    <w:locked/>
    <w:rsid w:val="00D52067"/>
    <w:rPr>
      <w:rFonts w:ascii="Calibri" w:hAnsi="Calibri" w:cs="Times New Roman"/>
      <w:sz w:val="20"/>
      <w:lang w:val="sr-Cyrl-CS"/>
    </w:rPr>
  </w:style>
  <w:style w:type="character" w:customStyle="1" w:styleId="CommentTextChar1">
    <w:name w:val="Comment Text Char1"/>
    <w:link w:val="CommentText"/>
    <w:uiPriority w:val="99"/>
    <w:semiHidden/>
    <w:locked/>
    <w:rsid w:val="00A659E9"/>
    <w:rPr>
      <w:sz w:val="20"/>
      <w:lang w:val="en-US"/>
    </w:rPr>
  </w:style>
  <w:style w:type="paragraph" w:styleId="CommentSubject">
    <w:name w:val="annotation subject"/>
    <w:basedOn w:val="CommentText"/>
    <w:next w:val="CommentText"/>
    <w:link w:val="CommentSubjectChar"/>
    <w:uiPriority w:val="99"/>
    <w:semiHidden/>
    <w:rsid w:val="00A659E9"/>
    <w:rPr>
      <w:b/>
    </w:rPr>
  </w:style>
  <w:style w:type="character" w:customStyle="1" w:styleId="CommentSubjectChar">
    <w:name w:val="Comment Subject Char"/>
    <w:basedOn w:val="CommentTextChar1"/>
    <w:link w:val="CommentSubject"/>
    <w:uiPriority w:val="99"/>
    <w:semiHidden/>
    <w:locked/>
    <w:rsid w:val="00A659E9"/>
    <w:rPr>
      <w:rFonts w:cs="Times New Roman"/>
      <w:b/>
      <w:sz w:val="20"/>
      <w:lang w:val="en-US"/>
    </w:rPr>
  </w:style>
  <w:style w:type="paragraph" w:styleId="Header">
    <w:name w:val="header"/>
    <w:basedOn w:val="Normal"/>
    <w:link w:val="HeaderChar"/>
    <w:uiPriority w:val="99"/>
    <w:semiHidden/>
    <w:rsid w:val="00562677"/>
    <w:pPr>
      <w:tabs>
        <w:tab w:val="center" w:pos="4680"/>
        <w:tab w:val="right" w:pos="9360"/>
      </w:tabs>
      <w:spacing w:after="0" w:line="240" w:lineRule="auto"/>
    </w:pPr>
    <w:rPr>
      <w:sz w:val="20"/>
      <w:szCs w:val="20"/>
      <w:lang w:val="en-US" w:eastAsia="sr-Latn-CS"/>
    </w:rPr>
  </w:style>
  <w:style w:type="character" w:customStyle="1" w:styleId="HeaderChar">
    <w:name w:val="Header Char"/>
    <w:basedOn w:val="DefaultParagraphFont"/>
    <w:link w:val="Header"/>
    <w:uiPriority w:val="99"/>
    <w:semiHidden/>
    <w:locked/>
    <w:rsid w:val="00562677"/>
    <w:rPr>
      <w:rFonts w:cs="Times New Roman"/>
    </w:r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rsid w:val="00562677"/>
    <w:pPr>
      <w:tabs>
        <w:tab w:val="center" w:pos="4680"/>
        <w:tab w:val="right" w:pos="9360"/>
      </w:tabs>
      <w:spacing w:after="0" w:line="240" w:lineRule="auto"/>
    </w:pPr>
    <w:rPr>
      <w:sz w:val="20"/>
      <w:szCs w:val="20"/>
      <w:lang w:val="en-US" w:eastAsia="sr-Latn-CS"/>
    </w:r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locked/>
    <w:rsid w:val="00562677"/>
    <w:rPr>
      <w:rFonts w:cs="Times New Roman"/>
    </w:rPr>
  </w:style>
  <w:style w:type="character" w:customStyle="1" w:styleId="FootnoteTextChar1">
    <w:name w:val="Footnote Text Char1"/>
    <w:aliases w:val="single space Char2,ft Char2,ft Char Char Char Char1,ft Char Char Char2,Voetnoottekst Maarten Char1,single space Char1 Char1,Footnote Text Char Char Char1 Char1,single space Char Char Char1,ft Char Char1 Char1,ft Char1 Char1"/>
    <w:uiPriority w:val="99"/>
    <w:locked/>
    <w:rsid w:val="009511EA"/>
    <w:rPr>
      <w:sz w:val="20"/>
      <w:lang w:val="en-US"/>
    </w:rPr>
  </w:style>
  <w:style w:type="character" w:styleId="PageNumber">
    <w:name w:val="page number"/>
    <w:basedOn w:val="DefaultParagraphFont"/>
    <w:uiPriority w:val="99"/>
    <w:rsid w:val="008C3AA1"/>
    <w:rPr>
      <w:rFonts w:cs="Times New Roman"/>
    </w:rPr>
  </w:style>
  <w:style w:type="character" w:customStyle="1" w:styleId="st">
    <w:name w:val="st"/>
    <w:uiPriority w:val="99"/>
    <w:rsid w:val="002E3004"/>
  </w:style>
  <w:style w:type="paragraph" w:customStyle="1" w:styleId="Revizija">
    <w:name w:val="Revizija"/>
    <w:hidden/>
    <w:uiPriority w:val="99"/>
    <w:semiHidden/>
    <w:rsid w:val="002E3004"/>
    <w:rPr>
      <w:rFonts w:eastAsia="MS Mincho" w:cs="Calibri"/>
      <w:lang w:val="uz-Cyrl-UZ" w:eastAsia="uz-Cyrl-UZ"/>
    </w:rPr>
  </w:style>
  <w:style w:type="paragraph" w:customStyle="1" w:styleId="ColorfulList-Accent11">
    <w:name w:val="Colorful List - Accent 11"/>
    <w:basedOn w:val="Normal"/>
    <w:uiPriority w:val="99"/>
    <w:rsid w:val="00C33AEF"/>
    <w:pPr>
      <w:ind w:left="720"/>
    </w:pPr>
    <w:rPr>
      <w:rFonts w:cs="Calibri"/>
    </w:rPr>
  </w:style>
  <w:style w:type="character" w:styleId="Hyperlink">
    <w:name w:val="Hyperlink"/>
    <w:basedOn w:val="DefaultParagraphFont"/>
    <w:uiPriority w:val="99"/>
    <w:rsid w:val="002B6355"/>
    <w:rPr>
      <w:rFonts w:cs="Times New Roman"/>
      <w:color w:val="0000FF"/>
      <w:u w:val="single"/>
    </w:rPr>
  </w:style>
  <w:style w:type="character" w:customStyle="1" w:styleId="CharChar3">
    <w:name w:val="Char Char3"/>
    <w:uiPriority w:val="99"/>
    <w:semiHidden/>
    <w:rsid w:val="002B6355"/>
    <w:rPr>
      <w:sz w:val="20"/>
    </w:rPr>
  </w:style>
  <w:style w:type="paragraph" w:customStyle="1" w:styleId="MediumGrid2-Accent11">
    <w:name w:val="Medium Grid 2 - Accent 11"/>
    <w:uiPriority w:val="99"/>
    <w:rsid w:val="0093375F"/>
    <w:rPr>
      <w:rFonts w:cs="Calibri"/>
    </w:rPr>
  </w:style>
  <w:style w:type="paragraph" w:styleId="EndnoteText">
    <w:name w:val="endnote text"/>
    <w:basedOn w:val="Normal"/>
    <w:link w:val="EndnoteTextChar"/>
    <w:uiPriority w:val="99"/>
    <w:semiHidden/>
    <w:rsid w:val="00B97A48"/>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locked/>
    <w:rsid w:val="00B97A48"/>
    <w:rPr>
      <w:rFonts w:cs="Times New Roman"/>
      <w:lang w:val="en-US" w:eastAsia="en-US"/>
    </w:rPr>
  </w:style>
  <w:style w:type="character" w:styleId="EndnoteReference">
    <w:name w:val="endnote reference"/>
    <w:basedOn w:val="DefaultParagraphFont"/>
    <w:uiPriority w:val="99"/>
    <w:semiHidden/>
    <w:rsid w:val="00B97A48"/>
    <w:rPr>
      <w:rFonts w:cs="Times New Roman"/>
      <w:vertAlign w:val="superscript"/>
    </w:rPr>
  </w:style>
  <w:style w:type="paragraph" w:customStyle="1" w:styleId="Default">
    <w:name w:val="Default"/>
    <w:uiPriority w:val="99"/>
    <w:rsid w:val="00167784"/>
    <w:pPr>
      <w:autoSpaceDE w:val="0"/>
      <w:autoSpaceDN w:val="0"/>
      <w:adjustRightInd w:val="0"/>
    </w:pPr>
    <w:rPr>
      <w:rFonts w:ascii="Times New Roman" w:hAnsi="Times New Roman"/>
      <w:color w:val="000000"/>
      <w:sz w:val="24"/>
      <w:szCs w:val="24"/>
      <w:lang w:val="uz-Cyrl-UZ"/>
    </w:rPr>
  </w:style>
  <w:style w:type="paragraph" w:styleId="Caption">
    <w:name w:val="caption"/>
    <w:basedOn w:val="Normal"/>
    <w:next w:val="Normal"/>
    <w:uiPriority w:val="99"/>
    <w:qFormat/>
    <w:locked/>
    <w:rsid w:val="00897AC3"/>
    <w:pPr>
      <w:spacing w:line="240" w:lineRule="auto"/>
    </w:pPr>
    <w:rPr>
      <w:b/>
      <w:bCs/>
      <w:color w:val="4F81BD"/>
      <w:sz w:val="18"/>
      <w:szCs w:val="18"/>
    </w:rPr>
  </w:style>
  <w:style w:type="paragraph" w:styleId="Title">
    <w:name w:val="Title"/>
    <w:basedOn w:val="Normal"/>
    <w:next w:val="Normal"/>
    <w:link w:val="TitleChar"/>
    <w:uiPriority w:val="99"/>
    <w:qFormat/>
    <w:locked/>
    <w:rsid w:val="00897AC3"/>
    <w:pPr>
      <w:pBdr>
        <w:bottom w:val="single" w:sz="8" w:space="4" w:color="4F81BD"/>
      </w:pBdr>
      <w:spacing w:after="300" w:line="240" w:lineRule="auto"/>
      <w:contextualSpacing/>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locked/>
    <w:rsid w:val="00897AC3"/>
    <w:rPr>
      <w:rFonts w:ascii="Cambria" w:hAnsi="Cambria" w:cs="Times New Roman"/>
      <w:color w:val="17365D"/>
      <w:spacing w:val="5"/>
      <w:kern w:val="28"/>
      <w:sz w:val="52"/>
      <w:lang w:val="en-US" w:eastAsia="en-US"/>
    </w:rPr>
  </w:style>
  <w:style w:type="character" w:styleId="Strong">
    <w:name w:val="Strong"/>
    <w:basedOn w:val="DefaultParagraphFont"/>
    <w:uiPriority w:val="99"/>
    <w:qFormat/>
    <w:locked/>
    <w:rsid w:val="00897AC3"/>
    <w:rPr>
      <w:rFonts w:cs="Times New Roman"/>
      <w:b/>
    </w:rPr>
  </w:style>
  <w:style w:type="character" w:styleId="Emphasis">
    <w:name w:val="Emphasis"/>
    <w:basedOn w:val="DefaultParagraphFont"/>
    <w:uiPriority w:val="99"/>
    <w:qFormat/>
    <w:locked/>
    <w:rsid w:val="00897AC3"/>
    <w:rPr>
      <w:rFonts w:cs="Times New Roman"/>
      <w:i/>
    </w:rPr>
  </w:style>
  <w:style w:type="paragraph" w:customStyle="1" w:styleId="Bezproreda">
    <w:name w:val="Bez proreda"/>
    <w:uiPriority w:val="99"/>
    <w:rsid w:val="00897AC3"/>
    <w:rPr>
      <w:lang w:val="sr-Latn-CS"/>
    </w:rPr>
  </w:style>
  <w:style w:type="paragraph" w:styleId="Subtitle">
    <w:name w:val="Subtitle"/>
    <w:basedOn w:val="Normal"/>
    <w:next w:val="Normal"/>
    <w:link w:val="SubtitleChar"/>
    <w:uiPriority w:val="99"/>
    <w:qFormat/>
    <w:locked/>
    <w:rsid w:val="00897AC3"/>
    <w:pPr>
      <w:numPr>
        <w:ilvl w:val="1"/>
      </w:numPr>
    </w:pPr>
    <w:rPr>
      <w:rFonts w:ascii="Cambria" w:eastAsia="MS Gothic" w:hAnsi="Cambria"/>
      <w:i/>
      <w:iCs/>
      <w:color w:val="4F81BD"/>
      <w:spacing w:val="15"/>
      <w:sz w:val="24"/>
      <w:szCs w:val="24"/>
      <w:lang w:val="en-US"/>
    </w:rPr>
  </w:style>
  <w:style w:type="character" w:customStyle="1" w:styleId="SubtitleChar">
    <w:name w:val="Subtitle Char"/>
    <w:basedOn w:val="DefaultParagraphFont"/>
    <w:link w:val="Subtitle"/>
    <w:uiPriority w:val="99"/>
    <w:locked/>
    <w:rsid w:val="00897AC3"/>
    <w:rPr>
      <w:rFonts w:ascii="Cambria" w:eastAsia="MS Gothic" w:hAnsi="Cambria" w:cs="Times New Roman"/>
      <w:i/>
      <w:color w:val="4F81BD"/>
      <w:spacing w:val="15"/>
      <w:sz w:val="24"/>
      <w:lang w:val="en-US" w:eastAsia="en-US"/>
    </w:rPr>
  </w:style>
  <w:style w:type="paragraph" w:customStyle="1" w:styleId="TitleARTICLE">
    <w:name w:val="Title ARTICLE"/>
    <w:basedOn w:val="Title"/>
    <w:link w:val="TitleARTICLEChar"/>
    <w:autoRedefine/>
    <w:uiPriority w:val="99"/>
    <w:rsid w:val="00897AC3"/>
    <w:pPr>
      <w:jc w:val="center"/>
    </w:pPr>
    <w:rPr>
      <w:rFonts w:ascii="Times New Roman" w:hAnsi="Times New Roman"/>
      <w:color w:val="663300"/>
      <w:sz w:val="24"/>
      <w:szCs w:val="20"/>
      <w:lang w:val="en-GB"/>
    </w:rPr>
  </w:style>
  <w:style w:type="character" w:customStyle="1" w:styleId="TitleARTICLEChar">
    <w:name w:val="Title ARTICLE Char"/>
    <w:link w:val="TitleARTICLE"/>
    <w:uiPriority w:val="99"/>
    <w:locked/>
    <w:rsid w:val="00897AC3"/>
    <w:rPr>
      <w:rFonts w:ascii="Times New Roman" w:hAnsi="Times New Roman"/>
      <w:color w:val="663300"/>
      <w:spacing w:val="5"/>
      <w:kern w:val="28"/>
      <w:sz w:val="24"/>
      <w:lang w:val="en-GB" w:eastAsia="en-US"/>
    </w:rPr>
  </w:style>
  <w:style w:type="table" w:customStyle="1" w:styleId="TableGrid1">
    <w:name w:val="Table Grid1"/>
    <w:uiPriority w:val="99"/>
    <w:rsid w:val="00897AC3"/>
    <w:rPr>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q080---odsek">
    <w:name w:val="wyq080---odsek"/>
    <w:basedOn w:val="Normal"/>
    <w:uiPriority w:val="99"/>
    <w:rsid w:val="00527801"/>
    <w:pPr>
      <w:spacing w:after="0" w:line="240" w:lineRule="auto"/>
      <w:jc w:val="center"/>
    </w:pPr>
    <w:rPr>
      <w:rFonts w:ascii="Arial" w:hAnsi="Arial" w:cs="Arial"/>
      <w:b/>
      <w:bCs/>
      <w:sz w:val="29"/>
      <w:szCs w:val="2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270587">
      <w:marLeft w:val="0"/>
      <w:marRight w:val="0"/>
      <w:marTop w:val="0"/>
      <w:marBottom w:val="0"/>
      <w:divBdr>
        <w:top w:val="none" w:sz="0" w:space="0" w:color="auto"/>
        <w:left w:val="none" w:sz="0" w:space="0" w:color="auto"/>
        <w:bottom w:val="none" w:sz="0" w:space="0" w:color="auto"/>
        <w:right w:val="none" w:sz="0" w:space="0" w:color="auto"/>
      </w:divBdr>
    </w:div>
    <w:div w:id="820270588">
      <w:marLeft w:val="0"/>
      <w:marRight w:val="0"/>
      <w:marTop w:val="0"/>
      <w:marBottom w:val="0"/>
      <w:divBdr>
        <w:top w:val="none" w:sz="0" w:space="0" w:color="auto"/>
        <w:left w:val="none" w:sz="0" w:space="0" w:color="auto"/>
        <w:bottom w:val="none" w:sz="0" w:space="0" w:color="auto"/>
        <w:right w:val="none" w:sz="0" w:space="0" w:color="auto"/>
      </w:divBdr>
    </w:div>
    <w:div w:id="820270589">
      <w:marLeft w:val="0"/>
      <w:marRight w:val="0"/>
      <w:marTop w:val="0"/>
      <w:marBottom w:val="0"/>
      <w:divBdr>
        <w:top w:val="none" w:sz="0" w:space="0" w:color="auto"/>
        <w:left w:val="none" w:sz="0" w:space="0" w:color="auto"/>
        <w:bottom w:val="none" w:sz="0" w:space="0" w:color="auto"/>
        <w:right w:val="none" w:sz="0" w:space="0" w:color="auto"/>
      </w:divBdr>
    </w:div>
    <w:div w:id="820270590">
      <w:marLeft w:val="0"/>
      <w:marRight w:val="0"/>
      <w:marTop w:val="0"/>
      <w:marBottom w:val="0"/>
      <w:divBdr>
        <w:top w:val="none" w:sz="0" w:space="0" w:color="auto"/>
        <w:left w:val="none" w:sz="0" w:space="0" w:color="auto"/>
        <w:bottom w:val="none" w:sz="0" w:space="0" w:color="auto"/>
        <w:right w:val="none" w:sz="0" w:space="0" w:color="auto"/>
      </w:divBdr>
    </w:div>
    <w:div w:id="820270591">
      <w:marLeft w:val="0"/>
      <w:marRight w:val="0"/>
      <w:marTop w:val="0"/>
      <w:marBottom w:val="0"/>
      <w:divBdr>
        <w:top w:val="none" w:sz="0" w:space="0" w:color="auto"/>
        <w:left w:val="none" w:sz="0" w:space="0" w:color="auto"/>
        <w:bottom w:val="none" w:sz="0" w:space="0" w:color="auto"/>
        <w:right w:val="none" w:sz="0" w:space="0" w:color="auto"/>
      </w:divBdr>
    </w:div>
    <w:div w:id="820270592">
      <w:marLeft w:val="0"/>
      <w:marRight w:val="0"/>
      <w:marTop w:val="0"/>
      <w:marBottom w:val="0"/>
      <w:divBdr>
        <w:top w:val="none" w:sz="0" w:space="0" w:color="auto"/>
        <w:left w:val="none" w:sz="0" w:space="0" w:color="auto"/>
        <w:bottom w:val="none" w:sz="0" w:space="0" w:color="auto"/>
        <w:right w:val="none" w:sz="0" w:space="0" w:color="auto"/>
      </w:divBdr>
    </w:div>
    <w:div w:id="820270593">
      <w:marLeft w:val="0"/>
      <w:marRight w:val="0"/>
      <w:marTop w:val="0"/>
      <w:marBottom w:val="0"/>
      <w:divBdr>
        <w:top w:val="none" w:sz="0" w:space="0" w:color="auto"/>
        <w:left w:val="none" w:sz="0" w:space="0" w:color="auto"/>
        <w:bottom w:val="none" w:sz="0" w:space="0" w:color="auto"/>
        <w:right w:val="none" w:sz="0" w:space="0" w:color="auto"/>
      </w:divBdr>
    </w:div>
    <w:div w:id="820270594">
      <w:marLeft w:val="0"/>
      <w:marRight w:val="0"/>
      <w:marTop w:val="0"/>
      <w:marBottom w:val="0"/>
      <w:divBdr>
        <w:top w:val="none" w:sz="0" w:space="0" w:color="auto"/>
        <w:left w:val="none" w:sz="0" w:space="0" w:color="auto"/>
        <w:bottom w:val="none" w:sz="0" w:space="0" w:color="auto"/>
        <w:right w:val="none" w:sz="0" w:space="0" w:color="auto"/>
      </w:divBdr>
    </w:div>
    <w:div w:id="820270595">
      <w:marLeft w:val="0"/>
      <w:marRight w:val="0"/>
      <w:marTop w:val="0"/>
      <w:marBottom w:val="0"/>
      <w:divBdr>
        <w:top w:val="none" w:sz="0" w:space="0" w:color="auto"/>
        <w:left w:val="none" w:sz="0" w:space="0" w:color="auto"/>
        <w:bottom w:val="none" w:sz="0" w:space="0" w:color="auto"/>
        <w:right w:val="none" w:sz="0" w:space="0" w:color="auto"/>
      </w:divBdr>
    </w:div>
    <w:div w:id="820270596">
      <w:marLeft w:val="0"/>
      <w:marRight w:val="0"/>
      <w:marTop w:val="0"/>
      <w:marBottom w:val="0"/>
      <w:divBdr>
        <w:top w:val="none" w:sz="0" w:space="0" w:color="auto"/>
        <w:left w:val="none" w:sz="0" w:space="0" w:color="auto"/>
        <w:bottom w:val="none" w:sz="0" w:space="0" w:color="auto"/>
        <w:right w:val="none" w:sz="0" w:space="0" w:color="auto"/>
      </w:divBdr>
    </w:div>
    <w:div w:id="820270597">
      <w:marLeft w:val="0"/>
      <w:marRight w:val="0"/>
      <w:marTop w:val="0"/>
      <w:marBottom w:val="0"/>
      <w:divBdr>
        <w:top w:val="none" w:sz="0" w:space="0" w:color="auto"/>
        <w:left w:val="none" w:sz="0" w:space="0" w:color="auto"/>
        <w:bottom w:val="none" w:sz="0" w:space="0" w:color="auto"/>
        <w:right w:val="none" w:sz="0" w:space="0" w:color="auto"/>
      </w:divBdr>
    </w:div>
    <w:div w:id="820270598">
      <w:marLeft w:val="0"/>
      <w:marRight w:val="0"/>
      <w:marTop w:val="0"/>
      <w:marBottom w:val="0"/>
      <w:divBdr>
        <w:top w:val="none" w:sz="0" w:space="0" w:color="auto"/>
        <w:left w:val="none" w:sz="0" w:space="0" w:color="auto"/>
        <w:bottom w:val="none" w:sz="0" w:space="0" w:color="auto"/>
        <w:right w:val="none" w:sz="0" w:space="0" w:color="auto"/>
      </w:divBdr>
    </w:div>
    <w:div w:id="820270599">
      <w:marLeft w:val="0"/>
      <w:marRight w:val="0"/>
      <w:marTop w:val="0"/>
      <w:marBottom w:val="0"/>
      <w:divBdr>
        <w:top w:val="none" w:sz="0" w:space="0" w:color="auto"/>
        <w:left w:val="none" w:sz="0" w:space="0" w:color="auto"/>
        <w:bottom w:val="none" w:sz="0" w:space="0" w:color="auto"/>
        <w:right w:val="none" w:sz="0" w:space="0" w:color="auto"/>
      </w:divBdr>
    </w:div>
    <w:div w:id="820270600">
      <w:marLeft w:val="0"/>
      <w:marRight w:val="0"/>
      <w:marTop w:val="0"/>
      <w:marBottom w:val="0"/>
      <w:divBdr>
        <w:top w:val="none" w:sz="0" w:space="0" w:color="auto"/>
        <w:left w:val="none" w:sz="0" w:space="0" w:color="auto"/>
        <w:bottom w:val="none" w:sz="0" w:space="0" w:color="auto"/>
        <w:right w:val="none" w:sz="0" w:space="0" w:color="auto"/>
      </w:divBdr>
    </w:div>
    <w:div w:id="820270601">
      <w:marLeft w:val="0"/>
      <w:marRight w:val="0"/>
      <w:marTop w:val="0"/>
      <w:marBottom w:val="0"/>
      <w:divBdr>
        <w:top w:val="none" w:sz="0" w:space="0" w:color="auto"/>
        <w:left w:val="none" w:sz="0" w:space="0" w:color="auto"/>
        <w:bottom w:val="none" w:sz="0" w:space="0" w:color="auto"/>
        <w:right w:val="none" w:sz="0" w:space="0" w:color="auto"/>
      </w:divBdr>
    </w:div>
    <w:div w:id="820270602">
      <w:marLeft w:val="0"/>
      <w:marRight w:val="0"/>
      <w:marTop w:val="0"/>
      <w:marBottom w:val="0"/>
      <w:divBdr>
        <w:top w:val="none" w:sz="0" w:space="0" w:color="auto"/>
        <w:left w:val="none" w:sz="0" w:space="0" w:color="auto"/>
        <w:bottom w:val="none" w:sz="0" w:space="0" w:color="auto"/>
        <w:right w:val="none" w:sz="0" w:space="0" w:color="auto"/>
      </w:divBdr>
    </w:div>
    <w:div w:id="820270603">
      <w:marLeft w:val="0"/>
      <w:marRight w:val="0"/>
      <w:marTop w:val="0"/>
      <w:marBottom w:val="0"/>
      <w:divBdr>
        <w:top w:val="none" w:sz="0" w:space="0" w:color="auto"/>
        <w:left w:val="none" w:sz="0" w:space="0" w:color="auto"/>
        <w:bottom w:val="none" w:sz="0" w:space="0" w:color="auto"/>
        <w:right w:val="none" w:sz="0" w:space="0" w:color="auto"/>
      </w:divBdr>
    </w:div>
    <w:div w:id="820270604">
      <w:marLeft w:val="0"/>
      <w:marRight w:val="0"/>
      <w:marTop w:val="0"/>
      <w:marBottom w:val="0"/>
      <w:divBdr>
        <w:top w:val="none" w:sz="0" w:space="0" w:color="auto"/>
        <w:left w:val="none" w:sz="0" w:space="0" w:color="auto"/>
        <w:bottom w:val="none" w:sz="0" w:space="0" w:color="auto"/>
        <w:right w:val="none" w:sz="0" w:space="0" w:color="auto"/>
      </w:divBdr>
    </w:div>
    <w:div w:id="820270605">
      <w:marLeft w:val="0"/>
      <w:marRight w:val="0"/>
      <w:marTop w:val="0"/>
      <w:marBottom w:val="0"/>
      <w:divBdr>
        <w:top w:val="none" w:sz="0" w:space="0" w:color="auto"/>
        <w:left w:val="none" w:sz="0" w:space="0" w:color="auto"/>
        <w:bottom w:val="none" w:sz="0" w:space="0" w:color="auto"/>
        <w:right w:val="none" w:sz="0" w:space="0" w:color="auto"/>
      </w:divBdr>
    </w:div>
    <w:div w:id="820270606">
      <w:marLeft w:val="0"/>
      <w:marRight w:val="0"/>
      <w:marTop w:val="0"/>
      <w:marBottom w:val="0"/>
      <w:divBdr>
        <w:top w:val="none" w:sz="0" w:space="0" w:color="auto"/>
        <w:left w:val="none" w:sz="0" w:space="0" w:color="auto"/>
        <w:bottom w:val="none" w:sz="0" w:space="0" w:color="auto"/>
        <w:right w:val="none" w:sz="0" w:space="0" w:color="auto"/>
      </w:divBdr>
    </w:div>
    <w:div w:id="820270607">
      <w:marLeft w:val="0"/>
      <w:marRight w:val="0"/>
      <w:marTop w:val="0"/>
      <w:marBottom w:val="0"/>
      <w:divBdr>
        <w:top w:val="none" w:sz="0" w:space="0" w:color="auto"/>
        <w:left w:val="none" w:sz="0" w:space="0" w:color="auto"/>
        <w:bottom w:val="none" w:sz="0" w:space="0" w:color="auto"/>
        <w:right w:val="none" w:sz="0" w:space="0" w:color="auto"/>
      </w:divBdr>
    </w:div>
    <w:div w:id="820270608">
      <w:marLeft w:val="0"/>
      <w:marRight w:val="0"/>
      <w:marTop w:val="0"/>
      <w:marBottom w:val="0"/>
      <w:divBdr>
        <w:top w:val="none" w:sz="0" w:space="0" w:color="auto"/>
        <w:left w:val="none" w:sz="0" w:space="0" w:color="auto"/>
        <w:bottom w:val="none" w:sz="0" w:space="0" w:color="auto"/>
        <w:right w:val="none" w:sz="0" w:space="0" w:color="auto"/>
      </w:divBdr>
    </w:div>
    <w:div w:id="820270609">
      <w:marLeft w:val="0"/>
      <w:marRight w:val="0"/>
      <w:marTop w:val="0"/>
      <w:marBottom w:val="0"/>
      <w:divBdr>
        <w:top w:val="none" w:sz="0" w:space="0" w:color="auto"/>
        <w:left w:val="none" w:sz="0" w:space="0" w:color="auto"/>
        <w:bottom w:val="none" w:sz="0" w:space="0" w:color="auto"/>
        <w:right w:val="none" w:sz="0" w:space="0" w:color="auto"/>
      </w:divBdr>
    </w:div>
    <w:div w:id="820270610">
      <w:marLeft w:val="0"/>
      <w:marRight w:val="0"/>
      <w:marTop w:val="0"/>
      <w:marBottom w:val="0"/>
      <w:divBdr>
        <w:top w:val="none" w:sz="0" w:space="0" w:color="auto"/>
        <w:left w:val="none" w:sz="0" w:space="0" w:color="auto"/>
        <w:bottom w:val="none" w:sz="0" w:space="0" w:color="auto"/>
        <w:right w:val="none" w:sz="0" w:space="0" w:color="auto"/>
      </w:divBdr>
    </w:div>
    <w:div w:id="820270611">
      <w:marLeft w:val="0"/>
      <w:marRight w:val="0"/>
      <w:marTop w:val="0"/>
      <w:marBottom w:val="0"/>
      <w:divBdr>
        <w:top w:val="none" w:sz="0" w:space="0" w:color="auto"/>
        <w:left w:val="none" w:sz="0" w:space="0" w:color="auto"/>
        <w:bottom w:val="none" w:sz="0" w:space="0" w:color="auto"/>
        <w:right w:val="none" w:sz="0" w:space="0" w:color="auto"/>
      </w:divBdr>
    </w:div>
    <w:div w:id="820270612">
      <w:marLeft w:val="0"/>
      <w:marRight w:val="0"/>
      <w:marTop w:val="0"/>
      <w:marBottom w:val="0"/>
      <w:divBdr>
        <w:top w:val="none" w:sz="0" w:space="0" w:color="auto"/>
        <w:left w:val="none" w:sz="0" w:space="0" w:color="auto"/>
        <w:bottom w:val="none" w:sz="0" w:space="0" w:color="auto"/>
        <w:right w:val="none" w:sz="0" w:space="0" w:color="auto"/>
      </w:divBdr>
    </w:div>
    <w:div w:id="820270613">
      <w:marLeft w:val="0"/>
      <w:marRight w:val="0"/>
      <w:marTop w:val="0"/>
      <w:marBottom w:val="0"/>
      <w:divBdr>
        <w:top w:val="none" w:sz="0" w:space="0" w:color="auto"/>
        <w:left w:val="none" w:sz="0" w:space="0" w:color="auto"/>
        <w:bottom w:val="none" w:sz="0" w:space="0" w:color="auto"/>
        <w:right w:val="none" w:sz="0" w:space="0" w:color="auto"/>
      </w:divBdr>
    </w:div>
    <w:div w:id="820270614">
      <w:marLeft w:val="0"/>
      <w:marRight w:val="0"/>
      <w:marTop w:val="0"/>
      <w:marBottom w:val="0"/>
      <w:divBdr>
        <w:top w:val="none" w:sz="0" w:space="0" w:color="auto"/>
        <w:left w:val="none" w:sz="0" w:space="0" w:color="auto"/>
        <w:bottom w:val="none" w:sz="0" w:space="0" w:color="auto"/>
        <w:right w:val="none" w:sz="0" w:space="0" w:color="auto"/>
      </w:divBdr>
    </w:div>
    <w:div w:id="820270615">
      <w:marLeft w:val="0"/>
      <w:marRight w:val="0"/>
      <w:marTop w:val="0"/>
      <w:marBottom w:val="0"/>
      <w:divBdr>
        <w:top w:val="none" w:sz="0" w:space="0" w:color="auto"/>
        <w:left w:val="none" w:sz="0" w:space="0" w:color="auto"/>
        <w:bottom w:val="none" w:sz="0" w:space="0" w:color="auto"/>
        <w:right w:val="none" w:sz="0" w:space="0" w:color="auto"/>
      </w:divBdr>
    </w:div>
    <w:div w:id="820270616">
      <w:marLeft w:val="0"/>
      <w:marRight w:val="0"/>
      <w:marTop w:val="0"/>
      <w:marBottom w:val="0"/>
      <w:divBdr>
        <w:top w:val="none" w:sz="0" w:space="0" w:color="auto"/>
        <w:left w:val="none" w:sz="0" w:space="0" w:color="auto"/>
        <w:bottom w:val="none" w:sz="0" w:space="0" w:color="auto"/>
        <w:right w:val="none" w:sz="0" w:space="0" w:color="auto"/>
      </w:divBdr>
    </w:div>
    <w:div w:id="820270617">
      <w:marLeft w:val="0"/>
      <w:marRight w:val="0"/>
      <w:marTop w:val="0"/>
      <w:marBottom w:val="0"/>
      <w:divBdr>
        <w:top w:val="none" w:sz="0" w:space="0" w:color="auto"/>
        <w:left w:val="none" w:sz="0" w:space="0" w:color="auto"/>
        <w:bottom w:val="none" w:sz="0" w:space="0" w:color="auto"/>
        <w:right w:val="none" w:sz="0" w:space="0" w:color="auto"/>
      </w:divBdr>
    </w:div>
    <w:div w:id="820270618">
      <w:marLeft w:val="0"/>
      <w:marRight w:val="0"/>
      <w:marTop w:val="0"/>
      <w:marBottom w:val="0"/>
      <w:divBdr>
        <w:top w:val="none" w:sz="0" w:space="0" w:color="auto"/>
        <w:left w:val="none" w:sz="0" w:space="0" w:color="auto"/>
        <w:bottom w:val="none" w:sz="0" w:space="0" w:color="auto"/>
        <w:right w:val="none" w:sz="0" w:space="0" w:color="auto"/>
      </w:divBdr>
    </w:div>
    <w:div w:id="820270619">
      <w:marLeft w:val="0"/>
      <w:marRight w:val="0"/>
      <w:marTop w:val="0"/>
      <w:marBottom w:val="0"/>
      <w:divBdr>
        <w:top w:val="none" w:sz="0" w:space="0" w:color="auto"/>
        <w:left w:val="none" w:sz="0" w:space="0" w:color="auto"/>
        <w:bottom w:val="none" w:sz="0" w:space="0" w:color="auto"/>
        <w:right w:val="none" w:sz="0" w:space="0" w:color="auto"/>
      </w:divBdr>
    </w:div>
    <w:div w:id="820270620">
      <w:marLeft w:val="0"/>
      <w:marRight w:val="0"/>
      <w:marTop w:val="0"/>
      <w:marBottom w:val="0"/>
      <w:divBdr>
        <w:top w:val="none" w:sz="0" w:space="0" w:color="auto"/>
        <w:left w:val="none" w:sz="0" w:space="0" w:color="auto"/>
        <w:bottom w:val="none" w:sz="0" w:space="0" w:color="auto"/>
        <w:right w:val="none" w:sz="0" w:space="0" w:color="auto"/>
      </w:divBdr>
    </w:div>
    <w:div w:id="820270621">
      <w:marLeft w:val="0"/>
      <w:marRight w:val="0"/>
      <w:marTop w:val="0"/>
      <w:marBottom w:val="0"/>
      <w:divBdr>
        <w:top w:val="none" w:sz="0" w:space="0" w:color="auto"/>
        <w:left w:val="none" w:sz="0" w:space="0" w:color="auto"/>
        <w:bottom w:val="none" w:sz="0" w:space="0" w:color="auto"/>
        <w:right w:val="none" w:sz="0" w:space="0" w:color="auto"/>
      </w:divBdr>
    </w:div>
    <w:div w:id="820270622">
      <w:marLeft w:val="0"/>
      <w:marRight w:val="0"/>
      <w:marTop w:val="0"/>
      <w:marBottom w:val="0"/>
      <w:divBdr>
        <w:top w:val="none" w:sz="0" w:space="0" w:color="auto"/>
        <w:left w:val="none" w:sz="0" w:space="0" w:color="auto"/>
        <w:bottom w:val="none" w:sz="0" w:space="0" w:color="auto"/>
        <w:right w:val="none" w:sz="0" w:space="0" w:color="auto"/>
      </w:divBdr>
    </w:div>
    <w:div w:id="820270623">
      <w:marLeft w:val="0"/>
      <w:marRight w:val="0"/>
      <w:marTop w:val="0"/>
      <w:marBottom w:val="0"/>
      <w:divBdr>
        <w:top w:val="none" w:sz="0" w:space="0" w:color="auto"/>
        <w:left w:val="none" w:sz="0" w:space="0" w:color="auto"/>
        <w:bottom w:val="none" w:sz="0" w:space="0" w:color="auto"/>
        <w:right w:val="none" w:sz="0" w:space="0" w:color="auto"/>
      </w:divBdr>
    </w:div>
    <w:div w:id="820270624">
      <w:marLeft w:val="0"/>
      <w:marRight w:val="0"/>
      <w:marTop w:val="0"/>
      <w:marBottom w:val="0"/>
      <w:divBdr>
        <w:top w:val="none" w:sz="0" w:space="0" w:color="auto"/>
        <w:left w:val="none" w:sz="0" w:space="0" w:color="auto"/>
        <w:bottom w:val="none" w:sz="0" w:space="0" w:color="auto"/>
        <w:right w:val="none" w:sz="0" w:space="0" w:color="auto"/>
      </w:divBdr>
    </w:div>
    <w:div w:id="820270625">
      <w:marLeft w:val="0"/>
      <w:marRight w:val="0"/>
      <w:marTop w:val="0"/>
      <w:marBottom w:val="0"/>
      <w:divBdr>
        <w:top w:val="none" w:sz="0" w:space="0" w:color="auto"/>
        <w:left w:val="none" w:sz="0" w:space="0" w:color="auto"/>
        <w:bottom w:val="none" w:sz="0" w:space="0" w:color="auto"/>
        <w:right w:val="none" w:sz="0" w:space="0" w:color="auto"/>
      </w:divBdr>
    </w:div>
    <w:div w:id="820270626">
      <w:marLeft w:val="0"/>
      <w:marRight w:val="0"/>
      <w:marTop w:val="0"/>
      <w:marBottom w:val="0"/>
      <w:divBdr>
        <w:top w:val="none" w:sz="0" w:space="0" w:color="auto"/>
        <w:left w:val="none" w:sz="0" w:space="0" w:color="auto"/>
        <w:bottom w:val="none" w:sz="0" w:space="0" w:color="auto"/>
        <w:right w:val="none" w:sz="0" w:space="0" w:color="auto"/>
      </w:divBdr>
    </w:div>
    <w:div w:id="820270627">
      <w:marLeft w:val="0"/>
      <w:marRight w:val="0"/>
      <w:marTop w:val="0"/>
      <w:marBottom w:val="0"/>
      <w:divBdr>
        <w:top w:val="none" w:sz="0" w:space="0" w:color="auto"/>
        <w:left w:val="none" w:sz="0" w:space="0" w:color="auto"/>
        <w:bottom w:val="none" w:sz="0" w:space="0" w:color="auto"/>
        <w:right w:val="none" w:sz="0" w:space="0" w:color="auto"/>
      </w:divBdr>
    </w:div>
    <w:div w:id="820270628">
      <w:marLeft w:val="0"/>
      <w:marRight w:val="0"/>
      <w:marTop w:val="0"/>
      <w:marBottom w:val="0"/>
      <w:divBdr>
        <w:top w:val="none" w:sz="0" w:space="0" w:color="auto"/>
        <w:left w:val="none" w:sz="0" w:space="0" w:color="auto"/>
        <w:bottom w:val="none" w:sz="0" w:space="0" w:color="auto"/>
        <w:right w:val="none" w:sz="0" w:space="0" w:color="auto"/>
      </w:divBdr>
    </w:div>
    <w:div w:id="820270629">
      <w:marLeft w:val="0"/>
      <w:marRight w:val="0"/>
      <w:marTop w:val="0"/>
      <w:marBottom w:val="0"/>
      <w:divBdr>
        <w:top w:val="none" w:sz="0" w:space="0" w:color="auto"/>
        <w:left w:val="none" w:sz="0" w:space="0" w:color="auto"/>
        <w:bottom w:val="none" w:sz="0" w:space="0" w:color="auto"/>
        <w:right w:val="none" w:sz="0" w:space="0" w:color="auto"/>
      </w:divBdr>
    </w:div>
    <w:div w:id="820270630">
      <w:marLeft w:val="0"/>
      <w:marRight w:val="0"/>
      <w:marTop w:val="0"/>
      <w:marBottom w:val="0"/>
      <w:divBdr>
        <w:top w:val="none" w:sz="0" w:space="0" w:color="auto"/>
        <w:left w:val="none" w:sz="0" w:space="0" w:color="auto"/>
        <w:bottom w:val="none" w:sz="0" w:space="0" w:color="auto"/>
        <w:right w:val="none" w:sz="0" w:space="0" w:color="auto"/>
      </w:divBdr>
    </w:div>
    <w:div w:id="820270631">
      <w:marLeft w:val="0"/>
      <w:marRight w:val="0"/>
      <w:marTop w:val="0"/>
      <w:marBottom w:val="0"/>
      <w:divBdr>
        <w:top w:val="none" w:sz="0" w:space="0" w:color="auto"/>
        <w:left w:val="none" w:sz="0" w:space="0" w:color="auto"/>
        <w:bottom w:val="none" w:sz="0" w:space="0" w:color="auto"/>
        <w:right w:val="none" w:sz="0" w:space="0" w:color="auto"/>
      </w:divBdr>
    </w:div>
    <w:div w:id="820270632">
      <w:marLeft w:val="0"/>
      <w:marRight w:val="0"/>
      <w:marTop w:val="0"/>
      <w:marBottom w:val="0"/>
      <w:divBdr>
        <w:top w:val="none" w:sz="0" w:space="0" w:color="auto"/>
        <w:left w:val="none" w:sz="0" w:space="0" w:color="auto"/>
        <w:bottom w:val="none" w:sz="0" w:space="0" w:color="auto"/>
        <w:right w:val="none" w:sz="0" w:space="0" w:color="auto"/>
      </w:divBdr>
    </w:div>
    <w:div w:id="820270633">
      <w:marLeft w:val="0"/>
      <w:marRight w:val="0"/>
      <w:marTop w:val="0"/>
      <w:marBottom w:val="0"/>
      <w:divBdr>
        <w:top w:val="none" w:sz="0" w:space="0" w:color="auto"/>
        <w:left w:val="none" w:sz="0" w:space="0" w:color="auto"/>
        <w:bottom w:val="none" w:sz="0" w:space="0" w:color="auto"/>
        <w:right w:val="none" w:sz="0" w:space="0" w:color="auto"/>
      </w:divBdr>
    </w:div>
    <w:div w:id="820270634">
      <w:marLeft w:val="0"/>
      <w:marRight w:val="0"/>
      <w:marTop w:val="0"/>
      <w:marBottom w:val="0"/>
      <w:divBdr>
        <w:top w:val="none" w:sz="0" w:space="0" w:color="auto"/>
        <w:left w:val="none" w:sz="0" w:space="0" w:color="auto"/>
        <w:bottom w:val="none" w:sz="0" w:space="0" w:color="auto"/>
        <w:right w:val="none" w:sz="0" w:space="0" w:color="auto"/>
      </w:divBdr>
    </w:div>
    <w:div w:id="820270635">
      <w:marLeft w:val="0"/>
      <w:marRight w:val="0"/>
      <w:marTop w:val="0"/>
      <w:marBottom w:val="0"/>
      <w:divBdr>
        <w:top w:val="none" w:sz="0" w:space="0" w:color="auto"/>
        <w:left w:val="none" w:sz="0" w:space="0" w:color="auto"/>
        <w:bottom w:val="none" w:sz="0" w:space="0" w:color="auto"/>
        <w:right w:val="none" w:sz="0" w:space="0" w:color="auto"/>
      </w:divBdr>
    </w:div>
    <w:div w:id="820270636">
      <w:marLeft w:val="0"/>
      <w:marRight w:val="0"/>
      <w:marTop w:val="0"/>
      <w:marBottom w:val="0"/>
      <w:divBdr>
        <w:top w:val="none" w:sz="0" w:space="0" w:color="auto"/>
        <w:left w:val="none" w:sz="0" w:space="0" w:color="auto"/>
        <w:bottom w:val="none" w:sz="0" w:space="0" w:color="auto"/>
        <w:right w:val="none" w:sz="0" w:space="0" w:color="auto"/>
      </w:divBdr>
    </w:div>
    <w:div w:id="820270637">
      <w:marLeft w:val="0"/>
      <w:marRight w:val="0"/>
      <w:marTop w:val="0"/>
      <w:marBottom w:val="0"/>
      <w:divBdr>
        <w:top w:val="none" w:sz="0" w:space="0" w:color="auto"/>
        <w:left w:val="none" w:sz="0" w:space="0" w:color="auto"/>
        <w:bottom w:val="none" w:sz="0" w:space="0" w:color="auto"/>
        <w:right w:val="none" w:sz="0" w:space="0" w:color="auto"/>
      </w:divBdr>
    </w:div>
    <w:div w:id="820270638">
      <w:marLeft w:val="0"/>
      <w:marRight w:val="0"/>
      <w:marTop w:val="0"/>
      <w:marBottom w:val="0"/>
      <w:divBdr>
        <w:top w:val="none" w:sz="0" w:space="0" w:color="auto"/>
        <w:left w:val="none" w:sz="0" w:space="0" w:color="auto"/>
        <w:bottom w:val="none" w:sz="0" w:space="0" w:color="auto"/>
        <w:right w:val="none" w:sz="0" w:space="0" w:color="auto"/>
      </w:divBdr>
    </w:div>
    <w:div w:id="820270639">
      <w:marLeft w:val="0"/>
      <w:marRight w:val="0"/>
      <w:marTop w:val="0"/>
      <w:marBottom w:val="0"/>
      <w:divBdr>
        <w:top w:val="none" w:sz="0" w:space="0" w:color="auto"/>
        <w:left w:val="none" w:sz="0" w:space="0" w:color="auto"/>
        <w:bottom w:val="none" w:sz="0" w:space="0" w:color="auto"/>
        <w:right w:val="none" w:sz="0" w:space="0" w:color="auto"/>
      </w:divBdr>
    </w:div>
    <w:div w:id="820270640">
      <w:marLeft w:val="0"/>
      <w:marRight w:val="0"/>
      <w:marTop w:val="0"/>
      <w:marBottom w:val="0"/>
      <w:divBdr>
        <w:top w:val="none" w:sz="0" w:space="0" w:color="auto"/>
        <w:left w:val="none" w:sz="0" w:space="0" w:color="auto"/>
        <w:bottom w:val="none" w:sz="0" w:space="0" w:color="auto"/>
        <w:right w:val="none" w:sz="0" w:space="0" w:color="auto"/>
      </w:divBdr>
    </w:div>
    <w:div w:id="820270641">
      <w:marLeft w:val="0"/>
      <w:marRight w:val="0"/>
      <w:marTop w:val="0"/>
      <w:marBottom w:val="0"/>
      <w:divBdr>
        <w:top w:val="none" w:sz="0" w:space="0" w:color="auto"/>
        <w:left w:val="none" w:sz="0" w:space="0" w:color="auto"/>
        <w:bottom w:val="none" w:sz="0" w:space="0" w:color="auto"/>
        <w:right w:val="none" w:sz="0" w:space="0" w:color="auto"/>
      </w:divBdr>
    </w:div>
    <w:div w:id="820270642">
      <w:marLeft w:val="0"/>
      <w:marRight w:val="0"/>
      <w:marTop w:val="0"/>
      <w:marBottom w:val="0"/>
      <w:divBdr>
        <w:top w:val="none" w:sz="0" w:space="0" w:color="auto"/>
        <w:left w:val="none" w:sz="0" w:space="0" w:color="auto"/>
        <w:bottom w:val="none" w:sz="0" w:space="0" w:color="auto"/>
        <w:right w:val="none" w:sz="0" w:space="0" w:color="auto"/>
      </w:divBdr>
    </w:div>
    <w:div w:id="820270643">
      <w:marLeft w:val="0"/>
      <w:marRight w:val="0"/>
      <w:marTop w:val="0"/>
      <w:marBottom w:val="0"/>
      <w:divBdr>
        <w:top w:val="none" w:sz="0" w:space="0" w:color="auto"/>
        <w:left w:val="none" w:sz="0" w:space="0" w:color="auto"/>
        <w:bottom w:val="none" w:sz="0" w:space="0" w:color="auto"/>
        <w:right w:val="none" w:sz="0" w:space="0" w:color="auto"/>
      </w:divBdr>
    </w:div>
    <w:div w:id="820270644">
      <w:marLeft w:val="0"/>
      <w:marRight w:val="0"/>
      <w:marTop w:val="0"/>
      <w:marBottom w:val="0"/>
      <w:divBdr>
        <w:top w:val="none" w:sz="0" w:space="0" w:color="auto"/>
        <w:left w:val="none" w:sz="0" w:space="0" w:color="auto"/>
        <w:bottom w:val="none" w:sz="0" w:space="0" w:color="auto"/>
        <w:right w:val="none" w:sz="0" w:space="0" w:color="auto"/>
      </w:divBdr>
    </w:div>
    <w:div w:id="820270645">
      <w:marLeft w:val="0"/>
      <w:marRight w:val="0"/>
      <w:marTop w:val="0"/>
      <w:marBottom w:val="0"/>
      <w:divBdr>
        <w:top w:val="none" w:sz="0" w:space="0" w:color="auto"/>
        <w:left w:val="none" w:sz="0" w:space="0" w:color="auto"/>
        <w:bottom w:val="none" w:sz="0" w:space="0" w:color="auto"/>
        <w:right w:val="none" w:sz="0" w:space="0" w:color="auto"/>
      </w:divBdr>
    </w:div>
    <w:div w:id="820270646">
      <w:marLeft w:val="0"/>
      <w:marRight w:val="0"/>
      <w:marTop w:val="0"/>
      <w:marBottom w:val="0"/>
      <w:divBdr>
        <w:top w:val="none" w:sz="0" w:space="0" w:color="auto"/>
        <w:left w:val="none" w:sz="0" w:space="0" w:color="auto"/>
        <w:bottom w:val="none" w:sz="0" w:space="0" w:color="auto"/>
        <w:right w:val="none" w:sz="0" w:space="0" w:color="auto"/>
      </w:divBdr>
    </w:div>
    <w:div w:id="820270647">
      <w:marLeft w:val="0"/>
      <w:marRight w:val="0"/>
      <w:marTop w:val="0"/>
      <w:marBottom w:val="0"/>
      <w:divBdr>
        <w:top w:val="none" w:sz="0" w:space="0" w:color="auto"/>
        <w:left w:val="none" w:sz="0" w:space="0" w:color="auto"/>
        <w:bottom w:val="none" w:sz="0" w:space="0" w:color="auto"/>
        <w:right w:val="none" w:sz="0" w:space="0" w:color="auto"/>
      </w:divBdr>
    </w:div>
    <w:div w:id="820270648">
      <w:marLeft w:val="0"/>
      <w:marRight w:val="0"/>
      <w:marTop w:val="0"/>
      <w:marBottom w:val="0"/>
      <w:divBdr>
        <w:top w:val="none" w:sz="0" w:space="0" w:color="auto"/>
        <w:left w:val="none" w:sz="0" w:space="0" w:color="auto"/>
        <w:bottom w:val="none" w:sz="0" w:space="0" w:color="auto"/>
        <w:right w:val="none" w:sz="0" w:space="0" w:color="auto"/>
      </w:divBdr>
    </w:div>
    <w:div w:id="820270649">
      <w:marLeft w:val="0"/>
      <w:marRight w:val="0"/>
      <w:marTop w:val="0"/>
      <w:marBottom w:val="0"/>
      <w:divBdr>
        <w:top w:val="none" w:sz="0" w:space="0" w:color="auto"/>
        <w:left w:val="none" w:sz="0" w:space="0" w:color="auto"/>
        <w:bottom w:val="none" w:sz="0" w:space="0" w:color="auto"/>
        <w:right w:val="none" w:sz="0" w:space="0" w:color="auto"/>
      </w:divBdr>
    </w:div>
    <w:div w:id="820270650">
      <w:marLeft w:val="0"/>
      <w:marRight w:val="0"/>
      <w:marTop w:val="0"/>
      <w:marBottom w:val="0"/>
      <w:divBdr>
        <w:top w:val="none" w:sz="0" w:space="0" w:color="auto"/>
        <w:left w:val="none" w:sz="0" w:space="0" w:color="auto"/>
        <w:bottom w:val="none" w:sz="0" w:space="0" w:color="auto"/>
        <w:right w:val="none" w:sz="0" w:space="0" w:color="auto"/>
      </w:divBdr>
    </w:div>
    <w:div w:id="820270651">
      <w:marLeft w:val="0"/>
      <w:marRight w:val="0"/>
      <w:marTop w:val="0"/>
      <w:marBottom w:val="0"/>
      <w:divBdr>
        <w:top w:val="none" w:sz="0" w:space="0" w:color="auto"/>
        <w:left w:val="none" w:sz="0" w:space="0" w:color="auto"/>
        <w:bottom w:val="none" w:sz="0" w:space="0" w:color="auto"/>
        <w:right w:val="none" w:sz="0" w:space="0" w:color="auto"/>
      </w:divBdr>
    </w:div>
    <w:div w:id="820270652">
      <w:marLeft w:val="0"/>
      <w:marRight w:val="0"/>
      <w:marTop w:val="0"/>
      <w:marBottom w:val="0"/>
      <w:divBdr>
        <w:top w:val="none" w:sz="0" w:space="0" w:color="auto"/>
        <w:left w:val="none" w:sz="0" w:space="0" w:color="auto"/>
        <w:bottom w:val="none" w:sz="0" w:space="0" w:color="auto"/>
        <w:right w:val="none" w:sz="0" w:space="0" w:color="auto"/>
      </w:divBdr>
    </w:div>
    <w:div w:id="820270653">
      <w:marLeft w:val="0"/>
      <w:marRight w:val="0"/>
      <w:marTop w:val="0"/>
      <w:marBottom w:val="0"/>
      <w:divBdr>
        <w:top w:val="none" w:sz="0" w:space="0" w:color="auto"/>
        <w:left w:val="none" w:sz="0" w:space="0" w:color="auto"/>
        <w:bottom w:val="none" w:sz="0" w:space="0" w:color="auto"/>
        <w:right w:val="none" w:sz="0" w:space="0" w:color="auto"/>
      </w:divBdr>
    </w:div>
    <w:div w:id="820270654">
      <w:marLeft w:val="0"/>
      <w:marRight w:val="0"/>
      <w:marTop w:val="0"/>
      <w:marBottom w:val="0"/>
      <w:divBdr>
        <w:top w:val="none" w:sz="0" w:space="0" w:color="auto"/>
        <w:left w:val="none" w:sz="0" w:space="0" w:color="auto"/>
        <w:bottom w:val="none" w:sz="0" w:space="0" w:color="auto"/>
        <w:right w:val="none" w:sz="0" w:space="0" w:color="auto"/>
      </w:divBdr>
    </w:div>
    <w:div w:id="820270655">
      <w:marLeft w:val="0"/>
      <w:marRight w:val="0"/>
      <w:marTop w:val="0"/>
      <w:marBottom w:val="0"/>
      <w:divBdr>
        <w:top w:val="none" w:sz="0" w:space="0" w:color="auto"/>
        <w:left w:val="none" w:sz="0" w:space="0" w:color="auto"/>
        <w:bottom w:val="none" w:sz="0" w:space="0" w:color="auto"/>
        <w:right w:val="none" w:sz="0" w:space="0" w:color="auto"/>
      </w:divBdr>
    </w:div>
    <w:div w:id="820270656">
      <w:marLeft w:val="0"/>
      <w:marRight w:val="0"/>
      <w:marTop w:val="0"/>
      <w:marBottom w:val="0"/>
      <w:divBdr>
        <w:top w:val="none" w:sz="0" w:space="0" w:color="auto"/>
        <w:left w:val="none" w:sz="0" w:space="0" w:color="auto"/>
        <w:bottom w:val="none" w:sz="0" w:space="0" w:color="auto"/>
        <w:right w:val="none" w:sz="0" w:space="0" w:color="auto"/>
      </w:divBdr>
    </w:div>
    <w:div w:id="820270657">
      <w:marLeft w:val="0"/>
      <w:marRight w:val="0"/>
      <w:marTop w:val="0"/>
      <w:marBottom w:val="0"/>
      <w:divBdr>
        <w:top w:val="none" w:sz="0" w:space="0" w:color="auto"/>
        <w:left w:val="none" w:sz="0" w:space="0" w:color="auto"/>
        <w:bottom w:val="none" w:sz="0" w:space="0" w:color="auto"/>
        <w:right w:val="none" w:sz="0" w:space="0" w:color="auto"/>
      </w:divBdr>
    </w:div>
    <w:div w:id="820270658">
      <w:marLeft w:val="0"/>
      <w:marRight w:val="0"/>
      <w:marTop w:val="0"/>
      <w:marBottom w:val="0"/>
      <w:divBdr>
        <w:top w:val="none" w:sz="0" w:space="0" w:color="auto"/>
        <w:left w:val="none" w:sz="0" w:space="0" w:color="auto"/>
        <w:bottom w:val="none" w:sz="0" w:space="0" w:color="auto"/>
        <w:right w:val="none" w:sz="0" w:space="0" w:color="auto"/>
      </w:divBdr>
    </w:div>
    <w:div w:id="820270659">
      <w:marLeft w:val="0"/>
      <w:marRight w:val="0"/>
      <w:marTop w:val="0"/>
      <w:marBottom w:val="0"/>
      <w:divBdr>
        <w:top w:val="none" w:sz="0" w:space="0" w:color="auto"/>
        <w:left w:val="none" w:sz="0" w:space="0" w:color="auto"/>
        <w:bottom w:val="none" w:sz="0" w:space="0" w:color="auto"/>
        <w:right w:val="none" w:sz="0" w:space="0" w:color="auto"/>
      </w:divBdr>
    </w:div>
    <w:div w:id="820270660">
      <w:marLeft w:val="0"/>
      <w:marRight w:val="0"/>
      <w:marTop w:val="0"/>
      <w:marBottom w:val="0"/>
      <w:divBdr>
        <w:top w:val="none" w:sz="0" w:space="0" w:color="auto"/>
        <w:left w:val="none" w:sz="0" w:space="0" w:color="auto"/>
        <w:bottom w:val="none" w:sz="0" w:space="0" w:color="auto"/>
        <w:right w:val="none" w:sz="0" w:space="0" w:color="auto"/>
      </w:divBdr>
    </w:div>
    <w:div w:id="820270661">
      <w:marLeft w:val="0"/>
      <w:marRight w:val="0"/>
      <w:marTop w:val="0"/>
      <w:marBottom w:val="0"/>
      <w:divBdr>
        <w:top w:val="none" w:sz="0" w:space="0" w:color="auto"/>
        <w:left w:val="none" w:sz="0" w:space="0" w:color="auto"/>
        <w:bottom w:val="none" w:sz="0" w:space="0" w:color="auto"/>
        <w:right w:val="none" w:sz="0" w:space="0" w:color="auto"/>
      </w:divBdr>
    </w:div>
    <w:div w:id="820270662">
      <w:marLeft w:val="0"/>
      <w:marRight w:val="0"/>
      <w:marTop w:val="0"/>
      <w:marBottom w:val="0"/>
      <w:divBdr>
        <w:top w:val="none" w:sz="0" w:space="0" w:color="auto"/>
        <w:left w:val="none" w:sz="0" w:space="0" w:color="auto"/>
        <w:bottom w:val="none" w:sz="0" w:space="0" w:color="auto"/>
        <w:right w:val="none" w:sz="0" w:space="0" w:color="auto"/>
      </w:divBdr>
    </w:div>
    <w:div w:id="820270663">
      <w:marLeft w:val="0"/>
      <w:marRight w:val="0"/>
      <w:marTop w:val="0"/>
      <w:marBottom w:val="0"/>
      <w:divBdr>
        <w:top w:val="none" w:sz="0" w:space="0" w:color="auto"/>
        <w:left w:val="none" w:sz="0" w:space="0" w:color="auto"/>
        <w:bottom w:val="none" w:sz="0" w:space="0" w:color="auto"/>
        <w:right w:val="none" w:sz="0" w:space="0" w:color="auto"/>
      </w:divBdr>
    </w:div>
    <w:div w:id="820270664">
      <w:marLeft w:val="0"/>
      <w:marRight w:val="0"/>
      <w:marTop w:val="0"/>
      <w:marBottom w:val="0"/>
      <w:divBdr>
        <w:top w:val="none" w:sz="0" w:space="0" w:color="auto"/>
        <w:left w:val="none" w:sz="0" w:space="0" w:color="auto"/>
        <w:bottom w:val="none" w:sz="0" w:space="0" w:color="auto"/>
        <w:right w:val="none" w:sz="0" w:space="0" w:color="auto"/>
      </w:divBdr>
    </w:div>
    <w:div w:id="820270665">
      <w:marLeft w:val="0"/>
      <w:marRight w:val="0"/>
      <w:marTop w:val="0"/>
      <w:marBottom w:val="0"/>
      <w:divBdr>
        <w:top w:val="none" w:sz="0" w:space="0" w:color="auto"/>
        <w:left w:val="none" w:sz="0" w:space="0" w:color="auto"/>
        <w:bottom w:val="none" w:sz="0" w:space="0" w:color="auto"/>
        <w:right w:val="none" w:sz="0" w:space="0" w:color="auto"/>
      </w:divBdr>
    </w:div>
    <w:div w:id="820270666">
      <w:marLeft w:val="0"/>
      <w:marRight w:val="0"/>
      <w:marTop w:val="0"/>
      <w:marBottom w:val="0"/>
      <w:divBdr>
        <w:top w:val="none" w:sz="0" w:space="0" w:color="auto"/>
        <w:left w:val="none" w:sz="0" w:space="0" w:color="auto"/>
        <w:bottom w:val="none" w:sz="0" w:space="0" w:color="auto"/>
        <w:right w:val="none" w:sz="0" w:space="0" w:color="auto"/>
      </w:divBdr>
    </w:div>
    <w:div w:id="82027066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820270669">
      <w:marLeft w:val="0"/>
      <w:marRight w:val="0"/>
      <w:marTop w:val="0"/>
      <w:marBottom w:val="0"/>
      <w:divBdr>
        <w:top w:val="none" w:sz="0" w:space="0" w:color="auto"/>
        <w:left w:val="none" w:sz="0" w:space="0" w:color="auto"/>
        <w:bottom w:val="none" w:sz="0" w:space="0" w:color="auto"/>
        <w:right w:val="none" w:sz="0" w:space="0" w:color="auto"/>
      </w:divBdr>
    </w:div>
    <w:div w:id="820270670">
      <w:marLeft w:val="0"/>
      <w:marRight w:val="0"/>
      <w:marTop w:val="0"/>
      <w:marBottom w:val="0"/>
      <w:divBdr>
        <w:top w:val="none" w:sz="0" w:space="0" w:color="auto"/>
        <w:left w:val="none" w:sz="0" w:space="0" w:color="auto"/>
        <w:bottom w:val="none" w:sz="0" w:space="0" w:color="auto"/>
        <w:right w:val="none" w:sz="0" w:space="0" w:color="auto"/>
      </w:divBdr>
    </w:div>
    <w:div w:id="820270671">
      <w:marLeft w:val="0"/>
      <w:marRight w:val="0"/>
      <w:marTop w:val="0"/>
      <w:marBottom w:val="0"/>
      <w:divBdr>
        <w:top w:val="none" w:sz="0" w:space="0" w:color="auto"/>
        <w:left w:val="none" w:sz="0" w:space="0" w:color="auto"/>
        <w:bottom w:val="none" w:sz="0" w:space="0" w:color="auto"/>
        <w:right w:val="none" w:sz="0" w:space="0" w:color="auto"/>
      </w:divBdr>
    </w:div>
    <w:div w:id="820270672">
      <w:marLeft w:val="0"/>
      <w:marRight w:val="0"/>
      <w:marTop w:val="0"/>
      <w:marBottom w:val="0"/>
      <w:divBdr>
        <w:top w:val="none" w:sz="0" w:space="0" w:color="auto"/>
        <w:left w:val="none" w:sz="0" w:space="0" w:color="auto"/>
        <w:bottom w:val="none" w:sz="0" w:space="0" w:color="auto"/>
        <w:right w:val="none" w:sz="0" w:space="0" w:color="auto"/>
      </w:divBdr>
    </w:div>
    <w:div w:id="820270673">
      <w:marLeft w:val="0"/>
      <w:marRight w:val="0"/>
      <w:marTop w:val="0"/>
      <w:marBottom w:val="0"/>
      <w:divBdr>
        <w:top w:val="none" w:sz="0" w:space="0" w:color="auto"/>
        <w:left w:val="none" w:sz="0" w:space="0" w:color="auto"/>
        <w:bottom w:val="none" w:sz="0" w:space="0" w:color="auto"/>
        <w:right w:val="none" w:sz="0" w:space="0" w:color="auto"/>
      </w:divBdr>
    </w:div>
    <w:div w:id="820270674">
      <w:marLeft w:val="0"/>
      <w:marRight w:val="0"/>
      <w:marTop w:val="0"/>
      <w:marBottom w:val="0"/>
      <w:divBdr>
        <w:top w:val="none" w:sz="0" w:space="0" w:color="auto"/>
        <w:left w:val="none" w:sz="0" w:space="0" w:color="auto"/>
        <w:bottom w:val="none" w:sz="0" w:space="0" w:color="auto"/>
        <w:right w:val="none" w:sz="0" w:space="0" w:color="auto"/>
      </w:divBdr>
    </w:div>
    <w:div w:id="820270675">
      <w:marLeft w:val="0"/>
      <w:marRight w:val="0"/>
      <w:marTop w:val="0"/>
      <w:marBottom w:val="0"/>
      <w:divBdr>
        <w:top w:val="none" w:sz="0" w:space="0" w:color="auto"/>
        <w:left w:val="none" w:sz="0" w:space="0" w:color="auto"/>
        <w:bottom w:val="none" w:sz="0" w:space="0" w:color="auto"/>
        <w:right w:val="none" w:sz="0" w:space="0" w:color="auto"/>
      </w:divBdr>
    </w:div>
    <w:div w:id="820270676">
      <w:marLeft w:val="0"/>
      <w:marRight w:val="0"/>
      <w:marTop w:val="0"/>
      <w:marBottom w:val="0"/>
      <w:divBdr>
        <w:top w:val="none" w:sz="0" w:space="0" w:color="auto"/>
        <w:left w:val="none" w:sz="0" w:space="0" w:color="auto"/>
        <w:bottom w:val="none" w:sz="0" w:space="0" w:color="auto"/>
        <w:right w:val="none" w:sz="0" w:space="0" w:color="auto"/>
      </w:divBdr>
    </w:div>
    <w:div w:id="820270677">
      <w:marLeft w:val="0"/>
      <w:marRight w:val="0"/>
      <w:marTop w:val="0"/>
      <w:marBottom w:val="0"/>
      <w:divBdr>
        <w:top w:val="none" w:sz="0" w:space="0" w:color="auto"/>
        <w:left w:val="none" w:sz="0" w:space="0" w:color="auto"/>
        <w:bottom w:val="none" w:sz="0" w:space="0" w:color="auto"/>
        <w:right w:val="none" w:sz="0" w:space="0" w:color="auto"/>
      </w:divBdr>
    </w:div>
    <w:div w:id="820270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22212</Words>
  <Characters>126610</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Предлог</vt:lpstr>
    </vt:vector>
  </TitlesOfParts>
  <Company>Microsoft</Company>
  <LinksUpToDate>false</LinksUpToDate>
  <CharactersWithSpaces>148525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Home</dc:creator>
  <cp:keywords/>
  <dc:description/>
  <cp:lastModifiedBy>Bojan Grgic</cp:lastModifiedBy>
  <cp:revision>2</cp:revision>
  <cp:lastPrinted>2015-08-06T08:06:00Z</cp:lastPrinted>
  <dcterms:created xsi:type="dcterms:W3CDTF">2015-08-07T07:43:00Z</dcterms:created>
  <dcterms:modified xsi:type="dcterms:W3CDTF">2015-08-07T07:43:00Z</dcterms:modified>
</cp:coreProperties>
</file>