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80" w:type="dxa"/>
        <w:tblInd w:w="93" w:type="dxa"/>
        <w:tblLook w:val="04A0" w:firstRow="1" w:lastRow="0" w:firstColumn="1" w:lastColumn="0" w:noHBand="0" w:noVBand="1"/>
      </w:tblPr>
      <w:tblGrid>
        <w:gridCol w:w="915"/>
        <w:gridCol w:w="549"/>
        <w:gridCol w:w="2576"/>
        <w:gridCol w:w="1520"/>
        <w:gridCol w:w="1360"/>
        <w:gridCol w:w="1320"/>
        <w:gridCol w:w="1400"/>
        <w:gridCol w:w="1360"/>
        <w:gridCol w:w="1360"/>
        <w:gridCol w:w="1420"/>
      </w:tblGrid>
      <w:tr w:rsidR="00091E8D" w:rsidRPr="00091E8D" w:rsidTr="002C082C">
        <w:trPr>
          <w:trHeight w:val="315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40" w:type="dxa"/>
            <w:gridSpan w:val="3"/>
            <w:shd w:val="clear" w:color="auto" w:fill="auto"/>
            <w:noWrap/>
            <w:vAlign w:val="center"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091E8D" w:rsidRPr="00091E8D" w:rsidTr="002C082C">
        <w:trPr>
          <w:trHeight w:val="288"/>
        </w:trPr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C92A9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НАЗИВ ОБВЕЗНИКА </w:t>
            </w:r>
            <w:r w:rsidR="00C92A9B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ПЛАЋАЊА</w:t>
            </w:r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НАКНАДЕ: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91E8D" w:rsidRPr="00091E8D" w:rsidTr="00664C5A">
        <w:trPr>
          <w:trHeight w:val="288"/>
        </w:trPr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АДРЕСА: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542D7" w:rsidRPr="00091E8D" w:rsidTr="00664C5A">
        <w:trPr>
          <w:trHeight w:val="288"/>
        </w:trPr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D7" w:rsidRDefault="00C542D7" w:rsidP="00C54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ПИБ:</w:t>
            </w:r>
          </w:p>
          <w:p w:rsidR="00C542D7" w:rsidRPr="00C542D7" w:rsidRDefault="00C542D7" w:rsidP="00C542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ЕВИДЕНЦИОНИ БРОЈ: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D7" w:rsidRPr="00091E8D" w:rsidRDefault="00C542D7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D7" w:rsidRPr="00091E8D" w:rsidRDefault="00C542D7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D7" w:rsidRPr="00091E8D" w:rsidRDefault="00C542D7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D7" w:rsidRPr="00091E8D" w:rsidRDefault="00C542D7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D7" w:rsidRPr="00091E8D" w:rsidRDefault="00C542D7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D7" w:rsidRPr="00091E8D" w:rsidRDefault="00C542D7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D7" w:rsidRPr="00091E8D" w:rsidRDefault="00C542D7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91E8D" w:rsidRPr="00091E8D" w:rsidTr="00091E8D">
        <w:trPr>
          <w:trHeight w:val="402"/>
        </w:trPr>
        <w:tc>
          <w:tcPr>
            <w:tcW w:w="137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E8D" w:rsidRDefault="00C92A9B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Образац </w:t>
            </w:r>
            <w:r w:rsidR="00CB637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Н - 3 </w:t>
            </w:r>
            <w:r w:rsidR="00091E8D"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ИЗВЕШТАЈ О ОБРАЧУНАТОЈ НАКНАДИ ЗА ФОРМИРАЊЕ ОБАВЕЗНИХ РЕЗЕРВИ НАФТЕ И ДЕРИВАТА НАФТЕ ЗА ПЕРИОД                                                                                       ОД ______________ ДО ______________ *</w:t>
            </w:r>
          </w:p>
          <w:p w:rsidR="00B9107A" w:rsidRPr="00091E8D" w:rsidRDefault="00B9107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091E8D" w:rsidRPr="00091E8D" w:rsidTr="00091E8D">
        <w:trPr>
          <w:trHeight w:val="402"/>
        </w:trPr>
        <w:tc>
          <w:tcPr>
            <w:tcW w:w="137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664C5A" w:rsidRPr="00091E8D" w:rsidTr="00DB4E7F">
        <w:trPr>
          <w:trHeight w:val="402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Pедни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број</w:t>
            </w:r>
            <w:proofErr w:type="spellEnd"/>
          </w:p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9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Врста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деривата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нафте</w:t>
            </w:r>
            <w:proofErr w:type="spellEnd"/>
          </w:p>
        </w:tc>
      </w:tr>
      <w:tr w:rsidR="00664C5A" w:rsidRPr="00091E8D" w:rsidTr="00460CFC">
        <w:trPr>
          <w:trHeight w:val="980"/>
        </w:trPr>
        <w:tc>
          <w:tcPr>
            <w:tcW w:w="91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5" w:type="dxa"/>
            <w:gridSpan w:val="2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D70A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моторни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бензини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(у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литр</w:t>
            </w:r>
            <w:proofErr w:type="spellEnd"/>
            <w:r w:rsidR="00D70A66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и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ма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D70A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авионски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бензин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(у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литр</w:t>
            </w:r>
            <w:proofErr w:type="spellEnd"/>
            <w:r w:rsidR="00D70A66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и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ма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D70A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дизел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транспорт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            (у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литр</w:t>
            </w:r>
            <w:proofErr w:type="spellEnd"/>
            <w:r w:rsidR="00D70A66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и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ма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D70A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гасна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уља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ложење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(у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литр</w:t>
            </w:r>
            <w:proofErr w:type="spellEnd"/>
            <w:r w:rsidR="00D70A66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и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ма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гориво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млазне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моторе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керозинског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типа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(у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килограмима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ТНГ                                               (у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килограмима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уља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ложење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             (у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килограмима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091E8D" w:rsidRPr="00091E8D" w:rsidTr="00664C5A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Б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В</w:t>
            </w:r>
          </w:p>
        </w:tc>
        <w:tc>
          <w:tcPr>
            <w:tcW w:w="1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Г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Д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Ж</w:t>
            </w:r>
          </w:p>
        </w:tc>
      </w:tr>
      <w:tr w:rsidR="00091E8D" w:rsidRPr="00091E8D" w:rsidTr="00664C5A">
        <w:trPr>
          <w:trHeight w:val="432"/>
        </w:trPr>
        <w:tc>
          <w:tcPr>
            <w:tcW w:w="91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664C5A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3125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8D" w:rsidRPr="00664C5A" w:rsidRDefault="00664C5A" w:rsidP="00405B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Висина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D70A66" w:rsidRPr="00091E8D">
              <w:rPr>
                <w:rFonts w:ascii="Arial" w:eastAsia="Times New Roman" w:hAnsi="Arial" w:cs="Arial"/>
                <w:sz w:val="16"/>
                <w:szCs w:val="16"/>
              </w:rPr>
              <w:t>накнаде</w:t>
            </w:r>
            <w:proofErr w:type="spellEnd"/>
            <w:r w:rsidR="00D70A66"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(у РСД/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литри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односно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, у РСД/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килограму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5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E8D" w:rsidRPr="00091E8D" w:rsidRDefault="00091E8D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64C5A" w:rsidRPr="00091E8D" w:rsidTr="00664C5A">
        <w:trPr>
          <w:trHeight w:val="43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BB0D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2</w:t>
            </w: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664C5A" w:rsidRDefault="00B70DDE" w:rsidP="00BB0D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КОЛИЧИНА ЗА ОБРАЧУН </w:t>
            </w:r>
            <w:r w:rsidR="00770376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НАК</w:t>
            </w:r>
            <w:r w:rsidR="002B52F9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Н</w:t>
            </w:r>
            <w:r w:rsidR="00770376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А</w:t>
            </w:r>
            <w:r w:rsidR="002B52F9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ДЕ</w:t>
            </w:r>
            <w:r w:rsidR="00770376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ПРИ СТАВЉАЊ</w:t>
            </w:r>
            <w:r w:rsidR="00664C5A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У У ПРОМЕТ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664C5A" w:rsidRDefault="00664C5A" w:rsidP="00CD29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64C5A" w:rsidRPr="00091E8D" w:rsidTr="00664C5A">
        <w:trPr>
          <w:trHeight w:val="43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Default="00664C5A" w:rsidP="00405B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ОБР</w:t>
            </w:r>
            <w:r w:rsidR="00B70DDE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АЧУНАТИ ИЗНОС НАКНАДЕ ПРИ СТАВЉАЊ</w:t>
            </w: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У У ПРОМЕТ (1 </w:t>
            </w: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x</w:t>
            </w: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 2)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64C5A" w:rsidRPr="00091E8D" w:rsidTr="00664C5A">
        <w:trPr>
          <w:trHeight w:val="43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664C5A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664C5A" w:rsidRDefault="00664C5A" w:rsidP="00405B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КОЛИЧИНА ЗА ОБРАЧУН </w:t>
            </w:r>
            <w:r w:rsidR="002B52F9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НАКНАДЕ </w:t>
            </w: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ПРИ УВОЗУ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64C5A" w:rsidRPr="00091E8D" w:rsidTr="00664C5A">
        <w:trPr>
          <w:trHeight w:val="43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664C5A" w:rsidRDefault="00664C5A" w:rsidP="00664C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ОБРАЧУНАТИ ИЗНОС НАКНАДЕ ПРИ УВОЗУ (1 </w:t>
            </w: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x</w:t>
            </w: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 4)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64C5A" w:rsidRPr="00091E8D" w:rsidTr="00664C5A">
        <w:trPr>
          <w:trHeight w:val="576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664C5A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Default="00664C5A" w:rsidP="00405B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УКУПНА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КОЛИЧИНА ЗА ОБРАЧУН НАКНАДЕ</w:t>
            </w:r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(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количине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под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РБ.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.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Обрасца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КОЛИЧИНЕ ДЕРИВАТА)</w:t>
            </w:r>
          </w:p>
          <w:p w:rsidR="00664C5A" w:rsidRPr="00664C5A" w:rsidRDefault="00664C5A" w:rsidP="00664C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(2+4)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64C5A" w:rsidRPr="00091E8D" w:rsidTr="00664C5A">
        <w:trPr>
          <w:trHeight w:val="43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664C5A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CS"/>
              </w:rPr>
              <w:t xml:space="preserve">УКУПНО </w:t>
            </w: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ОБРАЧУНАТИ ИЗНОС НАКНАДЕ </w:t>
            </w:r>
          </w:p>
          <w:p w:rsidR="00664C5A" w:rsidRPr="00091E8D" w:rsidRDefault="00664C5A" w:rsidP="00664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(1 x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CS"/>
              </w:rPr>
              <w:t>6</w:t>
            </w: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64C5A" w:rsidRPr="00091E8D" w:rsidTr="00664C5A">
        <w:trPr>
          <w:trHeight w:val="432"/>
        </w:trPr>
        <w:tc>
          <w:tcPr>
            <w:tcW w:w="91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CS"/>
              </w:rPr>
              <w:t>8</w:t>
            </w: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125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УКУПНО ОБРАЧУНАТО ЗА ПЕРИОД</w:t>
            </w:r>
          </w:p>
        </w:tc>
        <w:tc>
          <w:tcPr>
            <w:tcW w:w="9740" w:type="dxa"/>
            <w:gridSpan w:val="7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A+Б+В+Г+Д+E+Ж</w:t>
            </w:r>
          </w:p>
        </w:tc>
      </w:tr>
      <w:tr w:rsidR="00664C5A" w:rsidRPr="00091E8D" w:rsidTr="00091E8D">
        <w:trPr>
          <w:trHeight w:val="51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5A" w:rsidRPr="00E95265" w:rsidRDefault="00664C5A" w:rsidP="0009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spellStart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Образац</w:t>
            </w:r>
            <w:proofErr w:type="spellEnd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>се</w:t>
            </w:r>
            <w:proofErr w:type="spellEnd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>користи</w:t>
            </w:r>
            <w:proofErr w:type="spellEnd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месечно</w:t>
            </w:r>
            <w:proofErr w:type="spellEnd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>годишње</w:t>
            </w:r>
            <w:proofErr w:type="spellEnd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</w:rPr>
              <w:t>извештавање</w:t>
            </w:r>
            <w:proofErr w:type="spellEnd"/>
          </w:p>
          <w:p w:rsidR="00664C5A" w:rsidRDefault="00664C5A" w:rsidP="00E9526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r-Cyrl-CS"/>
              </w:rPr>
            </w:pPr>
            <w:r w:rsidRPr="00E95265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Плаћање се врши сагласно </w:t>
            </w:r>
            <w:r w:rsidR="00E95265" w:rsidRPr="00460CFC">
              <w:rPr>
                <w:rFonts w:ascii="Times New Roman" w:hAnsi="Times New Roman" w:cs="Times New Roman"/>
                <w:noProof/>
                <w:sz w:val="16"/>
                <w:szCs w:val="16"/>
                <w:lang w:val="sr-Cyrl-CS"/>
              </w:rPr>
              <w:t xml:space="preserve">Уредби о </w:t>
            </w:r>
            <w:r w:rsidR="00460CFC" w:rsidRPr="00460CFC">
              <w:rPr>
                <w:rFonts w:ascii="Times New Roman" w:hAnsi="Times New Roman" w:cs="Times New Roman"/>
                <w:noProof/>
                <w:sz w:val="16"/>
                <w:szCs w:val="16"/>
                <w:lang w:val="sr-Cyrl-RS"/>
              </w:rPr>
              <w:t>висини, начину обрачуна, плаћања и располагања накнадом за формирање обавезних резерви нафте и деривата нафте</w:t>
            </w:r>
          </w:p>
          <w:p w:rsidR="00B9107A" w:rsidRPr="00E95265" w:rsidRDefault="00C92A9B" w:rsidP="00B9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r-Cyrl-CS"/>
              </w:rPr>
              <w:t>***</w:t>
            </w:r>
            <w:r w:rsidR="00B9107A">
              <w:rPr>
                <w:rFonts w:ascii="Times New Roman" w:hAnsi="Times New Roman" w:cs="Times New Roman"/>
                <w:noProof/>
                <w:sz w:val="16"/>
                <w:szCs w:val="16"/>
                <w:lang w:val="sr-Cyrl-CS"/>
              </w:rPr>
              <w:t>Одговорно лице је физичко лице које је у одгов</w:t>
            </w:r>
            <w:r w:rsidR="00CB3659">
              <w:rPr>
                <w:rFonts w:ascii="Times New Roman" w:hAnsi="Times New Roman" w:cs="Times New Roman"/>
                <w:noProof/>
                <w:sz w:val="16"/>
                <w:szCs w:val="16"/>
                <w:lang w:val="sr-Latn-RS"/>
              </w:rPr>
              <w:t>a</w:t>
            </w:r>
            <w:r w:rsidR="00B9107A">
              <w:rPr>
                <w:rFonts w:ascii="Times New Roman" w:hAnsi="Times New Roman" w:cs="Times New Roman"/>
                <w:noProof/>
                <w:sz w:val="16"/>
                <w:szCs w:val="16"/>
                <w:lang w:val="sr-Cyrl-CS"/>
              </w:rPr>
              <w:t>рајућем регистру уписано као законски заступник енергетског субјекта који је обвезник доставе образаца, или физичко лице кога је законски заступник овластио да потписује предметне обрасце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64C5A" w:rsidRPr="00091E8D" w:rsidTr="00C542D7">
        <w:trPr>
          <w:trHeight w:val="402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Датум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М.П.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91E8D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потпис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одговорног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лица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обвезника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уплате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D70A66" w:rsidRPr="00091E8D">
              <w:rPr>
                <w:rFonts w:ascii="Arial" w:eastAsia="Times New Roman" w:hAnsi="Arial" w:cs="Arial"/>
                <w:sz w:val="16"/>
                <w:szCs w:val="16"/>
              </w:rPr>
              <w:t>накнаде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664C5A" w:rsidRPr="00091E8D" w:rsidTr="00C542D7">
        <w:trPr>
          <w:trHeight w:val="402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091E8D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5A" w:rsidRPr="00C92A9B" w:rsidRDefault="00664C5A" w:rsidP="00091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Име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и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презиме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одговорног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лица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обвезника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>уплате</w:t>
            </w:r>
            <w:proofErr w:type="spellEnd"/>
            <w:r w:rsidRPr="00091E8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D70A66" w:rsidRPr="00091E8D">
              <w:rPr>
                <w:rFonts w:ascii="Arial" w:eastAsia="Times New Roman" w:hAnsi="Arial" w:cs="Arial"/>
                <w:sz w:val="16"/>
                <w:szCs w:val="16"/>
              </w:rPr>
              <w:t>на</w:t>
            </w:r>
            <w:bookmarkStart w:id="0" w:name="_GoBack"/>
            <w:bookmarkEnd w:id="0"/>
            <w:r w:rsidR="00D70A66" w:rsidRPr="00091E8D">
              <w:rPr>
                <w:rFonts w:ascii="Arial" w:eastAsia="Times New Roman" w:hAnsi="Arial" w:cs="Arial"/>
                <w:sz w:val="16"/>
                <w:szCs w:val="16"/>
              </w:rPr>
              <w:t>кнаде</w:t>
            </w:r>
            <w:proofErr w:type="spellEnd"/>
            <w:r w:rsidR="00C92A9B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***</w:t>
            </w:r>
          </w:p>
        </w:tc>
      </w:tr>
    </w:tbl>
    <w:p w:rsidR="00014DF3" w:rsidRDefault="00014DF3" w:rsidP="00E95265"/>
    <w:sectPr w:rsidR="00014DF3" w:rsidSect="00A32DDB">
      <w:pgSz w:w="16839" w:h="11907" w:orient="landscape" w:code="9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E8D"/>
    <w:rsid w:val="00014DF3"/>
    <w:rsid w:val="00091E8D"/>
    <w:rsid w:val="002B52F9"/>
    <w:rsid w:val="002C082C"/>
    <w:rsid w:val="00314417"/>
    <w:rsid w:val="00405BF5"/>
    <w:rsid w:val="00460CFC"/>
    <w:rsid w:val="005316CA"/>
    <w:rsid w:val="005D63E9"/>
    <w:rsid w:val="00664C5A"/>
    <w:rsid w:val="00770376"/>
    <w:rsid w:val="009C7401"/>
    <w:rsid w:val="00A32DDB"/>
    <w:rsid w:val="00B70DDE"/>
    <w:rsid w:val="00B9107A"/>
    <w:rsid w:val="00C542D7"/>
    <w:rsid w:val="00C92A9B"/>
    <w:rsid w:val="00CB3659"/>
    <w:rsid w:val="00CB637F"/>
    <w:rsid w:val="00CC0C86"/>
    <w:rsid w:val="00CC11F6"/>
    <w:rsid w:val="00D70A66"/>
    <w:rsid w:val="00E9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0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0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rudarstva i energetike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snezana.ristic</dc:creator>
  <cp:lastModifiedBy>Snezana Marinovic</cp:lastModifiedBy>
  <cp:revision>4</cp:revision>
  <cp:lastPrinted>2014-10-09T11:58:00Z</cp:lastPrinted>
  <dcterms:created xsi:type="dcterms:W3CDTF">2014-10-09T11:50:00Z</dcterms:created>
  <dcterms:modified xsi:type="dcterms:W3CDTF">2014-10-09T11:58:00Z</dcterms:modified>
</cp:coreProperties>
</file>